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9EB7EE3" w14:textId="77777777" w:rsidR="005C463E" w:rsidRPr="00042E49" w:rsidRDefault="005C463E" w:rsidP="00FD6155">
      <w:pPr>
        <w:tabs>
          <w:tab w:val="left" w:pos="0"/>
        </w:tabs>
        <w:ind w:left="0" w:firstLine="0"/>
        <w:rPr>
          <w:rFonts w:ascii="Times New Roman" w:hAnsi="Times New Roman"/>
          <w:lang w:val="en-US"/>
        </w:rPr>
      </w:pPr>
    </w:p>
    <w:tbl>
      <w:tblPr>
        <w:tblpPr w:leftFromText="180" w:rightFromText="180" w:vertAnchor="text" w:tblpX="-101" w:tblpY="1"/>
        <w:tblOverlap w:val="never"/>
        <w:tblW w:w="25448" w:type="dxa"/>
        <w:tblLayout w:type="fixed"/>
        <w:tblLook w:val="04A0" w:firstRow="1" w:lastRow="0" w:firstColumn="1" w:lastColumn="0" w:noHBand="0" w:noVBand="1"/>
        <w:tblPrChange w:id="0" w:author="Азамат Абдыкани" w:date="2017-12-22T11:21:00Z">
          <w:tblPr>
            <w:tblpPr w:leftFromText="180" w:rightFromText="180" w:vertAnchor="text" w:tblpX="-101" w:tblpY="1"/>
            <w:tblOverlap w:val="never"/>
            <w:tblW w:w="15100" w:type="dxa"/>
            <w:tblLayout w:type="fixed"/>
            <w:tblLook w:val="04A0" w:firstRow="1" w:lastRow="0" w:firstColumn="1" w:lastColumn="0" w:noHBand="0" w:noVBand="1"/>
          </w:tblPr>
        </w:tblPrChange>
      </w:tblPr>
      <w:tblGrid>
        <w:gridCol w:w="10348"/>
        <w:gridCol w:w="5070"/>
        <w:gridCol w:w="5387"/>
        <w:gridCol w:w="4643"/>
        <w:tblGridChange w:id="1">
          <w:tblGrid>
            <w:gridCol w:w="5070"/>
            <w:gridCol w:w="5070"/>
            <w:gridCol w:w="5387"/>
            <w:gridCol w:w="4643"/>
          </w:tblGrid>
        </w:tblGridChange>
      </w:tblGrid>
      <w:tr w:rsidR="00BD6C3E" w:rsidRPr="00BD6C3E" w14:paraId="3371EA76" w14:textId="12F865CE" w:rsidTr="00BD6C3E">
        <w:trPr>
          <w:gridAfter w:val="2"/>
          <w:wAfter w:w="10030" w:type="dxa"/>
          <w:trHeight w:val="5529"/>
          <w:trPrChange w:id="2" w:author="Азамат Абдыкани" w:date="2017-12-22T11:21:00Z">
            <w:trPr>
              <w:gridAfter w:val="2"/>
              <w:wAfter w:w="10030" w:type="dxa"/>
              <w:trHeight w:val="5529"/>
            </w:trPr>
          </w:trPrChange>
        </w:trPr>
        <w:tc>
          <w:tcPr>
            <w:tcW w:w="10348" w:type="dxa"/>
            <w:shd w:val="clear" w:color="auto" w:fill="auto"/>
            <w:tcPrChange w:id="3" w:author="Азамат Абдыкани" w:date="2017-12-22T11:21:00Z">
              <w:tcPr>
                <w:tcW w:w="5070" w:type="dxa"/>
                <w:shd w:val="clear" w:color="auto" w:fill="auto"/>
              </w:tcPr>
            </w:tcPrChange>
          </w:tcPr>
          <w:p w14:paraId="7A6F8B46" w14:textId="77777777" w:rsidR="00BD6C3E" w:rsidRPr="00042E49" w:rsidRDefault="00BD6C3E" w:rsidP="00790E12">
            <w:pPr>
              <w:pStyle w:val="af2"/>
              <w:tabs>
                <w:tab w:val="left" w:pos="0"/>
              </w:tabs>
              <w:spacing w:before="0"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ДОГОВОР № ___________</w:t>
            </w:r>
          </w:p>
          <w:p w14:paraId="243F0134" w14:textId="77777777" w:rsidR="00BD6C3E" w:rsidRPr="00042E49" w:rsidRDefault="00BD6C3E" w:rsidP="00790E12">
            <w:pPr>
              <w:rPr>
                <w:rFonts w:ascii="Times New Roman" w:hAnsi="Times New Roman"/>
                <w:sz w:val="24"/>
                <w:szCs w:val="24"/>
                <w:lang w:val="ru-RU"/>
              </w:rPr>
            </w:pPr>
          </w:p>
          <w:p w14:paraId="151C0B82" w14:textId="77777777" w:rsidR="00BD6C3E" w:rsidRPr="00042E49" w:rsidRDefault="00BD6C3E" w:rsidP="007D74B8">
            <w:pPr>
              <w:pStyle w:val="af1"/>
              <w:tabs>
                <w:tab w:val="left" w:pos="0"/>
              </w:tabs>
              <w:suppressAutoHyphens/>
              <w:ind w:left="0" w:firstLine="0"/>
              <w:jc w:val="center"/>
              <w:rPr>
                <w:rFonts w:ascii="Times New Roman" w:hAnsi="Times New Roman"/>
                <w:b/>
                <w:sz w:val="24"/>
                <w:szCs w:val="24"/>
                <w:lang w:val="ru-RU"/>
              </w:rPr>
            </w:pPr>
          </w:p>
          <w:p w14:paraId="38F90E77" w14:textId="77777777" w:rsidR="00BD6C3E" w:rsidRPr="00042E49" w:rsidRDefault="00BD6C3E" w:rsidP="007D74B8">
            <w:pPr>
              <w:pStyle w:val="af1"/>
              <w:tabs>
                <w:tab w:val="left" w:pos="0"/>
              </w:tabs>
              <w:suppressAutoHyphens/>
              <w:ind w:left="0" w:firstLine="0"/>
              <w:jc w:val="center"/>
              <w:rPr>
                <w:rFonts w:ascii="Times New Roman" w:hAnsi="Times New Roman"/>
                <w:b/>
                <w:sz w:val="24"/>
                <w:szCs w:val="24"/>
                <w:lang w:val="ru-RU"/>
              </w:rPr>
            </w:pPr>
            <w:r w:rsidRPr="00042E49">
              <w:rPr>
                <w:rFonts w:ascii="Times New Roman" w:hAnsi="Times New Roman"/>
                <w:b/>
                <w:sz w:val="24"/>
                <w:szCs w:val="24"/>
                <w:lang w:val="ru-RU"/>
              </w:rPr>
              <w:t>УСЛУГ</w:t>
            </w:r>
            <w:r w:rsidRPr="00042E49">
              <w:rPr>
                <w:rFonts w:ascii="Times New Roman" w:hAnsi="Times New Roman"/>
                <w:b/>
                <w:sz w:val="24"/>
                <w:szCs w:val="24"/>
                <w:lang w:val="kk-KZ"/>
              </w:rPr>
              <w:t>И</w:t>
            </w:r>
            <w:r w:rsidRPr="00042E49">
              <w:rPr>
                <w:rFonts w:ascii="Times New Roman" w:hAnsi="Times New Roman"/>
                <w:b/>
                <w:sz w:val="24"/>
                <w:szCs w:val="24"/>
                <w:lang w:val="ru-RU"/>
              </w:rPr>
              <w:t xml:space="preserve"> СТАНЦИИ ГАЗОВОГО КАРОТАЖА</w:t>
            </w:r>
          </w:p>
          <w:p w14:paraId="48E48413" w14:textId="77777777" w:rsidR="00BD6C3E" w:rsidRPr="00042E49" w:rsidRDefault="00BD6C3E" w:rsidP="007D74B8">
            <w:pPr>
              <w:pStyle w:val="af1"/>
              <w:tabs>
                <w:tab w:val="left" w:pos="0"/>
              </w:tabs>
              <w:suppressAutoHyphens/>
              <w:ind w:left="0" w:firstLine="0"/>
              <w:jc w:val="center"/>
              <w:rPr>
                <w:rFonts w:ascii="Times New Roman" w:hAnsi="Times New Roman"/>
                <w:b/>
                <w:sz w:val="24"/>
                <w:szCs w:val="24"/>
                <w:lang w:val="ru-RU"/>
              </w:rPr>
            </w:pPr>
          </w:p>
          <w:p w14:paraId="52887555" w14:textId="77777777" w:rsidR="00BD6C3E" w:rsidRPr="00042E49" w:rsidRDefault="00BD6C3E" w:rsidP="00E92BF7">
            <w:pPr>
              <w:pStyle w:val="ad"/>
              <w:tabs>
                <w:tab w:val="left" w:pos="0"/>
              </w:tabs>
              <w:spacing w:before="0" w:after="0" w:line="240" w:lineRule="auto"/>
              <w:jc w:val="left"/>
              <w:rPr>
                <w:rFonts w:ascii="Times New Roman" w:hAnsi="Times New Roman"/>
                <w:b w:val="0"/>
                <w:caps w:val="0"/>
                <w:szCs w:val="24"/>
                <w:lang w:val="ru-RU"/>
              </w:rPr>
            </w:pPr>
            <w:r w:rsidRPr="00042E49">
              <w:rPr>
                <w:rFonts w:ascii="Times New Roman" w:hAnsi="Times New Roman"/>
                <w:b w:val="0"/>
                <w:caps w:val="0"/>
                <w:szCs w:val="24"/>
                <w:lang w:val="ru-RU"/>
              </w:rPr>
              <w:t>г.Атырау</w:t>
            </w:r>
            <w:r w:rsidRPr="00042E49">
              <w:rPr>
                <w:rFonts w:ascii="Times New Roman" w:hAnsi="Times New Roman"/>
                <w:b w:val="0"/>
                <w:caps w:val="0"/>
                <w:szCs w:val="24"/>
                <w:lang w:val="ru-RU"/>
              </w:rPr>
              <w:tab/>
              <w:t>«___» ___________ 2018 г.</w:t>
            </w:r>
          </w:p>
          <w:p w14:paraId="3E62671C" w14:textId="77777777" w:rsidR="00BD6C3E" w:rsidRPr="00042E49" w:rsidRDefault="00BD6C3E" w:rsidP="007D74B8">
            <w:pPr>
              <w:pStyle w:val="af1"/>
              <w:tabs>
                <w:tab w:val="left" w:pos="0"/>
              </w:tabs>
              <w:suppressAutoHyphens/>
              <w:ind w:left="0" w:firstLine="0"/>
              <w:jc w:val="center"/>
              <w:rPr>
                <w:rFonts w:ascii="Times New Roman" w:hAnsi="Times New Roman"/>
                <w:b/>
                <w:sz w:val="24"/>
                <w:szCs w:val="24"/>
                <w:lang w:val="ru-RU"/>
              </w:rPr>
            </w:pPr>
          </w:p>
          <w:p w14:paraId="0F591D7E" w14:textId="77777777" w:rsidR="00BD6C3E" w:rsidRPr="00042E49" w:rsidRDefault="00BD6C3E" w:rsidP="00790E12">
            <w:pPr>
              <w:pStyle w:val="ad"/>
              <w:tabs>
                <w:tab w:val="left" w:pos="0"/>
              </w:tabs>
              <w:spacing w:before="0" w:after="0" w:line="240" w:lineRule="auto"/>
              <w:rPr>
                <w:rFonts w:ascii="Times New Roman" w:hAnsi="Times New Roman"/>
                <w:caps w:val="0"/>
                <w:szCs w:val="24"/>
                <w:lang w:val="ru-RU"/>
              </w:rPr>
            </w:pPr>
            <w:bookmarkStart w:id="4" w:name="_Toc256698582"/>
            <w:r w:rsidRPr="00042E49">
              <w:rPr>
                <w:rFonts w:ascii="Times New Roman" w:hAnsi="Times New Roman"/>
                <w:caps w:val="0"/>
                <w:szCs w:val="24"/>
                <w:lang w:val="ru-RU"/>
              </w:rPr>
              <w:t xml:space="preserve">РАЗДЕЛ I. </w:t>
            </w:r>
            <w:bookmarkStart w:id="5" w:name="_GoBack"/>
            <w:bookmarkEnd w:id="5"/>
          </w:p>
          <w:p w14:paraId="68CD1901" w14:textId="77777777" w:rsidR="00BD6C3E" w:rsidRPr="00042E49" w:rsidRDefault="00BD6C3E" w:rsidP="00790E12">
            <w:pPr>
              <w:pStyle w:val="ad"/>
              <w:tabs>
                <w:tab w:val="left" w:pos="0"/>
              </w:tabs>
              <w:spacing w:before="0" w:after="0" w:line="240" w:lineRule="auto"/>
              <w:rPr>
                <w:rFonts w:ascii="Times New Roman" w:hAnsi="Times New Roman"/>
                <w:caps w:val="0"/>
                <w:szCs w:val="24"/>
                <w:lang w:val="ru-RU"/>
              </w:rPr>
            </w:pPr>
            <w:r w:rsidRPr="00042E49">
              <w:rPr>
                <w:rFonts w:ascii="Times New Roman" w:hAnsi="Times New Roman"/>
                <w:caps w:val="0"/>
                <w:szCs w:val="24"/>
                <w:lang w:val="ru-RU"/>
              </w:rPr>
              <w:t xml:space="preserve">ФОРМА </w:t>
            </w:r>
            <w:bookmarkEnd w:id="4"/>
            <w:r w:rsidRPr="00042E49">
              <w:rPr>
                <w:rFonts w:ascii="Times New Roman" w:hAnsi="Times New Roman"/>
                <w:caps w:val="0"/>
                <w:szCs w:val="24"/>
                <w:lang w:val="ru-RU"/>
              </w:rPr>
              <w:t>И ПРЕДМЕТ ДОГОВОРА</w:t>
            </w:r>
          </w:p>
          <w:p w14:paraId="1F4517FA" w14:textId="77777777" w:rsidR="00BD6C3E" w:rsidRPr="00042E49" w:rsidRDefault="00BD6C3E" w:rsidP="007D74B8">
            <w:pPr>
              <w:pStyle w:val="Level3"/>
              <w:tabs>
                <w:tab w:val="left" w:pos="0"/>
              </w:tabs>
              <w:spacing w:after="0" w:line="240" w:lineRule="auto"/>
              <w:rPr>
                <w:rFonts w:ascii="Times New Roman" w:hAnsi="Times New Roman"/>
                <w:b/>
                <w:sz w:val="24"/>
                <w:szCs w:val="24"/>
                <w:lang w:val="ru-RU"/>
              </w:rPr>
            </w:pPr>
          </w:p>
          <w:p w14:paraId="38B598C7" w14:textId="77777777" w:rsidR="00BD6C3E" w:rsidRPr="00042E49" w:rsidRDefault="00BD6C3E" w:rsidP="007D74B8">
            <w:pPr>
              <w:pStyle w:val="Level3"/>
              <w:tabs>
                <w:tab w:val="left" w:pos="0"/>
              </w:tabs>
              <w:spacing w:after="0" w:line="240" w:lineRule="auto"/>
              <w:rPr>
                <w:rFonts w:ascii="Times New Roman" w:hAnsi="Times New Roman"/>
                <w:b/>
                <w:sz w:val="24"/>
                <w:szCs w:val="24"/>
                <w:lang w:val="ru-RU"/>
              </w:rPr>
            </w:pPr>
          </w:p>
          <w:p w14:paraId="796C3D6F" w14:textId="77777777" w:rsidR="00BD6C3E" w:rsidRPr="00042E49" w:rsidRDefault="00BD6C3E" w:rsidP="00FD210A">
            <w:pPr>
              <w:ind w:left="0" w:firstLine="0"/>
              <w:rPr>
                <w:rFonts w:ascii="Times New Roman" w:hAnsi="Times New Roman"/>
                <w:sz w:val="24"/>
                <w:szCs w:val="24"/>
                <w:lang w:val="ru-RU"/>
              </w:rPr>
            </w:pPr>
          </w:p>
          <w:p w14:paraId="29B2E4A8" w14:textId="4CD4D449" w:rsidR="00BD6C3E" w:rsidRPr="00042E49" w:rsidRDefault="00BD6C3E" w:rsidP="00FD210A">
            <w:pPr>
              <w:ind w:left="0" w:firstLine="0"/>
              <w:rPr>
                <w:rFonts w:ascii="Times New Roman" w:hAnsi="Times New Roman"/>
                <w:bCs/>
                <w:sz w:val="24"/>
                <w:szCs w:val="24"/>
                <w:lang w:val="kk-KZ"/>
              </w:rPr>
            </w:pPr>
            <w:r w:rsidRPr="00042E49">
              <w:rPr>
                <w:rFonts w:ascii="Times New Roman" w:hAnsi="Times New Roman"/>
                <w:sz w:val="24"/>
                <w:szCs w:val="24"/>
                <w:lang w:val="ru-RU"/>
              </w:rPr>
              <w:t xml:space="preserve">ТОО «Жамбыл Петролеум», выступающее  от имени и по поручению АО «Национальная компания «КазМунайГаз» (далее – Недропользователь),  являющееся Оператором по Контракту на проведение Разведки углеводородного сырья №2609 от 21.04.2008 года, на основании Соглашения о привлечении оператора </w:t>
            </w:r>
            <w:r w:rsidRPr="00042E49">
              <w:rPr>
                <w:rFonts w:ascii="Times New Roman" w:eastAsia="Batang" w:hAnsi="Times New Roman"/>
                <w:sz w:val="24"/>
                <w:szCs w:val="24"/>
                <w:lang w:val="ru-RU" w:eastAsia="ko-KR"/>
              </w:rPr>
              <w:t>№411 от 01 сентября 2016 года</w:t>
            </w:r>
            <w:r w:rsidRPr="00042E49">
              <w:rPr>
                <w:rFonts w:ascii="Times New Roman" w:hAnsi="Times New Roman"/>
                <w:sz w:val="24"/>
                <w:szCs w:val="24"/>
                <w:lang w:val="ru-RU"/>
              </w:rPr>
              <w:t xml:space="preserve">, между АО «Национальная компания «КазМунайГаз» и  </w:t>
            </w:r>
            <w:r w:rsidRPr="00042E49">
              <w:rPr>
                <w:rFonts w:ascii="Times New Roman" w:hAnsi="Times New Roman"/>
                <w:b/>
                <w:sz w:val="24"/>
                <w:szCs w:val="24"/>
                <w:lang w:val="ru-RU"/>
              </w:rPr>
              <w:t>ТОО «Жамбыл Петролеум»</w:t>
            </w:r>
            <w:r w:rsidRPr="00042E49">
              <w:rPr>
                <w:rFonts w:ascii="Times New Roman" w:hAnsi="Times New Roman"/>
                <w:sz w:val="24"/>
                <w:szCs w:val="24"/>
                <w:lang w:val="ru-RU"/>
              </w:rPr>
              <w:t xml:space="preserve"> (далее – СПО),  в лице Елевсинова Хожалепеса Тажимановича, действующего на основании Устава, с одной стороны именуемое в дальнейшем «</w:t>
            </w:r>
            <w:r w:rsidRPr="00042E49">
              <w:rPr>
                <w:rFonts w:ascii="Times New Roman" w:hAnsi="Times New Roman"/>
                <w:b/>
                <w:sz w:val="24"/>
                <w:szCs w:val="24"/>
                <w:lang w:val="ru-RU"/>
              </w:rPr>
              <w:t>Заказчик</w:t>
            </w:r>
            <w:r w:rsidRPr="00042E49">
              <w:rPr>
                <w:rFonts w:ascii="Times New Roman" w:hAnsi="Times New Roman"/>
                <w:sz w:val="24"/>
                <w:szCs w:val="24"/>
                <w:lang w:val="ru-RU"/>
              </w:rPr>
              <w:t xml:space="preserve">» и  </w:t>
            </w:r>
            <w:r w:rsidRPr="00042E49">
              <w:rPr>
                <w:rFonts w:ascii="Times New Roman" w:hAnsi="Times New Roman"/>
                <w:b/>
                <w:sz w:val="24"/>
                <w:szCs w:val="24"/>
                <w:lang w:val="ru-RU"/>
              </w:rPr>
              <w:t xml:space="preserve">________________ </w:t>
            </w:r>
            <w:r w:rsidRPr="00042E49">
              <w:rPr>
                <w:rFonts w:ascii="Times New Roman" w:hAnsi="Times New Roman"/>
                <w:sz w:val="24"/>
                <w:szCs w:val="24"/>
                <w:lang w:val="ru-RU"/>
              </w:rPr>
              <w:t>именуемое в дальнейшем «</w:t>
            </w:r>
            <w:r w:rsidRPr="00042E49">
              <w:rPr>
                <w:rFonts w:ascii="Times New Roman" w:hAnsi="Times New Roman"/>
                <w:b/>
                <w:sz w:val="24"/>
                <w:szCs w:val="24"/>
                <w:lang w:val="kk-KZ"/>
              </w:rPr>
              <w:t>Подрядчик</w:t>
            </w:r>
            <w:r w:rsidRPr="00042E49">
              <w:rPr>
                <w:rFonts w:ascii="Times New Roman" w:hAnsi="Times New Roman"/>
                <w:sz w:val="24"/>
                <w:szCs w:val="24"/>
                <w:lang w:val="ru-RU"/>
              </w:rPr>
              <w:t xml:space="preserve">», в лице </w:t>
            </w:r>
            <w:r w:rsidRPr="00042E49">
              <w:rPr>
                <w:rFonts w:ascii="Times New Roman" w:hAnsi="Times New Roman"/>
                <w:sz w:val="24"/>
                <w:szCs w:val="24"/>
                <w:lang w:val="kk-KZ"/>
              </w:rPr>
              <w:t>_____________________</w:t>
            </w:r>
            <w:r w:rsidRPr="00042E49">
              <w:rPr>
                <w:rFonts w:ascii="Times New Roman" w:hAnsi="Times New Roman"/>
                <w:sz w:val="24"/>
                <w:szCs w:val="24"/>
                <w:lang w:val="ru-RU"/>
              </w:rPr>
              <w:t>, с другой стороны, именуемые в дальнейшем совместно «Стороны», а по отдельности «Сторона», пришли к соглашению о ниже следующем</w:t>
            </w:r>
            <w:r w:rsidRPr="00042E49">
              <w:rPr>
                <w:rFonts w:ascii="Times New Roman" w:hAnsi="Times New Roman"/>
                <w:bCs/>
                <w:sz w:val="24"/>
                <w:szCs w:val="24"/>
                <w:lang w:val="kk-KZ"/>
              </w:rPr>
              <w:t>:</w:t>
            </w:r>
          </w:p>
          <w:p w14:paraId="4EFADD1E" w14:textId="77777777" w:rsidR="00BD6C3E" w:rsidRPr="00042E49" w:rsidRDefault="00BD6C3E" w:rsidP="00790E12">
            <w:pPr>
              <w:pStyle w:val="af1"/>
              <w:tabs>
                <w:tab w:val="left" w:pos="0"/>
              </w:tabs>
              <w:ind w:left="0" w:firstLine="0"/>
              <w:rPr>
                <w:rFonts w:ascii="Times New Roman" w:hAnsi="Times New Roman"/>
                <w:bCs/>
                <w:sz w:val="24"/>
                <w:szCs w:val="24"/>
                <w:lang w:val="kk-KZ"/>
              </w:rPr>
            </w:pPr>
          </w:p>
          <w:p w14:paraId="0901AACF" w14:textId="77777777" w:rsidR="00BD6C3E" w:rsidRPr="00042E49" w:rsidRDefault="00BD6C3E" w:rsidP="00790E12">
            <w:pPr>
              <w:pStyle w:val="af1"/>
              <w:tabs>
                <w:tab w:val="left" w:pos="0"/>
              </w:tabs>
              <w:ind w:left="0" w:firstLine="0"/>
              <w:rPr>
                <w:rFonts w:ascii="Times New Roman" w:hAnsi="Times New Roman"/>
                <w:bCs/>
                <w:sz w:val="24"/>
                <w:szCs w:val="24"/>
                <w:lang w:val="kk-KZ"/>
              </w:rPr>
            </w:pPr>
          </w:p>
          <w:p w14:paraId="200271B0" w14:textId="77777777" w:rsidR="00BD6C3E" w:rsidRPr="00042E49" w:rsidRDefault="00BD6C3E" w:rsidP="00790E12">
            <w:pPr>
              <w:tabs>
                <w:tab w:val="clear" w:pos="108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ab/>
              <w:t>Заказчик в необходимые ему сроки и период поручает Подрядчику оказать Услуги и в связи с этим Подрядчик обязуется предусмотреть, зарезервировать и своевременно предоставить в место указанное Заказчиком все и любое оборудование, механизмы, материалы в целях своевременного, качественного оказания Услуг Заказчику по настоящему Договору;</w:t>
            </w:r>
          </w:p>
          <w:p w14:paraId="18D0200B" w14:textId="77777777" w:rsidR="00BD6C3E" w:rsidRPr="00042E49" w:rsidRDefault="00BD6C3E" w:rsidP="00790E12">
            <w:pPr>
              <w:tabs>
                <w:tab w:val="clear" w:pos="108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принимая во внимание, что Заказчик и Подрядчик хотят определить некоторые общие условия, применяемые к   настоящему Договору;  </w:t>
            </w:r>
          </w:p>
          <w:p w14:paraId="0369F4D5" w14:textId="77777777" w:rsidR="00BD6C3E" w:rsidRPr="00042E49" w:rsidRDefault="00BD6C3E" w:rsidP="00790E12">
            <w:pPr>
              <w:pStyle w:val="Level3"/>
              <w:tabs>
                <w:tab w:val="left" w:pos="0"/>
              </w:tabs>
              <w:spacing w:after="0" w:line="240" w:lineRule="auto"/>
              <w:rPr>
                <w:rFonts w:ascii="Times New Roman" w:hAnsi="Times New Roman"/>
                <w:sz w:val="24"/>
                <w:szCs w:val="24"/>
                <w:lang w:val="ru-RU"/>
              </w:rPr>
            </w:pPr>
            <w:r w:rsidRPr="00042E49">
              <w:rPr>
                <w:rFonts w:ascii="Times New Roman" w:hAnsi="Times New Roman"/>
                <w:sz w:val="24"/>
                <w:szCs w:val="24"/>
                <w:lang w:val="ru-RU"/>
              </w:rPr>
              <w:t>- принимая во внимание, что Заказчик и Подрядчик соглашаются с тем, что Услуги будут оказаны таким образом, чтобы в максимальной степени обеспечить соблюдение требований техники безопасности и охраны труда всего персонала на Рабочей площадке, объединить технологические приемы, обеспечивающие охрану окружающей среды, и обеспечивать непрерывное повышение эффективности оказания Услуг; и</w:t>
            </w:r>
          </w:p>
          <w:p w14:paraId="12E230A6" w14:textId="77777777" w:rsidR="00BD6C3E" w:rsidRPr="00042E49" w:rsidRDefault="00BD6C3E" w:rsidP="00790E12">
            <w:pPr>
              <w:pStyle w:val="Level3"/>
              <w:tabs>
                <w:tab w:val="left" w:pos="0"/>
              </w:tabs>
              <w:spacing w:after="0" w:line="240" w:lineRule="auto"/>
              <w:rPr>
                <w:rFonts w:ascii="Times New Roman" w:hAnsi="Times New Roman"/>
                <w:sz w:val="24"/>
                <w:szCs w:val="24"/>
                <w:lang w:val="ru-RU"/>
              </w:rPr>
            </w:pPr>
            <w:r w:rsidRPr="00042E49">
              <w:rPr>
                <w:rFonts w:ascii="Times New Roman" w:hAnsi="Times New Roman"/>
                <w:sz w:val="24"/>
                <w:szCs w:val="24"/>
                <w:lang w:val="ru-RU"/>
              </w:rPr>
              <w:t>- принимая во внимание, что Подрядчик осуществляет деятельность по оказанию указанных Услуг; гарантирует наличие у себя достаточных ресурсов и Оборудования в исправном рабочем состоянии и полностью подготовленного персонала, способного эффективно оказывать Услуги и эксплуатировать данное оборудование в соответствии с общепринятыми международными стандартами и практиками; и готов, имеет желание и возможности для оказания Услуг, включая оборудование и персонал в соответствии с положениями данного Договора.</w:t>
            </w:r>
          </w:p>
          <w:p w14:paraId="0A711CA9" w14:textId="77777777" w:rsidR="00BD6C3E" w:rsidRPr="00042E49" w:rsidRDefault="00BD6C3E" w:rsidP="00790E12">
            <w:pPr>
              <w:pStyle w:val="Level3"/>
              <w:tabs>
                <w:tab w:val="left" w:pos="0"/>
              </w:tabs>
              <w:spacing w:after="0" w:line="240" w:lineRule="auto"/>
              <w:rPr>
                <w:rFonts w:ascii="Times New Roman" w:hAnsi="Times New Roman"/>
                <w:sz w:val="24"/>
                <w:szCs w:val="24"/>
                <w:lang w:val="ru-RU"/>
              </w:rPr>
            </w:pPr>
          </w:p>
          <w:p w14:paraId="30653665" w14:textId="77777777" w:rsidR="00BD6C3E" w:rsidRPr="00042E49" w:rsidRDefault="00BD6C3E" w:rsidP="00790E12">
            <w:pPr>
              <w:pStyle w:val="ad"/>
              <w:tabs>
                <w:tab w:val="left" w:pos="0"/>
              </w:tabs>
              <w:spacing w:before="0" w:after="0" w:line="240" w:lineRule="auto"/>
              <w:jc w:val="left"/>
              <w:rPr>
                <w:rFonts w:ascii="Times New Roman" w:hAnsi="Times New Roman"/>
                <w:b w:val="0"/>
                <w:caps w:val="0"/>
                <w:szCs w:val="24"/>
                <w:lang w:val="ru-RU"/>
              </w:rPr>
            </w:pPr>
            <w:r w:rsidRPr="00042E49">
              <w:rPr>
                <w:rFonts w:ascii="Times New Roman" w:hAnsi="Times New Roman"/>
                <w:caps w:val="0"/>
                <w:szCs w:val="24"/>
                <w:lang w:val="ru-RU"/>
              </w:rPr>
              <w:t>ТЕРМИНЫ И ОПРЕДЕЛЕНИЯ</w:t>
            </w:r>
          </w:p>
          <w:p w14:paraId="35E4809B" w14:textId="77777777" w:rsidR="00BD6C3E" w:rsidRPr="00042E49" w:rsidRDefault="00BD6C3E" w:rsidP="00790E12">
            <w:pPr>
              <w:pStyle w:val="ad"/>
              <w:tabs>
                <w:tab w:val="left" w:pos="0"/>
              </w:tabs>
              <w:spacing w:before="0" w:after="0" w:line="240" w:lineRule="auto"/>
              <w:rPr>
                <w:rFonts w:ascii="Times New Roman" w:hAnsi="Times New Roman"/>
                <w:b w:val="0"/>
                <w:caps w:val="0"/>
                <w:szCs w:val="24"/>
                <w:lang w:val="ru-RU"/>
              </w:rPr>
            </w:pPr>
          </w:p>
          <w:p w14:paraId="1A2691D4"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Арендованное оборудование</w:t>
            </w:r>
            <w:r w:rsidRPr="00042E49">
              <w:rPr>
                <w:rFonts w:ascii="Times New Roman" w:hAnsi="Times New Roman"/>
                <w:b w:val="0"/>
                <w:caps w:val="0"/>
                <w:szCs w:val="24"/>
                <w:lang w:val="ru-RU"/>
              </w:rPr>
              <w:t>–термин имеет значение, присвоенное в Приложении № 2 к Договору.</w:t>
            </w:r>
          </w:p>
          <w:p w14:paraId="54B52B7C"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Заказ-наряд</w:t>
            </w:r>
            <w:r w:rsidRPr="00042E49">
              <w:rPr>
                <w:rFonts w:ascii="Times New Roman" w:hAnsi="Times New Roman"/>
                <w:b w:val="0"/>
                <w:caps w:val="0"/>
                <w:szCs w:val="24"/>
                <w:lang w:val="ru-RU"/>
              </w:rPr>
              <w:t xml:space="preserve"> - документ оформленный Заказчиком указывающий на необходимость совершения тех или иных действий;</w:t>
            </w:r>
          </w:p>
          <w:p w14:paraId="45521A19"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Услуги</w:t>
            </w:r>
            <w:r w:rsidRPr="00042E49">
              <w:rPr>
                <w:rFonts w:ascii="Times New Roman" w:hAnsi="Times New Roman"/>
                <w:b w:val="0"/>
                <w:caps w:val="0"/>
                <w:szCs w:val="24"/>
                <w:lang w:val="ru-RU"/>
              </w:rPr>
              <w:t xml:space="preserve"> - означают все и каждое обязательства(о) и обязанности, которые согласно Приложению №2 к Договору Подрядчик должен соблюдать или оказать в соответствии с положениями настоящего Договора.</w:t>
            </w:r>
          </w:p>
          <w:p w14:paraId="79C01A0E"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Рабочая площадка</w:t>
            </w:r>
            <w:r w:rsidRPr="00042E49">
              <w:rPr>
                <w:rFonts w:ascii="Times New Roman" w:hAnsi="Times New Roman"/>
                <w:b w:val="0"/>
                <w:caps w:val="0"/>
                <w:szCs w:val="24"/>
                <w:lang w:val="ru-RU"/>
              </w:rPr>
              <w:t>-означает любую территорию, где оказывается  вся или часть Услуг.</w:t>
            </w:r>
          </w:p>
          <w:p w14:paraId="59B47748" w14:textId="77777777" w:rsidR="00BD6C3E" w:rsidRPr="00042E49" w:rsidRDefault="00BD6C3E" w:rsidP="00790E12">
            <w:pPr>
              <w:pStyle w:val="ad"/>
              <w:tabs>
                <w:tab w:val="left" w:pos="0"/>
              </w:tabs>
              <w:spacing w:before="0" w:after="0" w:line="240" w:lineRule="auto"/>
              <w:jc w:val="both"/>
              <w:rPr>
                <w:rFonts w:ascii="Times New Roman" w:hAnsi="Times New Roman"/>
                <w:caps w:val="0"/>
                <w:szCs w:val="24"/>
                <w:lang w:val="ru-RU"/>
              </w:rPr>
            </w:pPr>
            <w:r w:rsidRPr="00042E49">
              <w:rPr>
                <w:rFonts w:ascii="Times New Roman" w:hAnsi="Times New Roman"/>
                <w:caps w:val="0"/>
                <w:szCs w:val="24"/>
                <w:lang w:val="ru-RU"/>
              </w:rPr>
              <w:t xml:space="preserve">Дата начала оказания Услуг </w:t>
            </w:r>
            <w:r w:rsidRPr="00042E49">
              <w:rPr>
                <w:rFonts w:ascii="Times New Roman" w:hAnsi="Times New Roman"/>
                <w:b w:val="0"/>
                <w:caps w:val="0"/>
                <w:szCs w:val="24"/>
                <w:lang w:val="ru-RU"/>
              </w:rPr>
              <w:t>- означает дату (и час, если конкретно определено), которая обуславливает начало оказания Услуг (если таковые проводятся), указанную в объеме услуг, или дату выполнения Заказ-наряда, когда услуги могут быть начаты.</w:t>
            </w:r>
          </w:p>
          <w:p w14:paraId="7B50EA15"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Договор субподряда</w:t>
            </w:r>
            <w:r w:rsidRPr="00042E49">
              <w:rPr>
                <w:rFonts w:ascii="Times New Roman" w:hAnsi="Times New Roman"/>
                <w:b w:val="0"/>
                <w:caps w:val="0"/>
                <w:szCs w:val="24"/>
                <w:lang w:val="ru-RU"/>
              </w:rPr>
              <w:t>–сделка Подрядчика, совершенная в форме договора, Договора предполагающего оказание Субподрядчиком части Услуг, порученных Заказчиком для оказания Подрядчиком по настоящему Договору;</w:t>
            </w:r>
          </w:p>
          <w:p w14:paraId="6A311B2B"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Основной персонал</w:t>
            </w:r>
            <w:r w:rsidRPr="00042E49">
              <w:rPr>
                <w:rFonts w:ascii="Times New Roman" w:hAnsi="Times New Roman"/>
                <w:b w:val="0"/>
                <w:caps w:val="0"/>
                <w:szCs w:val="24"/>
                <w:lang w:val="ru-RU"/>
              </w:rPr>
              <w:t>- персонал Подрядчика, задействованный в оказании Услуг.</w:t>
            </w:r>
          </w:p>
          <w:p w14:paraId="78EC1E0E"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 xml:space="preserve">Субподрядчик </w:t>
            </w:r>
            <w:r w:rsidRPr="00042E49">
              <w:rPr>
                <w:rFonts w:ascii="Times New Roman" w:hAnsi="Times New Roman"/>
                <w:b w:val="0"/>
                <w:caps w:val="0"/>
                <w:szCs w:val="24"/>
                <w:lang w:val="ru-RU"/>
              </w:rPr>
              <w:t>- лицо заключившее сделку с Подрядчиком в форме Договора, Договора предполагающего оказание им части Услуг, порученных Заказчиком для оказания Подрядчиком по настоящему Договору;</w:t>
            </w:r>
          </w:p>
          <w:p w14:paraId="1549EC56"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 xml:space="preserve">Сторона, Стороны Договора </w:t>
            </w:r>
            <w:r w:rsidRPr="00042E49">
              <w:rPr>
                <w:rFonts w:ascii="Times New Roman" w:hAnsi="Times New Roman"/>
                <w:b w:val="0"/>
                <w:caps w:val="0"/>
                <w:szCs w:val="24"/>
                <w:lang w:val="ru-RU"/>
              </w:rPr>
              <w:t>- одна из сторон настоящего Договора: Заказчик или Подрядчик, или их правопреемники.</w:t>
            </w:r>
          </w:p>
          <w:p w14:paraId="4FFC4C6C"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 xml:space="preserve">Оборудование </w:t>
            </w:r>
            <w:r w:rsidRPr="00042E49">
              <w:rPr>
                <w:rFonts w:ascii="Times New Roman" w:hAnsi="Times New Roman"/>
                <w:b w:val="0"/>
                <w:caps w:val="0"/>
                <w:szCs w:val="24"/>
                <w:lang w:val="ru-RU"/>
              </w:rPr>
              <w:t xml:space="preserve">- означает все механизмы, конструкции, приборы, оборудование, суда и </w:t>
            </w:r>
          </w:p>
          <w:p w14:paraId="1D0CB962"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b w:val="0"/>
                <w:caps w:val="0"/>
                <w:szCs w:val="24"/>
                <w:lang w:val="ru-RU"/>
              </w:rPr>
              <w:t>иные средства, необходимые для выполнения Услуги.</w:t>
            </w:r>
          </w:p>
          <w:p w14:paraId="0C309888"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Морской объект</w:t>
            </w:r>
            <w:r w:rsidRPr="00042E49">
              <w:rPr>
                <w:rFonts w:ascii="Times New Roman" w:hAnsi="Times New Roman"/>
                <w:b w:val="0"/>
                <w:caps w:val="0"/>
                <w:szCs w:val="24"/>
                <w:lang w:val="ru-RU"/>
              </w:rPr>
              <w:t xml:space="preserve"> – погружная буровая установка, предназначенная для ведения буровых работ.</w:t>
            </w:r>
          </w:p>
          <w:p w14:paraId="3F584829" w14:textId="1B8A2363" w:rsidR="00BD6C3E" w:rsidRPr="00042E49" w:rsidRDefault="00BD6C3E" w:rsidP="00790E12">
            <w:pPr>
              <w:pStyle w:val="Level2"/>
              <w:tabs>
                <w:tab w:val="left" w:pos="0"/>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b/>
                <w:color w:val="auto"/>
                <w:sz w:val="24"/>
                <w:szCs w:val="24"/>
                <w:lang w:val="ru-RU"/>
              </w:rPr>
              <w:t>Группа Заказчика</w:t>
            </w:r>
            <w:r w:rsidRPr="00042E49">
              <w:rPr>
                <w:rFonts w:ascii="Times New Roman" w:eastAsia="Times New Roman" w:hAnsi="Times New Roman" w:cs="Times New Roman"/>
                <w:color w:val="auto"/>
                <w:sz w:val="24"/>
                <w:szCs w:val="24"/>
                <w:lang w:val="ru-RU"/>
              </w:rPr>
              <w:t xml:space="preserve"> - означает Заказчика с его аффилированными лицами, Недропользователя, привлеченных Заказчиком подрядчиков и поставщиков, а также его и их аффилированными лицами, соответствующих директоров, ответственных лиц и работников (включая персонал агентств), а также любого одного или нескольких таких лиц, за исключением любых членов Группы </w:t>
            </w:r>
            <w:r w:rsidRPr="00042E49">
              <w:rPr>
                <w:rFonts w:ascii="Times New Roman" w:hAnsi="Times New Roman" w:cs="Times New Roman"/>
                <w:color w:val="auto"/>
                <w:sz w:val="24"/>
                <w:szCs w:val="24"/>
                <w:lang w:val="ru-RU"/>
              </w:rPr>
              <w:t>Подрядчика</w:t>
            </w:r>
            <w:r w:rsidRPr="00042E49">
              <w:rPr>
                <w:rFonts w:ascii="Times New Roman" w:eastAsia="Times New Roman" w:hAnsi="Times New Roman" w:cs="Times New Roman"/>
                <w:color w:val="auto"/>
                <w:sz w:val="24"/>
                <w:szCs w:val="24"/>
                <w:lang w:val="ru-RU"/>
              </w:rPr>
              <w:t>;</w:t>
            </w:r>
          </w:p>
          <w:p w14:paraId="38D533EC" w14:textId="77777777" w:rsidR="00BD6C3E" w:rsidRPr="00042E49" w:rsidRDefault="00BD6C3E" w:rsidP="00790E12">
            <w:pPr>
              <w:pStyle w:val="Level2"/>
              <w:tabs>
                <w:tab w:val="left" w:pos="0"/>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b/>
                <w:color w:val="auto"/>
                <w:sz w:val="24"/>
                <w:szCs w:val="24"/>
                <w:lang w:val="ru-RU"/>
              </w:rPr>
              <w:t xml:space="preserve">Группа </w:t>
            </w:r>
            <w:r w:rsidRPr="00042E49">
              <w:rPr>
                <w:rFonts w:ascii="Times New Roman" w:hAnsi="Times New Roman" w:cs="Times New Roman"/>
                <w:b/>
                <w:color w:val="auto"/>
                <w:sz w:val="24"/>
                <w:szCs w:val="24"/>
                <w:lang w:val="ru-RU"/>
              </w:rPr>
              <w:t>Подрядчика</w:t>
            </w:r>
            <w:r w:rsidRPr="00042E49">
              <w:rPr>
                <w:rFonts w:ascii="Times New Roman" w:eastAsia="Times New Roman" w:hAnsi="Times New Roman" w:cs="Times New Roman"/>
                <w:color w:val="auto"/>
                <w:sz w:val="24"/>
                <w:szCs w:val="24"/>
                <w:lang w:val="ru-RU"/>
              </w:rPr>
              <w:t xml:space="preserve"> - означает </w:t>
            </w:r>
            <w:r w:rsidRPr="00042E49">
              <w:rPr>
                <w:rFonts w:ascii="Times New Roman" w:hAnsi="Times New Roman" w:cs="Times New Roman"/>
                <w:color w:val="auto"/>
                <w:sz w:val="24"/>
                <w:szCs w:val="24"/>
                <w:lang w:val="ru-RU"/>
              </w:rPr>
              <w:t>Подрядчика</w:t>
            </w:r>
            <w:r w:rsidRPr="00042E49">
              <w:rPr>
                <w:rFonts w:ascii="Times New Roman" w:eastAsia="Times New Roman" w:hAnsi="Times New Roman" w:cs="Times New Roman"/>
                <w:color w:val="auto"/>
                <w:sz w:val="24"/>
                <w:szCs w:val="24"/>
                <w:lang w:val="ru-RU"/>
              </w:rPr>
              <w:t xml:space="preserve"> с его аффилированными лицами, субподрядчиками и их аффилированными лицами, соответствующих директоров, ответственных лиц и работников (включая персонал агентств), а также любого одного или нескольких таких лиц, за исключением любых членов Группы Заказчика. Группа </w:t>
            </w:r>
            <w:r w:rsidRPr="00042E49">
              <w:rPr>
                <w:rFonts w:ascii="Times New Roman" w:hAnsi="Times New Roman" w:cs="Times New Roman"/>
                <w:color w:val="auto"/>
                <w:sz w:val="24"/>
                <w:szCs w:val="24"/>
                <w:lang w:val="ru-RU"/>
              </w:rPr>
              <w:t>Подрядчика</w:t>
            </w:r>
            <w:r w:rsidRPr="00042E49">
              <w:rPr>
                <w:rFonts w:ascii="Times New Roman" w:eastAsia="Times New Roman" w:hAnsi="Times New Roman" w:cs="Times New Roman"/>
                <w:color w:val="auto"/>
                <w:sz w:val="24"/>
                <w:szCs w:val="24"/>
                <w:lang w:val="ru-RU"/>
              </w:rPr>
              <w:t xml:space="preserve"> также означает субподрядчиков Подрядчика (любого уровня), оказывающие Услуги на любых рабочих площадках, их аффилированных лиц, соответствующих директоров, ответственных лиц и работников (включая любой персонал агентств), а также любого одного или нескольких таких лиц Подрядчика, за исключением любых членов группы Заказчика или группы Подрядчика;</w:t>
            </w:r>
          </w:p>
          <w:p w14:paraId="6635B535" w14:textId="77777777" w:rsidR="00BD6C3E" w:rsidRPr="00042E49" w:rsidRDefault="00BD6C3E" w:rsidP="00790E12">
            <w:pPr>
              <w:pStyle w:val="Level2"/>
              <w:tabs>
                <w:tab w:val="left" w:pos="0"/>
              </w:tabs>
              <w:spacing w:after="0" w:line="240" w:lineRule="auto"/>
              <w:ind w:left="0"/>
              <w:rPr>
                <w:rFonts w:ascii="Times New Roman" w:eastAsia="Times New Roman" w:hAnsi="Times New Roman" w:cs="Times New Roman"/>
                <w:color w:val="auto"/>
                <w:sz w:val="24"/>
                <w:szCs w:val="24"/>
                <w:lang w:val="ru-RU"/>
              </w:rPr>
            </w:pPr>
          </w:p>
          <w:p w14:paraId="35758F3E" w14:textId="77777777" w:rsidR="00BD6C3E" w:rsidRPr="00042E49" w:rsidRDefault="00BD6C3E" w:rsidP="00790E12">
            <w:pPr>
              <w:pStyle w:val="ad"/>
              <w:tabs>
                <w:tab w:val="left" w:pos="0"/>
              </w:tabs>
              <w:spacing w:before="0" w:after="0" w:line="240" w:lineRule="auto"/>
              <w:jc w:val="left"/>
              <w:rPr>
                <w:rFonts w:ascii="Times New Roman" w:hAnsi="Times New Roman"/>
                <w:b w:val="0"/>
                <w:caps w:val="0"/>
                <w:szCs w:val="24"/>
                <w:lang w:val="ru-RU"/>
              </w:rPr>
            </w:pPr>
            <w:r w:rsidRPr="00042E49">
              <w:rPr>
                <w:rFonts w:ascii="Times New Roman" w:hAnsi="Times New Roman"/>
                <w:caps w:val="0"/>
                <w:szCs w:val="24"/>
                <w:lang w:val="ru-RU"/>
              </w:rPr>
              <w:t>Третья сторона</w:t>
            </w:r>
            <w:r w:rsidRPr="00042E49">
              <w:rPr>
                <w:rFonts w:ascii="Times New Roman" w:hAnsi="Times New Roman"/>
                <w:b w:val="0"/>
                <w:caps w:val="0"/>
                <w:szCs w:val="24"/>
                <w:lang w:val="ru-RU"/>
              </w:rPr>
              <w:t xml:space="preserve"> - означает любую сторону, не являющуюся членом Группы Заказчика или Группы Подрядчика.</w:t>
            </w:r>
          </w:p>
          <w:p w14:paraId="7A0500F5" w14:textId="77777777" w:rsidR="00BD6C3E" w:rsidRPr="00042E49" w:rsidRDefault="00BD6C3E" w:rsidP="00790E12">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Грубая небрежность</w:t>
            </w:r>
            <w:r w:rsidRPr="00042E49">
              <w:rPr>
                <w:rFonts w:ascii="Times New Roman" w:hAnsi="Times New Roman"/>
                <w:b w:val="0"/>
                <w:caps w:val="0"/>
                <w:szCs w:val="24"/>
                <w:lang w:val="ru-RU"/>
              </w:rPr>
              <w:t xml:space="preserve"> - означает сознательное полное отсутствие осторожности и не соблюдение правил, которое показывает сознательное безразличие и безответственное игнорирование правил, инструкций безопасности людей и имущества и непринятие обязанным лицом очевидных мер в целях надлежащего исполнения обязательств, которые фактически означают полное пренебрежение к предвидимым, наносящим ущерб последствиям, которые возможно было избежать.</w:t>
            </w:r>
          </w:p>
          <w:p w14:paraId="2D02A320" w14:textId="77777777" w:rsidR="00BD6C3E" w:rsidRPr="00042E49" w:rsidRDefault="00BD6C3E" w:rsidP="00FD6155">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ПБУ</w:t>
            </w:r>
            <w:r w:rsidRPr="00042E49">
              <w:rPr>
                <w:rFonts w:ascii="Times New Roman" w:hAnsi="Times New Roman"/>
                <w:b w:val="0"/>
                <w:caps w:val="0"/>
                <w:szCs w:val="24"/>
                <w:lang w:val="ru-RU"/>
              </w:rPr>
              <w:t xml:space="preserve"> – Погружная Буровая Установка.</w:t>
            </w:r>
          </w:p>
          <w:p w14:paraId="5938E0A9" w14:textId="463658E4" w:rsidR="00BD6C3E" w:rsidRPr="00042E49" w:rsidRDefault="00BD6C3E" w:rsidP="00FD6155">
            <w:pPr>
              <w:pStyle w:val="ad"/>
              <w:tabs>
                <w:tab w:val="left" w:pos="0"/>
              </w:tabs>
              <w:spacing w:before="0" w:after="0" w:line="240" w:lineRule="auto"/>
              <w:jc w:val="both"/>
              <w:rPr>
                <w:rFonts w:ascii="Times New Roman" w:hAnsi="Times New Roman"/>
                <w:b w:val="0"/>
                <w:caps w:val="0"/>
                <w:szCs w:val="24"/>
                <w:lang w:val="ru-RU"/>
              </w:rPr>
            </w:pPr>
            <w:r w:rsidRPr="00042E49">
              <w:rPr>
                <w:rFonts w:ascii="Times New Roman" w:hAnsi="Times New Roman"/>
                <w:caps w:val="0"/>
                <w:szCs w:val="24"/>
                <w:lang w:val="ru-RU"/>
              </w:rPr>
              <w:t>Программа- выполнения Услуг</w:t>
            </w:r>
            <w:r w:rsidRPr="00042E49">
              <w:rPr>
                <w:rFonts w:ascii="Times New Roman" w:hAnsi="Times New Roman"/>
                <w:b w:val="0"/>
                <w:caps w:val="0"/>
                <w:szCs w:val="24"/>
                <w:lang w:val="ru-RU"/>
              </w:rPr>
              <w:t xml:space="preserve"> – программа проведения газового каротажа и геолого-технических исследований проводимых на скважине разработанная Подрядчиком  и согласованная с Заказчиком. В которой указываются виды проводимых работ и действия проводимые Подрячиком нацеленные на ранее обнаружение признаков углеводородов, определение литологии по шламу,  и других параметров указанных в Технической спецификации. Кроме того, программа должна определять действия Подрядчика связанные с ранним обнаружением и предупреждением крупных выбросов газа (</w:t>
            </w:r>
            <w:r w:rsidRPr="00042E49">
              <w:rPr>
                <w:rFonts w:ascii="Times New Roman" w:hAnsi="Times New Roman"/>
                <w:b w:val="0"/>
                <w:caps w:val="0"/>
                <w:szCs w:val="24"/>
                <w:lang w:val="en-US"/>
              </w:rPr>
              <w:t>blow</w:t>
            </w:r>
            <w:r w:rsidRPr="00042E49">
              <w:rPr>
                <w:rFonts w:ascii="Times New Roman" w:hAnsi="Times New Roman"/>
                <w:b w:val="0"/>
                <w:caps w:val="0"/>
                <w:szCs w:val="24"/>
                <w:lang w:val="ru-RU"/>
              </w:rPr>
              <w:t xml:space="preserve"> </w:t>
            </w:r>
            <w:r w:rsidRPr="00042E49">
              <w:rPr>
                <w:rFonts w:ascii="Times New Roman" w:hAnsi="Times New Roman"/>
                <w:b w:val="0"/>
                <w:caps w:val="0"/>
                <w:szCs w:val="24"/>
                <w:lang w:val="en-US"/>
              </w:rPr>
              <w:t>out</w:t>
            </w:r>
            <w:r w:rsidRPr="00042E49">
              <w:rPr>
                <w:rFonts w:ascii="Times New Roman" w:hAnsi="Times New Roman"/>
                <w:b w:val="0"/>
                <w:caps w:val="0"/>
                <w:szCs w:val="24"/>
                <w:lang w:val="ru-RU"/>
              </w:rPr>
              <w:t xml:space="preserve">).   </w:t>
            </w:r>
          </w:p>
          <w:p w14:paraId="1F1C12AD" w14:textId="77777777" w:rsidR="00BD6C3E" w:rsidRPr="00042E49" w:rsidRDefault="00BD6C3E" w:rsidP="00FD6155">
            <w:pPr>
              <w:pStyle w:val="ad"/>
              <w:tabs>
                <w:tab w:val="left" w:pos="0"/>
              </w:tabs>
              <w:spacing w:before="0" w:after="0" w:line="240" w:lineRule="auto"/>
              <w:jc w:val="both"/>
              <w:rPr>
                <w:rFonts w:ascii="Times New Roman" w:hAnsi="Times New Roman"/>
                <w:b w:val="0"/>
                <w:caps w:val="0"/>
                <w:szCs w:val="24"/>
                <w:lang w:val="ru-RU"/>
              </w:rPr>
            </w:pPr>
          </w:p>
          <w:p w14:paraId="1611D71B" w14:textId="77777777" w:rsidR="00BD6C3E" w:rsidRPr="00042E49" w:rsidRDefault="00BD6C3E" w:rsidP="00FD6155">
            <w:pPr>
              <w:pStyle w:val="ad"/>
              <w:tabs>
                <w:tab w:val="left" w:pos="0"/>
              </w:tabs>
              <w:spacing w:before="0" w:after="0" w:line="240" w:lineRule="auto"/>
              <w:jc w:val="both"/>
              <w:rPr>
                <w:rFonts w:ascii="Times New Roman" w:hAnsi="Times New Roman"/>
                <w:b w:val="0"/>
                <w:caps w:val="0"/>
                <w:szCs w:val="24"/>
                <w:lang w:val="ru-RU"/>
              </w:rPr>
            </w:pPr>
          </w:p>
          <w:p w14:paraId="760F8BA8"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
                <w:sz w:val="24"/>
                <w:szCs w:val="24"/>
                <w:lang w:val="ru-RU"/>
              </w:rPr>
            </w:pPr>
            <w:r w:rsidRPr="00042E49">
              <w:rPr>
                <w:rFonts w:ascii="Times New Roman" w:hAnsi="Times New Roman"/>
                <w:b/>
                <w:sz w:val="24"/>
                <w:szCs w:val="24"/>
                <w:lang w:val="ru-RU"/>
              </w:rPr>
              <w:t>ПОЛНОТА ДОГОВОРА.</w:t>
            </w:r>
          </w:p>
          <w:p w14:paraId="4D6DAB2F"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Перечисленные ниже документы и условия, оговоренные в них, образуют договор и считаются его неотъемлемой частью, а именно:</w:t>
            </w:r>
          </w:p>
          <w:p w14:paraId="034D0D5C" w14:textId="77777777" w:rsidR="00BD6C3E" w:rsidRPr="00042E49" w:rsidRDefault="00BD6C3E" w:rsidP="00E87CAC">
            <w:pPr>
              <w:pStyle w:val="Level2"/>
              <w:keepNext/>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Раздел I</w:t>
            </w:r>
            <w:r w:rsidRPr="00042E49">
              <w:rPr>
                <w:rFonts w:ascii="Times New Roman" w:eastAsia="Times New Roman" w:hAnsi="Times New Roman" w:cs="Times New Roman"/>
                <w:color w:val="auto"/>
                <w:sz w:val="24"/>
                <w:szCs w:val="24"/>
                <w:lang w:val="ru-RU"/>
              </w:rPr>
              <w:tab/>
              <w:t>«Форма и предмет Договора»</w:t>
            </w:r>
          </w:p>
          <w:p w14:paraId="3E062963"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Раздел II</w:t>
            </w:r>
            <w:r w:rsidRPr="00042E49">
              <w:rPr>
                <w:rFonts w:ascii="Times New Roman" w:eastAsia="Times New Roman" w:hAnsi="Times New Roman" w:cs="Times New Roman"/>
                <w:color w:val="auto"/>
                <w:sz w:val="24"/>
                <w:szCs w:val="24"/>
                <w:lang w:val="ru-RU"/>
              </w:rPr>
              <w:tab/>
              <w:t>«Общие условия Договора»</w:t>
            </w:r>
          </w:p>
          <w:p w14:paraId="0D6E7FD4"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Раздел III</w:t>
            </w:r>
            <w:r w:rsidRPr="00042E49">
              <w:rPr>
                <w:rFonts w:ascii="Times New Roman" w:eastAsia="Times New Roman" w:hAnsi="Times New Roman" w:cs="Times New Roman"/>
                <w:color w:val="auto"/>
                <w:sz w:val="24"/>
                <w:szCs w:val="24"/>
                <w:lang w:val="ru-RU"/>
              </w:rPr>
              <w:tab/>
              <w:t>«Объем Услуг»</w:t>
            </w:r>
          </w:p>
          <w:p w14:paraId="632AAFB8"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Раздел I</w:t>
            </w:r>
            <w:r w:rsidRPr="00042E49">
              <w:rPr>
                <w:rFonts w:ascii="Times New Roman" w:eastAsia="Times New Roman" w:hAnsi="Times New Roman" w:cs="Times New Roman"/>
                <w:color w:val="auto"/>
                <w:sz w:val="24"/>
                <w:szCs w:val="24"/>
                <w:lang w:val="en-US"/>
              </w:rPr>
              <w:t>V</w:t>
            </w:r>
            <w:r w:rsidRPr="00042E49">
              <w:rPr>
                <w:rFonts w:ascii="Times New Roman" w:eastAsia="Times New Roman" w:hAnsi="Times New Roman" w:cs="Times New Roman"/>
                <w:color w:val="auto"/>
                <w:sz w:val="24"/>
                <w:szCs w:val="24"/>
                <w:lang w:val="ru-RU"/>
              </w:rPr>
              <w:tab/>
              <w:t>«Таблица цен и тарифов»</w:t>
            </w:r>
          </w:p>
          <w:p w14:paraId="77A41F86"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 xml:space="preserve">Раздел </w:t>
            </w:r>
            <w:r w:rsidRPr="00042E49">
              <w:rPr>
                <w:rFonts w:ascii="Times New Roman" w:eastAsia="Times New Roman" w:hAnsi="Times New Roman" w:cs="Times New Roman"/>
                <w:color w:val="auto"/>
                <w:sz w:val="24"/>
                <w:szCs w:val="24"/>
                <w:lang w:val="en-US"/>
              </w:rPr>
              <w:t>V</w:t>
            </w:r>
            <w:r w:rsidRPr="00042E49">
              <w:rPr>
                <w:rFonts w:ascii="Times New Roman" w:eastAsia="Times New Roman" w:hAnsi="Times New Roman" w:cs="Times New Roman"/>
                <w:color w:val="auto"/>
                <w:sz w:val="24"/>
                <w:szCs w:val="24"/>
                <w:lang w:val="ru-RU"/>
              </w:rPr>
              <w:tab/>
            </w:r>
            <w:r w:rsidRPr="00042E49">
              <w:rPr>
                <w:rStyle w:val="afb"/>
                <w:rFonts w:ascii="Times New Roman" w:hAnsi="Times New Roman"/>
                <w:color w:val="auto"/>
                <w:sz w:val="24"/>
                <w:szCs w:val="24"/>
                <w:u w:val="none"/>
                <w:lang w:val="ru-RU"/>
              </w:rPr>
              <w:t>«Запрещенные вещества»</w:t>
            </w:r>
          </w:p>
          <w:p w14:paraId="6E5A5748"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Раздел V</w:t>
            </w:r>
            <w:r w:rsidRPr="00042E49">
              <w:rPr>
                <w:rFonts w:ascii="Times New Roman" w:eastAsia="Times New Roman" w:hAnsi="Times New Roman" w:cs="Times New Roman"/>
                <w:color w:val="auto"/>
                <w:sz w:val="24"/>
                <w:szCs w:val="24"/>
                <w:lang w:val="en-US"/>
              </w:rPr>
              <w:t>I</w:t>
            </w:r>
            <w:r w:rsidRPr="00042E49">
              <w:rPr>
                <w:rFonts w:ascii="Times New Roman" w:eastAsia="Times New Roman" w:hAnsi="Times New Roman" w:cs="Times New Roman"/>
                <w:color w:val="auto"/>
                <w:sz w:val="24"/>
                <w:szCs w:val="24"/>
                <w:lang w:val="ru-RU"/>
              </w:rPr>
              <w:tab/>
              <w:t>«Местное содержание в услугах»</w:t>
            </w:r>
          </w:p>
          <w:p w14:paraId="1AD34BE3"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Раздел V</w:t>
            </w:r>
            <w:r w:rsidRPr="00042E49">
              <w:rPr>
                <w:rFonts w:ascii="Times New Roman" w:eastAsia="Times New Roman" w:hAnsi="Times New Roman" w:cs="Times New Roman"/>
                <w:color w:val="auto"/>
                <w:sz w:val="24"/>
                <w:szCs w:val="24"/>
                <w:lang w:val="en-US"/>
              </w:rPr>
              <w:t>II</w:t>
            </w:r>
            <w:r w:rsidRPr="00042E49">
              <w:rPr>
                <w:rFonts w:ascii="Times New Roman" w:eastAsia="Times New Roman" w:hAnsi="Times New Roman" w:cs="Times New Roman"/>
                <w:color w:val="auto"/>
                <w:sz w:val="24"/>
                <w:szCs w:val="24"/>
                <w:lang w:val="ru-RU"/>
              </w:rPr>
              <w:tab/>
              <w:t>«Юридические адреса и банковские реквизиты сторон»</w:t>
            </w:r>
          </w:p>
          <w:p w14:paraId="3712F824"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Приложение № 1</w:t>
            </w:r>
            <w:r w:rsidRPr="00042E49">
              <w:rPr>
                <w:rFonts w:ascii="Times New Roman" w:eastAsia="Times New Roman" w:hAnsi="Times New Roman" w:cs="Times New Roman"/>
                <w:color w:val="auto"/>
                <w:sz w:val="24"/>
                <w:szCs w:val="24"/>
                <w:lang w:val="ru-RU"/>
              </w:rPr>
              <w:tab/>
              <w:t>«Перечень оказываемых Услуг»</w:t>
            </w:r>
          </w:p>
          <w:p w14:paraId="6DC64B27" w14:textId="77777777" w:rsidR="00BD6C3E" w:rsidRPr="00042E49" w:rsidRDefault="00BD6C3E" w:rsidP="00E87CAC">
            <w:pPr>
              <w:pStyle w:val="Level2"/>
              <w:tabs>
                <w:tab w:val="left" w:pos="0"/>
                <w:tab w:val="left" w:pos="1134"/>
              </w:tabs>
              <w:spacing w:after="0" w:line="240" w:lineRule="auto"/>
              <w:ind w:left="0"/>
              <w:rPr>
                <w:rStyle w:val="afb"/>
                <w:rFonts w:ascii="Times New Roman" w:hAnsi="Times New Roman"/>
                <w:color w:val="auto"/>
                <w:sz w:val="24"/>
                <w:szCs w:val="24"/>
                <w:lang w:val="ru-RU"/>
              </w:rPr>
            </w:pPr>
            <w:r w:rsidRPr="00042E49">
              <w:rPr>
                <w:rFonts w:ascii="Times New Roman" w:eastAsia="Times New Roman" w:hAnsi="Times New Roman" w:cs="Times New Roman"/>
                <w:color w:val="auto"/>
                <w:sz w:val="24"/>
                <w:szCs w:val="24"/>
                <w:lang w:val="ru-RU"/>
              </w:rPr>
              <w:t>Приложение № 2</w:t>
            </w:r>
            <w:r w:rsidRPr="00042E49">
              <w:rPr>
                <w:rFonts w:ascii="Times New Roman" w:eastAsia="Times New Roman" w:hAnsi="Times New Roman" w:cs="Times New Roman"/>
                <w:color w:val="auto"/>
                <w:sz w:val="24"/>
                <w:szCs w:val="24"/>
                <w:lang w:val="ru-RU"/>
              </w:rPr>
              <w:tab/>
              <w:t>«Техническая спецификация»</w:t>
            </w:r>
          </w:p>
          <w:p w14:paraId="6B3DFB58"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 xml:space="preserve">Приложение № 3 </w:t>
            </w:r>
            <w:r w:rsidRPr="00042E49">
              <w:rPr>
                <w:rFonts w:ascii="Times New Roman" w:eastAsia="Times New Roman" w:hAnsi="Times New Roman" w:cs="Times New Roman"/>
                <w:color w:val="auto"/>
                <w:sz w:val="24"/>
                <w:szCs w:val="24"/>
                <w:lang w:val="ru-RU"/>
              </w:rPr>
              <w:tab/>
              <w:t>«Таблица цен и тарифов»</w:t>
            </w:r>
          </w:p>
          <w:p w14:paraId="43E059A0"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 xml:space="preserve">Приложение № 4 </w:t>
            </w:r>
            <w:r w:rsidRPr="00042E49">
              <w:rPr>
                <w:rFonts w:ascii="Times New Roman" w:eastAsia="Times New Roman" w:hAnsi="Times New Roman" w:cs="Times New Roman"/>
                <w:color w:val="auto"/>
                <w:sz w:val="24"/>
                <w:szCs w:val="24"/>
                <w:lang w:val="ru-RU"/>
              </w:rPr>
              <w:tab/>
              <w:t>«Форма счет - фактуры»</w:t>
            </w:r>
          </w:p>
          <w:p w14:paraId="10DB364E" w14:textId="5CE64442"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 xml:space="preserve">Приложение № 5 </w:t>
            </w:r>
            <w:r w:rsidRPr="00042E49">
              <w:rPr>
                <w:rFonts w:ascii="Times New Roman" w:eastAsia="Times New Roman" w:hAnsi="Times New Roman" w:cs="Times New Roman"/>
                <w:color w:val="auto"/>
                <w:sz w:val="24"/>
                <w:szCs w:val="24"/>
                <w:lang w:val="ru-RU"/>
              </w:rPr>
              <w:tab/>
              <w:t>«Форма Акта оказанных Услуг»</w:t>
            </w:r>
          </w:p>
          <w:p w14:paraId="44BF0662"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Приложение № 6</w:t>
            </w:r>
            <w:r w:rsidRPr="00042E49">
              <w:rPr>
                <w:rFonts w:ascii="Times New Roman" w:eastAsia="Times New Roman" w:hAnsi="Times New Roman" w:cs="Times New Roman"/>
                <w:color w:val="auto"/>
                <w:sz w:val="24"/>
                <w:szCs w:val="24"/>
                <w:lang w:val="ru-RU"/>
              </w:rPr>
              <w:tab/>
              <w:t>«Форма Заказ-наряда»</w:t>
            </w:r>
          </w:p>
          <w:p w14:paraId="6F64B258"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Приложение № 7</w:t>
            </w:r>
            <w:r w:rsidRPr="00042E49">
              <w:rPr>
                <w:rFonts w:ascii="Times New Roman" w:eastAsia="Times New Roman" w:hAnsi="Times New Roman" w:cs="Times New Roman"/>
                <w:color w:val="auto"/>
                <w:sz w:val="24"/>
                <w:szCs w:val="24"/>
                <w:lang w:val="ru-RU"/>
              </w:rPr>
              <w:tab/>
              <w:t>«Форма отчетности по местному содержанию в Услугах»</w:t>
            </w:r>
          </w:p>
          <w:p w14:paraId="051AC485"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Приложение № 8</w:t>
            </w:r>
            <w:r w:rsidRPr="00042E49">
              <w:rPr>
                <w:rFonts w:ascii="Times New Roman" w:eastAsia="Times New Roman" w:hAnsi="Times New Roman" w:cs="Times New Roman"/>
                <w:color w:val="auto"/>
                <w:sz w:val="24"/>
                <w:szCs w:val="24"/>
                <w:lang w:val="ru-RU"/>
              </w:rPr>
              <w:tab/>
              <w:t>«Сведения по ОЗТОС»</w:t>
            </w:r>
          </w:p>
          <w:p w14:paraId="6EF1E12E" w14:textId="77777777" w:rsidR="00BD6C3E" w:rsidRPr="00042E49" w:rsidRDefault="00BD6C3E" w:rsidP="00E87CAC">
            <w:pPr>
              <w:pStyle w:val="Level2"/>
              <w:tabs>
                <w:tab w:val="left" w:pos="0"/>
                <w:tab w:val="left" w:pos="1134"/>
              </w:tabs>
              <w:spacing w:after="0" w:line="240" w:lineRule="auto"/>
              <w:ind w:left="0"/>
              <w:rPr>
                <w:rFonts w:ascii="Times New Roman" w:eastAsia="Times New Roman" w:hAnsi="Times New Roman" w:cs="Times New Roman"/>
                <w:color w:val="auto"/>
                <w:sz w:val="24"/>
                <w:szCs w:val="24"/>
                <w:lang w:val="ru-RU"/>
              </w:rPr>
            </w:pPr>
          </w:p>
          <w:p w14:paraId="50588AC2" w14:textId="08D57F9B"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соглашается оказать Услуги в сроки, объеме, которые во всех отношениях соответствуют положениям Договора, за плату производимую Подрядчику Заказчиком, в соответствии с условиями Раздела I</w:t>
            </w:r>
            <w:r w:rsidRPr="00042E49">
              <w:rPr>
                <w:rFonts w:ascii="Times New Roman" w:hAnsi="Times New Roman"/>
                <w:sz w:val="24"/>
                <w:szCs w:val="24"/>
                <w:lang w:val="en-US"/>
              </w:rPr>
              <w:t>V</w:t>
            </w:r>
            <w:r w:rsidRPr="00042E49">
              <w:rPr>
                <w:rFonts w:ascii="Times New Roman" w:hAnsi="Times New Roman"/>
                <w:sz w:val="24"/>
                <w:szCs w:val="24"/>
                <w:lang w:val="ru-RU"/>
              </w:rPr>
              <w:t xml:space="preserve"> «Таблица цен и тарифов» Договора.</w:t>
            </w:r>
          </w:p>
          <w:p w14:paraId="6FD027CA"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Дата начала оказания Услуг – Подрядчик  приступает к оказанию Услуг в течение 5 (пяти) рабочих дней от даты получения от Заказчика Заказ - наряда на оказание Услуг. Получение Подрядчиком Заказ - наряда на оказание Услуг является для Подрядчика  основанием начала оказания Услуг.</w:t>
            </w:r>
          </w:p>
          <w:p w14:paraId="1F935F21" w14:textId="42D322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Дата завершения оказания Услуг – </w:t>
            </w:r>
            <w:r w:rsidRPr="00042E49">
              <w:rPr>
                <w:rFonts w:ascii="Times New Roman" w:hAnsi="Times New Roman"/>
                <w:sz w:val="24"/>
                <w:szCs w:val="24"/>
                <w:lang w:val="ru-RU" w:eastAsia="ko-KR"/>
              </w:rPr>
              <w:t xml:space="preserve"> является дата представления Исполнителем отчет</w:t>
            </w:r>
            <w:r w:rsidRPr="00042E49">
              <w:rPr>
                <w:rFonts w:ascii="Times New Roman" w:hAnsi="Times New Roman"/>
                <w:sz w:val="24"/>
                <w:szCs w:val="24"/>
                <w:lang w:val="kk-KZ" w:eastAsia="ko-KR"/>
              </w:rPr>
              <w:t>а</w:t>
            </w:r>
            <w:r w:rsidRPr="00042E49">
              <w:rPr>
                <w:rFonts w:ascii="Times New Roman" w:hAnsi="Times New Roman"/>
                <w:sz w:val="24"/>
                <w:szCs w:val="24"/>
                <w:lang w:val="ru-RU" w:eastAsia="ko-KR"/>
              </w:rPr>
              <w:t xml:space="preserve"> о результатах  проведенного газового каротажа и геолого-технических исследований в скважине </w:t>
            </w:r>
            <w:r w:rsidRPr="00042E49">
              <w:rPr>
                <w:rFonts w:ascii="Times New Roman" w:hAnsi="Times New Roman"/>
                <w:sz w:val="24"/>
                <w:szCs w:val="24"/>
                <w:lang w:val="en-US" w:eastAsia="ko-KR"/>
              </w:rPr>
              <w:t>ZT</w:t>
            </w:r>
            <w:r w:rsidRPr="00042E49">
              <w:rPr>
                <w:rFonts w:ascii="Times New Roman" w:hAnsi="Times New Roman"/>
                <w:sz w:val="24"/>
                <w:szCs w:val="24"/>
                <w:lang w:val="ru-RU" w:eastAsia="ko-KR"/>
              </w:rPr>
              <w:t>-2  и подписания Сторонами Акта оказанных Услуг, но не позднее  «30» октября 2018 г, а в части выполнения финансовых обязательств Заказчика по Настоящему Договору не позднее «31» декабря 2018 года. Подразумевается, что только непредвиденные обстоятельства, признанные Заказчиком таковыми, могут привести к задержке окончания  Услуг.</w:t>
            </w:r>
          </w:p>
          <w:p w14:paraId="73B53A72"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eastAsia="Malgun Gothic" w:hAnsi="Times New Roman"/>
                <w:sz w:val="24"/>
                <w:szCs w:val="24"/>
                <w:lang w:val="ru-RU"/>
              </w:rPr>
            </w:pPr>
            <w:r w:rsidRPr="00042E49">
              <w:rPr>
                <w:rFonts w:ascii="Times New Roman" w:hAnsi="Times New Roman"/>
                <w:sz w:val="24"/>
                <w:szCs w:val="24"/>
                <w:lang w:val="ru-RU"/>
              </w:rPr>
              <w:t>Период между Датой начала оказания Услуг и Датой завершения оказания Услуг, включая любые продления в соответствии со Статьей 1.4., является сроком действия Договора. Заказчик</w:t>
            </w:r>
            <w:r w:rsidRPr="00042E49">
              <w:rPr>
                <w:rFonts w:ascii="Times New Roman" w:eastAsia="Malgun Gothic" w:hAnsi="Times New Roman"/>
                <w:sz w:val="24"/>
                <w:szCs w:val="24"/>
                <w:lang w:val="ru-RU"/>
              </w:rPr>
              <w:t xml:space="preserve"> обладает безусловным правом приостановить, перенести Дату начала Услуг, остальных сроков, этапов, направив Подрядчику уведомление, при этом такие действия не влекут за собой каких-либо дополнительных расходов и ответственности по Договору для Заказчика, а для Подрядчика санкций за не своевременное исполнение его обязательств. Если от срока переноса осуществленного Заказчиком зависит начало иных сроков, этапов, любых иных действий Подрядчика, то такие сроки сдвигаются соразмерно первичной дате переноса.</w:t>
            </w:r>
          </w:p>
          <w:p w14:paraId="0A900FDE" w14:textId="77777777" w:rsidR="00BD6C3E" w:rsidRPr="00042E49" w:rsidRDefault="00BD6C3E" w:rsidP="003E68E4">
            <w:pPr>
              <w:pStyle w:val="Level1"/>
              <w:tabs>
                <w:tab w:val="left" w:pos="720"/>
              </w:tabs>
              <w:autoSpaceDE w:val="0"/>
              <w:autoSpaceDN w:val="0"/>
              <w:adjustRightInd w:val="0"/>
              <w:spacing w:after="0" w:line="240" w:lineRule="auto"/>
              <w:rPr>
                <w:rFonts w:ascii="Times New Roman" w:eastAsia="Malgun Gothic" w:hAnsi="Times New Roman"/>
                <w:sz w:val="24"/>
                <w:szCs w:val="24"/>
                <w:lang w:val="ru-RU"/>
              </w:rPr>
            </w:pPr>
          </w:p>
          <w:p w14:paraId="53BD7337" w14:textId="77777777" w:rsidR="00BD6C3E" w:rsidRPr="00042E49" w:rsidRDefault="00BD6C3E" w:rsidP="003E68E4">
            <w:pPr>
              <w:pStyle w:val="Level1"/>
              <w:tabs>
                <w:tab w:val="left" w:pos="720"/>
              </w:tabs>
              <w:autoSpaceDE w:val="0"/>
              <w:autoSpaceDN w:val="0"/>
              <w:adjustRightInd w:val="0"/>
              <w:spacing w:after="0" w:line="240" w:lineRule="auto"/>
              <w:rPr>
                <w:rFonts w:ascii="Times New Roman" w:eastAsia="Malgun Gothic" w:hAnsi="Times New Roman"/>
                <w:sz w:val="24"/>
                <w:szCs w:val="24"/>
                <w:lang w:val="ru-RU"/>
              </w:rPr>
            </w:pPr>
          </w:p>
          <w:p w14:paraId="25F9EE55"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течение срока действия Договора Подрядчик обязуется оказать Услуги при условии выдачи Заказчиком любого Заказ-наряда в соответствии с положениями Договора. Заказчик не дает каких-либо гарантий в отношении минимальной рабочей нагрузки Подрядчика.</w:t>
            </w:r>
          </w:p>
          <w:p w14:paraId="0038F532"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Если Заказчиком не были даны Подрядчику прямые указания, требующие обратного, Подрядчик должен завершить оказание всех текущих Услуг, затребованных в соответствии с любой Заявкой, выданным до истечения срока действия Договора. В том случае если текущие Услуги могут быть завершены лишь после даты окончания срока действия Договора, срок действия Договора считается продленным до завершения текущих работ на скважине, при этом все положения и условия Договора должны оставаться в полной силе в течение данного периода продления.</w:t>
            </w:r>
          </w:p>
          <w:p w14:paraId="24232920"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Договор полностью определяет договоренности между его Сторонами и аннулирует все предыдущие переговоры, заявления и соглашения, относящиеся к Договору и сделанные в письменной или устной форме. Любые изменения, исправления, коррективы и поправки к Договору не должны вступать в силу до тех пор, пока они не будут явно зафиксированы в письменной форме и надлежащим образом подписаны Сторонами Договора.</w:t>
            </w:r>
          </w:p>
          <w:p w14:paraId="73ED7FAC" w14:textId="77777777" w:rsidR="00BD6C3E" w:rsidRPr="00042E49" w:rsidRDefault="00BD6C3E" w:rsidP="00790E12">
            <w:pPr>
              <w:ind w:left="0" w:firstLine="0"/>
              <w:rPr>
                <w:rFonts w:ascii="Times New Roman" w:hAnsi="Times New Roman"/>
                <w:sz w:val="24"/>
                <w:szCs w:val="24"/>
                <w:lang w:val="ru-RU"/>
              </w:rPr>
            </w:pPr>
          </w:p>
          <w:p w14:paraId="7947E9E9" w14:textId="77777777" w:rsidR="00BD6C3E" w:rsidRPr="00042E49" w:rsidRDefault="00BD6C3E" w:rsidP="00790E12">
            <w:pPr>
              <w:pStyle w:val="8"/>
              <w:tabs>
                <w:tab w:val="left" w:pos="0"/>
              </w:tabs>
              <w:jc w:val="center"/>
              <w:rPr>
                <w:rFonts w:ascii="Times New Roman" w:hAnsi="Times New Roman"/>
                <w:b/>
                <w:szCs w:val="24"/>
                <w:lang w:val="ru-RU"/>
              </w:rPr>
            </w:pPr>
            <w:r w:rsidRPr="00042E49">
              <w:rPr>
                <w:rFonts w:ascii="Times New Roman" w:hAnsi="Times New Roman"/>
                <w:b/>
                <w:szCs w:val="24"/>
                <w:lang w:val="ru-RU"/>
              </w:rPr>
              <w:t xml:space="preserve">РАЗДЕЛ II. </w:t>
            </w:r>
          </w:p>
          <w:p w14:paraId="56E5765F" w14:textId="77777777" w:rsidR="00BD6C3E" w:rsidRPr="00042E49" w:rsidRDefault="00BD6C3E" w:rsidP="00FD6155">
            <w:pPr>
              <w:pStyle w:val="8"/>
              <w:tabs>
                <w:tab w:val="left" w:pos="0"/>
              </w:tabs>
              <w:jc w:val="center"/>
              <w:rPr>
                <w:rFonts w:ascii="Times New Roman" w:hAnsi="Times New Roman"/>
                <w:b/>
                <w:szCs w:val="24"/>
                <w:lang w:val="ru-RU"/>
              </w:rPr>
            </w:pPr>
            <w:r w:rsidRPr="00042E49">
              <w:rPr>
                <w:rFonts w:ascii="Times New Roman" w:hAnsi="Times New Roman"/>
                <w:b/>
                <w:szCs w:val="24"/>
                <w:lang w:val="ru-RU"/>
              </w:rPr>
              <w:t>ОБЩИЕ УСЛОВИЯ ДОГОВОРА</w:t>
            </w:r>
          </w:p>
          <w:p w14:paraId="1D904B25" w14:textId="77777777" w:rsidR="00BD6C3E" w:rsidRPr="00042E49" w:rsidRDefault="00BD6C3E" w:rsidP="00F03B67">
            <w:pPr>
              <w:rPr>
                <w:rFonts w:ascii="Times New Roman" w:hAnsi="Times New Roman"/>
                <w:lang w:val="ru-RU"/>
              </w:rPr>
            </w:pPr>
          </w:p>
          <w:p w14:paraId="3BFAF58D"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
                <w:bCs/>
                <w:caps/>
                <w:sz w:val="24"/>
                <w:szCs w:val="24"/>
                <w:lang w:val="ru-RU"/>
              </w:rPr>
            </w:pPr>
            <w:bookmarkStart w:id="6" w:name="_Toc256698583"/>
            <w:r w:rsidRPr="00042E49">
              <w:rPr>
                <w:rFonts w:ascii="Times New Roman" w:hAnsi="Times New Roman"/>
                <w:b/>
                <w:bCs/>
                <w:caps/>
                <w:sz w:val="24"/>
                <w:szCs w:val="24"/>
                <w:lang w:val="ru-RU"/>
              </w:rPr>
              <w:t>ОБЪЕМ УСЛУГ</w:t>
            </w:r>
            <w:bookmarkEnd w:id="6"/>
          </w:p>
          <w:p w14:paraId="29D177CA" w14:textId="3F37A582"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должен оказать Услуги в строгом соответствии с инструкциями, техническими условиями, стандартами, требованиями качества, предусмотренными законодательством Республики Казахстан и передовыми промышленными стандартами, и практиками в соответствии с аналогичными документами Заказчика; безопасным, эффективным и квалифицированным образом; добросовестно и в установленные сроки. </w:t>
            </w:r>
            <w:r w:rsidRPr="00042E49">
              <w:rPr>
                <w:rFonts w:ascii="Times New Roman" w:hAnsi="Times New Roman"/>
                <w:noProof/>
                <w:sz w:val="24"/>
                <w:szCs w:val="24"/>
                <w:lang w:val="ru-RU"/>
              </w:rPr>
              <w:t>Подрядчик</w:t>
            </w:r>
            <w:r w:rsidRPr="00042E49">
              <w:rPr>
                <w:rFonts w:ascii="Times New Roman" w:hAnsi="Times New Roman"/>
                <w:sz w:val="24"/>
                <w:szCs w:val="24"/>
                <w:lang w:val="ru-RU"/>
              </w:rPr>
              <w:t xml:space="preserve"> должен оказать Услуги в качестве независимой подрядной организации и должен осуществлять детальный контроль, надзор и руководство методиками и средствами, с использованием которых оказываются Услуги. </w:t>
            </w:r>
            <w:r w:rsidRPr="00042E49">
              <w:rPr>
                <w:rFonts w:ascii="Times New Roman" w:hAnsi="Times New Roman"/>
                <w:noProof/>
                <w:sz w:val="24"/>
                <w:szCs w:val="24"/>
                <w:lang w:val="ru-RU"/>
              </w:rPr>
              <w:t>Подрядчик</w:t>
            </w:r>
            <w:r w:rsidRPr="00042E49">
              <w:rPr>
                <w:rFonts w:ascii="Times New Roman" w:hAnsi="Times New Roman"/>
                <w:sz w:val="24"/>
                <w:szCs w:val="24"/>
                <w:lang w:val="ru-RU"/>
              </w:rPr>
              <w:t xml:space="preserve"> не должен передавать в субподряд Услуги как полностью, так и частично без предварительного письменного согласия Заказчика или по согласованию с Заказчиком, как указано в Разделе I</w:t>
            </w:r>
            <w:r w:rsidRPr="00042E49">
              <w:rPr>
                <w:rFonts w:ascii="Times New Roman" w:hAnsi="Times New Roman"/>
                <w:sz w:val="24"/>
                <w:szCs w:val="24"/>
                <w:lang w:val="en-US"/>
              </w:rPr>
              <w:t>II</w:t>
            </w:r>
            <w:r w:rsidRPr="00042E49">
              <w:rPr>
                <w:rFonts w:ascii="Times New Roman" w:hAnsi="Times New Roman"/>
                <w:sz w:val="24"/>
                <w:szCs w:val="24"/>
                <w:lang w:val="ru-RU"/>
              </w:rPr>
              <w:t xml:space="preserve"> «Объем Услуг» Договора.</w:t>
            </w:r>
          </w:p>
          <w:p w14:paraId="63ED549A"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
                <w:bCs/>
                <w:caps/>
                <w:sz w:val="24"/>
                <w:szCs w:val="24"/>
                <w:lang w:val="ru-RU"/>
              </w:rPr>
            </w:pPr>
            <w:bookmarkStart w:id="7" w:name="_Toc256698584"/>
            <w:r w:rsidRPr="00042E49">
              <w:rPr>
                <w:rFonts w:ascii="Times New Roman" w:hAnsi="Times New Roman"/>
                <w:b/>
                <w:bCs/>
                <w:caps/>
                <w:sz w:val="24"/>
                <w:szCs w:val="24"/>
                <w:lang w:val="ru-RU"/>
              </w:rPr>
              <w:t>ОБОРУДОВАНИЕ, МАТЕРИАЛЫ И ПЕРСОНАЛ</w:t>
            </w:r>
            <w:bookmarkEnd w:id="7"/>
          </w:p>
          <w:p w14:paraId="22D37815"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должен предоставить или поставить все оборудование, материалы и персонал Подрядчика и иные Услуги и средства, необходимые для надлежащего оказания Услуг оплата за которые включена в стоимость настоящего Договора, за исключением того Оборудования, материалов и персонала, в отношении которых прямо оговорено, что они предоставляются Заказчиком. В обязанности Подрядчика входит определение потребности, резервирование, предоставление и поддержание достаточных количеств своего Оборудования, материалов и персонала для эффективного оказания Услуг, а также повторная оценка и корректировка этих количеств в случае необходимости, чтобы Подрядчик мог бесперебойно оказать Услуги в соответствии с согласованным графиком.</w:t>
            </w:r>
          </w:p>
          <w:p w14:paraId="25B272D4" w14:textId="3642810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обязан предусмотреть, прилагать все разумные усилия в течение всего Срока действия Договора для обеспечения совместимости в необходимых случаях оборудования с системами, другим оборудованием Группы Заказчика или Группы Подрядчика  задействованного в процессе оказания Услуг для правильного использования и получения верного результата, исправного состояния и полной укомплектованности оборудования путем регулярного проведения технического осмотра, контакта с Группой Заказчика, технического обслуживания, текущего и капитального ремонтов и испытания. При этом осуществление Подрядчиком технического осмотра, обслуживания и ремонта оборудования не должно ограничивать возможности Подрядчика по оказанию Услуг в течение Срока оказания Услуг.</w:t>
            </w:r>
          </w:p>
          <w:p w14:paraId="49EC0781" w14:textId="77777777" w:rsidR="00BD6C3E" w:rsidRPr="00042E49" w:rsidRDefault="00BD6C3E" w:rsidP="003E68E4">
            <w:pPr>
              <w:pStyle w:val="Level1"/>
              <w:tabs>
                <w:tab w:val="left" w:pos="720"/>
              </w:tabs>
              <w:autoSpaceDE w:val="0"/>
              <w:autoSpaceDN w:val="0"/>
              <w:adjustRightInd w:val="0"/>
              <w:spacing w:after="0" w:line="240" w:lineRule="auto"/>
              <w:ind w:left="0" w:firstLine="0"/>
              <w:rPr>
                <w:rFonts w:ascii="Times New Roman" w:hAnsi="Times New Roman"/>
                <w:sz w:val="24"/>
                <w:szCs w:val="24"/>
                <w:lang w:val="ru-RU"/>
              </w:rPr>
            </w:pPr>
          </w:p>
          <w:p w14:paraId="7EE8CD8E"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Cs/>
                <w:caps/>
                <w:sz w:val="24"/>
                <w:szCs w:val="24"/>
                <w:lang w:val="ru-RU"/>
              </w:rPr>
            </w:pPr>
            <w:bookmarkStart w:id="8" w:name="_Toc256698585"/>
            <w:r w:rsidRPr="00042E49">
              <w:rPr>
                <w:rFonts w:ascii="Times New Roman" w:hAnsi="Times New Roman"/>
                <w:b/>
                <w:bCs/>
                <w:caps/>
                <w:sz w:val="24"/>
                <w:szCs w:val="24"/>
                <w:lang w:val="ru-RU"/>
              </w:rPr>
              <w:t>ТЕХНИЧЕСКАЯ</w:t>
            </w:r>
            <w:r w:rsidRPr="00042E49">
              <w:rPr>
                <w:rFonts w:ascii="Times New Roman" w:hAnsi="Times New Roman"/>
                <w:bCs/>
                <w:caps/>
                <w:sz w:val="24"/>
                <w:szCs w:val="24"/>
                <w:lang w:val="ru-RU"/>
              </w:rPr>
              <w:t xml:space="preserve"> </w:t>
            </w:r>
            <w:r w:rsidRPr="00042E49">
              <w:rPr>
                <w:rFonts w:ascii="Times New Roman" w:hAnsi="Times New Roman"/>
                <w:b/>
                <w:bCs/>
                <w:caps/>
                <w:sz w:val="24"/>
                <w:szCs w:val="24"/>
                <w:lang w:val="ru-RU"/>
              </w:rPr>
              <w:t>ИНФОРМАЦИЯ</w:t>
            </w:r>
            <w:bookmarkEnd w:id="8"/>
          </w:p>
          <w:p w14:paraId="4422BDCB"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Предоставление Заказчиком Подрядчику технической информации производится в соответствии с положениями Договора. В ходе оказания Услуг Заказчик может предоставить Подрядчику скорректированную или дополнительную техническую информацию, которая может быть необходима для надлежащего оказания и завершения Услуг, при этом Подрядчик должен руководствоваться данной информацией в соответствии с положениями Договора или любыми согласованными отступлениями.</w:t>
            </w:r>
          </w:p>
          <w:p w14:paraId="03D7DC4E"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уведомляет Подрядчика обо всех известных ему опасных и необычных условиях на скважине, и осуществляет специальные мероприятия по обслуживанию таких скважин. Заказчик несет ответственность и соответствующие расходы в связи с ошибками, упущениями или несоответствиями в спецификациях и информации, предоставленных Заказчиком или от его имени в соответствии с настоящей статьей.</w:t>
            </w:r>
          </w:p>
          <w:p w14:paraId="0B2B61B9"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Где это возможно и целесообразно, Заказчик будет предоставлять по запросу Подрядчика дополнительную информацию, имеющую отношение к оказанию Услуг. Подрядчик должен передавать адекватные уведомления о любой дополнительной технической информации, которая может потребоваться для надлежащего оказания и завершения Услуг в соответствии с положениями Договора.</w:t>
            </w:r>
          </w:p>
          <w:p w14:paraId="1A50B154"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bookmarkStart w:id="9" w:name="_Ref349325247"/>
            <w:r w:rsidRPr="00042E49">
              <w:rPr>
                <w:rFonts w:ascii="Times New Roman" w:hAnsi="Times New Roman"/>
                <w:sz w:val="24"/>
                <w:szCs w:val="24"/>
                <w:lang w:val="ru-RU"/>
              </w:rPr>
              <w:t>В тех случаях, когда Подрядчик должен подготовить эскизы, чертежи, расчеты, отчеты, рекомендации и иные подобные материалы, а также когда подготовка таких материалов требуется для надлежащего оказания и завершения Услуг, Подрядчик должен передать Заказчику на рассмотрение и для подготовки замечаний все подобные документы, которые могут быть затребованы Заказчиком. Заказчик должен рассмотреть данные документы в сроки, указанные в Договоре (или в разумные сроки, если нет конкретных указаний времени), чтобы не препятствовать нормальному ходу оказания Услуг.</w:t>
            </w:r>
            <w:bookmarkEnd w:id="9"/>
          </w:p>
          <w:p w14:paraId="24AFA30F"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 требованию Заказчика, после завершения оказания Услуг или окончания срока действия Договора, Подрядчик должен вернуть Заказчику все копии документов с технической информацией.</w:t>
            </w:r>
          </w:p>
          <w:p w14:paraId="010F2B21" w14:textId="77777777" w:rsidR="00BD6C3E" w:rsidRPr="00042E49" w:rsidRDefault="00BD6C3E" w:rsidP="00787739">
            <w:pPr>
              <w:pStyle w:val="Level1"/>
              <w:tabs>
                <w:tab w:val="left" w:pos="720"/>
              </w:tabs>
              <w:autoSpaceDE w:val="0"/>
              <w:autoSpaceDN w:val="0"/>
              <w:adjustRightInd w:val="0"/>
              <w:spacing w:after="0" w:line="240" w:lineRule="auto"/>
              <w:rPr>
                <w:rFonts w:ascii="Times New Roman" w:hAnsi="Times New Roman"/>
                <w:sz w:val="24"/>
                <w:szCs w:val="24"/>
                <w:lang w:val="ru-RU"/>
              </w:rPr>
            </w:pPr>
          </w:p>
          <w:p w14:paraId="3DF638B3" w14:textId="77777777" w:rsidR="00BD6C3E" w:rsidRPr="00042E49" w:rsidRDefault="00BD6C3E" w:rsidP="00787739">
            <w:pPr>
              <w:pStyle w:val="Level1"/>
              <w:tabs>
                <w:tab w:val="left" w:pos="720"/>
              </w:tabs>
              <w:autoSpaceDE w:val="0"/>
              <w:autoSpaceDN w:val="0"/>
              <w:adjustRightInd w:val="0"/>
              <w:spacing w:after="0" w:line="240" w:lineRule="auto"/>
              <w:rPr>
                <w:rFonts w:ascii="Times New Roman" w:hAnsi="Times New Roman"/>
                <w:sz w:val="24"/>
                <w:szCs w:val="24"/>
                <w:lang w:val="ru-RU"/>
              </w:rPr>
            </w:pPr>
          </w:p>
          <w:p w14:paraId="29EA0F36" w14:textId="77777777" w:rsidR="00BD6C3E" w:rsidRPr="00042E49" w:rsidRDefault="00BD6C3E" w:rsidP="00787739">
            <w:pPr>
              <w:pStyle w:val="Level1"/>
              <w:tabs>
                <w:tab w:val="left" w:pos="720"/>
              </w:tabs>
              <w:autoSpaceDE w:val="0"/>
              <w:autoSpaceDN w:val="0"/>
              <w:adjustRightInd w:val="0"/>
              <w:spacing w:after="0" w:line="240" w:lineRule="auto"/>
              <w:rPr>
                <w:rFonts w:ascii="Times New Roman" w:hAnsi="Times New Roman"/>
                <w:sz w:val="24"/>
                <w:szCs w:val="24"/>
                <w:lang w:val="ru-RU"/>
              </w:rPr>
            </w:pPr>
          </w:p>
          <w:p w14:paraId="135643F1" w14:textId="77777777" w:rsidR="00BD6C3E" w:rsidRPr="00042E49" w:rsidRDefault="00BD6C3E" w:rsidP="00787739">
            <w:pPr>
              <w:pStyle w:val="Level1"/>
              <w:tabs>
                <w:tab w:val="left" w:pos="720"/>
              </w:tabs>
              <w:autoSpaceDE w:val="0"/>
              <w:autoSpaceDN w:val="0"/>
              <w:adjustRightInd w:val="0"/>
              <w:spacing w:after="0" w:line="240" w:lineRule="auto"/>
              <w:rPr>
                <w:rFonts w:ascii="Times New Roman" w:hAnsi="Times New Roman"/>
                <w:sz w:val="24"/>
                <w:szCs w:val="24"/>
                <w:lang w:val="ru-RU"/>
              </w:rPr>
            </w:pPr>
          </w:p>
          <w:p w14:paraId="6F79264D"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
                <w:bCs/>
                <w:caps/>
                <w:sz w:val="24"/>
                <w:szCs w:val="24"/>
                <w:lang w:val="ru-RU"/>
              </w:rPr>
            </w:pPr>
            <w:bookmarkStart w:id="10" w:name="_Toc256698586"/>
            <w:r w:rsidRPr="00042E49">
              <w:rPr>
                <w:rFonts w:ascii="Times New Roman" w:hAnsi="Times New Roman"/>
                <w:b/>
                <w:bCs/>
                <w:caps/>
                <w:sz w:val="24"/>
                <w:szCs w:val="24"/>
                <w:lang w:val="ru-RU"/>
              </w:rPr>
              <w:t>УПУЩЕНИЯ, ОШИБКИ И НЕЯСНОСТИ</w:t>
            </w:r>
            <w:bookmarkEnd w:id="10"/>
          </w:p>
          <w:p w14:paraId="15BF4931"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обязанности Подрядчика входит обеспечение того, чтобы Услуги оказывались в соответствии с положениями, предусмотренными законодательством Республики Казахстан, Договором. Любые упущения, ошибки и иные подобные недостатки Договора не освобождают Подрядчика от его обязанностей по оказанию Услуг в соответствии с положениями, предусмотренными законодательством Республики Казахстан и стандартами Заказчика или любыми другими приемлемыми промышленными стандартами.</w:t>
            </w:r>
          </w:p>
          <w:p w14:paraId="6667A1F5"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обязанности Подрядчика входит уведомление Заказчика о любых ошибках, неясностях и расхождениях между любыми частями и в любой части Договора немедленно после их обнаружения. Заказчик должен в письменной форме разъяснить такие недостатки и подготовить отступление, если разъяснение предполагает изменения в порядке оказания Услуг.</w:t>
            </w:r>
          </w:p>
          <w:p w14:paraId="30BD26F2"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С учетом иных положений Договора, Подрядчик обязан принимать все меры, чтобы ограничить затраты и расходы, вызванные ошибками, неясностями и расхождениями Подрядчика, и несет ответственность за все затраты и расходы, вызванные не предоставлением Заказчиком уведомления об ошибках или неясностях, когда они могли быть обнаружены в разумные сроки опытным Подрядчиком.</w:t>
            </w:r>
            <w:bookmarkStart w:id="11" w:name="_Toc256698587"/>
          </w:p>
          <w:p w14:paraId="638BDDD1" w14:textId="77777777" w:rsidR="00BD6C3E" w:rsidRPr="00042E49" w:rsidRDefault="00BD6C3E" w:rsidP="00787739">
            <w:pPr>
              <w:pStyle w:val="Level1"/>
              <w:tabs>
                <w:tab w:val="left" w:pos="720"/>
              </w:tabs>
              <w:autoSpaceDE w:val="0"/>
              <w:autoSpaceDN w:val="0"/>
              <w:adjustRightInd w:val="0"/>
              <w:spacing w:after="0" w:line="240" w:lineRule="auto"/>
              <w:ind w:left="0" w:firstLine="0"/>
              <w:rPr>
                <w:rFonts w:ascii="Times New Roman" w:hAnsi="Times New Roman"/>
                <w:sz w:val="24"/>
                <w:szCs w:val="24"/>
                <w:lang w:val="ru-RU"/>
              </w:rPr>
            </w:pPr>
          </w:p>
          <w:p w14:paraId="07C974D8"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Cs/>
                <w:caps/>
                <w:sz w:val="24"/>
                <w:szCs w:val="24"/>
                <w:lang w:val="ru-RU"/>
              </w:rPr>
            </w:pPr>
            <w:r w:rsidRPr="00042E49">
              <w:rPr>
                <w:rFonts w:ascii="Times New Roman" w:hAnsi="Times New Roman"/>
                <w:b/>
                <w:bCs/>
                <w:caps/>
                <w:sz w:val="24"/>
                <w:szCs w:val="24"/>
                <w:lang w:val="ru-RU"/>
              </w:rPr>
              <w:t>ПЕРСОНАЛ</w:t>
            </w:r>
            <w:r w:rsidRPr="00042E49">
              <w:rPr>
                <w:rFonts w:ascii="Times New Roman" w:hAnsi="Times New Roman"/>
                <w:b/>
                <w:bCs/>
                <w:sz w:val="24"/>
                <w:szCs w:val="24"/>
                <w:lang w:val="ru-RU"/>
              </w:rPr>
              <w:t xml:space="preserve"> </w:t>
            </w:r>
            <w:r w:rsidRPr="00042E49">
              <w:rPr>
                <w:rFonts w:ascii="Times New Roman" w:hAnsi="Times New Roman"/>
                <w:b/>
                <w:sz w:val="24"/>
                <w:szCs w:val="24"/>
                <w:lang w:val="ru-RU"/>
              </w:rPr>
              <w:t>ПОДРЯДЧИКА</w:t>
            </w:r>
            <w:bookmarkEnd w:id="11"/>
          </w:p>
          <w:p w14:paraId="569434BF"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и Подрядчик признают, что согласно положениям данного Договора, возникновение каких-либо Договорных обязательств между персоналом Подрядчика и Заказчиком исключается.</w:t>
            </w:r>
          </w:p>
          <w:p w14:paraId="0EB858A9"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несет ответственность и гарантирует, что его персонал обладает необходимым опытом, является компетентным и имеет действующие сертификаты и другие документы, указанные в Договоре, а также предусмотренные законодательством для оказания Услуг.</w:t>
            </w:r>
          </w:p>
          <w:p w14:paraId="512DF3A1"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обязуется не снимать и не заменять любых сотрудников из числа Основного персонала без предварительного согласования с Заказчиком в письменной форме. Поддержание состава основного персонала Подрядчика является одним из ключевых условий для исполнения Договора.</w:t>
            </w:r>
          </w:p>
          <w:p w14:paraId="6AE85615"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может дать Подрядчику указания отстранить от Услуг любое лицо, занятое в оказании любой части Услуг, которое, по обоснованному мнению, Заказчика:</w:t>
            </w:r>
          </w:p>
          <w:p w14:paraId="6E3B415D" w14:textId="77777777" w:rsidR="00BD6C3E" w:rsidRPr="00042E49" w:rsidRDefault="00BD6C3E" w:rsidP="00790E12">
            <w:pPr>
              <w:pStyle w:val="Lista"/>
              <w:tabs>
                <w:tab w:val="left" w:pos="0"/>
              </w:tabs>
              <w:spacing w:after="0" w:line="240" w:lineRule="auto"/>
              <w:ind w:left="0" w:firstLine="0"/>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(a)</w:t>
            </w:r>
            <w:r w:rsidRPr="00042E49">
              <w:rPr>
                <w:rFonts w:ascii="Times New Roman" w:eastAsia="Times New Roman" w:hAnsi="Times New Roman"/>
                <w:sz w:val="24"/>
                <w:szCs w:val="24"/>
                <w:lang w:val="ru-RU"/>
              </w:rPr>
              <w:tab/>
              <w:t>некомпетентным или недобросовестным образом исполняет свои обязанности;</w:t>
            </w:r>
          </w:p>
          <w:p w14:paraId="72476F9D" w14:textId="77777777" w:rsidR="00BD6C3E" w:rsidRPr="00042E49" w:rsidRDefault="00BD6C3E" w:rsidP="00790E12">
            <w:pPr>
              <w:pStyle w:val="Lista"/>
              <w:tabs>
                <w:tab w:val="left" w:pos="0"/>
              </w:tabs>
              <w:spacing w:after="0" w:line="240" w:lineRule="auto"/>
              <w:ind w:left="0" w:firstLine="0"/>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(b)</w:t>
            </w:r>
            <w:r w:rsidRPr="00042E49">
              <w:rPr>
                <w:rFonts w:ascii="Times New Roman" w:eastAsia="Times New Roman" w:hAnsi="Times New Roman"/>
                <w:sz w:val="24"/>
                <w:szCs w:val="24"/>
                <w:lang w:val="ru-RU"/>
              </w:rPr>
              <w:tab/>
              <w:t>участвует в мероприятиях, которые противоречат или не отвечают интересам Заказчика, или</w:t>
            </w:r>
          </w:p>
          <w:p w14:paraId="3991CA5A" w14:textId="186D2C2E" w:rsidR="00BD6C3E" w:rsidRPr="00042E49" w:rsidRDefault="00BD6C3E" w:rsidP="00790E12">
            <w:pPr>
              <w:pStyle w:val="Lista"/>
              <w:tabs>
                <w:tab w:val="left" w:pos="0"/>
              </w:tabs>
              <w:spacing w:after="0" w:line="240" w:lineRule="auto"/>
              <w:ind w:left="0" w:firstLine="0"/>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(c)</w:t>
            </w:r>
            <w:r w:rsidRPr="00042E49">
              <w:rPr>
                <w:rFonts w:ascii="Times New Roman" w:eastAsia="Times New Roman" w:hAnsi="Times New Roman"/>
                <w:sz w:val="24"/>
                <w:szCs w:val="24"/>
                <w:lang w:val="ru-RU"/>
              </w:rPr>
              <w:tab/>
              <w:t xml:space="preserve">не выполняет соответствующие меры безопасности, описанные в Статье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349513121 \</w:instrText>
            </w:r>
            <w:r w:rsidRPr="00042E49">
              <w:rPr>
                <w:rFonts w:ascii="Times New Roman" w:hAnsi="Times New Roman"/>
              </w:rPr>
              <w:instrText>h</w:instrText>
            </w:r>
            <w:r w:rsidRPr="00042E49">
              <w:rPr>
                <w:rFonts w:ascii="Times New Roman" w:hAnsi="Times New Roman"/>
                <w:lang w:val="ru-RU"/>
              </w:rPr>
              <w:instrText xml:space="preserve">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t</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eastAsia="Times New Roman" w:hAnsi="Times New Roman"/>
                <w:sz w:val="24"/>
                <w:szCs w:val="24"/>
                <w:lang w:val="ru-RU"/>
              </w:rPr>
              <w:t>10</w:t>
            </w:r>
            <w:r w:rsidRPr="00042E49">
              <w:rPr>
                <w:rFonts w:ascii="Times New Roman" w:hAnsi="Times New Roman"/>
              </w:rPr>
              <w:fldChar w:fldCharType="end"/>
            </w:r>
            <w:r w:rsidRPr="00042E49">
              <w:rPr>
                <w:rFonts w:ascii="Times New Roman" w:eastAsia="Times New Roman" w:hAnsi="Times New Roman"/>
                <w:sz w:val="24"/>
                <w:szCs w:val="24"/>
                <w:lang w:val="ru-RU"/>
              </w:rPr>
              <w:t xml:space="preserve"> «Управление охраной здоровья, труда и окружающей среды» Договора, или если его поведение может представлять угрозу для здоровья, безопасности и окружающей среды.</w:t>
            </w:r>
          </w:p>
          <w:p w14:paraId="290CC353" w14:textId="77777777" w:rsidR="00BD6C3E" w:rsidRPr="00042E49" w:rsidRDefault="00BD6C3E" w:rsidP="00790E12">
            <w:pPr>
              <w:pStyle w:val="Lista"/>
              <w:tabs>
                <w:tab w:val="left" w:pos="0"/>
              </w:tabs>
              <w:spacing w:after="0" w:line="240" w:lineRule="auto"/>
              <w:ind w:left="0" w:firstLine="0"/>
              <w:rPr>
                <w:rFonts w:ascii="Times New Roman" w:eastAsia="Times New Roman" w:hAnsi="Times New Roman"/>
                <w:sz w:val="24"/>
                <w:szCs w:val="24"/>
                <w:lang w:val="ru-RU"/>
              </w:rPr>
            </w:pPr>
          </w:p>
          <w:p w14:paraId="69AE1ED1"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Любые такие лица должны быть немедленно отстранены от Услуг. Любое лицо, отстраненное на основании любой из вышеперечисленных причин, не может быть вновь задействовано в оказании Услуг и (или) выполнении любых других работ по поручению Заказчика без предварительного разрешения Заказчика.</w:t>
            </w:r>
          </w:p>
          <w:p w14:paraId="57E125B2"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за собственный счет должен предоставить Заказчика адекватную замену для таких отстраненных сотрудников в течение 24 (двадцати четырех) часов или более длительного времени, согласованного с Заказчиком.</w:t>
            </w:r>
          </w:p>
          <w:p w14:paraId="736FFB79"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Перед тем, как снять любой персонал Подрядчика с работ по оказанию Услуг по своей инициативе, Подрядчик должен направить уведомление не позднее, чем за 14 (четырнадцать) дней и по требованию Заказчика должен предоставить за свой счет адекватную замену для бесперебойного оказания Услуг.</w:t>
            </w:r>
          </w:p>
          <w:p w14:paraId="2A0F3AAF"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организует и оплачивает питание Основного персонала Группы Подрядчика во время осуществления Услуг.</w:t>
            </w:r>
          </w:p>
          <w:p w14:paraId="254B0A71" w14:textId="77777777" w:rsidR="00BD6C3E" w:rsidRPr="00042E49" w:rsidRDefault="00BD6C3E" w:rsidP="00787739">
            <w:pPr>
              <w:pStyle w:val="Level1"/>
              <w:tabs>
                <w:tab w:val="left" w:pos="720"/>
              </w:tabs>
              <w:autoSpaceDE w:val="0"/>
              <w:autoSpaceDN w:val="0"/>
              <w:adjustRightInd w:val="0"/>
              <w:spacing w:after="0" w:line="240" w:lineRule="auto"/>
              <w:ind w:left="0" w:firstLine="0"/>
              <w:rPr>
                <w:rFonts w:ascii="Times New Roman" w:hAnsi="Times New Roman"/>
                <w:sz w:val="24"/>
                <w:szCs w:val="24"/>
                <w:lang w:val="ru-RU"/>
              </w:rPr>
            </w:pPr>
          </w:p>
          <w:p w14:paraId="4ADC53BD"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Если работники из состава Основного персонала Подрядчика получают травмы во время оказания Услуг на ПБУ Заказчик обеспечивает таким работникам оказание надлежащей первой медицинской помощи, а также обеспечивает медицинскую эвакуацию пострадавшего Персонала Подрядчика с ПБУ до г.Атырау, Актау (в том числе поселок Баутино) и наземную транспортировку до медицинского учреждения, согласно совместно разработанному План Экстренного Реагирования при Медицинских Эвакуациях (ПЭРМЭ) Заказчика.</w:t>
            </w:r>
          </w:p>
          <w:p w14:paraId="01854677" w14:textId="77777777" w:rsidR="00BD6C3E" w:rsidRPr="00042E49" w:rsidRDefault="00BD6C3E" w:rsidP="00D96A20">
            <w:pPr>
              <w:pStyle w:val="Level1"/>
              <w:tabs>
                <w:tab w:val="left" w:pos="720"/>
              </w:tabs>
              <w:autoSpaceDE w:val="0"/>
              <w:autoSpaceDN w:val="0"/>
              <w:adjustRightInd w:val="0"/>
              <w:spacing w:after="0" w:line="240" w:lineRule="auto"/>
              <w:ind w:left="0" w:firstLine="0"/>
              <w:rPr>
                <w:rFonts w:ascii="Times New Roman" w:hAnsi="Times New Roman"/>
                <w:sz w:val="24"/>
                <w:szCs w:val="24"/>
                <w:lang w:val="ru-RU"/>
              </w:rPr>
            </w:pPr>
          </w:p>
          <w:p w14:paraId="70ECFDAC" w14:textId="77777777" w:rsidR="00BD6C3E" w:rsidRPr="00042E49" w:rsidRDefault="00BD6C3E" w:rsidP="00D96A20">
            <w:pPr>
              <w:pStyle w:val="Level1"/>
              <w:tabs>
                <w:tab w:val="left" w:pos="720"/>
              </w:tabs>
              <w:autoSpaceDE w:val="0"/>
              <w:autoSpaceDN w:val="0"/>
              <w:adjustRightInd w:val="0"/>
              <w:spacing w:after="0" w:line="240" w:lineRule="auto"/>
              <w:ind w:left="0" w:firstLine="0"/>
              <w:rPr>
                <w:rFonts w:ascii="Times New Roman" w:hAnsi="Times New Roman"/>
                <w:sz w:val="24"/>
                <w:szCs w:val="24"/>
                <w:lang w:val="ru-RU"/>
              </w:rPr>
            </w:pPr>
          </w:p>
          <w:p w14:paraId="4ECCA366"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
                <w:bCs/>
                <w:caps/>
                <w:sz w:val="24"/>
                <w:szCs w:val="24"/>
                <w:lang w:val="ru-RU"/>
              </w:rPr>
            </w:pPr>
            <w:bookmarkStart w:id="12" w:name="_Toc256698588"/>
            <w:r w:rsidRPr="00042E49">
              <w:rPr>
                <w:rFonts w:ascii="Times New Roman" w:hAnsi="Times New Roman"/>
                <w:b/>
                <w:bCs/>
                <w:caps/>
                <w:sz w:val="24"/>
                <w:szCs w:val="24"/>
                <w:lang w:val="ru-RU"/>
              </w:rPr>
              <w:t>ПРОВЕРКИ И ИСПЫТАНИЯ</w:t>
            </w:r>
            <w:bookmarkEnd w:id="12"/>
          </w:p>
          <w:p w14:paraId="1BA5656F"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должен предоставить Заказчику возможность осуществлять проверки оказываемых Услуг в любое время, а также контролировать ход оказания Услуг либо на производственных объектах Подрядчика, либо в любом другом месте, где оказываются Услуги. Данные инспекции и проверки не освобождают Подрядчика от каких-либо обязательств по данному Договору.</w:t>
            </w:r>
          </w:p>
          <w:p w14:paraId="333123F3"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целях ознакомления сотрудников Заказчика с действующими стандартами, процедурами и оборудованием Подрядчика, Подрядчик обязуется провести вводный инструктаж сотрудников Заказчика. Данный инструктаж будет произведен непосредственно на рабочем месте Подрядчика до начала оказания Услуг со стороны Подрядчика. Инструктаж по использованию оборудования будет включать в себя использование системы мониторинга Подрядчика на станциях удаленного доступа, предоставляемых Подрядчиком в рамках настоящего договора. Данный инструктаж будет произведен для промысловых геологов и супервайзорам по бурению </w:t>
            </w:r>
            <w:r w:rsidRPr="00042E49">
              <w:rPr>
                <w:rFonts w:ascii="Times New Roman" w:hAnsi="Times New Roman"/>
                <w:sz w:val="24"/>
                <w:szCs w:val="24"/>
              </w:rPr>
              <w:t>Заказчика.</w:t>
            </w:r>
          </w:p>
          <w:p w14:paraId="7F3CE5D5" w14:textId="77777777" w:rsidR="00BD6C3E" w:rsidRPr="00042E49" w:rsidRDefault="00BD6C3E" w:rsidP="00D96A20">
            <w:pPr>
              <w:pStyle w:val="Level1"/>
              <w:tabs>
                <w:tab w:val="left" w:pos="720"/>
              </w:tabs>
              <w:autoSpaceDE w:val="0"/>
              <w:autoSpaceDN w:val="0"/>
              <w:adjustRightInd w:val="0"/>
              <w:spacing w:after="0" w:line="240" w:lineRule="auto"/>
              <w:ind w:left="0" w:firstLine="0"/>
              <w:rPr>
                <w:rFonts w:ascii="Times New Roman" w:hAnsi="Times New Roman"/>
                <w:sz w:val="24"/>
                <w:szCs w:val="24"/>
                <w:lang w:val="en-US"/>
              </w:rPr>
            </w:pPr>
          </w:p>
          <w:p w14:paraId="5E4A244C"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rPr>
                <w:rFonts w:ascii="Times New Roman" w:hAnsi="Times New Roman"/>
                <w:b/>
                <w:bCs/>
                <w:caps/>
                <w:sz w:val="24"/>
                <w:szCs w:val="24"/>
                <w:lang w:val="ru-RU"/>
              </w:rPr>
            </w:pPr>
            <w:bookmarkStart w:id="13" w:name="_Toc256698589"/>
            <w:r w:rsidRPr="00042E49">
              <w:rPr>
                <w:rFonts w:ascii="Times New Roman" w:hAnsi="Times New Roman"/>
                <w:b/>
                <w:bCs/>
                <w:caps/>
                <w:sz w:val="24"/>
                <w:szCs w:val="24"/>
                <w:lang w:val="ru-RU"/>
              </w:rPr>
              <w:t>КОНФИДЕНЦИАЛЬНОСТЬ И ПРАВО СОБСТВЕННОСТИ</w:t>
            </w:r>
            <w:bookmarkEnd w:id="13"/>
          </w:p>
          <w:p w14:paraId="5D5F64A1" w14:textId="77777777" w:rsidR="00BD6C3E" w:rsidRPr="00042E49" w:rsidRDefault="00BD6C3E" w:rsidP="00042E49">
            <w:pPr>
              <w:pStyle w:val="Level1"/>
              <w:numPr>
                <w:ilvl w:val="1"/>
                <w:numId w:val="44"/>
              </w:numPr>
              <w:tabs>
                <w:tab w:val="left" w:pos="720"/>
              </w:tabs>
              <w:autoSpaceDE w:val="0"/>
              <w:autoSpaceDN w:val="0"/>
              <w:adjustRightInd w:val="0"/>
              <w:spacing w:after="0" w:line="240" w:lineRule="auto"/>
              <w:ind w:left="0" w:firstLine="0"/>
              <w:rPr>
                <w:rFonts w:ascii="Times New Roman" w:hAnsi="Times New Roman"/>
                <w:sz w:val="24"/>
                <w:szCs w:val="24"/>
                <w:lang w:val="ru-RU"/>
              </w:rPr>
            </w:pPr>
            <w:bookmarkStart w:id="14" w:name="_Ref349220762"/>
            <w:r w:rsidRPr="00042E49">
              <w:rPr>
                <w:rFonts w:ascii="Times New Roman" w:hAnsi="Times New Roman"/>
                <w:sz w:val="24"/>
                <w:szCs w:val="24"/>
                <w:lang w:val="ru-RU"/>
              </w:rPr>
              <w:t>В ходе исполнения Договора и в любое время после его завершения Подрядчик должен сохранять сам и обязать свой персонал, Субподрядчиков, аффилированные лица, участников и (или) агентов сохранять в тайне любую конфиденциальную информацию, включающую, в частности, любую информацию о присуждении Договора, Заказчика, ее аффилированных лицах, участниках и любых ассоциированных лицах, и не разглашать сведения о любых их сделках, транзакциях и деловых отношениях, которые могут стать известны ему во время Договора, и не должен воспроизводить каким-либо способом, копировать и использовать любую конфиденциальную информацию, если это не требуется для оказания Услуг, а также не раскрывать, не использовать от имени и не передавать в распоряжение любых Третьих сторон любую конфиденциальную информацию без предварительного разрешения Заказчика.</w:t>
            </w:r>
            <w:bookmarkEnd w:id="14"/>
          </w:p>
          <w:p w14:paraId="2FA45958" w14:textId="77777777" w:rsidR="00BD6C3E" w:rsidRPr="00042E49" w:rsidRDefault="00BD6C3E" w:rsidP="00790E12">
            <w:pPr>
              <w:pStyle w:val="Level1"/>
              <w:keepNext/>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Информация и документы не являются конфиденциальными, и Стороны не несут каких-либо обязательств, предусмотренных настоящим Договором, если документы и/или информация являются или стали общедоступными по причинам, не связанным с действиями Стороны, либо разрешены к раскрытию по письменному согласию другой Стороны на снятие режима конфиденциальности.</w:t>
            </w:r>
          </w:p>
          <w:p w14:paraId="4F044B2D" w14:textId="205DDBFE" w:rsidR="00BD6C3E" w:rsidRPr="00042E49" w:rsidRDefault="00BD6C3E" w:rsidP="00042E49">
            <w:pPr>
              <w:pStyle w:val="Level1"/>
              <w:keepNext/>
              <w:numPr>
                <w:ilvl w:val="1"/>
                <w:numId w:val="44"/>
              </w:numPr>
              <w:tabs>
                <w:tab w:val="left" w:pos="72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 xml:space="preserve">Стороны соглашаются, что конфиденциальная информация любой раскрывающей Стороны должна быть сохранена конфиденциальной получающей/принимающей Стороной во время срока действия настоящего Договора и в течение 3 (трех) лет с даты наступления первого из следующих событий: (a) завершения Услуг (b) прекращения действия настоящего Договора. Несмотря на вышеуказанное в Пункте </w:t>
            </w:r>
            <w:r w:rsidRPr="00042E49">
              <w:rPr>
                <w:rFonts w:ascii="Times New Roman" w:hAnsi="Times New Roman"/>
              </w:rPr>
              <w:fldChar w:fldCharType="begin"/>
            </w:r>
            <w:r w:rsidRPr="00042E49">
              <w:rPr>
                <w:rFonts w:ascii="Times New Roman" w:hAnsi="Times New Roman"/>
              </w:rPr>
              <w:instrText xml:space="preserve"> REF _Ref349220762 \r \h  \* MERGEFORMAT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8.1</w:t>
            </w:r>
            <w:r w:rsidRPr="00042E49">
              <w:rPr>
                <w:rFonts w:ascii="Times New Roman" w:hAnsi="Times New Roman"/>
              </w:rPr>
              <w:fldChar w:fldCharType="end"/>
            </w:r>
            <w:r w:rsidRPr="00042E49">
              <w:rPr>
                <w:rFonts w:ascii="Times New Roman" w:hAnsi="Times New Roman"/>
                <w:sz w:val="24"/>
                <w:szCs w:val="24"/>
                <w:lang w:val="ru-RU"/>
              </w:rPr>
              <w:t>.:</w:t>
            </w:r>
          </w:p>
          <w:p w14:paraId="72C4DEC0" w14:textId="77777777" w:rsidR="00BD6C3E" w:rsidRPr="00042E49" w:rsidRDefault="00BD6C3E" w:rsidP="00042E49">
            <w:pPr>
              <w:pStyle w:val="Level1"/>
              <w:keepNext/>
              <w:numPr>
                <w:ilvl w:val="2"/>
                <w:numId w:val="44"/>
              </w:numPr>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 xml:space="preserve">Стороны имеют право разглашать конфиденциальную информацию, имеющую отношение к настоящему Договору, своим директорам, акционерам, учредителям, вышестоящим холдинговым компаниям, партнерам любого рода, консультантам, аффилированным лицам, потенциальным кредиторам и/или финансовым учреждениям, страховым компаниям, комиссии по ценным бумагам, которым необходимо знать подобную информацию с целью оказания содействия в реализации Договора, или ведении операционной деятельности, или осуществления контроля за таковыми, или для реализации любых проектов по развитию бизнеса, а также в соответствии с применимым законодательством. </w:t>
            </w:r>
          </w:p>
          <w:p w14:paraId="05A2710D" w14:textId="77777777" w:rsidR="00BD6C3E" w:rsidRPr="00042E49" w:rsidRDefault="00BD6C3E" w:rsidP="00042E49">
            <w:pPr>
              <w:pStyle w:val="Level1"/>
              <w:keepNext/>
              <w:numPr>
                <w:ilvl w:val="2"/>
                <w:numId w:val="44"/>
              </w:numPr>
              <w:autoSpaceDE w:val="0"/>
              <w:autoSpaceDN w:val="0"/>
              <w:adjustRightInd w:val="0"/>
              <w:spacing w:after="0" w:line="240" w:lineRule="auto"/>
              <w:ind w:left="0" w:firstLine="0"/>
              <w:outlineLvl w:val="2"/>
              <w:rPr>
                <w:rFonts w:ascii="Times New Roman" w:hAnsi="Times New Roman"/>
                <w:sz w:val="24"/>
                <w:szCs w:val="24"/>
                <w:lang w:val="en-US"/>
              </w:rPr>
            </w:pPr>
            <w:r w:rsidRPr="00042E49">
              <w:rPr>
                <w:rFonts w:ascii="Times New Roman" w:hAnsi="Times New Roman"/>
                <w:sz w:val="24"/>
                <w:szCs w:val="24"/>
                <w:lang w:val="ru-RU"/>
              </w:rPr>
              <w:t>Если Сторона в силу применимого законодательства вынуждена разгласить любую конфиденциальную информацию, то данная Сторона должна незамедлительно уведомить другую Сторону о данном факте.</w:t>
            </w:r>
          </w:p>
          <w:p w14:paraId="43D7B898" w14:textId="77777777" w:rsidR="00BD6C3E" w:rsidRPr="00042E49" w:rsidRDefault="00BD6C3E" w:rsidP="00042E49">
            <w:pPr>
              <w:pStyle w:val="Level1"/>
              <w:keepNext/>
              <w:numPr>
                <w:ilvl w:val="1"/>
                <w:numId w:val="44"/>
              </w:numPr>
              <w:tabs>
                <w:tab w:val="left" w:pos="72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После завершения оказания Услуг Подрядчик должен вернуть Заказчику все конфиденциальные материалы, включая все копии, которые были раскрыты Подрядчику Заказчиком или от ее имени, и передать Заказчику любые другие документы, оговоренные в данной Статье 8. Подрядчик должен предоставить Заказчику сведения о любых документах, сохранение которых требуется согласно законодательству Республики Казахстан.</w:t>
            </w:r>
          </w:p>
          <w:p w14:paraId="45D173E3" w14:textId="77777777" w:rsidR="00BD6C3E" w:rsidRPr="00042E49" w:rsidRDefault="00BD6C3E" w:rsidP="00042E49">
            <w:pPr>
              <w:pStyle w:val="Level1"/>
              <w:keepNext/>
              <w:numPr>
                <w:ilvl w:val="1"/>
                <w:numId w:val="44"/>
              </w:numPr>
              <w:tabs>
                <w:tab w:val="left" w:pos="72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Несмотря на любые другие положения, Заказчик сохраняет за собой авторские права на любые конфиденциальные материалы, раскрытые Подрядчику Заказчиком или от ее имени, если нет иных прямых указаний об обратном. Авторские права на любые материалы, содержащие геологические или геофизические данные, которые были собраны или сгенерированы Подрядчиком в связи с исполнением настоящего Договора, принадлежат Заказчику.</w:t>
            </w:r>
          </w:p>
          <w:p w14:paraId="0F57AF0C" w14:textId="77777777" w:rsidR="00BD6C3E" w:rsidRPr="00042E49" w:rsidRDefault="00BD6C3E" w:rsidP="00042E49">
            <w:pPr>
              <w:pStyle w:val="Level1"/>
              <w:keepNext/>
              <w:numPr>
                <w:ilvl w:val="1"/>
                <w:numId w:val="44"/>
              </w:numPr>
              <w:tabs>
                <w:tab w:val="left" w:pos="72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В случае если обнаружится, что, по мнению одной Стороны, другой Стороной была неправомерно раскрыта любая данная конфиденциальная информация, такая Сторона получит право незамедлительно расторгнуть Договор, оплатив фактические расходы по настоящему Договору другой Стороне на день его расторжения.</w:t>
            </w:r>
          </w:p>
          <w:p w14:paraId="31E32232" w14:textId="77777777" w:rsidR="00BD6C3E" w:rsidRPr="00042E49" w:rsidRDefault="00BD6C3E" w:rsidP="00042E49">
            <w:pPr>
              <w:pStyle w:val="Level1"/>
              <w:keepNext/>
              <w:numPr>
                <w:ilvl w:val="1"/>
                <w:numId w:val="44"/>
              </w:numPr>
              <w:tabs>
                <w:tab w:val="left" w:pos="0"/>
              </w:tabs>
              <w:autoSpaceDE w:val="0"/>
              <w:autoSpaceDN w:val="0"/>
              <w:adjustRightInd w:val="0"/>
              <w:spacing w:after="0" w:line="240" w:lineRule="auto"/>
              <w:ind w:left="0" w:firstLine="0"/>
              <w:outlineLvl w:val="5"/>
              <w:rPr>
                <w:rFonts w:ascii="Times New Roman" w:hAnsi="Times New Roman"/>
                <w:sz w:val="24"/>
                <w:szCs w:val="24"/>
                <w:lang w:val="kk-KZ"/>
              </w:rPr>
            </w:pPr>
            <w:r w:rsidRPr="00042E49">
              <w:rPr>
                <w:rFonts w:ascii="Times New Roman" w:hAnsi="Times New Roman"/>
                <w:sz w:val="24"/>
                <w:szCs w:val="24"/>
                <w:lang w:val="ru-RU"/>
              </w:rPr>
              <w:t>Права владения, права доступа, авторские права, право собственности и право свободного использования любых материалов, созданных или возникших в связи с оказанием Услуг, принадлежат Стороне-автору как указано в Пункте</w:t>
            </w:r>
            <w:r w:rsidRPr="00042E49">
              <w:rPr>
                <w:rFonts w:ascii="Times New Roman" w:hAnsi="Times New Roman"/>
                <w:lang w:val="ru-RU"/>
              </w:rPr>
              <w:t xml:space="preserve"> </w:t>
            </w:r>
            <w:r w:rsidRPr="00042E49">
              <w:rPr>
                <w:rFonts w:ascii="Times New Roman" w:hAnsi="Times New Roman"/>
                <w:sz w:val="24"/>
                <w:szCs w:val="24"/>
                <w:lang w:val="kk-KZ"/>
              </w:rPr>
              <w:t>16.1.</w:t>
            </w:r>
          </w:p>
          <w:p w14:paraId="71A3B2E6" w14:textId="77777777" w:rsidR="00BD6C3E" w:rsidRPr="00042E49" w:rsidRDefault="00BD6C3E" w:rsidP="00042E49">
            <w:pPr>
              <w:pStyle w:val="Level1"/>
              <w:keepNext/>
              <w:numPr>
                <w:ilvl w:val="1"/>
                <w:numId w:val="44"/>
              </w:numPr>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Подрядчик должен обеспечить включение положений данной Статьи во все договоры Субподряда и соблюдение их всеми должностными лицами, работниками и агентами Подрядчика и Субподрядчика.</w:t>
            </w:r>
          </w:p>
          <w:p w14:paraId="3013207C" w14:textId="77777777" w:rsidR="00BD6C3E" w:rsidRPr="00042E49" w:rsidRDefault="00BD6C3E" w:rsidP="00042E49">
            <w:pPr>
              <w:pStyle w:val="Level1"/>
              <w:keepNext/>
              <w:numPr>
                <w:ilvl w:val="1"/>
                <w:numId w:val="44"/>
              </w:numPr>
              <w:tabs>
                <w:tab w:val="left" w:pos="72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Вся информация, предоставленная Подрядчиком, которую Подрядчик желает сохранить конфиденциальной, должна быть четко обозначена как конфиденциальная, при этом любую информацию, относящуюся к расценкам и производственной тайне Подрядчика, Заказчик в любом случае должен считать конфиденциальной без необходимости такого четкого обозначения Подрядчиком. В отношении такой конфиденциальной информации Заказчик имеет право:</w:t>
            </w:r>
          </w:p>
          <w:p w14:paraId="68D2037F" w14:textId="5AB9C508" w:rsidR="00BD6C3E" w:rsidRPr="00042E49" w:rsidRDefault="00BD6C3E" w:rsidP="00790E12">
            <w:pPr>
              <w:pStyle w:val="Level1"/>
              <w:keepNext/>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a</w:t>
            </w:r>
            <w:r w:rsidRPr="00042E49">
              <w:rPr>
                <w:rFonts w:ascii="Times New Roman" w:hAnsi="Times New Roman"/>
                <w:sz w:val="24"/>
                <w:szCs w:val="24"/>
                <w:lang w:val="ru-RU"/>
              </w:rPr>
              <w:t>) раскрывать и давать разрешение на использование аффилированным лицам, а так же Недропользователю;</w:t>
            </w:r>
          </w:p>
          <w:p w14:paraId="5BDCFFCB" w14:textId="77777777" w:rsidR="00BD6C3E" w:rsidRPr="00042E49" w:rsidRDefault="00BD6C3E" w:rsidP="00790E12">
            <w:pPr>
              <w:pStyle w:val="Level1"/>
              <w:keepNext/>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b</w:t>
            </w:r>
            <w:r w:rsidRPr="00042E49">
              <w:rPr>
                <w:rFonts w:ascii="Times New Roman" w:hAnsi="Times New Roman"/>
                <w:sz w:val="24"/>
                <w:szCs w:val="24"/>
                <w:lang w:val="ru-RU"/>
              </w:rPr>
              <w:t>) раскрывать в соответствии с требованиями законодательства Республики Казахстан;</w:t>
            </w:r>
          </w:p>
          <w:p w14:paraId="484DF4B9" w14:textId="77777777" w:rsidR="00BD6C3E" w:rsidRPr="00042E49" w:rsidRDefault="00BD6C3E" w:rsidP="00790E12">
            <w:pPr>
              <w:pStyle w:val="Level1"/>
              <w:keepNext/>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c</w:t>
            </w:r>
            <w:r w:rsidRPr="00042E49">
              <w:rPr>
                <w:rFonts w:ascii="Times New Roman" w:hAnsi="Times New Roman"/>
                <w:sz w:val="24"/>
                <w:szCs w:val="24"/>
                <w:lang w:val="ru-RU"/>
              </w:rPr>
              <w:t>) по предварительному согласию Подрядчика, в котором не может быть безосновательно отказано и которое не может быть безосновательно задержано, раскрывать и давать разрешение на использование третьим сторонам в объеме, необходимом для реализации и ведения проекта, в рамках которого оказываются Услуги.</w:t>
            </w:r>
          </w:p>
          <w:p w14:paraId="58AFC016" w14:textId="77777777" w:rsidR="00BD6C3E" w:rsidRPr="00042E49" w:rsidRDefault="00BD6C3E" w:rsidP="00790E12">
            <w:pPr>
              <w:pStyle w:val="Level1"/>
              <w:keepNext/>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p>
          <w:p w14:paraId="71B23F36" w14:textId="77777777" w:rsidR="00BD6C3E" w:rsidRPr="00042E49" w:rsidRDefault="00BD6C3E" w:rsidP="00042E49">
            <w:pPr>
              <w:pStyle w:val="Level1"/>
              <w:keepNext/>
              <w:numPr>
                <w:ilvl w:val="0"/>
                <w:numId w:val="44"/>
              </w:numPr>
              <w:tabs>
                <w:tab w:val="left" w:pos="0"/>
              </w:tabs>
              <w:autoSpaceDE w:val="0"/>
              <w:autoSpaceDN w:val="0"/>
              <w:adjustRightInd w:val="0"/>
              <w:spacing w:after="0" w:line="240" w:lineRule="auto"/>
              <w:outlineLvl w:val="2"/>
              <w:rPr>
                <w:rFonts w:ascii="Times New Roman" w:hAnsi="Times New Roman"/>
                <w:b/>
                <w:bCs/>
                <w:caps/>
                <w:sz w:val="24"/>
                <w:szCs w:val="24"/>
                <w:lang w:val="ru-RU"/>
              </w:rPr>
            </w:pPr>
            <w:bookmarkStart w:id="15" w:name="_Toc256698590"/>
            <w:r w:rsidRPr="00042E49">
              <w:rPr>
                <w:rFonts w:ascii="Times New Roman" w:hAnsi="Times New Roman"/>
                <w:b/>
                <w:bCs/>
                <w:caps/>
                <w:sz w:val="24"/>
                <w:szCs w:val="24"/>
                <w:lang w:val="ru-RU"/>
              </w:rPr>
              <w:t>УДЕРЖАНИЕ И АРЕСТ ИМУЩЕСТВА</w:t>
            </w:r>
            <w:bookmarkEnd w:id="15"/>
          </w:p>
          <w:p w14:paraId="5E2FEAEF" w14:textId="77777777" w:rsidR="00BD6C3E" w:rsidRPr="00042E49" w:rsidRDefault="00BD6C3E" w:rsidP="00042E49">
            <w:pPr>
              <w:pStyle w:val="Level1"/>
              <w:keepNext/>
              <w:numPr>
                <w:ilvl w:val="1"/>
                <w:numId w:val="44"/>
              </w:numPr>
              <w:tabs>
                <w:tab w:val="left" w:pos="0"/>
              </w:tabs>
              <w:autoSpaceDE w:val="0"/>
              <w:autoSpaceDN w:val="0"/>
              <w:adjustRightInd w:val="0"/>
              <w:spacing w:after="0" w:line="240" w:lineRule="auto"/>
              <w:ind w:left="0" w:firstLine="0"/>
              <w:outlineLvl w:val="2"/>
              <w:rPr>
                <w:rFonts w:ascii="Times New Roman" w:hAnsi="Times New Roman"/>
                <w:sz w:val="24"/>
                <w:szCs w:val="24"/>
                <w:lang w:val="ru-RU"/>
              </w:rPr>
            </w:pPr>
            <w:bookmarkStart w:id="16" w:name="_Ref349293323"/>
            <w:r w:rsidRPr="00042E49">
              <w:rPr>
                <w:rFonts w:ascii="Times New Roman" w:hAnsi="Times New Roman"/>
                <w:sz w:val="24"/>
                <w:szCs w:val="24"/>
                <w:lang w:val="ru-RU"/>
              </w:rPr>
              <w:t>Подрядчик не должен предъявлять претензий и должен оберегать, ограждать, защищать и освобождать от ответственности Заказчика, его участников и их соответствующих аффилированных лиц от любых удержаний имущества Группы Заказчика, наложений ареста, обвинений и исков в отношении оказываемых Услуг и любой собственности Заказчика, находящейся во владении Подрядчика или любых Субподрядчиков с учетом иных положений Договора.</w:t>
            </w:r>
            <w:bookmarkEnd w:id="16"/>
          </w:p>
          <w:p w14:paraId="6F54B773"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Ответственность за нарушение сроков оказания Услуг Подрядчиком:</w:t>
            </w:r>
          </w:p>
          <w:p w14:paraId="200EB4CF" w14:textId="77777777" w:rsidR="00BD6C3E" w:rsidRPr="00042E49" w:rsidRDefault="00BD6C3E" w:rsidP="00042E49">
            <w:pPr>
              <w:pStyle w:val="Level1"/>
              <w:numPr>
                <w:ilvl w:val="2"/>
                <w:numId w:val="44"/>
              </w:numPr>
              <w:tabs>
                <w:tab w:val="left" w:pos="0"/>
              </w:tabs>
              <w:autoSpaceDE w:val="0"/>
              <w:autoSpaceDN w:val="0"/>
              <w:adjustRightInd w:val="0"/>
              <w:spacing w:after="0" w:line="240" w:lineRule="auto"/>
              <w:ind w:left="0" w:firstLine="0"/>
              <w:rPr>
                <w:rFonts w:ascii="Times New Roman" w:hAnsi="Times New Roman"/>
                <w:sz w:val="24"/>
                <w:szCs w:val="24"/>
                <w:lang w:val="ru-RU" w:eastAsia="ko-KR"/>
              </w:rPr>
            </w:pPr>
            <w:r w:rsidRPr="00042E49">
              <w:rPr>
                <w:rFonts w:ascii="Times New Roman" w:hAnsi="Times New Roman"/>
                <w:sz w:val="24"/>
                <w:szCs w:val="24"/>
                <w:lang w:val="ru-RU"/>
              </w:rPr>
              <w:t xml:space="preserve">В случае нарушения Подрядчиком сроков Даты начала оказания Услуг (мобилизация и инсталляция), он выплачивает Заказчику неустойку из расчета 0,1% от стоимости Договора за каждый календарный день просрочки, но не более 5% от стоимости Договора. </w:t>
            </w:r>
          </w:p>
          <w:p w14:paraId="4CCA47DC" w14:textId="099211ED" w:rsidR="00BD6C3E" w:rsidRPr="00042E49" w:rsidRDefault="00BD6C3E" w:rsidP="00042E49">
            <w:pPr>
              <w:pStyle w:val="Level1"/>
              <w:numPr>
                <w:ilvl w:val="2"/>
                <w:numId w:val="44"/>
              </w:numPr>
              <w:tabs>
                <w:tab w:val="left" w:pos="0"/>
              </w:tabs>
              <w:autoSpaceDE w:val="0"/>
              <w:autoSpaceDN w:val="0"/>
              <w:adjustRightInd w:val="0"/>
              <w:spacing w:after="0" w:line="240" w:lineRule="auto"/>
              <w:ind w:left="0" w:firstLine="0"/>
              <w:rPr>
                <w:rFonts w:ascii="Times New Roman" w:hAnsi="Times New Roman"/>
                <w:sz w:val="24"/>
                <w:szCs w:val="24"/>
                <w:lang w:val="ru-RU" w:eastAsia="ko-KR"/>
              </w:rPr>
            </w:pPr>
            <w:r w:rsidRPr="00042E49">
              <w:rPr>
                <w:rFonts w:ascii="Times New Roman" w:hAnsi="Times New Roman"/>
                <w:sz w:val="24"/>
                <w:szCs w:val="24"/>
                <w:lang w:val="ru-RU" w:eastAsia="ko-KR"/>
              </w:rPr>
              <w:t xml:space="preserve">В случае просрочки </w:t>
            </w:r>
            <w:r w:rsidRPr="00042E49">
              <w:rPr>
                <w:rFonts w:ascii="Times New Roman" w:hAnsi="Times New Roman"/>
                <w:sz w:val="24"/>
                <w:szCs w:val="24"/>
                <w:lang w:val="ru-RU"/>
              </w:rPr>
              <w:t>Подрядчик</w:t>
            </w:r>
            <w:r w:rsidRPr="00042E49">
              <w:rPr>
                <w:rFonts w:ascii="Times New Roman" w:hAnsi="Times New Roman"/>
                <w:sz w:val="24"/>
                <w:szCs w:val="24"/>
                <w:lang w:val="ru-RU" w:eastAsia="ko-KR"/>
              </w:rPr>
              <w:t xml:space="preserve">ом даты завершения этапов оказания Услуг по </w:t>
            </w:r>
            <w:r w:rsidRPr="00042E49">
              <w:rPr>
                <w:rFonts w:ascii="Times New Roman" w:hAnsi="Times New Roman"/>
                <w:sz w:val="24"/>
                <w:szCs w:val="24"/>
                <w:lang w:val="ru-RU"/>
              </w:rPr>
              <w:t>соответствующему Заказ-наряду не по вине Группы Заказчика, Подрядчик выплачивает Заказчику неустойку из расчета 0,1% от стоимости просроченных Услуг по соответствующему Заказ-наряду за каждый календарный день просрочки</w:t>
            </w:r>
            <w:r w:rsidRPr="00042E49">
              <w:rPr>
                <w:rFonts w:ascii="Times New Roman" w:hAnsi="Times New Roman"/>
                <w:sz w:val="24"/>
                <w:szCs w:val="24"/>
                <w:lang w:val="ru-RU" w:eastAsia="ko-KR"/>
              </w:rPr>
              <w:t>, но не более 5% от стоимости Услуг по соответствующему Заказ-наряду.</w:t>
            </w:r>
          </w:p>
          <w:p w14:paraId="0733A48F" w14:textId="77777777" w:rsidR="00BD6C3E" w:rsidRPr="00042E49" w:rsidRDefault="00BD6C3E" w:rsidP="00D1104F">
            <w:pPr>
              <w:pStyle w:val="Level1"/>
              <w:tabs>
                <w:tab w:val="left" w:pos="0"/>
              </w:tabs>
              <w:autoSpaceDE w:val="0"/>
              <w:autoSpaceDN w:val="0"/>
              <w:adjustRightInd w:val="0"/>
              <w:spacing w:after="0" w:line="240" w:lineRule="auto"/>
              <w:ind w:left="0" w:firstLine="0"/>
              <w:rPr>
                <w:rFonts w:ascii="Times New Roman" w:hAnsi="Times New Roman"/>
                <w:sz w:val="24"/>
                <w:szCs w:val="24"/>
                <w:lang w:val="ru-RU" w:eastAsia="ko-KR"/>
              </w:rPr>
            </w:pPr>
          </w:p>
          <w:p w14:paraId="633CA90F" w14:textId="77777777" w:rsidR="00BD6C3E" w:rsidRPr="00042E49" w:rsidRDefault="00BD6C3E" w:rsidP="00042E49">
            <w:pPr>
              <w:pStyle w:val="Level1"/>
              <w:numPr>
                <w:ilvl w:val="2"/>
                <w:numId w:val="44"/>
              </w:numPr>
              <w:tabs>
                <w:tab w:val="left" w:pos="0"/>
              </w:tabs>
              <w:autoSpaceDE w:val="0"/>
              <w:autoSpaceDN w:val="0"/>
              <w:adjustRightInd w:val="0"/>
              <w:spacing w:after="0" w:line="240" w:lineRule="auto"/>
              <w:ind w:left="0" w:firstLine="0"/>
              <w:rPr>
                <w:rFonts w:ascii="Times New Roman" w:hAnsi="Times New Roman"/>
                <w:sz w:val="24"/>
                <w:szCs w:val="24"/>
                <w:lang w:val="ru-RU" w:eastAsia="ko-KR"/>
              </w:rPr>
            </w:pPr>
            <w:r w:rsidRPr="00042E49">
              <w:rPr>
                <w:rFonts w:ascii="Times New Roman" w:hAnsi="Times New Roman"/>
                <w:sz w:val="24"/>
                <w:szCs w:val="24"/>
                <w:lang w:val="ru-RU" w:eastAsia="ko-KR"/>
              </w:rPr>
              <w:t xml:space="preserve">В случае просрочки </w:t>
            </w:r>
            <w:r w:rsidRPr="00042E49">
              <w:rPr>
                <w:rFonts w:ascii="Times New Roman" w:hAnsi="Times New Roman"/>
                <w:sz w:val="24"/>
                <w:szCs w:val="24"/>
                <w:lang w:val="ru-RU"/>
              </w:rPr>
              <w:t>Подрядчик</w:t>
            </w:r>
            <w:r w:rsidRPr="00042E49">
              <w:rPr>
                <w:rFonts w:ascii="Times New Roman" w:hAnsi="Times New Roman"/>
                <w:sz w:val="24"/>
                <w:szCs w:val="24"/>
                <w:lang w:val="ru-RU" w:eastAsia="ko-KR"/>
              </w:rPr>
              <w:t xml:space="preserve">ом устранения недостатков в оказанных Услугах, </w:t>
            </w:r>
            <w:r w:rsidRPr="00042E49">
              <w:rPr>
                <w:rFonts w:ascii="Times New Roman" w:hAnsi="Times New Roman"/>
                <w:sz w:val="24"/>
                <w:szCs w:val="24"/>
                <w:lang w:val="ru-RU"/>
              </w:rPr>
              <w:t>Подрядчик</w:t>
            </w:r>
            <w:r w:rsidRPr="00042E49">
              <w:rPr>
                <w:rFonts w:ascii="Times New Roman" w:hAnsi="Times New Roman"/>
                <w:sz w:val="24"/>
                <w:szCs w:val="24"/>
                <w:lang w:val="ru-RU" w:eastAsia="ko-KR"/>
              </w:rPr>
              <w:t xml:space="preserve"> выплачивает Заказчику неустойку из расчета 0,01% от стоимости указанных Услуг за каждый </w:t>
            </w:r>
            <w:r w:rsidRPr="00042E49">
              <w:rPr>
                <w:rFonts w:ascii="Times New Roman" w:hAnsi="Times New Roman"/>
                <w:sz w:val="24"/>
                <w:szCs w:val="24"/>
                <w:lang w:val="ru-RU"/>
              </w:rPr>
              <w:t>календарный</w:t>
            </w:r>
            <w:r w:rsidRPr="00042E49">
              <w:rPr>
                <w:rFonts w:ascii="Times New Roman" w:hAnsi="Times New Roman"/>
                <w:sz w:val="24"/>
                <w:szCs w:val="24"/>
                <w:lang w:val="ru-RU" w:eastAsia="ko-KR"/>
              </w:rPr>
              <w:t xml:space="preserve"> день просрочки устранения недостатков до полного устранения недостатков, но не более 5% от стоимости указанных Услуг.</w:t>
            </w:r>
            <w:r w:rsidRPr="00042E49">
              <w:rPr>
                <w:rFonts w:ascii="Times New Roman" w:hAnsi="Times New Roman"/>
                <w:sz w:val="24"/>
                <w:szCs w:val="24"/>
                <w:lang w:val="ru-RU"/>
              </w:rPr>
              <w:t xml:space="preserve"> </w:t>
            </w:r>
          </w:p>
          <w:p w14:paraId="292E9D9C" w14:textId="77777777" w:rsidR="00BD6C3E" w:rsidRPr="00042E49" w:rsidRDefault="00BD6C3E" w:rsidP="00F03B67">
            <w:pPr>
              <w:pStyle w:val="Level1"/>
              <w:tabs>
                <w:tab w:val="left" w:pos="0"/>
              </w:tabs>
              <w:autoSpaceDE w:val="0"/>
              <w:autoSpaceDN w:val="0"/>
              <w:adjustRightInd w:val="0"/>
              <w:spacing w:after="0" w:line="240" w:lineRule="auto"/>
              <w:ind w:left="0" w:firstLine="0"/>
              <w:rPr>
                <w:rFonts w:ascii="Times New Roman" w:hAnsi="Times New Roman"/>
                <w:sz w:val="24"/>
                <w:szCs w:val="24"/>
                <w:lang w:val="ru-RU" w:eastAsia="ko-KR"/>
              </w:rPr>
            </w:pPr>
          </w:p>
          <w:p w14:paraId="7C61387E" w14:textId="23C89C8C"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eastAsia="ko-KR"/>
              </w:rPr>
            </w:pPr>
            <w:r w:rsidRPr="00042E49">
              <w:rPr>
                <w:rFonts w:ascii="Times New Roman" w:hAnsi="Times New Roman"/>
                <w:sz w:val="24"/>
                <w:szCs w:val="24"/>
                <w:lang w:val="ru-RU" w:eastAsia="ko-KR"/>
              </w:rPr>
              <w:t xml:space="preserve">В случае просрочки Заказчиком оплаты по Договору, с учетом пункта 12.14, он выплачивает </w:t>
            </w:r>
            <w:r w:rsidRPr="00042E49">
              <w:rPr>
                <w:rFonts w:ascii="Times New Roman" w:hAnsi="Times New Roman"/>
                <w:sz w:val="24"/>
                <w:szCs w:val="24"/>
                <w:lang w:val="ru-RU"/>
              </w:rPr>
              <w:t>Подрядчик</w:t>
            </w:r>
            <w:r w:rsidRPr="00042E49">
              <w:rPr>
                <w:rFonts w:ascii="Times New Roman" w:hAnsi="Times New Roman"/>
                <w:sz w:val="24"/>
                <w:szCs w:val="24"/>
                <w:lang w:val="ru-RU" w:eastAsia="ko-KR"/>
              </w:rPr>
              <w:t xml:space="preserve">у  </w:t>
            </w:r>
            <w:r w:rsidRPr="00042E49">
              <w:rPr>
                <w:rFonts w:ascii="Times New Roman" w:hAnsi="Times New Roman"/>
                <w:sz w:val="24"/>
                <w:szCs w:val="24"/>
                <w:lang w:val="ru-RU"/>
              </w:rPr>
              <w:t>неустойку</w:t>
            </w:r>
            <w:r w:rsidRPr="00042E49">
              <w:rPr>
                <w:rFonts w:ascii="Times New Roman" w:hAnsi="Times New Roman"/>
                <w:sz w:val="24"/>
                <w:szCs w:val="24"/>
                <w:lang w:val="ru-RU" w:eastAsia="ko-KR"/>
              </w:rPr>
              <w:t xml:space="preserve"> из расчета 0,1% от </w:t>
            </w:r>
            <w:r w:rsidRPr="00042E49">
              <w:rPr>
                <w:rFonts w:ascii="Times New Roman" w:hAnsi="Times New Roman"/>
                <w:sz w:val="24"/>
                <w:szCs w:val="24"/>
                <w:lang w:val="ru-RU"/>
              </w:rPr>
              <w:t xml:space="preserve">стоимости неисполненного обязательства </w:t>
            </w:r>
            <w:r w:rsidRPr="00042E49">
              <w:rPr>
                <w:rFonts w:ascii="Times New Roman" w:hAnsi="Times New Roman"/>
                <w:sz w:val="24"/>
                <w:szCs w:val="24"/>
                <w:lang w:val="ru-RU" w:eastAsia="ko-KR"/>
              </w:rPr>
              <w:t xml:space="preserve">за каждый </w:t>
            </w:r>
            <w:r w:rsidRPr="00042E49">
              <w:rPr>
                <w:rFonts w:ascii="Times New Roman" w:hAnsi="Times New Roman"/>
                <w:sz w:val="24"/>
                <w:szCs w:val="24"/>
                <w:lang w:val="ru-RU"/>
              </w:rPr>
              <w:t>календарный</w:t>
            </w:r>
            <w:r w:rsidRPr="00042E49">
              <w:rPr>
                <w:rFonts w:ascii="Times New Roman" w:hAnsi="Times New Roman"/>
                <w:sz w:val="24"/>
                <w:szCs w:val="24"/>
                <w:lang w:val="ru-RU" w:eastAsia="ko-KR"/>
              </w:rPr>
              <w:t xml:space="preserve"> день просрочки, но не более 5% от стоимости неисполненного обязательства.</w:t>
            </w:r>
          </w:p>
          <w:p w14:paraId="38C13D46"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eastAsia="ko-KR"/>
              </w:rPr>
            </w:pPr>
            <w:r w:rsidRPr="00042E49">
              <w:rPr>
                <w:rFonts w:ascii="Times New Roman" w:hAnsi="Times New Roman"/>
                <w:sz w:val="24"/>
                <w:szCs w:val="24"/>
                <w:lang w:val="ru-RU" w:eastAsia="ko-KR"/>
              </w:rPr>
              <w:t>Уплата неустойки не освобождает Стороны от надлежащего исполнения обязательств по Договору в полном объеме. Неустойка взыскивается путем выставления счета Стороной-кредитором. Сторона – должник обязана уплатить сумму неустойки по первому требованию Стороны - кредитора в течение 30 (тридцати) рабочих дней с даты предъявления счета. Предъявление пени, неустойки, штрафа, наряду с другими способами обеспечения исполнения обязательств, предусмотренных настоящим Договором, является правом, но не обязанностью Стороны кредитора. Сторона освобождается от уплаты неустойки (штрафа, пени) если докажет, что просрочка исполнения указанного обязательства произошла вследствие непреодолимой силы или по вине другой Стороны.</w:t>
            </w:r>
          </w:p>
          <w:p w14:paraId="685877E0"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4FBB73A"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bookmarkStart w:id="17" w:name="_Toc256698591"/>
            <w:bookmarkStart w:id="18" w:name="_Ref349298794"/>
            <w:bookmarkStart w:id="19" w:name="_Ref349325390"/>
            <w:bookmarkStart w:id="20" w:name="_Ref349513121"/>
            <w:r w:rsidRPr="00042E49">
              <w:rPr>
                <w:rFonts w:ascii="Times New Roman" w:hAnsi="Times New Roman"/>
                <w:b/>
                <w:bCs/>
                <w:caps/>
                <w:sz w:val="24"/>
                <w:szCs w:val="24"/>
                <w:lang w:val="ru-RU"/>
              </w:rPr>
              <w:t xml:space="preserve">УПРАВЛЕНИЕ ОХРАНОЙ ЗДОРОВЬЯ, ТРУДА И </w:t>
            </w:r>
            <w:r w:rsidRPr="00042E49">
              <w:rPr>
                <w:rFonts w:ascii="Times New Roman" w:hAnsi="Times New Roman"/>
                <w:b/>
                <w:bCs/>
                <w:caps/>
                <w:sz w:val="24"/>
                <w:szCs w:val="24"/>
                <w:lang w:val="ru-RU"/>
              </w:rPr>
              <w:br/>
              <w:t>ОКРУЖАЮЩЕЙ СРЕДЫ</w:t>
            </w:r>
            <w:bookmarkEnd w:id="17"/>
            <w:bookmarkEnd w:id="18"/>
            <w:bookmarkEnd w:id="19"/>
            <w:bookmarkEnd w:id="20"/>
          </w:p>
          <w:p w14:paraId="67B0E04B" w14:textId="77777777" w:rsidR="00BD6C3E" w:rsidRPr="00042E49" w:rsidRDefault="00BD6C3E" w:rsidP="00042E49">
            <w:pPr>
              <w:pStyle w:val="Level1"/>
              <w:numPr>
                <w:ilvl w:val="1"/>
                <w:numId w:val="44"/>
              </w:numPr>
              <w:tabs>
                <w:tab w:val="left" w:pos="0"/>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Статья по управлению охраной здоровья, труда и окружающей среды (далее – ОЗТОС) </w:t>
            </w:r>
            <w:r w:rsidRPr="00042E49">
              <w:rPr>
                <w:rFonts w:ascii="Times New Roman" w:hAnsi="Times New Roman"/>
                <w:sz w:val="24"/>
                <w:szCs w:val="24"/>
                <w:lang w:val="ru-RU" w:eastAsia="ko-KR"/>
              </w:rPr>
              <w:t>является</w:t>
            </w:r>
            <w:r w:rsidRPr="00042E49">
              <w:rPr>
                <w:rFonts w:ascii="Times New Roman" w:hAnsi="Times New Roman"/>
                <w:sz w:val="24"/>
                <w:szCs w:val="24"/>
                <w:lang w:val="ru-RU"/>
              </w:rPr>
              <w:t xml:space="preserve"> неотъемлемой частью Договора и служит для определения порядка действий по идентификации, устранению и контролю тех опасных факторов и рисков, которые возникают вследствие выполнения Подрядчиком основных условий Договора и представляют или могут представлять угрозу здоровью людей, окружающей среде, имуществу Заказчика и/или третьих лиц.</w:t>
            </w:r>
          </w:p>
          <w:p w14:paraId="07998E3E" w14:textId="77777777" w:rsidR="00BD6C3E" w:rsidRPr="00042E49" w:rsidRDefault="00BD6C3E" w:rsidP="00042E49">
            <w:pPr>
              <w:pStyle w:val="Level1"/>
              <w:numPr>
                <w:ilvl w:val="1"/>
                <w:numId w:val="44"/>
              </w:numPr>
              <w:tabs>
                <w:tab w:val="left" w:pos="0"/>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Заказчик несет ответственность и уделяет особое внимание вопросам ОЗТОС при </w:t>
            </w:r>
            <w:r w:rsidRPr="00042E49">
              <w:rPr>
                <w:rFonts w:ascii="Times New Roman" w:hAnsi="Times New Roman"/>
                <w:sz w:val="24"/>
                <w:szCs w:val="24"/>
                <w:lang w:val="ru-RU" w:eastAsia="ko-KR"/>
              </w:rPr>
              <w:t>планировании</w:t>
            </w:r>
            <w:r w:rsidRPr="00042E49">
              <w:rPr>
                <w:rFonts w:ascii="Times New Roman" w:hAnsi="Times New Roman"/>
                <w:sz w:val="24"/>
                <w:szCs w:val="24"/>
                <w:lang w:val="ru-RU"/>
              </w:rPr>
              <w:t xml:space="preserve"> и осуществлении производственных задач, в связи, с чем предъявляет ряд требований к привлекаемым подрядным и субподрядным организациям, а также полностью и/или частично переуступает ответственность за соблюдение требований законодательства РК и Договора в области ОЗТОС, в порядке, установленном законодательством РК и согласно условиями Договора. </w:t>
            </w:r>
          </w:p>
          <w:p w14:paraId="28F290B4" w14:textId="77777777" w:rsidR="00BD6C3E" w:rsidRPr="00042E49" w:rsidRDefault="00BD6C3E" w:rsidP="00042E49">
            <w:pPr>
              <w:pStyle w:val="Level1"/>
              <w:numPr>
                <w:ilvl w:val="1"/>
                <w:numId w:val="44"/>
              </w:numPr>
              <w:tabs>
                <w:tab w:val="left" w:pos="0"/>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настоящем разделе изложены принципиальные требования Заказчика, предъявляемые к деятельности подрядных организаций в отношении ОЗТОС и </w:t>
            </w:r>
            <w:r w:rsidRPr="00042E49">
              <w:rPr>
                <w:rFonts w:ascii="Times New Roman" w:hAnsi="Times New Roman"/>
                <w:sz w:val="24"/>
                <w:szCs w:val="24"/>
                <w:lang w:val="ru-RU" w:eastAsia="ko-KR"/>
              </w:rPr>
              <w:t>основывающиеся</w:t>
            </w:r>
            <w:r w:rsidRPr="00042E49">
              <w:rPr>
                <w:rFonts w:ascii="Times New Roman" w:hAnsi="Times New Roman"/>
                <w:sz w:val="24"/>
                <w:szCs w:val="24"/>
                <w:lang w:val="ru-RU"/>
              </w:rPr>
              <w:t xml:space="preserve"> на требованиях законодательства РК, целях и задачах Заказчика, его обязательствах, политиках, внутренних положениях и документах, а также общепринятой производственной практикой в данной сфере.</w:t>
            </w:r>
          </w:p>
          <w:p w14:paraId="7CA61B5C" w14:textId="77777777" w:rsidR="00BD6C3E" w:rsidRPr="00042E49" w:rsidRDefault="00BD6C3E" w:rsidP="00042E49">
            <w:pPr>
              <w:pStyle w:val="Level1"/>
              <w:numPr>
                <w:ilvl w:val="1"/>
                <w:numId w:val="44"/>
              </w:numPr>
              <w:tabs>
                <w:tab w:val="left" w:pos="0"/>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 момента подписания Договора Подрядчик несет ответственность в соответствии с </w:t>
            </w:r>
            <w:r w:rsidRPr="00042E49">
              <w:rPr>
                <w:rFonts w:ascii="Times New Roman" w:hAnsi="Times New Roman"/>
                <w:sz w:val="24"/>
                <w:szCs w:val="24"/>
                <w:lang w:val="ru-RU" w:eastAsia="ko-KR"/>
              </w:rPr>
              <w:t>законодательством</w:t>
            </w:r>
            <w:r w:rsidRPr="00042E49">
              <w:rPr>
                <w:rFonts w:ascii="Times New Roman" w:hAnsi="Times New Roman"/>
                <w:sz w:val="24"/>
                <w:szCs w:val="24"/>
                <w:lang w:val="ru-RU"/>
              </w:rPr>
              <w:t xml:space="preserve"> РК и согласно условиям Договора, в том числе в области ОЗТОС.</w:t>
            </w:r>
          </w:p>
          <w:p w14:paraId="0B748DB0" w14:textId="77777777" w:rsidR="00BD6C3E" w:rsidRPr="00042E49" w:rsidRDefault="00BD6C3E" w:rsidP="00042E49">
            <w:pPr>
              <w:pStyle w:val="Level1"/>
              <w:numPr>
                <w:ilvl w:val="1"/>
                <w:numId w:val="44"/>
              </w:numPr>
              <w:tabs>
                <w:tab w:val="left" w:pos="0"/>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eastAsia="ko-KR"/>
              </w:rPr>
              <w:t>Подрядчик</w:t>
            </w:r>
            <w:r w:rsidRPr="00042E49">
              <w:rPr>
                <w:rFonts w:ascii="Times New Roman" w:hAnsi="Times New Roman"/>
                <w:sz w:val="24"/>
                <w:szCs w:val="24"/>
                <w:lang w:val="ru-RU"/>
              </w:rPr>
              <w:t xml:space="preserve"> по осуществляемой им в рамках Договора производственной деятельности и на протяжении всего периода оказания услуг, гарантирует Заказчику самостоятельное (без дополнительной оплаты) выполнение изложенных в настоящей статье требований по ОЗТОС. </w:t>
            </w:r>
          </w:p>
          <w:p w14:paraId="116C56C2" w14:textId="77777777" w:rsidR="00BD6C3E" w:rsidRPr="00042E49" w:rsidRDefault="00BD6C3E" w:rsidP="00042E49">
            <w:pPr>
              <w:pStyle w:val="Level1"/>
              <w:numPr>
                <w:ilvl w:val="1"/>
                <w:numId w:val="44"/>
              </w:numPr>
              <w:tabs>
                <w:tab w:val="left" w:pos="0"/>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случае возникновения причин, не позволяющих Подрядчику обеспечить </w:t>
            </w:r>
            <w:r w:rsidRPr="00042E49">
              <w:rPr>
                <w:rFonts w:ascii="Times New Roman" w:hAnsi="Times New Roman"/>
                <w:sz w:val="24"/>
                <w:szCs w:val="24"/>
                <w:lang w:val="ru-RU" w:eastAsia="ko-KR"/>
              </w:rPr>
              <w:t>выполнение</w:t>
            </w:r>
            <w:r w:rsidRPr="00042E49">
              <w:rPr>
                <w:rFonts w:ascii="Times New Roman" w:hAnsi="Times New Roman"/>
                <w:sz w:val="24"/>
                <w:szCs w:val="24"/>
                <w:lang w:val="ru-RU"/>
              </w:rPr>
              <w:t xml:space="preserve"> применимых к его деятельности требований по ОЗТОС изложенных в настоящем разделе Договора, Подрядчик незамедлительно, в письменном виде  информирует руководство Заказчика о  таких причинах. Более того Подрядчик также как и Заказчик имеет право приостановить оказание Услуг в случае возникновения опасности их продолжения до  момента, пока условия не станут безопасными.</w:t>
            </w:r>
          </w:p>
          <w:p w14:paraId="0448FE56"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eastAsia="ko-KR"/>
              </w:rPr>
              <w:t>Подрядчик</w:t>
            </w:r>
            <w:r w:rsidRPr="00042E49">
              <w:rPr>
                <w:rFonts w:ascii="Times New Roman" w:hAnsi="Times New Roman"/>
                <w:sz w:val="24"/>
                <w:szCs w:val="24"/>
                <w:lang w:val="ru-RU"/>
              </w:rPr>
              <w:t xml:space="preserve"> обеспечивает линейную ответственность в отношении ОЗТОС на всех уровнях, не возлагая ее на одного человека в рамках своей организационной структуры. Обязанности по ОЗТОС должны распределяться среди всех работников, привлекаемых Подрядчиком для выполнения Договора, в том числе и работников привлекаемых Подрядчиком  субподрядных организаций.</w:t>
            </w:r>
          </w:p>
          <w:p w14:paraId="7F51E302"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гарантирует привлечение квалифицированного персонала для </w:t>
            </w:r>
            <w:r w:rsidRPr="00042E49">
              <w:rPr>
                <w:rFonts w:ascii="Times New Roman" w:hAnsi="Times New Roman"/>
                <w:sz w:val="24"/>
                <w:szCs w:val="24"/>
                <w:lang w:val="ru-RU" w:eastAsia="ko-KR"/>
              </w:rPr>
              <w:t>выполнения</w:t>
            </w:r>
            <w:r w:rsidRPr="00042E49">
              <w:rPr>
                <w:rFonts w:ascii="Times New Roman" w:hAnsi="Times New Roman"/>
                <w:sz w:val="24"/>
                <w:szCs w:val="24"/>
                <w:lang w:val="ru-RU"/>
              </w:rPr>
              <w:t xml:space="preserve"> Договора. Весь привлекаемый Подрядчиком и его субподрядными организациями персонал должен соответствовать квалификационным требованиям по должности и пройти проверку знаний по профессии.</w:t>
            </w:r>
          </w:p>
          <w:p w14:paraId="037EC5A8"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обязуется за собственный счет обеспечить все необходимое обучение, в том </w:t>
            </w:r>
            <w:r w:rsidRPr="00042E49">
              <w:rPr>
                <w:rFonts w:ascii="Times New Roman" w:hAnsi="Times New Roman"/>
                <w:sz w:val="24"/>
                <w:szCs w:val="24"/>
                <w:lang w:val="ru-RU" w:eastAsia="ko-KR"/>
              </w:rPr>
              <w:t>числе</w:t>
            </w:r>
            <w:r w:rsidRPr="00042E49">
              <w:rPr>
                <w:rFonts w:ascii="Times New Roman" w:hAnsi="Times New Roman"/>
                <w:sz w:val="24"/>
                <w:szCs w:val="24"/>
                <w:lang w:val="ru-RU"/>
              </w:rPr>
              <w:t xml:space="preserve"> в области  промышленной безопасности и ОЗТОС, в соответствии со спецификацией работ для персонала Подрядчика и персонала его субподрядных организаций привлекаемых для предоставления услуг в рамках Договора. Весь персонал Подрядчика, работающий на морских объектах, должен пройти обязательное обучение, указанное ниже. Обучение должно проводиться в учебном центре, имеющем аккредитацию </w:t>
            </w:r>
            <w:r w:rsidRPr="00042E49">
              <w:rPr>
                <w:rFonts w:ascii="Times New Roman" w:hAnsi="Times New Roman"/>
                <w:sz w:val="24"/>
                <w:szCs w:val="24"/>
                <w:lang w:val="en-US"/>
              </w:rPr>
              <w:t>OPITO</w:t>
            </w:r>
            <w:r w:rsidRPr="00042E49">
              <w:rPr>
                <w:rFonts w:ascii="Times New Roman" w:hAnsi="Times New Roman"/>
                <w:sz w:val="24"/>
                <w:szCs w:val="24"/>
                <w:lang w:val="ru-RU"/>
              </w:rPr>
              <w:t xml:space="preserve">. </w:t>
            </w:r>
          </w:p>
          <w:p w14:paraId="3171704F" w14:textId="77777777" w:rsidR="00BD6C3E" w:rsidRPr="00042E49" w:rsidRDefault="00BD6C3E" w:rsidP="00790E12">
            <w:pPr>
              <w:tabs>
                <w:tab w:val="left" w:pos="0"/>
              </w:tabs>
              <w:spacing w:line="240" w:lineRule="auto"/>
              <w:ind w:left="0" w:firstLine="0"/>
              <w:rPr>
                <w:rFonts w:ascii="Times New Roman" w:hAnsi="Times New Roman"/>
                <w:sz w:val="24"/>
                <w:szCs w:val="24"/>
                <w:lang w:val="ru-RU"/>
              </w:rPr>
            </w:pPr>
          </w:p>
          <w:tbl>
            <w:tblPr>
              <w:tblW w:w="46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5"/>
              <w:gridCol w:w="992"/>
              <w:gridCol w:w="1134"/>
              <w:gridCol w:w="992"/>
            </w:tblGrid>
            <w:tr w:rsidR="00BD6C3E" w:rsidRPr="00042E49" w14:paraId="14B553DB" w14:textId="77777777" w:rsidTr="00FD6155">
              <w:tc>
                <w:tcPr>
                  <w:tcW w:w="1555" w:type="dxa"/>
                </w:tcPr>
                <w:p w14:paraId="67EE5BF7"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b/>
                      <w:lang w:val="ru-RU"/>
                    </w:rPr>
                  </w:pPr>
                  <w:r w:rsidRPr="00042E49">
                    <w:rPr>
                      <w:rFonts w:ascii="Times New Roman" w:hAnsi="Times New Roman"/>
                      <w:b/>
                      <w:lang w:val="ru-RU"/>
                    </w:rPr>
                    <w:t>Специальные навыки – название курса</w:t>
                  </w:r>
                </w:p>
              </w:tc>
              <w:tc>
                <w:tcPr>
                  <w:tcW w:w="992" w:type="dxa"/>
                </w:tcPr>
                <w:p w14:paraId="3E4B07B2"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b/>
                      <w:lang w:val="ru-RU"/>
                    </w:rPr>
                  </w:pPr>
                  <w:r w:rsidRPr="00042E49">
                    <w:rPr>
                      <w:rFonts w:ascii="Times New Roman" w:hAnsi="Times New Roman"/>
                      <w:b/>
                      <w:lang w:val="ru-RU"/>
                    </w:rPr>
                    <w:t>Категории персонала, проходящие данный курс</w:t>
                  </w:r>
                </w:p>
              </w:tc>
              <w:tc>
                <w:tcPr>
                  <w:tcW w:w="1134" w:type="dxa"/>
                </w:tcPr>
                <w:p w14:paraId="5F72FFE5"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b/>
                      <w:lang w:val="ru-RU"/>
                    </w:rPr>
                  </w:pPr>
                  <w:r w:rsidRPr="00042E49">
                    <w:rPr>
                      <w:rFonts w:ascii="Times New Roman" w:hAnsi="Times New Roman"/>
                      <w:b/>
                      <w:lang w:val="ru-RU"/>
                    </w:rPr>
                    <w:t xml:space="preserve">Периодичность </w:t>
                  </w:r>
                </w:p>
              </w:tc>
              <w:tc>
                <w:tcPr>
                  <w:tcW w:w="992" w:type="dxa"/>
                </w:tcPr>
                <w:p w14:paraId="59CFD1ED"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b/>
                      <w:lang w:val="ru-RU"/>
                    </w:rPr>
                  </w:pPr>
                  <w:r w:rsidRPr="00042E49">
                    <w:rPr>
                      <w:rFonts w:ascii="Times New Roman" w:hAnsi="Times New Roman"/>
                      <w:b/>
                      <w:lang w:val="ru-RU"/>
                    </w:rPr>
                    <w:t xml:space="preserve">Сертификат </w:t>
                  </w:r>
                </w:p>
              </w:tc>
            </w:tr>
            <w:tr w:rsidR="00BD6C3E" w:rsidRPr="00042E49" w14:paraId="32E3AF36" w14:textId="77777777" w:rsidTr="00FD6155">
              <w:tc>
                <w:tcPr>
                  <w:tcW w:w="1555" w:type="dxa"/>
                </w:tcPr>
                <w:p w14:paraId="0B5EBB79"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Правила выживания и техники безопасности в море</w:t>
                  </w:r>
                </w:p>
              </w:tc>
              <w:tc>
                <w:tcPr>
                  <w:tcW w:w="992" w:type="dxa"/>
                </w:tcPr>
                <w:p w14:paraId="4C4ACC4D"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 xml:space="preserve">Вес персонал на рабочей площадке </w:t>
                  </w:r>
                </w:p>
              </w:tc>
              <w:tc>
                <w:tcPr>
                  <w:tcW w:w="1134" w:type="dxa"/>
                </w:tcPr>
                <w:p w14:paraId="6C8C7A6A"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Один раз в четыре года</w:t>
                  </w:r>
                </w:p>
              </w:tc>
              <w:tc>
                <w:tcPr>
                  <w:tcW w:w="992" w:type="dxa"/>
                </w:tcPr>
                <w:p w14:paraId="6441298B"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 xml:space="preserve">Требуется </w:t>
                  </w:r>
                </w:p>
              </w:tc>
            </w:tr>
            <w:tr w:rsidR="00BD6C3E" w:rsidRPr="00042E49" w14:paraId="494BBCD1" w14:textId="77777777" w:rsidTr="00FD6155">
              <w:tc>
                <w:tcPr>
                  <w:tcW w:w="1555" w:type="dxa"/>
                </w:tcPr>
                <w:p w14:paraId="63C56BCE"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Обучение способам эвакуации с затонувшего вертолета</w:t>
                  </w:r>
                </w:p>
              </w:tc>
              <w:tc>
                <w:tcPr>
                  <w:tcW w:w="992" w:type="dxa"/>
                </w:tcPr>
                <w:p w14:paraId="27C598BA"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 xml:space="preserve">Вес персонал на рабочей площадке </w:t>
                  </w:r>
                </w:p>
              </w:tc>
              <w:tc>
                <w:tcPr>
                  <w:tcW w:w="1134" w:type="dxa"/>
                </w:tcPr>
                <w:p w14:paraId="6280D7B5"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Один раз в четыре года</w:t>
                  </w:r>
                </w:p>
              </w:tc>
              <w:tc>
                <w:tcPr>
                  <w:tcW w:w="992" w:type="dxa"/>
                </w:tcPr>
                <w:p w14:paraId="03E0272E" w14:textId="77777777" w:rsidR="00BD6C3E" w:rsidRPr="00042E49" w:rsidRDefault="00BD6C3E" w:rsidP="00BD6C3E">
                  <w:pPr>
                    <w:framePr w:hSpace="180" w:wrap="around" w:vAnchor="text" w:hAnchor="text" w:x="-101" w:y="1"/>
                    <w:tabs>
                      <w:tab w:val="left" w:pos="0"/>
                    </w:tabs>
                    <w:spacing w:line="240" w:lineRule="auto"/>
                    <w:ind w:left="0" w:firstLine="0"/>
                    <w:suppressOverlap/>
                    <w:rPr>
                      <w:rFonts w:ascii="Times New Roman" w:hAnsi="Times New Roman"/>
                      <w:lang w:val="ru-RU"/>
                    </w:rPr>
                  </w:pPr>
                  <w:r w:rsidRPr="00042E49">
                    <w:rPr>
                      <w:rFonts w:ascii="Times New Roman" w:hAnsi="Times New Roman"/>
                      <w:lang w:val="ru-RU"/>
                    </w:rPr>
                    <w:t xml:space="preserve">Требуется </w:t>
                  </w:r>
                </w:p>
              </w:tc>
            </w:tr>
          </w:tbl>
          <w:p w14:paraId="79978519"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p>
          <w:p w14:paraId="44DA14DB"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должен информировать Заказчика и представлять отчет обо всех случаях </w:t>
            </w:r>
            <w:r w:rsidRPr="00042E49">
              <w:rPr>
                <w:rFonts w:ascii="Times New Roman" w:hAnsi="Times New Roman"/>
                <w:sz w:val="24"/>
                <w:szCs w:val="24"/>
                <w:lang w:val="ru-RU" w:eastAsia="ko-KR"/>
              </w:rPr>
              <w:t>производственного</w:t>
            </w:r>
            <w:r w:rsidRPr="00042E49">
              <w:rPr>
                <w:rFonts w:ascii="Times New Roman" w:hAnsi="Times New Roman"/>
                <w:sz w:val="24"/>
                <w:szCs w:val="24"/>
                <w:lang w:val="ru-RU"/>
              </w:rPr>
              <w:t xml:space="preserve"> травматизма влекущих потерю трудоспособности персонала Подрядчика, а также прочих инцидентах и происшествиях произошедших по месту и в момент оказания услуг. Заказчик может потребовать от Подрядчика представления дополнительных разъяснений и принятия мер с целью недопущения повторения подобных случаев.</w:t>
            </w:r>
          </w:p>
          <w:p w14:paraId="7D5EEA4D"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До момента предоставления услуг в рамках настоящего договора Подрядчик за свой счет должен обеспечить медицинскую проверку привлекаемого персонала на предмет соответствия физического и психического здоровья условиям труда, а также получение специализированных санитарных, медицинских и иных разрешений для выполнения работ рамках настоящего Договора персоналом Подрядчика, в соответствии с требованиями законодательства РК.</w:t>
            </w:r>
          </w:p>
          <w:p w14:paraId="3D4F7685"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гарантирует исполнение требований трудового законодательства РК и несет ответственность за исполнение применимых статей, в том числе по обязательному страхованию работников Подрядчика, обеспечивающему покрытие расходов на оказание медицинской помощи и/или использовании услуг медицинских учреждений в пределах г. Атырау, г.Актау на случай экстренной медицинской эвакуации пострадавшего персонала Подрядчика.</w:t>
            </w:r>
          </w:p>
          <w:p w14:paraId="2C82B18C"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за свой счет обязуется обеспечить достаточным количеством квалифицированного персонала обученного предоставлению первой медицинской помощи и надлежащими средствами для ее оказания, в случае если Подрядчик оказывает услуги в или за пределами ПБУ (на территории своих, партнерских и/или арендуемых производственных баз, складов, учреждений и/или судах). Заказчик обязуется обеспечить возможностью экстренной медицинской эвакуации пострадавших с Места выполнения Услуг (ПБУ), согласно совестно разрабатываемого План Экстренного Реагирования при Медицинских Эвакуациях (ПЭРМЭ) Заказчика. Подрядчик обязуется в полной мере обеспечить соблюдение требований по противопожарной безопасности, в случае если Подрядчик оказывает услуги на территории объектов используемой им инфраструктуры (на территории своих, партнерских и/или арендуемых производственных баз, складов, учреждений и/или судах).</w:t>
            </w:r>
          </w:p>
          <w:p w14:paraId="2CE20A8C"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и его субподрядные организации должны за свой счет обеспечить привлекаемый ими персонал спецодеждой, специальной обувью и другими необходимыми средствами индивидуальной защиты (далее – СИЗ). Более того Подрядчик должен осуществлять строгий контроль применения СИЗ привлеченным персоналом. Все используемые СИЗ, должны соответствовать требованиям РК и специфике выполняемых работ.</w:t>
            </w:r>
          </w:p>
          <w:p w14:paraId="76BB69A8"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оставляет за собой право на проведение инспекций и аудитов по ОЗТОС на объектах Подрядчика задействованных в оказании Услуг. Подрядчик в ходе таких инспекций и аудитов обязуется предоставить все материалы и документацию по ОЗТОС по собственной деятельности и деятельности субподрядных организаций, вовлеченных в исполнение настоящего договора, и обеспечить сопровождение представителей Заказчика. В случае получения замечаний и предписаний со стороны Заказчика, Подрядчик обязуется устранить их в установленный срок. Более того, Заказчик вправе привлечь третью сторону для осуществления инспекции и/или аудита в области ОЗТОС. Заказчик должен предупредить Подрядчика о предполагаемом проведении аудитов или инспекций как минимум за 7 (семь) календарных дней до предполагаемой даты их проведения. Заказчик должен предварительно предоставить план для аудита.</w:t>
            </w:r>
          </w:p>
          <w:p w14:paraId="0ED15935"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обязуется самостоятельно, за свой счет обеспечить проведение инспекции, прохождение сертификации и получение необходимых разрешений на предоставляемое Подрядчиком оборудование и используемого в ходе оказания услуг. При этом Подрядчик несет ответственность за исправность такого оборудования на весь срок действия договора, а также гарантирует предоставление равноценной его замены в случае отказа. </w:t>
            </w:r>
          </w:p>
          <w:p w14:paraId="1057ED72"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обеспечивает безопасное обращение с опасными материалами и веществами в соответствии с применимыми требованиями законодательства РК, отраслевыми нормами и международными стандартами, а также ведет их учет, осуществляет маркировку, соблюдает меры предосторожности и рекомендации производителя по использованию.</w:t>
            </w:r>
          </w:p>
          <w:p w14:paraId="183CE1D1"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21" w:name="_Ref349325375"/>
            <w:r w:rsidRPr="00042E49">
              <w:rPr>
                <w:rFonts w:ascii="Times New Roman" w:hAnsi="Times New Roman"/>
                <w:sz w:val="24"/>
                <w:szCs w:val="24"/>
                <w:lang w:val="ru-RU"/>
              </w:rPr>
              <w:t>Подрядчик в обязательном порядке предоставляет информацию в области ОЗСТОС, согласно Таблице (Сведения по ОЗТОС) Приложения № 8 к Договору. Отсутствие или неполное предоставление запрашиваемых сведений может послужить основанием для отклонения подрядчика.</w:t>
            </w:r>
            <w:bookmarkEnd w:id="21"/>
          </w:p>
          <w:p w14:paraId="72AFD9A0"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На основании сведений по ОЗТОС предоставленных согласно подпункту 10.18. настоящей Статьи, Заказчик определяет приемлемость привлечения того или иного поставщика/подрядчика.</w:t>
            </w:r>
          </w:p>
          <w:p w14:paraId="5F3CD2FF"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обязуется следовать требованиям Заказчика в области ОЗТОС изложенным в настоящем разделе, но не должен ограничиваться ими, проводя постоянный мониторинг изменений в законодательных и иных применимых требованиях связанных и/или способных повлиять на деятельность Подрядчика обеспечивающих их выполнение. В таком случае Подрядчик обязуется проинформировать Заказчика и предоставить схему/план последующей адаптации таких требований к ходу оказания услуг.</w:t>
            </w:r>
          </w:p>
          <w:p w14:paraId="3B7774DA"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Более того после подписания Договора, в момент оказания Подрядчиком услуг по Договору, в силу изменения законодательных требований, производственной необходимости и/или с целью оптимизации механизмов обеспечения ОЗТОС на проекте, Заказчиком может быть выявлена потребность в изменении (дополнении, исключении и т.п.) состава настоящей статьи в соответствии с порядком установленным законодательством РК и условиями Договора.</w:t>
            </w:r>
          </w:p>
          <w:p w14:paraId="70CA9E77"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22" w:name="_Ref349237296"/>
            <w:r w:rsidRPr="00042E49">
              <w:rPr>
                <w:rFonts w:ascii="Times New Roman" w:hAnsi="Times New Roman"/>
                <w:sz w:val="24"/>
                <w:szCs w:val="24"/>
                <w:lang w:val="ru-RU"/>
              </w:rPr>
              <w:t>С целью обеспечения надлежащего исполнения, мониторинга и контроля над выполнением применимых законодательных требований, в том числе требований по ОЗТОС Заказчика предъявляет к Подрядчику требование по предоставлению перечня применимых к их деятельности в рамках Договора законодательных требований, регламентов, разрешений, отчетности и платежей в бюджет, в том числе по страхованию и в области ОЗТОС. Подрядчик предоставляет такую информацию в своей конкурсной заявке, отражая ее в Приложении № 8 к Договору (Сведенья по ОЗТОС).</w:t>
            </w:r>
            <w:bookmarkEnd w:id="22"/>
          </w:p>
          <w:p w14:paraId="7D378522" w14:textId="77777777" w:rsidR="00BD6C3E" w:rsidRPr="00042E49" w:rsidRDefault="00BD6C3E" w:rsidP="00F03B67">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82E422E" w14:textId="4BCD7045"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порядке указанном в Пункте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349237296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10.22</w:t>
            </w:r>
            <w:r w:rsidRPr="00042E49">
              <w:rPr>
                <w:rFonts w:ascii="Times New Roman" w:hAnsi="Times New Roman"/>
              </w:rPr>
              <w:fldChar w:fldCharType="end"/>
            </w:r>
            <w:r w:rsidRPr="00042E49">
              <w:rPr>
                <w:rFonts w:ascii="Times New Roman" w:hAnsi="Times New Roman"/>
                <w:sz w:val="24"/>
                <w:szCs w:val="24"/>
                <w:lang w:val="ru-RU"/>
              </w:rPr>
              <w:t xml:space="preserve"> настоящей Статьи Подрядчик предоставляет в Приложении № 8 к Договору (Сведенья по ОЗТОС) развернутую информацию в отношении политик, положений, процедур, инструкций, и прочих внутренних документах прямо или косвенно обеспечивающих выполнение применимых к деятельности в рамках Договора требований в области ОЗТОС, а также обеспечивающих безопасное выполнение работ в ходе оказания услуг.</w:t>
            </w:r>
          </w:p>
          <w:p w14:paraId="11AD976F" w14:textId="2358EE78" w:rsidR="00BD6C3E" w:rsidRPr="00042E49" w:rsidRDefault="00BD6C3E" w:rsidP="00042E49">
            <w:pPr>
              <w:pStyle w:val="Level1"/>
              <w:keepNext/>
              <w:numPr>
                <w:ilvl w:val="1"/>
                <w:numId w:val="44"/>
              </w:numPr>
              <w:tabs>
                <w:tab w:val="left" w:pos="0"/>
              </w:tabs>
              <w:autoSpaceDE w:val="0"/>
              <w:autoSpaceDN w:val="0"/>
              <w:adjustRightInd w:val="0"/>
              <w:spacing w:after="0" w:line="240" w:lineRule="auto"/>
              <w:ind w:left="0" w:firstLine="0"/>
              <w:outlineLvl w:val="5"/>
              <w:rPr>
                <w:rFonts w:ascii="Times New Roman" w:hAnsi="Times New Roman"/>
                <w:sz w:val="24"/>
                <w:szCs w:val="24"/>
                <w:lang w:val="ru-RU"/>
              </w:rPr>
            </w:pPr>
            <w:r w:rsidRPr="00042E49">
              <w:rPr>
                <w:rFonts w:ascii="Times New Roman" w:hAnsi="Times New Roman"/>
                <w:sz w:val="24"/>
                <w:szCs w:val="24"/>
                <w:lang w:val="ru-RU"/>
              </w:rPr>
              <w:t xml:space="preserve">В порядке указанном в Пункте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349237296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10.22</w:t>
            </w:r>
            <w:r w:rsidRPr="00042E49">
              <w:rPr>
                <w:rFonts w:ascii="Times New Roman" w:hAnsi="Times New Roman"/>
              </w:rPr>
              <w:fldChar w:fldCharType="end"/>
            </w:r>
            <w:r w:rsidRPr="00042E49">
              <w:rPr>
                <w:rFonts w:ascii="Times New Roman" w:hAnsi="Times New Roman"/>
                <w:sz w:val="24"/>
                <w:szCs w:val="24"/>
                <w:lang w:val="ru-RU"/>
              </w:rPr>
              <w:t xml:space="preserve"> настоящей Статьи Подрядчик предоставляет в Приложении № 8 к Договору (Сведенья по ОЗТОС) информацию по тем опасным производственным факторам и связанным с ними рискам, возникающим в ходе выполнения работ по оказанию услуг в рамках Договора, и представляющих угрозу здоровью людей, окружающей среде, имуществу Заказчика и/или третьих лиц. Более того, вместе с информацией по опасным факторам и связанным с ними рискам потенциальные поставщики предоставляют меры по их устранению и/или контролю, которые способны обеспечить снижение последствий таких опасных факторов и рисков.</w:t>
            </w:r>
          </w:p>
          <w:p w14:paraId="4B97440E" w14:textId="77777777" w:rsidR="00BD6C3E" w:rsidRPr="00042E49" w:rsidRDefault="00BD6C3E" w:rsidP="00D23881">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051AB8E9"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со своей стороны назначает лиц ответственных за обеспечение исполнения договорных обязательств по вопросам ОЗТОС. Ответственное лицо обеспечивает поддержание коммуникации с представителями Заказчика, привлекаемыми Заказчиком или Подрядчиком подрядными организациями, вовлеченными в производственную деятельность Заказчика и/или Подрядчика в рамках Договора, а также прочими сторонами и/или третьими лицами. Более того, ответственное лицо обеспечивает реализацию деятельности Подрядчика в отношении требований настоящего раздела и/или соответствующих приложений Договора.</w:t>
            </w:r>
          </w:p>
          <w:p w14:paraId="6D3484BB"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Халатность со стороны Подрядчика и/или привлекаемого Подрядчиком персонала, а также неисполнение требований настоящего раздела и соответствующих приложений Договора может послужить для Заказчика основанием для расторжения Договора, тем более, если Подрядчик не устранил причины и/или не предпринял мер по адресованному Подрядчику предписанию со стороны контролирующих органов и/или представителей Заказчика в установленный срок.</w:t>
            </w:r>
          </w:p>
          <w:p w14:paraId="12D4DBB8"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С момента подписания Договора Подрядчик обязуется оказывать Заказчику содействие в вопросах ОЗТОС связанных с безопасной организацией и выполнением Подрядчиком работ по оказанию услуг в рамках Договора, предоставляя сведенья имеющие отношение к вопросам ОЗТОС, подготавливая отчеты и предоставляя сводный, аналитический и презентационный материал, принимая участие в рабочих встречах, совещаниях, семинарах и учениях Заказчика посвященных и/или относящихся к вопросам и деятельности по ОЗТОС в рамках проекта.</w:t>
            </w:r>
          </w:p>
          <w:p w14:paraId="0AFDD6F9"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 грубое нарушение Подрядчиком и/или его персоналом применимых к деятельности Подрядчика законодательных требований в области ОЗТОС, неисполнение требований Договора, настоящего раздела и соответствующих приложений, а также создание ситуаций влекущих за собой или представляющих очевидную угрозу здоровью людей, окружающей среде, имуществу Заказчика и/или третьих лиц, Заказчик в лице уполномоченных лиц в праве остановить работы связанные с оказанием Подрядчиком услуг по Договору до устранения опасности и/или выяснения обстоятельств. При этом Подрядчик не вправе требовать с Заказчика оплаты за время остановки работ по таким причинам. Более того, если в результате такого нарушения и/или неисполнения применимых требований и условий Подрядчиком был нанесен вред здоровью людей, окружающей среде, имуществу Заказчика и третьих лиц, а также повлекших остановку и/или изменения хода работ осуществляемых Заказчиком и привлекаемыми Заказчиком и/или Подрядчиком подрядных организаций, Подрядчик несет ответственность и возмещает убытки, в соответствии с законодательством РК и условиями Договора. При этом возмещение убытков и/или уплата штрафов не освобождает Подрядчика от обязательств по Договору.</w:t>
            </w:r>
          </w:p>
          <w:p w14:paraId="472CB99E"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и субподрядные организации, предварительно согласовав с Заказчиком, самостоятельно должны предоставлять в компетентные органы отчеты в области охраны труда и промышленной безопасности согласно требованиям законодательства РК.</w:t>
            </w:r>
          </w:p>
          <w:p w14:paraId="19D9ADDB"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должен предоставлять по запросу Заказчика ежедневные, еженедельные, ежемесячные, квартальные, годовые отчеты в области ОЗТОС в рамках настоящего Договора, а также итоговый отчет, предоставляемый по завершению Договора.  Подрядчик должен представлять предварительные отчеты по показателям в области ОЗТОС по первому требованию Заказчика.</w:t>
            </w:r>
          </w:p>
          <w:p w14:paraId="4EEF5AA9"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представляя отчеты по ОЗТОС Заказчику должен отразить в них как минимум, следующее:</w:t>
            </w:r>
          </w:p>
          <w:p w14:paraId="4F75F6C3"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(a)</w:t>
            </w:r>
            <w:r w:rsidRPr="00042E49">
              <w:rPr>
                <w:rFonts w:ascii="Times New Roman" w:hAnsi="Times New Roman"/>
                <w:sz w:val="24"/>
                <w:szCs w:val="24"/>
                <w:lang w:val="ru-RU"/>
              </w:rPr>
              <w:tab/>
              <w:t>Комментарии о состоянии системы управления ОЗТОС и ТБ и любых связанных документов;</w:t>
            </w:r>
          </w:p>
          <w:p w14:paraId="7B8869DB"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(b)</w:t>
            </w:r>
            <w:r w:rsidRPr="00042E49">
              <w:rPr>
                <w:rFonts w:ascii="Times New Roman" w:hAnsi="Times New Roman"/>
                <w:sz w:val="24"/>
                <w:szCs w:val="24"/>
                <w:lang w:val="ru-RU"/>
              </w:rPr>
              <w:tab/>
              <w:t>План мероприятий по ОЗТОС и ТБ и статус по его исполнению;</w:t>
            </w:r>
          </w:p>
          <w:p w14:paraId="3B5200A7"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(c)</w:t>
            </w:r>
            <w:r w:rsidRPr="00042E49">
              <w:rPr>
                <w:rFonts w:ascii="Times New Roman" w:hAnsi="Times New Roman"/>
                <w:sz w:val="24"/>
                <w:szCs w:val="24"/>
                <w:lang w:val="ru-RU"/>
              </w:rPr>
              <w:tab/>
              <w:t>Данные по инспекционным и аудиторским проверкам системы ОЗТОС и ТБ;</w:t>
            </w:r>
          </w:p>
          <w:p w14:paraId="53EFD784"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(d)</w:t>
            </w:r>
            <w:r w:rsidRPr="00042E49">
              <w:rPr>
                <w:rFonts w:ascii="Times New Roman" w:hAnsi="Times New Roman"/>
                <w:sz w:val="24"/>
                <w:szCs w:val="24"/>
                <w:lang w:val="ru-RU"/>
              </w:rPr>
              <w:tab/>
              <w:t>Перечень выявленных несоответствий и мер, предпринятых по их устранению;</w:t>
            </w:r>
          </w:p>
          <w:p w14:paraId="332BBC6B"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(e)</w:t>
            </w:r>
            <w:r w:rsidRPr="00042E49">
              <w:rPr>
                <w:rFonts w:ascii="Times New Roman" w:hAnsi="Times New Roman"/>
                <w:sz w:val="24"/>
                <w:szCs w:val="24"/>
                <w:lang w:val="ru-RU"/>
              </w:rPr>
              <w:tab/>
              <w:t>Данные о несчастных случаях и происшествиях;</w:t>
            </w:r>
          </w:p>
          <w:p w14:paraId="2FE82A11"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(f)</w:t>
            </w:r>
            <w:r w:rsidRPr="00042E49">
              <w:rPr>
                <w:rFonts w:ascii="Times New Roman" w:hAnsi="Times New Roman"/>
                <w:sz w:val="24"/>
                <w:szCs w:val="24"/>
                <w:lang w:val="ru-RU"/>
              </w:rPr>
              <w:tab/>
              <w:t>Данные о потере рабочего времени;</w:t>
            </w:r>
          </w:p>
          <w:p w14:paraId="78A295CE"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(g)</w:t>
            </w:r>
            <w:r w:rsidRPr="00042E49">
              <w:rPr>
                <w:rFonts w:ascii="Times New Roman" w:hAnsi="Times New Roman"/>
                <w:sz w:val="24"/>
                <w:szCs w:val="24"/>
                <w:lang w:val="ru-RU"/>
              </w:rPr>
              <w:tab/>
              <w:t>Данные о случаях оказания медицинской помощи;</w:t>
            </w:r>
          </w:p>
          <w:p w14:paraId="1059F28E"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(h)</w:t>
            </w:r>
            <w:r w:rsidRPr="00042E49">
              <w:rPr>
                <w:rFonts w:ascii="Times New Roman" w:hAnsi="Times New Roman"/>
                <w:sz w:val="24"/>
                <w:szCs w:val="24"/>
                <w:lang w:val="ru-RU"/>
              </w:rPr>
              <w:tab/>
              <w:t>Данные по количеству персонала прошедшего соответствующее обучение, согласно требованиям законодательства РК в области ОЗТОС и ТБ;</w:t>
            </w:r>
          </w:p>
          <w:p w14:paraId="65BAE8A8"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(i)</w:t>
            </w:r>
            <w:r w:rsidRPr="00042E49">
              <w:rPr>
                <w:rFonts w:ascii="Times New Roman" w:hAnsi="Times New Roman"/>
                <w:sz w:val="24"/>
                <w:szCs w:val="24"/>
                <w:lang w:val="ru-RU"/>
              </w:rPr>
              <w:tab/>
              <w:t>Данные по количеству персонала прошедшего вводный инструктаж по ОЗТОС и ТБ;</w:t>
            </w:r>
          </w:p>
          <w:p w14:paraId="4E7C6247"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(j)</w:t>
            </w:r>
            <w:r w:rsidRPr="00042E49">
              <w:rPr>
                <w:rFonts w:ascii="Times New Roman" w:hAnsi="Times New Roman"/>
                <w:sz w:val="24"/>
                <w:szCs w:val="24"/>
                <w:lang w:val="ru-RU"/>
              </w:rPr>
              <w:tab/>
              <w:t>Данные о проведенных семинарах по ОЗТОС и ТБ;</w:t>
            </w:r>
          </w:p>
          <w:p w14:paraId="14D31131"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(k)</w:t>
            </w:r>
            <w:r w:rsidRPr="00042E49">
              <w:rPr>
                <w:rFonts w:ascii="Times New Roman" w:hAnsi="Times New Roman"/>
                <w:sz w:val="24"/>
                <w:szCs w:val="24"/>
                <w:lang w:val="ru-RU"/>
              </w:rPr>
              <w:tab/>
              <w:t>Данные о проведении учений по реагированию на чрезвычайные ситуации и ЛАРН, отчеты, извлеченные уроки и фотоматериалы;</w:t>
            </w:r>
          </w:p>
          <w:p w14:paraId="00473EA6"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(l)</w:t>
            </w:r>
            <w:r w:rsidRPr="00042E49">
              <w:rPr>
                <w:rFonts w:ascii="Times New Roman" w:hAnsi="Times New Roman"/>
                <w:sz w:val="24"/>
                <w:szCs w:val="24"/>
                <w:lang w:val="ru-RU"/>
              </w:rPr>
              <w:tab/>
              <w:t>Данные о проверках со стороны контролирующих органов;</w:t>
            </w:r>
          </w:p>
          <w:p w14:paraId="483B2279"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(m)</w:t>
            </w:r>
            <w:r w:rsidRPr="00042E49">
              <w:rPr>
                <w:rFonts w:ascii="Times New Roman" w:hAnsi="Times New Roman"/>
                <w:sz w:val="24"/>
                <w:szCs w:val="24"/>
                <w:lang w:val="ru-RU"/>
              </w:rPr>
              <w:tab/>
              <w:t>Данные о наличии, соответствии, исправности и инспекции грузоподъемного, противопожарного, аварийно-спасательного, медицинского, коммуникационного, оборудования для ЛАРН и прочего оборудования имеющего отношение к оказанию услуг и/или обеспечению исполнения требований по ОЗТОС;</w:t>
            </w:r>
          </w:p>
          <w:p w14:paraId="1FA65054"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(n)</w:t>
            </w:r>
            <w:r w:rsidRPr="00042E49">
              <w:rPr>
                <w:rFonts w:ascii="Times New Roman" w:hAnsi="Times New Roman"/>
                <w:sz w:val="24"/>
                <w:szCs w:val="24"/>
                <w:lang w:val="ru-RU"/>
              </w:rPr>
              <w:tab/>
              <w:t>Данные о случайных загрязнениях окружающей среды;</w:t>
            </w:r>
          </w:p>
          <w:p w14:paraId="4A647C9C"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(o)</w:t>
            </w:r>
            <w:r w:rsidRPr="00042E49">
              <w:rPr>
                <w:rFonts w:ascii="Times New Roman" w:hAnsi="Times New Roman"/>
                <w:sz w:val="24"/>
                <w:szCs w:val="24"/>
                <w:lang w:val="ru-RU"/>
              </w:rPr>
              <w:tab/>
              <w:t>Данные об источниках выбросов в атмосферу;</w:t>
            </w:r>
          </w:p>
          <w:p w14:paraId="0C0D3B33"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(p)</w:t>
            </w:r>
            <w:r w:rsidRPr="00042E49">
              <w:rPr>
                <w:rFonts w:ascii="Times New Roman" w:hAnsi="Times New Roman"/>
                <w:sz w:val="24"/>
                <w:szCs w:val="24"/>
                <w:lang w:val="ru-RU"/>
              </w:rPr>
              <w:tab/>
              <w:t xml:space="preserve"> Данные об объемах образования отходов и передачи отходов;</w:t>
            </w:r>
          </w:p>
          <w:p w14:paraId="72A4D4CA"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(q)</w:t>
            </w:r>
            <w:r w:rsidRPr="00042E49">
              <w:rPr>
                <w:rFonts w:ascii="Times New Roman" w:hAnsi="Times New Roman"/>
                <w:sz w:val="24"/>
                <w:szCs w:val="24"/>
                <w:lang w:val="ru-RU"/>
              </w:rPr>
              <w:tab/>
              <w:t>Данные по водопользованию;</w:t>
            </w:r>
          </w:p>
          <w:p w14:paraId="38842B3D" w14:textId="77777777" w:rsidR="00BD6C3E" w:rsidRPr="00042E49" w:rsidRDefault="00BD6C3E" w:rsidP="00790E12">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(r)</w:t>
            </w:r>
            <w:r w:rsidRPr="00042E49">
              <w:rPr>
                <w:rFonts w:ascii="Times New Roman" w:hAnsi="Times New Roman"/>
                <w:sz w:val="24"/>
                <w:szCs w:val="24"/>
                <w:lang w:val="ru-RU"/>
              </w:rPr>
              <w:tab/>
              <w:t>Данные по инспекциям и сертификации используемого оборудования, морских и воздушных судов, специальной техники и транспорта;</w:t>
            </w:r>
          </w:p>
          <w:p w14:paraId="417BA5B1"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Годовой отчет о показателях в области ОЗТОС должен быть скреплен подписью руководителя компании Подрядчика и переданы представителю Заказчика в течение 1 (одного) календарного месяца с момента окончания отчетного периода.</w:t>
            </w:r>
          </w:p>
          <w:p w14:paraId="3F904BAC"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Квартальные отчеты о показателях должны скрепляться подписью старшего менеджера Подрядчика, ответственного за повседневное предоставление Услуг, и передаваться представителю Заказчика в течение 4 (четырех) дней с момента окончания отчетного периода.</w:t>
            </w:r>
          </w:p>
          <w:p w14:paraId="1DB3CD31" w14:textId="25C13E8C"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 завершению Договора Подрядчик обязуется представить итоговый отчёт, в котором будет отражена вся деятельность Подрядчика в области ОЗТОС в полном объеме за весь период оказания услуг по настоящему Договору, включая все перечисленное выше в Пункте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349325247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4.3</w:t>
            </w:r>
            <w:r w:rsidRPr="00042E49">
              <w:rPr>
                <w:rFonts w:ascii="Times New Roman" w:hAnsi="Times New Roman"/>
              </w:rPr>
              <w:fldChar w:fldCharType="end"/>
            </w:r>
            <w:r w:rsidRPr="00042E49">
              <w:rPr>
                <w:rFonts w:ascii="Times New Roman" w:hAnsi="Times New Roman"/>
                <w:sz w:val="24"/>
                <w:szCs w:val="24"/>
                <w:lang w:val="ru-RU"/>
              </w:rPr>
              <w:t>. Прием Заказчиком такого итогового отчета при отсутствии замечаний по нему фиксируется Актом приема итоговой отчетности по ОЗТОС, на основании которого Заказчик осуществляет оставшиеся выплаты по Договору. В случае наличия у Заказчика замечаний к итоговой отчетности Подрядчика по ОЗТОС, Заказчик вправе приостановить выплаты до момента устранения таких замечаний Подрядчиком. Более того, приостановления Заказчиком выплат по указанной выше причине не влечет для Заказчика никаких штрафных санкций</w:t>
            </w:r>
            <w:bookmarkStart w:id="23" w:name="_Toc256698592"/>
          </w:p>
          <w:p w14:paraId="15D3A420" w14:textId="77777777" w:rsidR="00BD6C3E" w:rsidRPr="00042E49" w:rsidRDefault="00BD6C3E" w:rsidP="00D23881">
            <w:pPr>
              <w:pStyle w:val="Level1"/>
              <w:tabs>
                <w:tab w:val="left" w:pos="0"/>
              </w:tabs>
              <w:autoSpaceDE w:val="0"/>
              <w:autoSpaceDN w:val="0"/>
              <w:adjustRightInd w:val="0"/>
              <w:spacing w:after="0" w:line="240" w:lineRule="auto"/>
              <w:rPr>
                <w:rFonts w:ascii="Times New Roman" w:hAnsi="Times New Roman"/>
                <w:sz w:val="24"/>
                <w:szCs w:val="24"/>
                <w:lang w:val="ru-RU"/>
              </w:rPr>
            </w:pPr>
          </w:p>
          <w:p w14:paraId="734C1280" w14:textId="77777777" w:rsidR="00BD6C3E" w:rsidRPr="00042E49" w:rsidRDefault="00BD6C3E" w:rsidP="00D23881">
            <w:pPr>
              <w:pStyle w:val="Level1"/>
              <w:tabs>
                <w:tab w:val="left" w:pos="0"/>
              </w:tabs>
              <w:autoSpaceDE w:val="0"/>
              <w:autoSpaceDN w:val="0"/>
              <w:adjustRightInd w:val="0"/>
              <w:spacing w:after="0" w:line="240" w:lineRule="auto"/>
              <w:rPr>
                <w:rFonts w:ascii="Times New Roman" w:hAnsi="Times New Roman"/>
                <w:sz w:val="24"/>
                <w:szCs w:val="24"/>
                <w:lang w:val="ru-RU"/>
              </w:rPr>
            </w:pPr>
          </w:p>
          <w:p w14:paraId="486E9F27" w14:textId="77777777" w:rsidR="00BD6C3E" w:rsidRPr="00042E49" w:rsidRDefault="00BD6C3E" w:rsidP="00042E49">
            <w:pPr>
              <w:pStyle w:val="Level1"/>
              <w:numPr>
                <w:ilvl w:val="0"/>
                <w:numId w:val="44"/>
              </w:numPr>
              <w:tabs>
                <w:tab w:val="left" w:pos="0"/>
              </w:tabs>
              <w:autoSpaceDE w:val="0"/>
              <w:autoSpaceDN w:val="0"/>
              <w:adjustRightInd w:val="0"/>
              <w:spacing w:after="0" w:line="240" w:lineRule="auto"/>
              <w:ind w:left="0" w:firstLine="0"/>
              <w:jc w:val="left"/>
              <w:rPr>
                <w:rFonts w:ascii="Times New Roman" w:hAnsi="Times New Roman"/>
                <w:b/>
                <w:bCs/>
                <w:iCs/>
                <w:caps/>
                <w:sz w:val="24"/>
                <w:szCs w:val="24"/>
                <w:lang w:val="ru-RU"/>
              </w:rPr>
            </w:pPr>
            <w:r w:rsidRPr="00042E49">
              <w:rPr>
                <w:rFonts w:ascii="Times New Roman" w:hAnsi="Times New Roman"/>
                <w:b/>
                <w:bCs/>
                <w:caps/>
                <w:sz w:val="24"/>
                <w:szCs w:val="24"/>
                <w:lang w:val="ru-RU"/>
              </w:rPr>
              <w:t>ЭТАПЫ</w:t>
            </w:r>
            <w:r w:rsidRPr="00042E49">
              <w:rPr>
                <w:rFonts w:ascii="Times New Roman" w:hAnsi="Times New Roman"/>
                <w:b/>
                <w:bCs/>
                <w:iCs/>
                <w:caps/>
                <w:sz w:val="24"/>
                <w:szCs w:val="24"/>
                <w:lang w:val="ru-RU"/>
              </w:rPr>
              <w:t>, ПОРЯДОК ОКАЗАНИЯ ПРИЕМА-ПЕРЕДАЧИ УСЛУГ.</w:t>
            </w:r>
          </w:p>
          <w:p w14:paraId="56DC6F50" w14:textId="025C1454"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Произведенные Услуги оформляются Актом оказанных Услуг, подписанным уполномоченными представителями Сторон. </w:t>
            </w:r>
          </w:p>
          <w:p w14:paraId="61A7293A" w14:textId="7798404E"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в течение 3 (трех) календарных дней после окончания каждого календарного месяца либо по завершению какой-либо части (этапа) выполненных Услуг, представляет Заказчику проект Акта  оказанных Услуг с приложением отчета по выполненным Услугам и необходимых документов.</w:t>
            </w:r>
          </w:p>
          <w:p w14:paraId="64E575C0" w14:textId="75252649"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в течение 10 (десяти) календарных дней с даты получения проекта Акта оказанных Услуг, принимает решение по вопросу приемки оказанных  Услуг, подписывает Акт оказанных Услуг либо представляет Подрядчику мотивированный отказ в подписании Акта оказанных Услуг с указанием причин такого отказа, обнаруженных недостатков и требований к Подрядчику об их устранении.</w:t>
            </w:r>
          </w:p>
          <w:p w14:paraId="51E3453A" w14:textId="65977262"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в сроки установленные Сторонами обязуется устранить указанные недостатки за свой счет. После устранения недостатков Подрядчик предоставляет Заказчику Акт оказанных Услуг в трех экземплярах. В  случае если Подрядчик не исправил недостатки, указанные Заказчиком, в течение назначенного срока и не предоставил все необходимые обоснования результатов выполненных Услуг, Заказчик имеет право отказаться от любой части оказанных Услуг, не соответствующ</w:t>
            </w:r>
            <w:r>
              <w:rPr>
                <w:rFonts w:ascii="Times New Roman" w:hAnsi="Times New Roman"/>
                <w:sz w:val="24"/>
                <w:szCs w:val="24"/>
                <w:lang w:val="ru-RU"/>
              </w:rPr>
              <w:t>их</w:t>
            </w:r>
            <w:r w:rsidRPr="00042E49">
              <w:rPr>
                <w:rFonts w:ascii="Times New Roman" w:hAnsi="Times New Roman"/>
                <w:sz w:val="24"/>
                <w:szCs w:val="24"/>
                <w:lang w:val="ru-RU"/>
              </w:rPr>
              <w:t xml:space="preserve"> Договору с соответствующим уменьшением оплаты.</w:t>
            </w:r>
          </w:p>
          <w:p w14:paraId="16E3B34A" w14:textId="371F2EB8"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bCs/>
                <w:caps/>
                <w:sz w:val="24"/>
                <w:szCs w:val="24"/>
                <w:lang w:val="ru-RU"/>
              </w:rPr>
            </w:pPr>
            <w:r w:rsidRPr="00042E49">
              <w:rPr>
                <w:rFonts w:ascii="Times New Roman" w:hAnsi="Times New Roman"/>
                <w:sz w:val="24"/>
                <w:szCs w:val="24"/>
                <w:lang w:val="ru-RU"/>
              </w:rPr>
              <w:t>Если Заказчик по истечении 10 (десяти) календарных дней после предоставления ему Подрядчиком Акта оказанных Услуг не подписывает Акт оказанных Услуг или не предоставляет мотивированный отказ, такой Акт будет считаться подписанным обеими Сторонами без замечаний со стороны Заказчика, а Услуги – принятыми.</w:t>
            </w:r>
          </w:p>
          <w:p w14:paraId="3861E2F8" w14:textId="77777777" w:rsidR="00BD6C3E" w:rsidRPr="00042E49" w:rsidRDefault="00BD6C3E" w:rsidP="004B5CBC">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E4D09B4" w14:textId="77777777" w:rsidR="00BD6C3E" w:rsidRPr="00042E49" w:rsidRDefault="00BD6C3E" w:rsidP="004B5CBC">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0C7A0E6B" w14:textId="77777777" w:rsidR="00BD6C3E" w:rsidRPr="00042E49" w:rsidRDefault="00BD6C3E" w:rsidP="004B5CBC">
            <w:pPr>
              <w:pStyle w:val="Level1"/>
              <w:tabs>
                <w:tab w:val="left" w:pos="0"/>
              </w:tabs>
              <w:autoSpaceDE w:val="0"/>
              <w:autoSpaceDN w:val="0"/>
              <w:adjustRightInd w:val="0"/>
              <w:spacing w:after="0" w:line="240" w:lineRule="auto"/>
              <w:ind w:left="0" w:firstLine="0"/>
              <w:rPr>
                <w:rFonts w:ascii="Times New Roman" w:hAnsi="Times New Roman"/>
                <w:bCs/>
                <w:caps/>
                <w:sz w:val="24"/>
                <w:szCs w:val="24"/>
                <w:lang w:val="ru-RU"/>
              </w:rPr>
            </w:pPr>
          </w:p>
          <w:p w14:paraId="4187D20C" w14:textId="77777777" w:rsidR="00BD6C3E" w:rsidRPr="00042E49" w:rsidRDefault="00BD6C3E" w:rsidP="00D23881">
            <w:pPr>
              <w:pStyle w:val="Level1"/>
              <w:tabs>
                <w:tab w:val="left" w:pos="0"/>
              </w:tabs>
              <w:autoSpaceDE w:val="0"/>
              <w:autoSpaceDN w:val="0"/>
              <w:adjustRightInd w:val="0"/>
              <w:spacing w:after="0" w:line="240" w:lineRule="auto"/>
              <w:ind w:left="0" w:firstLine="0"/>
              <w:rPr>
                <w:rFonts w:ascii="Times New Roman" w:hAnsi="Times New Roman"/>
                <w:bCs/>
                <w:caps/>
                <w:sz w:val="24"/>
                <w:szCs w:val="24"/>
                <w:lang w:val="ru-RU"/>
              </w:rPr>
            </w:pPr>
          </w:p>
          <w:p w14:paraId="1291F286" w14:textId="77777777" w:rsidR="00BD6C3E" w:rsidRPr="00042E49" w:rsidRDefault="00BD6C3E" w:rsidP="00042E49">
            <w:pPr>
              <w:pStyle w:val="Level1"/>
              <w:numPr>
                <w:ilvl w:val="0"/>
                <w:numId w:val="44"/>
              </w:numPr>
              <w:tabs>
                <w:tab w:val="left" w:pos="851"/>
                <w:tab w:val="left" w:pos="1620"/>
                <w:tab w:val="right" w:pos="9356"/>
              </w:tabs>
              <w:autoSpaceDE w:val="0"/>
              <w:autoSpaceDN w:val="0"/>
              <w:adjustRightInd w:val="0"/>
              <w:spacing w:after="0" w:line="240" w:lineRule="auto"/>
              <w:ind w:left="1620" w:hanging="1620"/>
              <w:jc w:val="left"/>
              <w:rPr>
                <w:rFonts w:ascii="Times New Roman" w:hAnsi="Times New Roman"/>
                <w:b/>
                <w:sz w:val="24"/>
                <w:szCs w:val="24"/>
                <w:lang w:val="ru-RU"/>
              </w:rPr>
            </w:pPr>
            <w:bookmarkStart w:id="24" w:name="_Ref349238310"/>
            <w:bookmarkEnd w:id="23"/>
            <w:r w:rsidRPr="00042E49">
              <w:rPr>
                <w:rFonts w:ascii="Times New Roman" w:hAnsi="Times New Roman"/>
                <w:b/>
                <w:bCs/>
                <w:caps/>
                <w:sz w:val="24"/>
                <w:szCs w:val="24"/>
                <w:lang w:val="ru-RU"/>
              </w:rPr>
              <w:t>СТОИМОСТЬ ДОГОВОРА И ПОРЯДОК РАСЧЕТОВ</w:t>
            </w:r>
            <w:bookmarkEnd w:id="24"/>
          </w:p>
          <w:p w14:paraId="0411C232" w14:textId="77777777" w:rsidR="00BD6C3E" w:rsidRPr="00042E49" w:rsidRDefault="00BD6C3E" w:rsidP="004B5CBC">
            <w:pPr>
              <w:pStyle w:val="Level1"/>
              <w:tabs>
                <w:tab w:val="left" w:pos="851"/>
                <w:tab w:val="left" w:pos="1620"/>
                <w:tab w:val="right" w:pos="9356"/>
              </w:tabs>
              <w:autoSpaceDE w:val="0"/>
              <w:autoSpaceDN w:val="0"/>
              <w:adjustRightInd w:val="0"/>
              <w:spacing w:after="0" w:line="240" w:lineRule="auto"/>
              <w:ind w:left="1620" w:firstLine="0"/>
              <w:jc w:val="left"/>
              <w:rPr>
                <w:rFonts w:ascii="Times New Roman" w:hAnsi="Times New Roman"/>
                <w:b/>
                <w:sz w:val="24"/>
                <w:szCs w:val="24"/>
                <w:lang w:val="ru-RU"/>
              </w:rPr>
            </w:pPr>
          </w:p>
          <w:p w14:paraId="38539E87" w14:textId="39D83185"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Стоимость Услуг по Договору не должна превышать </w:t>
            </w:r>
            <w:r w:rsidRPr="00042E49">
              <w:rPr>
                <w:rFonts w:ascii="Times New Roman" w:hAnsi="Times New Roman"/>
                <w:b/>
                <w:sz w:val="24"/>
                <w:szCs w:val="24"/>
                <w:lang w:val="ru-RU"/>
              </w:rPr>
              <w:t>сумма цифрами (сумма прописью)</w:t>
            </w:r>
            <w:r w:rsidRPr="00042E49">
              <w:rPr>
                <w:rFonts w:ascii="Times New Roman" w:hAnsi="Times New Roman"/>
                <w:sz w:val="24"/>
                <w:szCs w:val="24"/>
                <w:lang w:val="ru-RU"/>
              </w:rPr>
              <w:t xml:space="preserve"> тенге и включает в себя все налоги (с учетом НДС), сборы и другие обязательные платежи в бюджет, а также иные расходы, связанные с надлежащим исполнением Подрядчиком своих обязательств по Договору.</w:t>
            </w:r>
          </w:p>
          <w:p w14:paraId="76F3549B" w14:textId="77777777" w:rsidR="00BD6C3E" w:rsidRPr="00042E49" w:rsidRDefault="00BD6C3E" w:rsidP="00F03B67">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7AF57AE1"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Оплата производится Заказчиком в национальной валюте республики Казахстан. </w:t>
            </w:r>
          </w:p>
          <w:p w14:paraId="367801C6"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Все расценки и ставки каждого вида Услуг, включенных в объем работ по оказанию Услуг, указанного в Перечне (Приложение №2 «Техническая спецификация» к Договору) отражены в Приложении №3 к Договору.</w:t>
            </w:r>
          </w:p>
          <w:p w14:paraId="34E8E278" w14:textId="7BC92278"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Оплата каждого вида Услуг, включенных в объем работ по оказанию Услуг по настоящему Договору производится в течение 30 (тридцати) календарных дней со дня выставления счета-фактуры (Приложение 4 к Договору) на основании подписанного Сторонами Акта оказанных Услуг (Приложение №5 к Договору).</w:t>
            </w:r>
          </w:p>
          <w:p w14:paraId="6544F1C1" w14:textId="06BE2C3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Счета-фактуры и Акты оказанных Услуг представляются в 3-х (трех) экземплярах для каждой из Сторон, а также для Недропользователя с указанием реквизитов Недропользователя по строке Получатель, и суммы приобретения (в том числе суммы налога на добавленную стоимость, приходящуюся на Недропользователя), согласно статьи 233 Налогового Кодекса Республики Казахстан. Счет-фактура должен содержать ссылку на Договор и его реквизиты (номер, дата).</w:t>
            </w:r>
          </w:p>
          <w:p w14:paraId="20FB62FD" w14:textId="2C565B48"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Счета-фактуры и Акты оказанных Услуг предоставляются Исполнителем в течение 3 (трех) календарных дней после окончания каждого календарного месяца, либо в случаях этапности в течение 3 (трех) календарных дней после окончания каждого этапа.</w:t>
            </w:r>
          </w:p>
          <w:p w14:paraId="671150A2" w14:textId="77777777"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25" w:name="_Ref349293342"/>
            <w:r w:rsidRPr="00042E49">
              <w:rPr>
                <w:rFonts w:ascii="Times New Roman" w:hAnsi="Times New Roman"/>
                <w:sz w:val="24"/>
                <w:szCs w:val="24"/>
                <w:lang w:val="ru-RU"/>
              </w:rPr>
              <w:t>Затирание или использование корректирующих жидкостей для внесения исправлений в первичную документацию не допускается.</w:t>
            </w:r>
            <w:bookmarkEnd w:id="25"/>
          </w:p>
          <w:p w14:paraId="1E4F570E" w14:textId="0189493F"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Любая счет-фактура, выставленная Подрядчиком без соблюдения условий выставления требований к реквизитам и (или) подтверждающей документации, которые указаны в данной Статье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349238310 \</w:instrText>
            </w:r>
            <w:r w:rsidRPr="00042E49">
              <w:rPr>
                <w:rFonts w:ascii="Times New Roman" w:hAnsi="Times New Roman"/>
              </w:rPr>
              <w:instrText>h</w:instrText>
            </w:r>
            <w:r w:rsidRPr="00042E49">
              <w:rPr>
                <w:rFonts w:ascii="Times New Roman" w:hAnsi="Times New Roman"/>
                <w:lang w:val="ru-RU"/>
              </w:rPr>
              <w:instrText xml:space="preserve">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t</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12</w:t>
            </w:r>
            <w:r w:rsidRPr="00042E49">
              <w:rPr>
                <w:rFonts w:ascii="Times New Roman" w:hAnsi="Times New Roman"/>
              </w:rPr>
              <w:fldChar w:fldCharType="end"/>
            </w:r>
            <w:r w:rsidRPr="00042E49">
              <w:rPr>
                <w:rFonts w:ascii="Times New Roman" w:hAnsi="Times New Roman"/>
                <w:sz w:val="24"/>
                <w:szCs w:val="24"/>
                <w:lang w:val="ru-RU"/>
              </w:rPr>
              <w:t>, будет отклонен Заказчиком.</w:t>
            </w:r>
          </w:p>
          <w:p w14:paraId="64CB85C1" w14:textId="0EC8F3C5"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После получения Счетов-фактур Заказчик проводит проверку правильности их оформления. Суммы, указанные в Счетах-фактурах, должны точно соответствовать сумме подписанного обеими Сторонами Акта оказанных Услуг.</w:t>
            </w:r>
          </w:p>
          <w:p w14:paraId="6ED73CDD" w14:textId="003FEC3C" w:rsidR="00BD6C3E" w:rsidRPr="00042E49" w:rsidRDefault="00BD6C3E" w:rsidP="00042E49">
            <w:pPr>
              <w:pStyle w:val="Level1"/>
              <w:numPr>
                <w:ilvl w:val="1"/>
                <w:numId w:val="44"/>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направляет счета-фактуры и акты оказанных Услуг по следующему адресу:</w:t>
            </w:r>
          </w:p>
          <w:p w14:paraId="5246DEDF" w14:textId="77777777" w:rsidR="00BD6C3E" w:rsidRPr="00042E49" w:rsidRDefault="00BD6C3E" w:rsidP="00790E12">
            <w:pPr>
              <w:tabs>
                <w:tab w:val="clear" w:pos="1080"/>
                <w:tab w:val="left" w:pos="0"/>
              </w:tabs>
              <w:suppressAutoHyphen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ТОО «Жамбыл Петролеум»</w:t>
            </w:r>
          </w:p>
          <w:p w14:paraId="03E10322" w14:textId="77777777" w:rsidR="00BD6C3E" w:rsidRPr="00042E49" w:rsidRDefault="00BD6C3E" w:rsidP="00790E12">
            <w:pPr>
              <w:tabs>
                <w:tab w:val="clear" w:pos="1080"/>
                <w:tab w:val="left" w:pos="0"/>
              </w:tabs>
              <w:suppressAutoHyphen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060005, г. Атырау, Республика Казахстан, ул. Махамбета Утемисулы 132 </w:t>
            </w:r>
          </w:p>
          <w:p w14:paraId="6A41D4F7" w14:textId="4F0C90F5"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12.11 Оплата за выполненные Услуги производится Заказчиком на банковские реквизиты Подрядчика, указанные в </w:t>
            </w:r>
            <w:r w:rsidRPr="00042E49">
              <w:rPr>
                <w:rFonts w:ascii="Times New Roman" w:hAnsi="Times New Roman"/>
                <w:b/>
                <w:sz w:val="24"/>
                <w:szCs w:val="24"/>
                <w:lang w:val="ru-RU"/>
              </w:rPr>
              <w:t>Разделе 7.</w:t>
            </w:r>
          </w:p>
          <w:p w14:paraId="7A93E89C" w14:textId="77777777" w:rsidR="00BD6C3E" w:rsidRPr="00042E49" w:rsidRDefault="00BD6C3E" w:rsidP="00042E49">
            <w:pPr>
              <w:pStyle w:val="Level1"/>
              <w:numPr>
                <w:ilvl w:val="1"/>
                <w:numId w:val="49"/>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К обработке для платежа принимаются только оригиналы счетов-фактур, которые должны быть надлежащим образом оформлены, подтверждены и переданы Заказчику в соответствии с расценками и ставками, отраженными в Приложении 3 к Договору.</w:t>
            </w:r>
          </w:p>
          <w:p w14:paraId="174FA38F" w14:textId="245673E6" w:rsidR="00BD6C3E" w:rsidRPr="00042E49" w:rsidRDefault="00BD6C3E" w:rsidP="00042E49">
            <w:pPr>
              <w:pStyle w:val="Level1"/>
              <w:numPr>
                <w:ilvl w:val="1"/>
                <w:numId w:val="49"/>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случае если Заказчик оспаривает сумму выставленного счета-фактуры, Заказчик должен уведомить об этом Подрядчика в течение 15 (пятнадцать) календарных дней с момента получения такого счета с указанием причин оспаривания. Заказчик может уменьшить размер выплат только на оспариваемую сумму. Обе стороны должны сделать все от них зависящее, чтобы в кратчайшие сроки урегулировать такой спор. В течение 15 (пятнадцати) рабочих дней после урегулирования спора Заказчик должен выплатить Подрядчику согласованную сумму (если есть).</w:t>
            </w:r>
          </w:p>
          <w:p w14:paraId="6542543A" w14:textId="220F8394" w:rsidR="00BD6C3E" w:rsidRPr="00042E49" w:rsidRDefault="00BD6C3E" w:rsidP="00042E49">
            <w:pPr>
              <w:pStyle w:val="Level1"/>
              <w:numPr>
                <w:ilvl w:val="1"/>
                <w:numId w:val="49"/>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вправе не производить оплату по настоящему Договору в случае непредставления Подрядчиком документов (счета-фактуры, акта оказанных Услуг) оформленных и в количестве, указанном в настоящем Договоре. Отсутствие оплаты со стороны Заказчика в таком случае, не считается просрочкой исполнения обязательств по настоящему Договору по своевременной оплате, кроме этого на такую сумму не подлежит начисление каких бы то ни было штрафных санкций в обеспечение исполнения обязательств.</w:t>
            </w:r>
          </w:p>
          <w:p w14:paraId="3CA62683" w14:textId="1684EC3D" w:rsidR="00BD6C3E" w:rsidRPr="00042E49" w:rsidRDefault="00BD6C3E" w:rsidP="00042E49">
            <w:pPr>
              <w:pStyle w:val="Level1"/>
              <w:numPr>
                <w:ilvl w:val="1"/>
                <w:numId w:val="52"/>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течение 15 (пятнадцати) календарных дней после завершения оказания Услуг Подрядчик должен сообщить Заказчику в письменной форме позиции и суммы (ориентировочные или подтвержденные), которые Подрядчик рассматривает как причитающиеся с Заказчика. Итоговый счет на данные оставшиеся позиции, о которых было сообщено таким образом, должен быть передан Заказчику в течение 20 (дваддцати)  календарных дней с даты завершения Услуг.</w:t>
            </w:r>
          </w:p>
          <w:p w14:paraId="4D204994" w14:textId="1369D378" w:rsidR="00BD6C3E" w:rsidRPr="00042E49" w:rsidRDefault="00BD6C3E" w:rsidP="00042E49">
            <w:pPr>
              <w:pStyle w:val="Level1"/>
              <w:numPr>
                <w:ilvl w:val="1"/>
                <w:numId w:val="52"/>
              </w:numPr>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случае заключения настоящего Договора между Заказчиком с Подрядчиком нерезидентом, не имеющим зарегистрированного постоянного учреждения в Республике Казахстан, сумма подоходного налога у источника выплаты с нерезидента удерживается от Стоимости Услуг, и оплачивается Заказчиком как налоговым агентом в бюджет Республики Казахстан.</w:t>
            </w:r>
          </w:p>
          <w:p w14:paraId="6AB3925F" w14:textId="77777777" w:rsidR="00BD6C3E" w:rsidRPr="00042E49" w:rsidRDefault="00BD6C3E" w:rsidP="00042E49">
            <w:pPr>
              <w:pStyle w:val="Level1"/>
              <w:numPr>
                <w:ilvl w:val="1"/>
                <w:numId w:val="52"/>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Платежи по настоящему Договору могут быть уменьшены на сумму заявленных и признанных Сторонами требований (в том числе на сумму неустойки, штрафа, долга).</w:t>
            </w:r>
          </w:p>
          <w:p w14:paraId="06033E07" w14:textId="01CE4655" w:rsidR="00BD6C3E" w:rsidRPr="00042E49" w:rsidRDefault="00BD6C3E" w:rsidP="00042E49">
            <w:pPr>
              <w:pStyle w:val="Level1"/>
              <w:numPr>
                <w:ilvl w:val="1"/>
                <w:numId w:val="52"/>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случае расторжения настоящего Договора до Даты начала оказания Услуг или в период оказания Услуг, взаиморасчеты Сторон производятся по основаниям и на условиях Статьи 20 настоящего Договора. Предусмотренные Статьей </w:t>
            </w:r>
            <w:r w:rsidRPr="00042E49">
              <w:rPr>
                <w:rFonts w:ascii="Times New Roman" w:hAnsi="Times New Roman"/>
                <w:lang w:val="ru-RU"/>
              </w:rPr>
              <w:t>20</w:t>
            </w:r>
            <w:r w:rsidRPr="00042E49">
              <w:rPr>
                <w:rFonts w:ascii="Times New Roman" w:hAnsi="Times New Roman"/>
                <w:sz w:val="24"/>
                <w:szCs w:val="24"/>
                <w:lang w:val="ru-RU"/>
              </w:rPr>
              <w:t xml:space="preserve"> настоящего Договора выплаты в пользу Подрядчика являются единственными и исключительными суммами, подлежащими выплате Подрядчику в указанных Статьей случаях, и Подрядчик соглашается, что только в отношении таких сумм у него могут быть притязания по настоящему Договору.</w:t>
            </w:r>
          </w:p>
          <w:p w14:paraId="10E26C51" w14:textId="77777777" w:rsidR="00BD6C3E" w:rsidRPr="00042E49" w:rsidRDefault="00BD6C3E" w:rsidP="004E50C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456F3B27" w14:textId="77777777" w:rsidR="00BD6C3E" w:rsidRPr="00042E49" w:rsidRDefault="00BD6C3E" w:rsidP="00042E49">
            <w:pPr>
              <w:pStyle w:val="Level1"/>
              <w:numPr>
                <w:ilvl w:val="0"/>
                <w:numId w:val="52"/>
              </w:numPr>
              <w:tabs>
                <w:tab w:val="left" w:pos="1620"/>
              </w:tabs>
              <w:autoSpaceDE w:val="0"/>
              <w:autoSpaceDN w:val="0"/>
              <w:adjustRightInd w:val="0"/>
              <w:spacing w:after="0" w:line="240" w:lineRule="auto"/>
              <w:ind w:left="1620" w:hanging="1620"/>
              <w:jc w:val="left"/>
              <w:rPr>
                <w:rFonts w:ascii="Times New Roman" w:hAnsi="Times New Roman"/>
                <w:b/>
                <w:bCs/>
                <w:caps/>
                <w:sz w:val="24"/>
                <w:szCs w:val="24"/>
                <w:lang w:val="ru-RU"/>
              </w:rPr>
            </w:pPr>
            <w:bookmarkStart w:id="26" w:name="_Toc256698593"/>
            <w:r w:rsidRPr="00042E49">
              <w:rPr>
                <w:rFonts w:ascii="Times New Roman" w:hAnsi="Times New Roman"/>
                <w:b/>
                <w:bCs/>
                <w:caps/>
                <w:sz w:val="24"/>
                <w:szCs w:val="24"/>
                <w:lang w:val="ru-RU"/>
              </w:rPr>
              <w:t>НАЛОГИ И ПОШЛИНЫ</w:t>
            </w:r>
            <w:bookmarkEnd w:id="26"/>
          </w:p>
          <w:p w14:paraId="573D323D" w14:textId="77777777"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Стороны обязуются уплатить все налоги и пошлины и другие платежи, подлежащие уплате вследствие взятых на себя обязательств по Договору.</w:t>
            </w:r>
          </w:p>
          <w:p w14:paraId="61BD3DA7" w14:textId="4832F9F8"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Принимая во внимание, что в случае, когда   Подрядчик   являясь нерезидентом Республики Казахстан, имеет зарегистрированный филиал в Республике Казахстан, надлежащим образом зарегистрированный в налоговых органах Республики Казахстан, Заказчик при оплате счетов-фактур Подрядчика обязуется не удерживать какие-либо налоги из платежей, причитающихся Подрядчику.</w:t>
            </w:r>
          </w:p>
          <w:p w14:paraId="7A8FCAF3" w14:textId="77777777" w:rsidR="00BD6C3E" w:rsidRPr="00042E49" w:rsidRDefault="00BD6C3E" w:rsidP="00E1713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33F3144C" w14:textId="77777777" w:rsidR="00BD6C3E" w:rsidRPr="00042E49" w:rsidRDefault="00BD6C3E" w:rsidP="00042E49">
            <w:pPr>
              <w:pStyle w:val="Level1"/>
              <w:numPr>
                <w:ilvl w:val="0"/>
                <w:numId w:val="51"/>
              </w:numPr>
              <w:tabs>
                <w:tab w:val="left" w:pos="1620"/>
              </w:tabs>
              <w:autoSpaceDE w:val="0"/>
              <w:autoSpaceDN w:val="0"/>
              <w:adjustRightInd w:val="0"/>
              <w:spacing w:after="0" w:line="240" w:lineRule="auto"/>
              <w:ind w:left="1620" w:hanging="1620"/>
              <w:jc w:val="left"/>
              <w:rPr>
                <w:rFonts w:ascii="Times New Roman" w:hAnsi="Times New Roman"/>
                <w:b/>
                <w:bCs/>
                <w:caps/>
                <w:sz w:val="24"/>
                <w:szCs w:val="24"/>
                <w:lang w:val="ru-RU"/>
              </w:rPr>
            </w:pPr>
            <w:bookmarkStart w:id="27" w:name="_Toc256698594"/>
            <w:bookmarkStart w:id="28" w:name="_Ref349512936"/>
            <w:r w:rsidRPr="00042E49">
              <w:rPr>
                <w:rFonts w:ascii="Times New Roman" w:hAnsi="Times New Roman"/>
                <w:b/>
                <w:bCs/>
                <w:caps/>
                <w:sz w:val="24"/>
                <w:szCs w:val="24"/>
                <w:lang w:val="ru-RU"/>
              </w:rPr>
              <w:t>ИЗМЕНЕНИЯ В ДОГОВОРЕ</w:t>
            </w:r>
            <w:bookmarkEnd w:id="27"/>
            <w:bookmarkEnd w:id="28"/>
          </w:p>
          <w:p w14:paraId="0F5E7F47" w14:textId="77777777"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Заказчик оставляет за собой право давать указания Подрядчику о внесении изменений в Услуги при условии, что такие изменения могут быть реализованы с использованием возможностей и ресурсов Подрядчика. Любое увеличение или уменьшение стоимости Услуг должно определяться в соответствии с описанными в Договоре методиками, а в отсутствие каких-либо конкретных положений – с использованием цен и тарифов по Договору в качестве руководства для определения справедливой и разумной оценки и корректировки.</w:t>
            </w:r>
          </w:p>
          <w:p w14:paraId="37458E33" w14:textId="77777777"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bookmarkStart w:id="29" w:name="_Ref349301577"/>
            <w:r w:rsidRPr="00042E49">
              <w:rPr>
                <w:rFonts w:ascii="Times New Roman" w:hAnsi="Times New Roman"/>
                <w:sz w:val="24"/>
                <w:szCs w:val="24"/>
                <w:lang w:val="ru-RU"/>
              </w:rPr>
              <w:t>Подрядчик должен немедленно исполнять полученные указания Заказчика на основе представленных расценок согласно Приложению №3.</w:t>
            </w:r>
            <w:bookmarkEnd w:id="29"/>
            <w:r w:rsidRPr="00042E49">
              <w:rPr>
                <w:rFonts w:ascii="Times New Roman" w:hAnsi="Times New Roman"/>
                <w:sz w:val="24"/>
                <w:szCs w:val="24"/>
                <w:lang w:val="ru-RU"/>
              </w:rPr>
              <w:t xml:space="preserve"> </w:t>
            </w:r>
          </w:p>
          <w:p w14:paraId="026D1857" w14:textId="2FD82BC8"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 xml:space="preserve">В отношении, расходных материалов   используемых Подрядчиком, Подрядчик гарантирует  что они не имеют дефектов, обусловленных качеством изготовления и применяемых для изготовления материалов, либо до истечения 6 (шести) месяцев с даты их ввода в эксплуатацию, либо до истечения 12 (двенадцати) месяцев с даты их </w:t>
            </w:r>
            <w:r>
              <w:rPr>
                <w:rFonts w:ascii="Times New Roman" w:hAnsi="Times New Roman"/>
                <w:sz w:val="24"/>
                <w:szCs w:val="24"/>
                <w:lang w:val="ru-RU"/>
              </w:rPr>
              <w:t>предоставления</w:t>
            </w:r>
            <w:r w:rsidRPr="00042E49">
              <w:rPr>
                <w:rFonts w:ascii="Times New Roman" w:hAnsi="Times New Roman"/>
                <w:sz w:val="24"/>
                <w:szCs w:val="24"/>
                <w:lang w:val="ru-RU"/>
              </w:rPr>
              <w:t xml:space="preserve"> Заказчик</w:t>
            </w:r>
            <w:r>
              <w:rPr>
                <w:rFonts w:ascii="Times New Roman" w:hAnsi="Times New Roman"/>
                <w:sz w:val="24"/>
                <w:szCs w:val="24"/>
                <w:lang w:val="ru-RU"/>
              </w:rPr>
              <w:t>у</w:t>
            </w:r>
            <w:r w:rsidRPr="00042E49">
              <w:rPr>
                <w:rFonts w:ascii="Times New Roman" w:hAnsi="Times New Roman"/>
                <w:sz w:val="24"/>
                <w:szCs w:val="24"/>
                <w:lang w:val="ru-RU"/>
              </w:rPr>
              <w:t xml:space="preserve"> (в зависимости от того, какое из этих событий произойдет раньше). Обязательство Подрядчика, возникающего в результате использования некачественных расходных материалов, прямо ограничивается заменой в течение 5 (пяти) календарных суток (за исключением операций по подъему из скважины или установке оборудования в скважине) дефектных расходных материалов за счет Подрядчика.. При этом Заказчик должен требовать замены дефектных расходных материалов до того, как Подрядчик демобилизуется с мест оказания Услуг.</w:t>
            </w:r>
          </w:p>
          <w:p w14:paraId="2E4B84F8" w14:textId="77777777" w:rsidR="00BD6C3E" w:rsidRPr="00042E49" w:rsidRDefault="00BD6C3E" w:rsidP="00E77519">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238DCE3" w14:textId="77777777" w:rsidR="00BD6C3E" w:rsidRPr="00042E49" w:rsidRDefault="00BD6C3E" w:rsidP="00042E49">
            <w:pPr>
              <w:pStyle w:val="Level1"/>
              <w:numPr>
                <w:ilvl w:val="0"/>
                <w:numId w:val="51"/>
              </w:numPr>
              <w:tabs>
                <w:tab w:val="left" w:pos="1620"/>
              </w:tabs>
              <w:autoSpaceDE w:val="0"/>
              <w:autoSpaceDN w:val="0"/>
              <w:adjustRightInd w:val="0"/>
              <w:spacing w:after="0" w:line="240" w:lineRule="auto"/>
              <w:ind w:left="1620" w:hanging="1620"/>
              <w:jc w:val="left"/>
              <w:rPr>
                <w:rFonts w:ascii="Times New Roman" w:hAnsi="Times New Roman"/>
                <w:bCs/>
                <w:caps/>
                <w:sz w:val="24"/>
                <w:szCs w:val="24"/>
                <w:lang w:val="ru-RU"/>
              </w:rPr>
            </w:pPr>
            <w:bookmarkStart w:id="30" w:name="_Toc256698595"/>
            <w:r w:rsidRPr="00042E49">
              <w:rPr>
                <w:rFonts w:ascii="Times New Roman" w:hAnsi="Times New Roman"/>
                <w:b/>
                <w:bCs/>
                <w:caps/>
                <w:sz w:val="24"/>
                <w:szCs w:val="24"/>
                <w:lang w:val="ru-RU"/>
              </w:rPr>
              <w:t>ГАРАНТИЯ</w:t>
            </w:r>
            <w:bookmarkEnd w:id="30"/>
          </w:p>
          <w:p w14:paraId="7A7EC32F" w14:textId="77777777"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 xml:space="preserve">Подрядчик гарантирует и заявляет, что все Услуги предоставляются качественно, не будут иметь ошибок, дефектов и неисправностей и будут во всех отношениях соответствовать требованиям Договора. В случае обнаружения недостатков при приемке Услуг в целях возможности их устранения, Заказчик обязан заявить о таких недостатках до того, как Подрядчик демобилизуется с точки оказания Услуг. </w:t>
            </w:r>
          </w:p>
          <w:p w14:paraId="6C12D04B" w14:textId="77777777" w:rsidR="00BD6C3E" w:rsidRPr="00042E49" w:rsidRDefault="00BD6C3E" w:rsidP="00790E12">
            <w:pPr>
              <w:pStyle w:val="Level1"/>
              <w:tabs>
                <w:tab w:val="left" w:pos="0"/>
              </w:tabs>
              <w:autoSpaceDE w:val="0"/>
              <w:autoSpaceDN w:val="0"/>
              <w:adjustRightInd w:val="0"/>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 указанию Заказчика, Подрядчик должен осуществить одно из следующих действий: </w:t>
            </w:r>
          </w:p>
          <w:p w14:paraId="28CDAE94"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а) без дополнительных и любых затрат со стороны Заказчика исправить данные недостатки в установленные Заказчиком разумные сроки, если это возможно;</w:t>
            </w:r>
          </w:p>
          <w:p w14:paraId="75AF3BCE" w14:textId="77777777" w:rsidR="00BD6C3E" w:rsidRPr="00042E49" w:rsidRDefault="00BD6C3E" w:rsidP="00790E12">
            <w:pPr>
              <w:pStyle w:val="Level1"/>
              <w:tabs>
                <w:tab w:val="left" w:pos="0"/>
              </w:tabs>
              <w:autoSpaceDE w:val="0"/>
              <w:autoSpaceDN w:val="0"/>
              <w:adjustRightInd w:val="0"/>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б) соразмерно уменьшить установленную за соответствующие Услуги цену. Заказчик вправе самостоятельно устранить допущенные недостатки.</w:t>
            </w:r>
          </w:p>
          <w:p w14:paraId="5E963815"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Все данные, анализы, другие данные, в том числе интерпретации, рекомендации, геолого-физическая характеристика залежей и другая информация, которые предоставлены Подрядчиком в связи с Услугами ("Информация"), в определенной степени отражают субъективные заключения, выводы и допущения, которые не являются безошибочными и которые по-разному могут оцениваться компетентными специалистами. Подрядчик не может предоставить и не предоставляет гарантии абсолютной точности, правильности и полноты Информации. Заказчик пользуется Информацией и полагается на нее под свою единоличную ответственность, в том числе при принятии решений и совершении действий в связи с осуществлением своих геологоразведочных и промысловых работ.</w:t>
            </w:r>
          </w:p>
          <w:p w14:paraId="43F26D59" w14:textId="77777777" w:rsidR="00BD6C3E" w:rsidRPr="00042E49" w:rsidRDefault="00BD6C3E" w:rsidP="00042E49">
            <w:pPr>
              <w:pStyle w:val="Level1"/>
              <w:numPr>
                <w:ilvl w:val="1"/>
                <w:numId w:val="5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Предоставляемые Подрядчиком материалы и оборудование или его части, в отношении которых в Договоре отсутствуют детальные технические условия, должны быть новыми, качественными и пригодными для использования по своему назначению, если оно определено в Договоре, или пригодными для использования по обычному назначению, если оно не определено в Договоре.</w:t>
            </w:r>
          </w:p>
          <w:p w14:paraId="4659C281" w14:textId="77777777" w:rsidR="00BD6C3E" w:rsidRPr="00042E49" w:rsidRDefault="00BD6C3E" w:rsidP="00E77519">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7C879A2A" w14:textId="77777777" w:rsidR="00BD6C3E" w:rsidRPr="00042E49" w:rsidRDefault="00BD6C3E" w:rsidP="00042E49">
            <w:pPr>
              <w:pStyle w:val="Level1"/>
              <w:numPr>
                <w:ilvl w:val="0"/>
                <w:numId w:val="51"/>
              </w:numPr>
              <w:tabs>
                <w:tab w:val="left" w:pos="1620"/>
              </w:tabs>
              <w:autoSpaceDE w:val="0"/>
              <w:autoSpaceDN w:val="0"/>
              <w:adjustRightInd w:val="0"/>
              <w:spacing w:after="0" w:line="240" w:lineRule="auto"/>
              <w:ind w:left="1620" w:hanging="1620"/>
              <w:jc w:val="left"/>
              <w:rPr>
                <w:rFonts w:ascii="Times New Roman" w:hAnsi="Times New Roman"/>
                <w:bCs/>
                <w:caps/>
                <w:sz w:val="24"/>
                <w:szCs w:val="24"/>
                <w:lang w:val="ru-RU"/>
              </w:rPr>
            </w:pPr>
            <w:bookmarkStart w:id="31" w:name="_Toc256698596"/>
            <w:r w:rsidRPr="00042E49">
              <w:rPr>
                <w:rFonts w:ascii="Times New Roman" w:hAnsi="Times New Roman"/>
                <w:b/>
                <w:bCs/>
                <w:caps/>
                <w:sz w:val="24"/>
                <w:szCs w:val="24"/>
                <w:lang w:val="ru-RU"/>
              </w:rPr>
              <w:t>ПРАВА</w:t>
            </w:r>
            <w:r w:rsidRPr="00042E49">
              <w:rPr>
                <w:rFonts w:ascii="Times New Roman" w:hAnsi="Times New Roman"/>
                <w:bCs/>
                <w:caps/>
                <w:sz w:val="24"/>
                <w:szCs w:val="24"/>
                <w:lang w:val="ru-RU"/>
              </w:rPr>
              <w:t xml:space="preserve"> </w:t>
            </w:r>
            <w:r w:rsidRPr="00042E49">
              <w:rPr>
                <w:rFonts w:ascii="Times New Roman" w:hAnsi="Times New Roman"/>
                <w:b/>
                <w:bCs/>
                <w:caps/>
                <w:sz w:val="24"/>
                <w:szCs w:val="24"/>
                <w:lang w:val="ru-RU"/>
              </w:rPr>
              <w:t>СОБСТВЕННОСТИ</w:t>
            </w:r>
            <w:bookmarkEnd w:id="31"/>
          </w:p>
          <w:p w14:paraId="79322C26"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bookmarkStart w:id="32" w:name="_Ref349652288"/>
            <w:r w:rsidRPr="00042E49">
              <w:rPr>
                <w:rFonts w:ascii="Times New Roman" w:hAnsi="Times New Roman"/>
                <w:sz w:val="24"/>
                <w:szCs w:val="24"/>
                <w:lang w:val="ru-RU"/>
              </w:rPr>
              <w:t>За исключением приведенных ниже положений, прямо указывающих на обратное, права собственности, авторские права, право владения и право свободного использования любых предметов, созданных или возникших в связи с исполнением Договора, в том числе чертежей, технических условий, расчетов и иных документов, компьютерных лент, дисков и других основных средств для записи информации, материалов и работ, принадлежит Заказчику с момента начала их подготовки, производства или создания. Подрядчику принадлежат на праве собственности объекты интеллектуальной собственности (включая, но не ограничиваясь, патенты, авторские право, коммерческая тайна, ноу-хау), созданные в ходе поставки продуктов, Товаров и предоставления Услуг Заказчику. Подрядчик не предоставляет и не передает Заказчику права собственности на какие-либо объекты интеллектуальной собственности.</w:t>
            </w:r>
            <w:bookmarkEnd w:id="32"/>
          </w:p>
          <w:p w14:paraId="14D4A76B"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Все права собственности, авторские права и права владения любыми предметами, которые Подрядчик предоставляет в связи с оказанием Услуг и которые лишь дополняются, усовершенствуются, модифицируются или приспосабливаются в ходе оказания Услуг, остаются у Подрядчика.</w:t>
            </w:r>
          </w:p>
          <w:p w14:paraId="3D275FDB"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Заказчик сохраняет за собой права собственности на предоставленные Заказчиком предметы и информацию, в том числе техническую информацию, материалы и оборудование. Такие предметы и информация остаются в собственности Заказчика.</w:t>
            </w:r>
          </w:p>
          <w:p w14:paraId="2A951FF0"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В отсутствие положений Договора, прямо указывающих на обратное, права собственности в отношении всего Оборудования, материалов приобретенных Заказчиком у Подрядчика в связи с оказанием Услуг, переходят к Заказчику с момента подписания Сторонами Акта об оказанных Услугах, или иного соответствующего акта приема – передачи.</w:t>
            </w:r>
          </w:p>
          <w:p w14:paraId="35F709B0"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Права собственности на любое оборудование, материалы и поставки, которые были предоставлены Подрядчиком и которые не отвечают требованиям Договора и были отклонены Заказчиком, должны быть немедленно возвращены Подрядчику. Права собственности на данные предметы, которые были предоставлены Подрядчиком, которые еще не были оплачены Заказчиком и которые больше не требуются для исполнения Договора, должны быть возвращены Подрядчику.</w:t>
            </w:r>
          </w:p>
          <w:p w14:paraId="25FD0AE9"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613B740F"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Все принадлежащие Заказчику предметы, находящиеся во владении и пользовании Подрядчика, должны быть соответствующим образом обозначены или на них должно быть четко указано, что они являются собственностью Заказчика. По мере возможности все такие предметы должны находиться отдельно от прочей собственности и по требованию Заказчика возвращается.</w:t>
            </w:r>
          </w:p>
          <w:p w14:paraId="0993A429" w14:textId="77777777" w:rsidR="00BD6C3E" w:rsidRPr="00042E49" w:rsidRDefault="00BD6C3E" w:rsidP="00E462C6">
            <w:pPr>
              <w:pStyle w:val="afc"/>
              <w:rPr>
                <w:rFonts w:ascii="Times New Roman" w:hAnsi="Times New Roman"/>
                <w:caps/>
                <w:sz w:val="24"/>
                <w:szCs w:val="24"/>
                <w:lang w:val="ru-RU"/>
              </w:rPr>
            </w:pPr>
          </w:p>
          <w:p w14:paraId="298FB807"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40E05C75"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bookmarkStart w:id="33" w:name="_Ref349293357"/>
            <w:r w:rsidRPr="00042E49">
              <w:rPr>
                <w:rFonts w:ascii="Times New Roman" w:hAnsi="Times New Roman"/>
                <w:sz w:val="24"/>
                <w:szCs w:val="24"/>
                <w:lang w:val="ru-RU"/>
              </w:rPr>
              <w:t>Ни Заказчик, ни Подрядчик не имеют права использовать в каких-либо иных целях, кроме исполнения Договора, как прямо, так и косвенно, любые патенты, авторские права, права собственности или конфиденциальные «ноу-хау», торговые марки и технологии, предоставленные другой стороной. Подрядчик должен оградить Заказчика от любой ответственности, ущерба или расходов, связанных с какими-либо исками, действиями или судебными процессами по предполагаемым или фактическим нарушениям любых патентов, авторских прав и торговых марок, как иностранных, так и внутренних, возникших в результате оказания Услуг, за исключением случаев, когда такие нарушения вызваны (возникли) исходя из технической информации (исходных данных) и/или инструкций или указаний Заказчика.</w:t>
            </w:r>
            <w:bookmarkEnd w:id="33"/>
          </w:p>
          <w:p w14:paraId="7A47DBC0" w14:textId="77777777" w:rsidR="00BD6C3E" w:rsidRPr="00042E49" w:rsidRDefault="00BD6C3E" w:rsidP="00441448">
            <w:pPr>
              <w:pStyle w:val="Level1"/>
              <w:tabs>
                <w:tab w:val="left" w:pos="0"/>
              </w:tabs>
              <w:autoSpaceDE w:val="0"/>
              <w:autoSpaceDN w:val="0"/>
              <w:adjustRightInd w:val="0"/>
              <w:spacing w:after="0" w:line="240" w:lineRule="auto"/>
              <w:rPr>
                <w:rFonts w:ascii="Times New Roman" w:hAnsi="Times New Roman"/>
                <w:sz w:val="24"/>
                <w:szCs w:val="24"/>
                <w:lang w:val="ru-RU"/>
              </w:rPr>
            </w:pPr>
          </w:p>
          <w:p w14:paraId="31C6607E" w14:textId="77777777" w:rsidR="00BD6C3E" w:rsidRPr="00042E49" w:rsidRDefault="00BD6C3E" w:rsidP="00441448">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2709279" w14:textId="77777777" w:rsidR="00BD6C3E" w:rsidRPr="00042E49" w:rsidRDefault="00BD6C3E" w:rsidP="00042E49">
            <w:pPr>
              <w:pStyle w:val="Level1"/>
              <w:numPr>
                <w:ilvl w:val="0"/>
                <w:numId w:val="50"/>
              </w:numPr>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bookmarkStart w:id="34" w:name="_Toc256698597"/>
            <w:r w:rsidRPr="00042E49">
              <w:rPr>
                <w:rFonts w:ascii="Times New Roman" w:hAnsi="Times New Roman"/>
                <w:b/>
                <w:bCs/>
                <w:caps/>
                <w:sz w:val="24"/>
                <w:szCs w:val="24"/>
                <w:lang w:val="ru-RU"/>
              </w:rPr>
              <w:t>ПЕРЕУСТУПКА И ПЕРЕДАЧА В СУБПОДРЯД</w:t>
            </w:r>
            <w:bookmarkEnd w:id="34"/>
          </w:p>
          <w:p w14:paraId="468DB1BA" w14:textId="77777777" w:rsidR="00BD6C3E" w:rsidRPr="00042E49" w:rsidRDefault="00BD6C3E" w:rsidP="00E462C6">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p>
          <w:p w14:paraId="53AFF77C"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Заказчик оставляет за собой право переуступить все свои права и обязанности по Договору любой третьей стороне, назначенной в качестве компании-оператора по СПО по проекту «Жамбыл». Такая переуступка вступает в силу с момента получения Подрядчиком уведомления о переуступке и новации при условии, что данная переуступка не противоречит интересам Подрядчика и не освобождает правопреемника Заказчика от обязательств по данному Договору, и данная переуступка и Договор будут регулироваться положениями такой новации и Договора.</w:t>
            </w:r>
          </w:p>
          <w:p w14:paraId="6AA1921D" w14:textId="77777777" w:rsidR="00BD6C3E" w:rsidRPr="00042E49" w:rsidRDefault="00BD6C3E" w:rsidP="00F03B67">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20B62D7C"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В случае любой вышеописанной переуступки Подрядчик обязуется незамедлительно обеспечить формальную передачу интересов в данном Договоре соответствующей Стороне, которая вступает в силу после письменного принятия цессионарием всех обязательств Заказчика по Договору.</w:t>
            </w:r>
          </w:p>
          <w:p w14:paraId="07FBB4EF"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не должен переуступать данный Договор или любую его часть, а также любые выгоды или интересы по данному Договору без предварительного письменного разрешения Заказчика.</w:t>
            </w:r>
          </w:p>
          <w:p w14:paraId="760F42A0"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5E58E1DB"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Без предварительного согласия Заказчика Подрядчик не должен переуступать Услуги или любую их часть или составляющую каким-либо Субподрядчикам. Заказчик может потребовать передать ей на рассмотрение до подписания любой сделки, которую Подрядчик планирует совершить с таким Субподрядчиком. В этом случае Подрядчик должен выбрать данных Субподрядчиков только из числа Субподрядчиков, утвержденных Заказчиком, при этом Подрядчик не освобождается от каких-либо своих обязательств или ответственности по Договору после такого принятия.</w:t>
            </w:r>
          </w:p>
          <w:p w14:paraId="12DD6EC5"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Никакой Договор Субподряда не может подразумевать или накладывать какие-либо обязательства на Заказчика, других участников или аффилированных лиц. Тем не менее, Подрядчик должен обеспечить, чтобы все Субподрядчики были связаны обязательствами и соблюдали положения Договора в той мере, в какой они относятся к Договору Субподряда.</w:t>
            </w:r>
          </w:p>
          <w:p w14:paraId="22918764"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53EF37BC"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bookmarkStart w:id="35" w:name="_Ref349293388"/>
            <w:r w:rsidRPr="00042E49">
              <w:rPr>
                <w:rFonts w:ascii="Times New Roman" w:hAnsi="Times New Roman"/>
                <w:sz w:val="24"/>
                <w:szCs w:val="24"/>
                <w:lang w:val="ru-RU"/>
              </w:rPr>
              <w:t>Каждый Договор Субподряда должен содержать положения, в явной форме определяющие безусловное право Подрядчика на переуступку Договора Субподряда Заказчика в случае расторжения Договора Заказчиком.</w:t>
            </w:r>
            <w:bookmarkEnd w:id="35"/>
          </w:p>
          <w:p w14:paraId="1B39FBAB"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отвечает за все работы, действия, упущения и нарушения всех Субподрядчиков в той мере, как если бы они были работами, действиями, упущениями и нарушениями Подрядчика.</w:t>
            </w:r>
            <w:bookmarkStart w:id="36" w:name="_Toc256698598"/>
          </w:p>
          <w:p w14:paraId="1A7896D5" w14:textId="77777777" w:rsidR="00BD6C3E" w:rsidRPr="00042E49" w:rsidRDefault="00BD6C3E" w:rsidP="00441448">
            <w:pPr>
              <w:pStyle w:val="Level1"/>
              <w:tabs>
                <w:tab w:val="left" w:pos="0"/>
              </w:tabs>
              <w:autoSpaceDE w:val="0"/>
              <w:autoSpaceDN w:val="0"/>
              <w:adjustRightInd w:val="0"/>
              <w:spacing w:after="0" w:line="240" w:lineRule="auto"/>
              <w:rPr>
                <w:rFonts w:ascii="Times New Roman" w:hAnsi="Times New Roman"/>
                <w:sz w:val="24"/>
                <w:szCs w:val="24"/>
                <w:lang w:val="ru-RU"/>
              </w:rPr>
            </w:pPr>
          </w:p>
          <w:p w14:paraId="1F3F1657" w14:textId="77777777" w:rsidR="00BD6C3E" w:rsidRPr="00042E49" w:rsidRDefault="00BD6C3E" w:rsidP="00042E49">
            <w:pPr>
              <w:pStyle w:val="Level1"/>
              <w:numPr>
                <w:ilvl w:val="0"/>
                <w:numId w:val="50"/>
              </w:numPr>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bookmarkStart w:id="37" w:name="_Ref349292769"/>
            <w:r w:rsidRPr="00042E49">
              <w:rPr>
                <w:rFonts w:ascii="Times New Roman" w:hAnsi="Times New Roman"/>
                <w:b/>
                <w:bCs/>
                <w:caps/>
                <w:sz w:val="24"/>
                <w:szCs w:val="24"/>
                <w:lang w:val="ru-RU"/>
              </w:rPr>
              <w:t>ОТВЕТСТВЕННОСТЬ И ОСВОБОЖДЕНИЕ ОТ ОТВЕТСТВЕННОСТИ</w:t>
            </w:r>
            <w:bookmarkEnd w:id="36"/>
            <w:bookmarkEnd w:id="37"/>
          </w:p>
          <w:p w14:paraId="1A3887E9" w14:textId="77777777" w:rsidR="00BD6C3E" w:rsidRPr="00042E49" w:rsidRDefault="00BD6C3E" w:rsidP="00E462C6">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p>
          <w:p w14:paraId="5248BA7B"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38" w:name="_Ref349318887"/>
            <w:bookmarkStart w:id="39" w:name="_Ref349292814"/>
            <w:r w:rsidRPr="00042E49">
              <w:rPr>
                <w:rFonts w:ascii="Times New Roman" w:hAnsi="Times New Roman"/>
                <w:sz w:val="24"/>
                <w:szCs w:val="24"/>
                <w:lang w:val="ru-RU"/>
              </w:rPr>
              <w:t>Подрядчик несет ответственность и должен защищать, гарантировать возмещение и ограждать Группу Заказчика от любых исков, потерь, ущерба, издержек (включая судебные издержки), расходов и ответственности за:</w:t>
            </w:r>
            <w:bookmarkEnd w:id="38"/>
            <w:bookmarkEnd w:id="39"/>
          </w:p>
          <w:p w14:paraId="4B26E756"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a</w:t>
            </w:r>
            <w:r w:rsidRPr="00042E49">
              <w:rPr>
                <w:rFonts w:ascii="Times New Roman" w:hAnsi="Times New Roman"/>
                <w:sz w:val="24"/>
                <w:szCs w:val="24"/>
                <w:lang w:val="ru-RU"/>
              </w:rPr>
              <w:t xml:space="preserve">) любую утрату или любой ущерб, причиненный имуществу Группы Подрядчика, которые возникли в результате или в связи с оказанием Услуг; </w:t>
            </w:r>
          </w:p>
          <w:p w14:paraId="2E85A23D"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b</w:t>
            </w:r>
            <w:r w:rsidRPr="00042E49">
              <w:rPr>
                <w:rFonts w:ascii="Times New Roman" w:hAnsi="Times New Roman"/>
                <w:sz w:val="24"/>
                <w:szCs w:val="24"/>
                <w:lang w:val="ru-RU"/>
              </w:rPr>
              <w:t xml:space="preserve">) любые травмы, смертельные случаи и заболевания любых лиц, нанятых любым членом группы Подрядчика, которые возникли в результате или в связи с оказанием Услуг; </w:t>
            </w:r>
          </w:p>
          <w:p w14:paraId="57ADC963"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c</w:t>
            </w:r>
            <w:r w:rsidRPr="00042E49">
              <w:rPr>
                <w:rFonts w:ascii="Times New Roman" w:hAnsi="Times New Roman"/>
                <w:sz w:val="24"/>
                <w:szCs w:val="24"/>
                <w:lang w:val="ru-RU"/>
              </w:rPr>
              <w:t>) при условии соблюдения любых других положений Договора, выраженных в явной форме, – травмы, смертельные случаи и заболевания персонала, а также утрата или причинение ущерба имуществу любой Третьей стороны в той мере, в которой любые такие травмы, потери или ущерб вызваны Грубой небрежностью или преднамеренным неисполнением своих обязанностей (установленных законодательством) со стороны группы Подрядчика, а также при возложении ответственности в соответствии с законодательством Республики Казахстан.</w:t>
            </w:r>
          </w:p>
          <w:p w14:paraId="4113C2E4"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40" w:name="_Ref349318911"/>
            <w:bookmarkStart w:id="41" w:name="_Ref349292816"/>
            <w:r w:rsidRPr="00042E49">
              <w:rPr>
                <w:rFonts w:ascii="Times New Roman" w:hAnsi="Times New Roman"/>
                <w:sz w:val="24"/>
                <w:szCs w:val="24"/>
                <w:lang w:val="ru-RU"/>
              </w:rPr>
              <w:t>Заказчик несет ответственность и должен защищать, гарантировать возмещение и ограждать Группу Подрядчика от любых исков, потерь, ущерба, издержек (включая судебные издержки), расходов и ответственности за:</w:t>
            </w:r>
            <w:bookmarkEnd w:id="40"/>
            <w:bookmarkEnd w:id="41"/>
          </w:p>
          <w:p w14:paraId="2E287C32"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(a) любую утрату или любой ущерб, причиненный имуществу Группы Заказчика, которые возникли в результате или в связи с оказанием Услуг; </w:t>
            </w:r>
          </w:p>
          <w:p w14:paraId="30DEE3CA" w14:textId="71D57DDE"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(b) любые травмы, смертельные случаи и заболевания любых лиц, нанятых любым членом Группы Заказчика, которые возникли в результате или в связи с оказанием Услуг; (c) при условии соблюдения любых других положений Договора, выраженных в явной форме, – травмы, смертельные случаи и заболевания персонала, а также утрата или причинение ущерба имуществу любой Третьей стороны в той мере, в которой любые такие травмы, потери или ущерб вызваны Грубой небрежностью или преднамеренным неисполнением своих обязанностей (установленных законодательством) со стороны группы Заказчика, а также при возложении ответственности в соответствии с законодательством Республики Казахстан.</w:t>
            </w:r>
          </w:p>
          <w:p w14:paraId="264AA469"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AA599BF" w14:textId="0ACB94D6"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42" w:name="_Ref349319267"/>
            <w:r w:rsidRPr="00042E49">
              <w:rPr>
                <w:rFonts w:ascii="Times New Roman" w:hAnsi="Times New Roman"/>
                <w:sz w:val="24"/>
                <w:szCs w:val="24"/>
                <w:lang w:val="ru-RU"/>
              </w:rPr>
              <w:t xml:space="preserve">Все положения об исключении и освобождении от ответственности, содержащиеся в данной Статье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349292769 \</w:instrText>
            </w:r>
            <w:r w:rsidRPr="00042E49">
              <w:rPr>
                <w:rFonts w:ascii="Times New Roman" w:hAnsi="Times New Roman"/>
              </w:rPr>
              <w:instrText>h</w:instrText>
            </w:r>
            <w:r w:rsidRPr="00042E49">
              <w:rPr>
                <w:rFonts w:ascii="Times New Roman" w:hAnsi="Times New Roman"/>
                <w:lang w:val="ru-RU"/>
              </w:rPr>
              <w:instrText xml:space="preserve">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t</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18</w:t>
            </w:r>
            <w:r w:rsidRPr="00042E49">
              <w:rPr>
                <w:rFonts w:ascii="Times New Roman" w:hAnsi="Times New Roman"/>
              </w:rPr>
              <w:fldChar w:fldCharType="end"/>
            </w:r>
            <w:r w:rsidRPr="00042E49">
              <w:rPr>
                <w:rFonts w:ascii="Times New Roman" w:hAnsi="Times New Roman"/>
                <w:sz w:val="24"/>
                <w:szCs w:val="24"/>
                <w:lang w:val="ru-RU"/>
              </w:rPr>
              <w:t xml:space="preserve">, за исключением содержания Пунктов </w:t>
            </w:r>
            <w:r w:rsidRPr="00042E49">
              <w:rPr>
                <w:rFonts w:ascii="Times New Roman" w:hAnsi="Times New Roman"/>
                <w:sz w:val="24"/>
                <w:szCs w:val="24"/>
                <w:lang w:val="kk-KZ"/>
              </w:rPr>
              <w:t>18</w:t>
            </w:r>
            <w:r w:rsidRPr="00042E49">
              <w:rPr>
                <w:rFonts w:ascii="Times New Roman" w:hAnsi="Times New Roman"/>
                <w:sz w:val="24"/>
                <w:szCs w:val="24"/>
                <w:lang w:val="ru-RU"/>
              </w:rPr>
              <w:t>.1 (c) и 18.2 (с) Договора, должны применяться независимо от причин и несмотря на небрежность или неисполнение обязанностей установленных законодательством Стороной, которая освобождается от ответственности, или любой другой Стороной и должны применяться независимо от любых требований из деликта в соответствии с Договором или законодательством Республики Казахстан.</w:t>
            </w:r>
            <w:bookmarkEnd w:id="42"/>
          </w:p>
          <w:p w14:paraId="1892263D"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5E07F63F"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Если какой-либо Стороне становится известно о каком-либо инциденте, который может служить основанием для подачи иска, попадающего под вышеописанные положения об освобождении от ответственности, он должен уведомить об этом другую Сторону, и обе Стороны должны совместными усилиями расследовать данный инцидент.</w:t>
            </w:r>
          </w:p>
          <w:p w14:paraId="54D0D1FB" w14:textId="77777777" w:rsidR="00BD6C3E" w:rsidRPr="00042E49" w:rsidRDefault="00BD6C3E" w:rsidP="00E462C6">
            <w:pPr>
              <w:pStyle w:val="afc"/>
              <w:rPr>
                <w:rFonts w:ascii="Times New Roman" w:hAnsi="Times New Roman"/>
                <w:sz w:val="24"/>
                <w:szCs w:val="24"/>
                <w:lang w:val="ru-RU"/>
              </w:rPr>
            </w:pPr>
          </w:p>
          <w:p w14:paraId="10A2E8FC"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727EC220" w14:textId="77777777" w:rsidR="00BD6C3E" w:rsidRPr="00042E49" w:rsidRDefault="00BD6C3E" w:rsidP="00042E49">
            <w:pPr>
              <w:pStyle w:val="Level1"/>
              <w:numPr>
                <w:ilvl w:val="1"/>
                <w:numId w:val="50"/>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43" w:name="_Ref349319499"/>
            <w:r w:rsidRPr="00042E49">
              <w:rPr>
                <w:rFonts w:ascii="Times New Roman" w:hAnsi="Times New Roman"/>
                <w:sz w:val="24"/>
                <w:szCs w:val="24"/>
                <w:lang w:val="ru-RU"/>
              </w:rPr>
              <w:t>Невзирая на любые утверждения противоположного, Заказчик и Подрядчик ни в коем случае не должны нести друг перед другом ответственность за любые косвенные убытки, обусловленные или связанные с исполнением Договора. Под косвенными убытками понимаются непрямые убытки, расходы и (или) потери продукции, потери продукта, утрата эксплуатационных качеств, упущенная прибыль, предполагаемые доходы, потерю времени бурения, и/или добычи/ производственных мощностей.</w:t>
            </w:r>
            <w:bookmarkEnd w:id="43"/>
          </w:p>
          <w:p w14:paraId="03EA2D68"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49DC91EC" w14:textId="3717A5E8" w:rsidR="00BD6C3E" w:rsidRPr="00042E49" w:rsidRDefault="00BD6C3E" w:rsidP="00790E12">
            <w:pPr>
              <w:pStyle w:val="Level1"/>
              <w:tabs>
                <w:tab w:val="left" w:pos="0"/>
              </w:tabs>
              <w:autoSpaceDE w:val="0"/>
              <w:autoSpaceDN w:val="0"/>
              <w:adjustRightInd w:val="0"/>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Несмотря на вышеприведенные положения, утрата или причинение ущерба оборудованию Подрядчика или Субподрядчика во время работ в скважине, а также в то время, когда оно находилось по соответствующему подписанному Сторонами Акту приема – передачи (согласно Приложению №9) или в соответствии с иным другим документом, подтверждающим передачу оборудования Подрядчика или его Субподрядчика любому члену Группы Заказчика в распоряжении, на хранении или под контролем Заказчика и (или) Группы Заказчика, за исключением потерь или ущерба, возникших по Грубой небрежности Подрядчика, группы Подрядчика или Субподрядчика, должны возмещаться за счет    страхования оборудования, предусмотренного  Подрядиком  самостоятельно   в рамках выполнения Услуг по Договору.</w:t>
            </w:r>
          </w:p>
          <w:p w14:paraId="2DD6EBD8" w14:textId="77777777" w:rsidR="00BD6C3E" w:rsidRPr="00042E49" w:rsidRDefault="00BD6C3E" w:rsidP="00790E12">
            <w:pPr>
              <w:pStyle w:val="aff6"/>
              <w:jc w:val="both"/>
              <w:rPr>
                <w:rFonts w:ascii="Times New Roman" w:hAnsi="Times New Roman"/>
                <w:sz w:val="24"/>
                <w:szCs w:val="24"/>
                <w:lang w:val="ru-RU"/>
              </w:rPr>
            </w:pPr>
            <w:r w:rsidRPr="00042E49">
              <w:rPr>
                <w:rFonts w:ascii="Times New Roman" w:hAnsi="Times New Roman"/>
                <w:sz w:val="24"/>
                <w:szCs w:val="24"/>
                <w:lang w:val="ru-RU"/>
              </w:rPr>
              <w:t>Несмотря на вышеприведенные положения, утрата или причинение ущерба Оборудованию Подрядчика или Субподрядчика во время крановых работ Заказчика, за исключением потерь или ущерба, возникших по Грубой небрежности Подрядчика или Субподрядчика должны возмещаться (оплачиваться) Заказчиком на основании фактических расходов на ремонт, либо по стоимости оборудования, указанного в Договоре если оно не подлежит ремонту. Заказчик обязуется возвратить Подрядчику поврежденное Оборудование, или потерянное Оборудование впоследствии извлеченное, не открывая и не осматривая такое Оборудование.</w:t>
            </w:r>
          </w:p>
          <w:p w14:paraId="59DFC814" w14:textId="77777777" w:rsidR="00BD6C3E" w:rsidRPr="00042E49" w:rsidRDefault="00BD6C3E" w:rsidP="00790E12">
            <w:pPr>
              <w:pStyle w:val="aff6"/>
              <w:jc w:val="both"/>
              <w:rPr>
                <w:rFonts w:ascii="Times New Roman" w:hAnsi="Times New Roman"/>
                <w:sz w:val="24"/>
                <w:szCs w:val="24"/>
                <w:lang w:val="ru-RU"/>
              </w:rPr>
            </w:pPr>
          </w:p>
          <w:p w14:paraId="29228088" w14:textId="77777777" w:rsidR="00BD6C3E" w:rsidRPr="00042E49" w:rsidRDefault="00BD6C3E" w:rsidP="00042E49">
            <w:pPr>
              <w:pStyle w:val="Level1"/>
              <w:numPr>
                <w:ilvl w:val="2"/>
                <w:numId w:val="61"/>
              </w:numPr>
              <w:tabs>
                <w:tab w:val="left" w:pos="810"/>
              </w:tabs>
              <w:autoSpaceDE w:val="0"/>
              <w:autoSpaceDN w:val="0"/>
              <w:adjustRightInd w:val="0"/>
              <w:spacing w:before="60" w:after="0" w:line="240" w:lineRule="auto"/>
              <w:ind w:left="0" w:firstLine="0"/>
              <w:rPr>
                <w:rFonts w:ascii="Times New Roman" w:hAnsi="Times New Roman"/>
                <w:b/>
                <w:bCs/>
                <w:caps/>
                <w:sz w:val="24"/>
                <w:szCs w:val="24"/>
                <w:lang w:val="ru-RU"/>
              </w:rPr>
            </w:pPr>
            <w:bookmarkStart w:id="44" w:name="_Ref349315388"/>
            <w:r w:rsidRPr="00042E49">
              <w:rPr>
                <w:rFonts w:ascii="Times New Roman" w:hAnsi="Times New Roman"/>
                <w:sz w:val="24"/>
                <w:szCs w:val="24"/>
                <w:lang w:val="ru-RU"/>
              </w:rPr>
              <w:t xml:space="preserve">Невзирая на любые утверждения противоположного, содержащиеся в данном </w:t>
            </w:r>
            <w:r w:rsidRPr="00042E49">
              <w:rPr>
                <w:rFonts w:ascii="Times New Roman" w:eastAsia="Calibri" w:hAnsi="Times New Roman"/>
                <w:sz w:val="24"/>
                <w:szCs w:val="24"/>
                <w:lang w:val="ru-RU"/>
              </w:rPr>
              <w:t>Договоре, но с учетом положений Пунктов 18.1 (а),(b); 18.2 (а),(b); 18.3; и первого абзаца Пункта 18.5, Заказчик</w:t>
            </w:r>
            <w:r w:rsidRPr="00042E49">
              <w:rPr>
                <w:rFonts w:ascii="Times New Roman" w:hAnsi="Times New Roman"/>
                <w:sz w:val="24"/>
                <w:szCs w:val="24"/>
                <w:lang w:val="ru-RU"/>
              </w:rPr>
              <w:t xml:space="preserve"> обязуется нести ответственность самостоятельно, за убытки, расходы и затраты (включая судебные издержки), а также возмещать Подрядчику все расходы и суммы, понесенные и/или выплаченные Подрядчиком в связи с исполнением Подрядчиком законных требований иных лиц, возникающие из пунктов, указанных ниже:</w:t>
            </w:r>
            <w:bookmarkEnd w:id="44"/>
          </w:p>
          <w:p w14:paraId="2BA9AAB0" w14:textId="30DDD15E" w:rsidR="00BD6C3E" w:rsidRPr="00042E49" w:rsidRDefault="00BD6C3E" w:rsidP="00042E49">
            <w:pPr>
              <w:pStyle w:val="aff6"/>
              <w:numPr>
                <w:ilvl w:val="0"/>
                <w:numId w:val="83"/>
              </w:numPr>
              <w:ind w:left="34" w:firstLine="0"/>
              <w:jc w:val="both"/>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любым повреждением или потерей скважины, ствола, обсадной колонны, коллектора или продуктивного пласта и любым другим наземным, подземным или подводным повреждением или потерей а также затрат на перебуривание скважины;</w:t>
            </w:r>
          </w:p>
          <w:p w14:paraId="2A1224C2" w14:textId="77777777" w:rsidR="00BD6C3E" w:rsidRPr="00042E49" w:rsidRDefault="00BD6C3E" w:rsidP="004E50C3">
            <w:pPr>
              <w:pStyle w:val="aff6"/>
              <w:ind w:left="915"/>
              <w:jc w:val="both"/>
              <w:rPr>
                <w:rFonts w:ascii="Times New Roman" w:eastAsia="Times New Roman" w:hAnsi="Times New Roman"/>
                <w:sz w:val="24"/>
                <w:szCs w:val="24"/>
                <w:lang w:val="ru-RU"/>
              </w:rPr>
            </w:pPr>
          </w:p>
          <w:p w14:paraId="2705EE24" w14:textId="77777777" w:rsidR="00BD6C3E" w:rsidRPr="00042E49" w:rsidRDefault="00BD6C3E" w:rsidP="00790E12">
            <w:pPr>
              <w:pStyle w:val="aff6"/>
              <w:jc w:val="both"/>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w:t>
            </w:r>
            <w:r w:rsidRPr="00042E49">
              <w:rPr>
                <w:rFonts w:ascii="Times New Roman" w:eastAsia="Times New Roman" w:hAnsi="Times New Roman"/>
                <w:sz w:val="24"/>
                <w:szCs w:val="24"/>
              </w:rPr>
              <w:t>b</w:t>
            </w:r>
            <w:r w:rsidRPr="00042E49">
              <w:rPr>
                <w:rFonts w:ascii="Times New Roman" w:eastAsia="Times New Roman" w:hAnsi="Times New Roman"/>
                <w:sz w:val="24"/>
                <w:szCs w:val="24"/>
                <w:lang w:val="ru-RU"/>
              </w:rPr>
              <w:t>) использованием радиоактивного материала (включая любое загрязнение или заражение и связанную с ними очистку);</w:t>
            </w:r>
          </w:p>
          <w:p w14:paraId="716E286F" w14:textId="77777777" w:rsidR="00BD6C3E" w:rsidRPr="00042E49" w:rsidRDefault="00BD6C3E" w:rsidP="00790E12">
            <w:pPr>
              <w:pStyle w:val="aff6"/>
              <w:jc w:val="both"/>
              <w:rPr>
                <w:rFonts w:ascii="Times New Roman" w:eastAsia="Times New Roman" w:hAnsi="Times New Roman"/>
                <w:sz w:val="24"/>
                <w:szCs w:val="24"/>
                <w:lang w:val="ru-RU"/>
              </w:rPr>
            </w:pPr>
          </w:p>
          <w:p w14:paraId="298DAA81" w14:textId="77777777" w:rsidR="00BD6C3E" w:rsidRPr="00042E49" w:rsidRDefault="00BD6C3E" w:rsidP="00790E12">
            <w:pPr>
              <w:pStyle w:val="afc"/>
              <w:autoSpaceDE w:val="0"/>
              <w:autoSpaceDN w:val="0"/>
              <w:adjustRightInd w:val="0"/>
              <w:spacing w:after="27" w:line="240" w:lineRule="auto"/>
              <w:ind w:left="0" w:right="-1"/>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rPr>
              <w:t>c</w:t>
            </w:r>
            <w:r w:rsidRPr="00042E49">
              <w:rPr>
                <w:rFonts w:ascii="Times New Roman" w:hAnsi="Times New Roman"/>
                <w:sz w:val="24"/>
                <w:szCs w:val="24"/>
                <w:lang w:val="ru-RU"/>
              </w:rPr>
              <w:t>) любым выбросом, пожаром, взрывом, образованием грифонов или иной неконтролируемой потерей или притоком нефти, газа, воды или скважинного флюида, а также всех затрат, связанных с такими событиями;</w:t>
            </w:r>
          </w:p>
          <w:p w14:paraId="2CE7C189" w14:textId="77777777" w:rsidR="00BD6C3E" w:rsidRPr="00042E49" w:rsidRDefault="00BD6C3E" w:rsidP="00790E12">
            <w:pPr>
              <w:pStyle w:val="afc"/>
              <w:autoSpaceDE w:val="0"/>
              <w:autoSpaceDN w:val="0"/>
              <w:adjustRightInd w:val="0"/>
              <w:spacing w:after="27" w:line="240" w:lineRule="auto"/>
              <w:ind w:left="0" w:right="-1"/>
              <w:rPr>
                <w:rFonts w:ascii="Times New Roman" w:hAnsi="Times New Roman"/>
                <w:sz w:val="24"/>
                <w:szCs w:val="24"/>
                <w:lang w:val="ru-RU"/>
              </w:rPr>
            </w:pPr>
          </w:p>
          <w:p w14:paraId="3AD2DF05" w14:textId="77777777" w:rsidR="00BD6C3E" w:rsidRPr="00042E49" w:rsidRDefault="00BD6C3E" w:rsidP="00790E12">
            <w:pPr>
              <w:pStyle w:val="aff6"/>
              <w:jc w:val="both"/>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w:t>
            </w:r>
            <w:r w:rsidRPr="00042E49">
              <w:rPr>
                <w:rFonts w:ascii="Times New Roman" w:eastAsia="Times New Roman" w:hAnsi="Times New Roman"/>
                <w:sz w:val="24"/>
                <w:szCs w:val="24"/>
              </w:rPr>
              <w:t>d</w:t>
            </w:r>
            <w:r w:rsidRPr="00042E49">
              <w:rPr>
                <w:rFonts w:ascii="Times New Roman" w:eastAsia="Times New Roman" w:hAnsi="Times New Roman"/>
                <w:sz w:val="24"/>
                <w:szCs w:val="24"/>
                <w:lang w:val="ru-RU"/>
              </w:rPr>
              <w:t>) удалением обломков и стоимость восстановления контроля над любой некаптированной (неконтролируемой) скважиной;</w:t>
            </w:r>
          </w:p>
          <w:p w14:paraId="44452D4D" w14:textId="77777777" w:rsidR="00BD6C3E" w:rsidRPr="00042E49" w:rsidRDefault="00BD6C3E" w:rsidP="00790E12">
            <w:pPr>
              <w:pStyle w:val="aff6"/>
              <w:jc w:val="both"/>
              <w:rPr>
                <w:rFonts w:ascii="Times New Roman" w:eastAsia="Times New Roman" w:hAnsi="Times New Roman"/>
                <w:sz w:val="24"/>
                <w:szCs w:val="24"/>
                <w:lang w:val="ru-RU"/>
              </w:rPr>
            </w:pPr>
          </w:p>
          <w:p w14:paraId="46C29995" w14:textId="77777777" w:rsidR="00BD6C3E" w:rsidRPr="00042E49" w:rsidRDefault="00BD6C3E" w:rsidP="00790E12">
            <w:pPr>
              <w:pStyle w:val="aff6"/>
              <w:jc w:val="both"/>
              <w:rPr>
                <w:rFonts w:ascii="Times New Roman" w:eastAsia="Times New Roman" w:hAnsi="Times New Roman"/>
                <w:sz w:val="24"/>
                <w:szCs w:val="24"/>
                <w:lang w:val="ru-RU"/>
              </w:rPr>
            </w:pPr>
            <w:r w:rsidRPr="00042E49">
              <w:rPr>
                <w:rFonts w:ascii="Times New Roman" w:eastAsia="Times New Roman" w:hAnsi="Times New Roman"/>
                <w:sz w:val="24"/>
                <w:szCs w:val="24"/>
                <w:lang w:val="ru-RU"/>
              </w:rPr>
              <w:t>(</w:t>
            </w:r>
            <w:r w:rsidRPr="00042E49">
              <w:rPr>
                <w:rFonts w:ascii="Times New Roman" w:eastAsia="Times New Roman" w:hAnsi="Times New Roman"/>
                <w:sz w:val="24"/>
                <w:szCs w:val="24"/>
              </w:rPr>
              <w:t>e</w:t>
            </w:r>
            <w:r w:rsidRPr="00042E49">
              <w:rPr>
                <w:rFonts w:ascii="Times New Roman" w:eastAsia="Times New Roman" w:hAnsi="Times New Roman"/>
                <w:sz w:val="24"/>
                <w:szCs w:val="24"/>
                <w:lang w:val="ru-RU"/>
              </w:rPr>
              <w:t>) любым загрязнением или заражением (включая их очистку), возникшим в результате высачивания флюида на поверхность, выброса, пожара, взрыва, образования грифонов или иной неконтролируемой потерей или притоком нефти, газа, воды или скважинного флюида.</w:t>
            </w:r>
          </w:p>
          <w:p w14:paraId="4FD89E7E" w14:textId="77777777" w:rsidR="00BD6C3E" w:rsidRPr="00042E49" w:rsidRDefault="00BD6C3E" w:rsidP="00790E12">
            <w:pPr>
              <w:pStyle w:val="aff6"/>
              <w:jc w:val="both"/>
              <w:rPr>
                <w:rFonts w:ascii="Times New Roman" w:eastAsia="Times New Roman" w:hAnsi="Times New Roman"/>
                <w:sz w:val="24"/>
                <w:szCs w:val="24"/>
                <w:lang w:val="ru-RU"/>
              </w:rPr>
            </w:pPr>
          </w:p>
          <w:p w14:paraId="328AD002" w14:textId="4B84C340" w:rsidR="00BD6C3E" w:rsidRPr="00042E49" w:rsidRDefault="00BD6C3E" w:rsidP="00790E12">
            <w:pPr>
              <w:pStyle w:val="afc"/>
              <w:autoSpaceDE w:val="0"/>
              <w:autoSpaceDN w:val="0"/>
              <w:adjustRightInd w:val="0"/>
              <w:spacing w:after="27" w:line="240" w:lineRule="auto"/>
              <w:ind w:left="0" w:right="-1"/>
              <w:rPr>
                <w:rFonts w:ascii="Times New Roman" w:hAnsi="Times New Roman"/>
                <w:sz w:val="24"/>
                <w:szCs w:val="24"/>
                <w:lang w:val="ru-RU"/>
              </w:rPr>
            </w:pPr>
            <w:r w:rsidRPr="00042E49">
              <w:rPr>
                <w:rFonts w:ascii="Times New Roman" w:hAnsi="Times New Roman"/>
                <w:sz w:val="24"/>
                <w:szCs w:val="24"/>
                <w:lang w:val="ru-RU"/>
              </w:rPr>
              <w:t xml:space="preserve">d) утраты, повреждения имущества третьих лиц (в том числе нефте- и/или газодобывающих сооружений или нефте- и/или газотрубопроводов, либо любых находящихся в радиусе 500 метров от сооружений или буровых установок), причинения вреда жизни и/или здоровью третьих лиц в результате любого из перечисленных в п.п.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349315388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18.5.1</w:t>
            </w:r>
            <w:r w:rsidRPr="00042E49">
              <w:rPr>
                <w:rFonts w:ascii="Times New Roman" w:hAnsi="Times New Roman"/>
              </w:rPr>
              <w:fldChar w:fldCharType="end"/>
            </w:r>
            <w:r w:rsidRPr="00042E49">
              <w:rPr>
                <w:rFonts w:ascii="Times New Roman" w:hAnsi="Times New Roman"/>
                <w:sz w:val="24"/>
                <w:szCs w:val="24"/>
                <w:lang w:val="ru-RU"/>
              </w:rPr>
              <w:t xml:space="preserve">.(а) – </w:t>
            </w:r>
            <w:r w:rsidRPr="00042E49">
              <w:rPr>
                <w:rFonts w:ascii="Times New Roman" w:hAnsi="Times New Roman"/>
              </w:rPr>
              <w:fldChar w:fldCharType="begin"/>
            </w:r>
            <w:r w:rsidRPr="00042E49">
              <w:rPr>
                <w:rFonts w:ascii="Times New Roman" w:hAnsi="Times New Roman"/>
              </w:rPr>
              <w:instrText xml:space="preserve"> REF _Ref349315388 \r \h  \* MERGEFORMAT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18.5.1</w:t>
            </w:r>
            <w:r w:rsidRPr="00042E49">
              <w:rPr>
                <w:rFonts w:ascii="Times New Roman" w:hAnsi="Times New Roman"/>
              </w:rPr>
              <w:fldChar w:fldCharType="end"/>
            </w:r>
            <w:r w:rsidRPr="00042E49">
              <w:rPr>
                <w:rFonts w:ascii="Times New Roman" w:hAnsi="Times New Roman"/>
                <w:sz w:val="24"/>
                <w:szCs w:val="24"/>
                <w:lang w:val="ru-RU"/>
              </w:rPr>
              <w:t>.(e) событий.</w:t>
            </w:r>
          </w:p>
          <w:p w14:paraId="125A9F44" w14:textId="77777777" w:rsidR="00BD6C3E" w:rsidRPr="00042E49" w:rsidRDefault="00BD6C3E" w:rsidP="00790E12">
            <w:pPr>
              <w:pStyle w:val="afc"/>
              <w:autoSpaceDE w:val="0"/>
              <w:autoSpaceDN w:val="0"/>
              <w:adjustRightInd w:val="0"/>
              <w:spacing w:after="27" w:line="240" w:lineRule="auto"/>
              <w:ind w:left="0" w:right="-1"/>
              <w:rPr>
                <w:rFonts w:ascii="Times New Roman" w:hAnsi="Times New Roman"/>
                <w:sz w:val="24"/>
                <w:szCs w:val="24"/>
                <w:lang w:val="ru-RU"/>
              </w:rPr>
            </w:pPr>
          </w:p>
          <w:p w14:paraId="173367F2" w14:textId="2A2776EC" w:rsidR="00BD6C3E" w:rsidRPr="00042E49" w:rsidRDefault="00BD6C3E" w:rsidP="00790E12">
            <w:pPr>
              <w:pStyle w:val="afc"/>
              <w:autoSpaceDE w:val="0"/>
              <w:autoSpaceDN w:val="0"/>
              <w:adjustRightInd w:val="0"/>
              <w:spacing w:after="27" w:line="240" w:lineRule="auto"/>
              <w:ind w:left="0" w:right="-1"/>
              <w:rPr>
                <w:rFonts w:ascii="Times New Roman" w:hAnsi="Times New Roman"/>
                <w:sz w:val="24"/>
                <w:szCs w:val="24"/>
                <w:lang w:val="ru-RU"/>
              </w:rPr>
            </w:pPr>
          </w:p>
          <w:p w14:paraId="4B7B4DBA" w14:textId="11A8C280" w:rsidR="00BD6C3E" w:rsidRPr="00042E49" w:rsidRDefault="00BD6C3E" w:rsidP="00042E49">
            <w:pPr>
              <w:pStyle w:val="Level1"/>
              <w:numPr>
                <w:ilvl w:val="2"/>
                <w:numId w:val="61"/>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Обязанности Заказчика в отношении ответственности и гарантии возмещения по подпункту 18.5.1. не распространяются на тот случай, когда события описанные выше в настоящем подпункте Договора, явились результатом или следствием умышленного проступка или Грубой небрежности Подрядчика или Группы Подрядчика. Заказчик обязуется исключительно за свой счет и на свой страх и риск осуществлять хранение, транспортировку и утилизацию любых отработанных или использованных химреагентов и прочих опасных отходов (далее совокупно именуемых "опасные отходы"), получившихся в результате или свойственные для выполняемой операции. Подрядчик не несет ответственности за хранение,  транспортировку и утилизацию таких опасных отходов. Расходы и ответственность за транспортировку и утилизацию таких опасных отходов ложатся на Заказчика. Заказчик обязуется нести ответственность, а также полностью освобождать от ответственности и гарантирует возмещение Подрядчику в отношении любой ответственности, возлагаемой на Подрядчика по закону, по правилам или иным образом, возникающей в результате неспособности Заказчика осуществить надлежащим образом транспортировку и/или утилизацию таких опасных отходов.</w:t>
            </w:r>
          </w:p>
          <w:p w14:paraId="5461A55F" w14:textId="77777777" w:rsidR="00BD6C3E" w:rsidRPr="00042E49" w:rsidRDefault="00BD6C3E" w:rsidP="00042E49">
            <w:pPr>
              <w:pStyle w:val="Level1"/>
              <w:numPr>
                <w:ilvl w:val="2"/>
                <w:numId w:val="61"/>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 xml:space="preserve">Невзирая на иные положения Договора, в связи с непредсказуемым характером изменяющихся условий на скважине и необходимостью для Подрядчика полагаться на факты и вспомогательные службы, предоставляемые Заказчиком, Прочей Группой Подрядчика и третьими лицами, Подрядчик не в состоянии гарантировать: </w:t>
            </w:r>
          </w:p>
          <w:p w14:paraId="41120E52" w14:textId="123A6A11" w:rsidR="00BD6C3E" w:rsidRPr="00042E49" w:rsidRDefault="00BD6C3E" w:rsidP="00790E12">
            <w:pPr>
              <w:pStyle w:val="Level1"/>
              <w:autoSpaceDE w:val="0"/>
              <w:autoSpaceDN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(i) что Услуги, оборудование и материалы Подрядчика будут эффективны в условиях, предоставленных Заказчиком; (ii) достижение намеченных целей или результатов, для которых были проданы и/или использовались Услуги, материалы и оборудование.</w:t>
            </w:r>
          </w:p>
          <w:p w14:paraId="6CBC2D56" w14:textId="38CA199C" w:rsidR="00BD6C3E" w:rsidRPr="00042E49" w:rsidRDefault="00BD6C3E" w:rsidP="00790E12">
            <w:pPr>
              <w:pStyle w:val="Level1"/>
              <w:autoSpaceDE w:val="0"/>
              <w:autoSpaceDN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При этом Подрядчик гарантирует, что Услуги будут проводиться в соответствии с согласованной Программой выполнения Услуг. </w:t>
            </w:r>
          </w:p>
          <w:p w14:paraId="0A243C60" w14:textId="000DF49A" w:rsidR="00BD6C3E" w:rsidRPr="00042E49" w:rsidRDefault="00BD6C3E" w:rsidP="00042E49">
            <w:pPr>
              <w:pStyle w:val="Level1"/>
              <w:numPr>
                <w:ilvl w:val="1"/>
                <w:numId w:val="61"/>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 xml:space="preserve">В случае если какое-либо положение об освобождении от ответственности, использованное Подрядчиком по данному Договору, будет признано ограниченным либо не действительным в соответствии с законодательством Республики Казахстан по решению, суда или иного уполномоченного государственного органа, Стороны настоящим подтверждают, что такие положения должны читаться и пониматься как обязательства Подрядчика по предоставлению компенсации группе Заказчика за все иски, убытки, ущерб, издержки (включая судебные издержки) по любым вопросам, попадающим под освобождение от ответственности по данному Договору, включая, помимо прочего, положения Пунктов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349293323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9.1</w:t>
            </w:r>
            <w:r w:rsidRPr="00042E49">
              <w:rPr>
                <w:rFonts w:ascii="Times New Roman" w:hAnsi="Times New Roman"/>
              </w:rPr>
              <w:fldChar w:fldCharType="end"/>
            </w:r>
            <w:r w:rsidRPr="00042E49">
              <w:rPr>
                <w:rFonts w:ascii="Times New Roman" w:hAnsi="Times New Roman"/>
                <w:sz w:val="24"/>
                <w:szCs w:val="24"/>
                <w:lang w:val="ru-RU"/>
              </w:rPr>
              <w:t xml:space="preserve">,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349293342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12.7</w:t>
            </w:r>
            <w:r w:rsidRPr="00042E49">
              <w:rPr>
                <w:rFonts w:ascii="Times New Roman" w:hAnsi="Times New Roman"/>
              </w:rPr>
              <w:fldChar w:fldCharType="end"/>
            </w:r>
            <w:r w:rsidRPr="00042E49">
              <w:rPr>
                <w:rFonts w:ascii="Times New Roman" w:hAnsi="Times New Roman"/>
                <w:sz w:val="24"/>
                <w:szCs w:val="24"/>
                <w:lang w:val="ru-RU"/>
              </w:rPr>
              <w:t xml:space="preserve">,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349293357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16.7</w:t>
            </w:r>
            <w:r w:rsidRPr="00042E49">
              <w:rPr>
                <w:rFonts w:ascii="Times New Roman" w:hAnsi="Times New Roman"/>
              </w:rPr>
              <w:fldChar w:fldCharType="end"/>
            </w:r>
            <w:r w:rsidRPr="00042E49">
              <w:rPr>
                <w:rFonts w:ascii="Times New Roman" w:hAnsi="Times New Roman"/>
                <w:sz w:val="24"/>
                <w:szCs w:val="24"/>
                <w:lang w:val="ru-RU"/>
              </w:rPr>
              <w:t xml:space="preserve"> и 17.6 Договора.</w:t>
            </w:r>
          </w:p>
          <w:p w14:paraId="2B2CD35E" w14:textId="77777777" w:rsidR="00BD6C3E" w:rsidRPr="00042E49" w:rsidRDefault="00BD6C3E" w:rsidP="00042E49">
            <w:pPr>
              <w:pStyle w:val="Level1"/>
              <w:numPr>
                <w:ilvl w:val="1"/>
                <w:numId w:val="61"/>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случае если какое-либо положение об освобождении от ответственности, использованное Заказчиком по данному Договору, будет признано ограниченным в соответствии с законодательством Республики Казахстан, Стороны настоящим подтверждают, что такие положения должны читаться и пониматься как обязательства Заказчика по предоставлению компенсации группе Подрядчика за все иски, убытки, ущерб, издержки (включая судебные издержки) по любым вопросам, попадающим под освобождение от ответственности по данному Договору, включая, помимо прочего, положения Пункта 18.2.</w:t>
            </w:r>
          </w:p>
          <w:p w14:paraId="71B5823B" w14:textId="77777777" w:rsidR="00BD6C3E" w:rsidRPr="00042E49" w:rsidRDefault="00BD6C3E" w:rsidP="00042E49">
            <w:pPr>
              <w:pStyle w:val="Level1"/>
              <w:numPr>
                <w:ilvl w:val="1"/>
                <w:numId w:val="61"/>
              </w:numPr>
              <w:tabs>
                <w:tab w:val="left" w:pos="0"/>
              </w:tabs>
              <w:autoSpaceDE w:val="0"/>
              <w:autoSpaceDN w:val="0"/>
              <w:adjustRightInd w:val="0"/>
              <w:spacing w:after="0"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В случае нарушения Подрядчиком любых условий настоящего Договора, допущения ошибок, недоработок,  повлекших по этой причине не запланированные производственные операции Группы заказчика или Группы Подрядчика и (или) простой Буровой установки, Подрядчик оплачивает Заказчику штраф исходя из суточной ставки аренды Буровой установки Заказчиком, соразмерно времени простоя по вине Подрядчика.</w:t>
            </w:r>
          </w:p>
          <w:p w14:paraId="5B51FD67" w14:textId="77777777" w:rsidR="00BD6C3E" w:rsidRPr="00042E49" w:rsidRDefault="00BD6C3E" w:rsidP="00042E49">
            <w:pPr>
              <w:pStyle w:val="Level1"/>
              <w:numPr>
                <w:ilvl w:val="1"/>
                <w:numId w:val="61"/>
              </w:numPr>
              <w:tabs>
                <w:tab w:val="left" w:pos="0"/>
              </w:tabs>
              <w:autoSpaceDE w:val="0"/>
              <w:autoSpaceDN w:val="0"/>
              <w:adjustRightInd w:val="0"/>
              <w:spacing w:after="0"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В случае просрочки Подрядчиком предоставления страховых полисов подтверждающих осуществление Подрядчиком необходимого страхования по настоящему Договору, Заказчик вправе прекратить какую бы то ни было оплату по Договору при этом Подрядчик не вправе предъявить требования по оплате каких бы то ни было штрафов, пени и т.д. в связи с такой не  оплатой. Подрядчик по первому требованию Заказчика уплачивает штраф в размере 0,1 % от Общей стоимости Договора за каждый просроченный вид страхования указанный в Договоре.</w:t>
            </w:r>
          </w:p>
          <w:p w14:paraId="73734EE0" w14:textId="77777777" w:rsidR="00BD6C3E" w:rsidRPr="00042E49" w:rsidRDefault="00BD6C3E" w:rsidP="00042E49">
            <w:pPr>
              <w:pStyle w:val="Level1"/>
              <w:numPr>
                <w:ilvl w:val="1"/>
                <w:numId w:val="61"/>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случае несвоевременной уплаты Подрядчиком штрафных санкций, Заказчик оставляет за собой право прекратить дальнейшую оплату до оплаты Подрядчиком штрафных санкций, при этом такие действия не будут считаться просрочкой оплаты  Заказчиком. </w:t>
            </w:r>
          </w:p>
          <w:p w14:paraId="29A5EE3F" w14:textId="77777777" w:rsidR="00BD6C3E" w:rsidRPr="00042E49" w:rsidRDefault="00BD6C3E" w:rsidP="00903E1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вправе в одностороннем порядке приостановить в части или полностью обязательства по договору в том числе по оплате, в случае не выполнения Подрядчиком своих обязательств предусмотренных настоящим Договором.</w:t>
            </w:r>
          </w:p>
          <w:p w14:paraId="5DB1BEED" w14:textId="77777777" w:rsidR="00BD6C3E" w:rsidRPr="00042E49" w:rsidRDefault="00BD6C3E" w:rsidP="00042E49">
            <w:pPr>
              <w:pStyle w:val="Level1"/>
              <w:numPr>
                <w:ilvl w:val="1"/>
                <w:numId w:val="61"/>
              </w:numPr>
              <w:tabs>
                <w:tab w:val="left" w:pos="0"/>
              </w:tabs>
              <w:autoSpaceDE w:val="0"/>
              <w:autoSpaceDN w:val="0"/>
              <w:adjustRightInd w:val="0"/>
              <w:spacing w:after="0"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Общий размер ответственности Подрядчика, понесенной в связи с урегулированием любых законных требований связанных с ущербом и убытками причиненных Заказчику в процессе оказания Услуг по настоящему Договору, возмещаемые Подрядчиком Заказчику кроме покрываемого страховкой, осуществляется в соответствии с законодательством Республики Казахстан.</w:t>
            </w:r>
          </w:p>
          <w:p w14:paraId="06F6745A" w14:textId="77777777" w:rsidR="00BD6C3E" w:rsidRPr="00042E49" w:rsidRDefault="00BD6C3E" w:rsidP="00BB764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45" w:name="_Toc256698599"/>
          </w:p>
          <w:p w14:paraId="39B44C9C" w14:textId="77777777" w:rsidR="00BD6C3E" w:rsidRPr="00042E49" w:rsidRDefault="00BD6C3E" w:rsidP="00BB764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37DA438A" w14:textId="77777777" w:rsidR="00BD6C3E" w:rsidRPr="00042E49" w:rsidRDefault="00BD6C3E" w:rsidP="004E03EF">
            <w:pPr>
              <w:pStyle w:val="Level1"/>
              <w:tabs>
                <w:tab w:val="left" w:pos="0"/>
              </w:tabs>
              <w:autoSpaceDE w:val="0"/>
              <w:autoSpaceDN w:val="0"/>
              <w:adjustRightInd w:val="0"/>
              <w:spacing w:after="0" w:line="240" w:lineRule="auto"/>
              <w:ind w:left="0" w:firstLine="0"/>
              <w:jc w:val="center"/>
              <w:rPr>
                <w:rFonts w:ascii="Times New Roman" w:hAnsi="Times New Roman"/>
                <w:b/>
                <w:bCs/>
                <w:caps/>
                <w:sz w:val="24"/>
                <w:szCs w:val="24"/>
                <w:lang w:val="ru-RU" w:eastAsia="en-US"/>
              </w:rPr>
            </w:pPr>
            <w:r w:rsidRPr="00042E49">
              <w:rPr>
                <w:rFonts w:ascii="Times New Roman" w:hAnsi="Times New Roman"/>
                <w:b/>
                <w:bCs/>
                <w:caps/>
                <w:sz w:val="24"/>
                <w:szCs w:val="24"/>
                <w:lang w:val="ru-RU"/>
              </w:rPr>
              <w:t>СТАТЬЯ 19. ТРЕБОВАНИЯ ПО СТРАХОВАНИЮ</w:t>
            </w:r>
            <w:bookmarkEnd w:id="45"/>
          </w:p>
          <w:p w14:paraId="4B5DCA5E" w14:textId="29E1D720" w:rsidR="00BD6C3E" w:rsidRPr="00042E49" w:rsidRDefault="00BD6C3E" w:rsidP="00042E49">
            <w:pPr>
              <w:pStyle w:val="Level1"/>
              <w:numPr>
                <w:ilvl w:val="1"/>
                <w:numId w:val="62"/>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46" w:name="_Ref349294067"/>
            <w:r w:rsidRPr="00042E49">
              <w:rPr>
                <w:rFonts w:ascii="Times New Roman" w:hAnsi="Times New Roman"/>
                <w:sz w:val="24"/>
                <w:szCs w:val="24"/>
                <w:lang w:val="ru-RU"/>
              </w:rPr>
              <w:t>Подрядчик обеспечивает страхование всех рисков и ответственности, требуемое в соответствии с Законодательством РК и условиями настоящего Договора и обеспечивает его полную силу в течение всего срока исполнения Договорных обязательств (или иного периода в соответствии с обоснованными указаниями Подрядчика), а так же предоставить копии страховых сертификатов Заказчику с обеспечением в них в качестве дополнительно застрахованных лиц Заказчика и Недропользователя (за исключением обязательных видов страхования, предусмотренных законодательством РК), в течение 30 (тридцати) календарных дней со дня подписания Договора. Все страховые договоры, требуемые в соответствии с положениями данной Статьи 19 (за исключением обязательных видов страхования, предусмотренных законодательством РК), должны включать положения об отказе страховщиков от любых прав на регрессные требования, включая, в частности, регрессивные права против Заказчика и  Недропользователя , по данному Договору в объеме обязательств, принятых Подрядчиком по данному Договору. Где это возможно, данные договоры страхования должны включать также положение о том, что в случае их аннулирования или внесения в страховое покрытие существенных изменений Подрядчика должно передаваться уведомление не позднее, чем за 30 (тридцать) дней до этого. Положения данной Статьи 19 ни в коей мере не должны ограничивать ответственность Подрядчика по Договору.</w:t>
            </w:r>
            <w:bookmarkEnd w:id="46"/>
            <w:r w:rsidRPr="00042E49">
              <w:rPr>
                <w:rFonts w:ascii="Times New Roman" w:hAnsi="Times New Roman"/>
                <w:sz w:val="24"/>
                <w:szCs w:val="24"/>
                <w:lang w:val="ru-RU"/>
              </w:rPr>
              <w:t xml:space="preserve"> </w:t>
            </w:r>
          </w:p>
          <w:p w14:paraId="68294BB1" w14:textId="326D65BA" w:rsidR="00BD6C3E" w:rsidRPr="00042E49" w:rsidRDefault="00BD6C3E" w:rsidP="00042E49">
            <w:pPr>
              <w:pStyle w:val="Level1"/>
              <w:numPr>
                <w:ilvl w:val="1"/>
                <w:numId w:val="62"/>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Страховки, требуемые в соответствии с Пунктом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349294067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19.1</w:t>
            </w:r>
            <w:r w:rsidRPr="00042E49">
              <w:rPr>
                <w:rFonts w:ascii="Times New Roman" w:hAnsi="Times New Roman"/>
              </w:rPr>
              <w:fldChar w:fldCharType="end"/>
            </w:r>
            <w:r w:rsidRPr="00042E49">
              <w:rPr>
                <w:rFonts w:ascii="Times New Roman" w:hAnsi="Times New Roman"/>
                <w:sz w:val="24"/>
                <w:szCs w:val="24"/>
                <w:lang w:val="ru-RU"/>
              </w:rPr>
              <w:t>, должны быть следующими (в той степени, в которой они имеют отношение и применимы к Услугам, или иначе по согласованию с Заказчиком):</w:t>
            </w:r>
          </w:p>
          <w:p w14:paraId="236D6509" w14:textId="77777777" w:rsidR="00BD6C3E" w:rsidRPr="00042E49" w:rsidRDefault="00BD6C3E" w:rsidP="004E50C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349B373" w14:textId="79C4B897" w:rsidR="00BD6C3E" w:rsidRPr="00042E49" w:rsidRDefault="00BD6C3E" w:rsidP="0091021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19.2.1. Страхование гражданско-правовой ответственности работодателя и компенсационное страхование работников при исполнении им трудовых обязанностей, покрывающее травмы и смертельные случаи для работников Подрядчика, занятых в предоставлении Услуг, при минимальной сумме страховки, требуемой любым применимым законодательством, включая расширенное страховое покрытие (если требуется) для работ на морских объектах, не менее 250 000 (двести пятьдесят тысяч) месячных расчетных показателей (далее – МРП) каждый страховой случай;</w:t>
            </w:r>
          </w:p>
          <w:p w14:paraId="0D75F6B5" w14:textId="0AEA60C9" w:rsidR="00BD6C3E" w:rsidRPr="00042E49" w:rsidRDefault="00BD6C3E" w:rsidP="0091021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19.2.2. Страхование гражданско-правовой ответственности по возможным происшествиям или ряду происшествий, покрывающее ущерб причиненный Заказчику, работу Подрядчика по Договору, включая расширенное страховое покрытие (если требуется) для работ на морских объектах, на сумму не менее 250 000 (двести пятьдесят тысяч) МРП, применяемое в случае любого единичного происшествия и без ограничений по суммарному числу происшествий;</w:t>
            </w:r>
          </w:p>
          <w:p w14:paraId="01862C83" w14:textId="77777777" w:rsidR="00BD6C3E" w:rsidRPr="00042E49" w:rsidRDefault="00BD6C3E" w:rsidP="0091021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19.2.3. Страхование гражданско-правовой ответственности перевозчика перед пассажирами в размере не менее 250 000 (двести пятьдесят тысяч) МРП или в большем размере согласно требованиям применимой юрисдикции за любой единичный случай (без ограничений по суммарному числу случаев) причинения ущерба имуществу и причинения травм или смерти;</w:t>
            </w:r>
            <w:r w:rsidRPr="00042E49" w:rsidDel="002F4336">
              <w:rPr>
                <w:rFonts w:ascii="Times New Roman" w:hAnsi="Times New Roman"/>
                <w:sz w:val="24"/>
                <w:szCs w:val="24"/>
                <w:lang w:val="ru-RU"/>
              </w:rPr>
              <w:t xml:space="preserve"> </w:t>
            </w:r>
            <w:r w:rsidRPr="00042E49">
              <w:rPr>
                <w:rFonts w:ascii="Times New Roman" w:hAnsi="Times New Roman"/>
                <w:sz w:val="24"/>
                <w:szCs w:val="24"/>
                <w:lang w:val="ru-RU"/>
              </w:rPr>
              <w:t>19.2.4. Любые другие виды страхования на любую сумму в соответствии с требованиями законодательства Республики Казахстан.</w:t>
            </w:r>
          </w:p>
          <w:p w14:paraId="13665E42" w14:textId="575F59E1" w:rsidR="00BD6C3E" w:rsidRPr="00042E49" w:rsidRDefault="00BD6C3E" w:rsidP="004E50C3">
            <w:pPr>
              <w:pStyle w:val="afc"/>
              <w:tabs>
                <w:tab w:val="left" w:pos="33"/>
                <w:tab w:val="left" w:pos="600"/>
              </w:tabs>
              <w:ind w:left="33" w:right="139"/>
              <w:rPr>
                <w:rFonts w:ascii="Times New Roman" w:hAnsi="Times New Roman"/>
                <w:sz w:val="24"/>
                <w:szCs w:val="24"/>
                <w:lang w:val="ru-RU"/>
              </w:rPr>
            </w:pPr>
            <w:r w:rsidRPr="00042E49">
              <w:rPr>
                <w:rFonts w:ascii="Times New Roman" w:hAnsi="Times New Roman"/>
                <w:sz w:val="24"/>
                <w:szCs w:val="24"/>
                <w:lang w:val="ru-RU"/>
              </w:rPr>
              <w:t>19.2.4. Подрядчик обязан застраховать Оборудование задействованное при оказании Услуг по настоящему Договору, в целях получения за счет такого страхования компенсации в случае его утраты и/или повреждения.</w:t>
            </w:r>
          </w:p>
          <w:p w14:paraId="593AB416" w14:textId="53FE4BE3" w:rsidR="00BD6C3E" w:rsidRPr="00042E49" w:rsidRDefault="00BD6C3E" w:rsidP="005B205D">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7AE8962E" w14:textId="77777777" w:rsidR="00BD6C3E" w:rsidRPr="00042E49" w:rsidRDefault="00BD6C3E" w:rsidP="005B205D">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47D66503" w14:textId="77777777" w:rsidR="00BD6C3E" w:rsidRPr="00042E49" w:rsidRDefault="00BD6C3E" w:rsidP="005B205D">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3C1B987B" w14:textId="77777777" w:rsidR="00BD6C3E" w:rsidRPr="00042E49" w:rsidRDefault="00BD6C3E" w:rsidP="004E03EF">
            <w:pPr>
              <w:pStyle w:val="Level1"/>
              <w:tabs>
                <w:tab w:val="left" w:pos="0"/>
                <w:tab w:val="left" w:leader="dot" w:pos="9000"/>
                <w:tab w:val="right" w:pos="9360"/>
              </w:tabs>
              <w:autoSpaceDE w:val="0"/>
              <w:autoSpaceDN w:val="0"/>
              <w:adjustRightInd w:val="0"/>
              <w:spacing w:after="0" w:line="240" w:lineRule="auto"/>
              <w:ind w:left="0" w:right="720" w:firstLine="0"/>
              <w:jc w:val="left"/>
              <w:rPr>
                <w:rFonts w:ascii="Times New Roman" w:hAnsi="Times New Roman"/>
                <w:b/>
                <w:bCs/>
                <w:caps/>
                <w:sz w:val="24"/>
                <w:szCs w:val="24"/>
                <w:lang w:val="ru-RU"/>
              </w:rPr>
            </w:pPr>
            <w:bookmarkStart w:id="47" w:name="_Toc256698600"/>
            <w:bookmarkStart w:id="48" w:name="_Ref349309621"/>
            <w:bookmarkStart w:id="49" w:name="_Ref349309625"/>
            <w:r w:rsidRPr="00042E49">
              <w:rPr>
                <w:rFonts w:ascii="Times New Roman" w:hAnsi="Times New Roman"/>
                <w:b/>
                <w:bCs/>
                <w:caps/>
                <w:sz w:val="24"/>
                <w:szCs w:val="24"/>
                <w:lang w:val="ru-RU"/>
              </w:rPr>
              <w:t>СТАТЬЯ 20. РАСТОРЖЕНИЕ И ПРИОСТАНОВЛЕНИЕ</w:t>
            </w:r>
            <w:bookmarkEnd w:id="47"/>
            <w:bookmarkEnd w:id="48"/>
            <w:bookmarkEnd w:id="49"/>
          </w:p>
          <w:p w14:paraId="09B578CF" w14:textId="77777777" w:rsidR="00BD6C3E" w:rsidRPr="00042E49" w:rsidRDefault="00BD6C3E" w:rsidP="00042E49">
            <w:pPr>
              <w:pStyle w:val="Level1"/>
              <w:numPr>
                <w:ilvl w:val="1"/>
                <w:numId w:val="76"/>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Если иное не оговорено в рамках данного Договора, Заказчик оставляет за собой право в любое время приостановить оказание Услуг или расторгнуть в одностороннем порядке Договор как до Даты начала оказания Услуг, так и во время оказания, направив Подрядчику письменное Уведомление за 10 (десять) дней до даты приостановления / расторжения. Подрядчик имеет право на получение выплат в сумме Услуг, завершенных или находящихся в процессе оказания согласно подписанным Заказам-нарядам на дату такого приостановления или расторжения, и возмещение документально подтвержденных фактических расходов, понесенных Подрядчиком.</w:t>
            </w:r>
          </w:p>
          <w:p w14:paraId="11E853AD" w14:textId="77777777" w:rsidR="00BD6C3E" w:rsidRPr="00042E49" w:rsidRDefault="00BD6C3E" w:rsidP="00042E49">
            <w:pPr>
              <w:pStyle w:val="Level1"/>
              <w:numPr>
                <w:ilvl w:val="1"/>
                <w:numId w:val="76"/>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случае расторжения в соответствии с положениями данной статьи Подрядчик не освобождается от каких-либо текущих обязательств или ответственности по Договору или в соответствии с законодательством.</w:t>
            </w:r>
          </w:p>
          <w:p w14:paraId="18DEC959" w14:textId="77777777" w:rsidR="00BD6C3E" w:rsidRPr="00042E49" w:rsidRDefault="00BD6C3E" w:rsidP="00042E49">
            <w:pPr>
              <w:pStyle w:val="Level1"/>
              <w:numPr>
                <w:ilvl w:val="1"/>
                <w:numId w:val="76"/>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50" w:name="_Ref349633860"/>
            <w:r w:rsidRPr="00042E49">
              <w:rPr>
                <w:rFonts w:ascii="Times New Roman" w:hAnsi="Times New Roman"/>
                <w:sz w:val="24"/>
                <w:szCs w:val="24"/>
                <w:lang w:val="ru-RU"/>
              </w:rPr>
              <w:t>Если Заказчик не оплачивает счет, в полном Объеме, в течение 10 (десяти) рабочих дней после числа истечения срока как предусмотрено условиями данного Договора, то Стороны, по требованию Подрядчика, проведут встречу в удобное время. На такой встрече Заказчик уведомляет Подрядчика о предпринимаемых мерах по оплате. Если по итогам проведенной встречи Заказчик продолжает не оплачивать Подрядчику в течение 10 (десяти) рабочих дней после даты встречи Подрядчика и Заказчика, то Подрядчик имеет право приостановить оказание Услуги до тех пор, пока оплата не будет произведена, или отказаться от исполнения Договора или расторгнуть Договор в одностороннем внесудебном порядке, направив письменное уведомление Заказчику не менее чем за 20 (двадцать) календарных дней до предполагаемой даты расторжения Договора или отказа от исполнения Договора. В случае досрочного расторжения Договора по основаниям, изложенным в настоящем Пункте 20.3; Заказчик обязуется полностью оплатить принятые Услуги, предоставленные до расторжения Договора либо даты, указанной в уведомлении о расторжении (в зависимости от более ранней даты).</w:t>
            </w:r>
            <w:bookmarkEnd w:id="50"/>
          </w:p>
          <w:p w14:paraId="4A5268CB" w14:textId="77777777" w:rsidR="00BD6C3E" w:rsidRPr="00042E49" w:rsidRDefault="00BD6C3E" w:rsidP="00F03B67">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35DF2955" w14:textId="77777777" w:rsidR="00BD6C3E" w:rsidRPr="00042E49" w:rsidRDefault="00BD6C3E" w:rsidP="00B16957">
            <w:pPr>
              <w:pStyle w:val="Level1"/>
              <w:tabs>
                <w:tab w:val="left" w:pos="1620"/>
                <w:tab w:val="left" w:leader="dot" w:pos="9000"/>
                <w:tab w:val="right" w:pos="9360"/>
              </w:tabs>
              <w:autoSpaceDE w:val="0"/>
              <w:autoSpaceDN w:val="0"/>
              <w:adjustRightInd w:val="0"/>
              <w:spacing w:after="0" w:line="240" w:lineRule="auto"/>
              <w:ind w:left="0" w:right="720" w:firstLine="0"/>
              <w:jc w:val="left"/>
              <w:rPr>
                <w:rFonts w:ascii="Times New Roman" w:hAnsi="Times New Roman"/>
                <w:b/>
                <w:bCs/>
                <w:caps/>
                <w:sz w:val="24"/>
                <w:szCs w:val="24"/>
                <w:lang w:val="ru-RU"/>
              </w:rPr>
            </w:pPr>
            <w:bookmarkStart w:id="51" w:name="_Toc256698601"/>
            <w:r w:rsidRPr="00042E49">
              <w:rPr>
                <w:rFonts w:ascii="Times New Roman" w:hAnsi="Times New Roman"/>
                <w:b/>
                <w:bCs/>
                <w:caps/>
                <w:sz w:val="24"/>
                <w:szCs w:val="24"/>
                <w:lang w:val="ru-RU"/>
              </w:rPr>
              <w:t>СТАТЬЯ 21.ПРАВО НА АУДИТ</w:t>
            </w:r>
            <w:bookmarkEnd w:id="51"/>
          </w:p>
          <w:p w14:paraId="4D417F17" w14:textId="77777777" w:rsidR="00BD6C3E" w:rsidRPr="00042E49" w:rsidRDefault="00BD6C3E" w:rsidP="00042E49">
            <w:pPr>
              <w:pStyle w:val="Level1"/>
              <w:numPr>
                <w:ilvl w:val="1"/>
                <w:numId w:val="75"/>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Заказчик оставляет за собой право в любое время в течение 2 (двух) лет после завершения Услуг проводить аудит и делать копии любых книг, контрольных материалов и прочей документации Подрядчика и любого Субподрядчика или агента, имеющих отношение к исполнению Договора, при этом Подрядчик должен сохранять и обязать своих Субподрядчиков сохранять такие книги, контрольные материалы и документы и представить их по требованию Заказчика.</w:t>
            </w:r>
            <w:bookmarkStart w:id="52" w:name="_Toc256698602"/>
          </w:p>
          <w:p w14:paraId="64B56DB2"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F3E256D"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E2E7F52" w14:textId="77777777" w:rsidR="00BD6C3E" w:rsidRPr="00042E49" w:rsidRDefault="00BD6C3E" w:rsidP="00790E12">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48D73385" w14:textId="77777777" w:rsidR="00BD6C3E" w:rsidRPr="00042E49" w:rsidRDefault="00BD6C3E" w:rsidP="00B16957">
            <w:pPr>
              <w:pStyle w:val="Level1"/>
              <w:tabs>
                <w:tab w:val="left" w:pos="1620"/>
              </w:tabs>
              <w:autoSpaceDE w:val="0"/>
              <w:autoSpaceDN w:val="0"/>
              <w:adjustRightInd w:val="0"/>
              <w:spacing w:after="0" w:line="240" w:lineRule="auto"/>
              <w:jc w:val="left"/>
              <w:rPr>
                <w:rFonts w:ascii="Times New Roman" w:hAnsi="Times New Roman"/>
                <w:b/>
                <w:bCs/>
                <w:caps/>
                <w:sz w:val="24"/>
                <w:szCs w:val="24"/>
                <w:lang w:val="ru-RU"/>
              </w:rPr>
            </w:pPr>
            <w:r w:rsidRPr="00042E49">
              <w:rPr>
                <w:rFonts w:ascii="Times New Roman" w:hAnsi="Times New Roman"/>
                <w:b/>
                <w:bCs/>
                <w:caps/>
                <w:sz w:val="24"/>
                <w:szCs w:val="24"/>
                <w:lang w:val="ru-RU"/>
              </w:rPr>
              <w:t>СТАТЬЯ 22.ФОРС-МАЖОР</w:t>
            </w:r>
          </w:p>
          <w:p w14:paraId="02E06124" w14:textId="77777777" w:rsidR="00BD6C3E" w:rsidRPr="00042E49" w:rsidRDefault="00BD6C3E" w:rsidP="00042E49">
            <w:pPr>
              <w:pStyle w:val="Level1"/>
              <w:numPr>
                <w:ilvl w:val="1"/>
                <w:numId w:val="63"/>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53" w:name="_Ref349296949"/>
            <w:r w:rsidRPr="00042E49">
              <w:rPr>
                <w:rFonts w:ascii="Times New Roman" w:hAnsi="Times New Roman"/>
                <w:sz w:val="24"/>
                <w:szCs w:val="24"/>
                <w:lang w:val="ru-RU"/>
              </w:rPr>
              <w:t>Сторона освобождается от ответственности за неисполнение и/или ненадлежащее исполнение обязательств по настоящему Договору, если докажет, что надлежащее выполнение было невозможно из-за форс-мажорных обстоятельств (форс-мажор) и явилось следствием возникновения данных обстоятельств. Форс-мажор означает любые действия или события, которые считаются непредвиденными, непреодолимыми и выходящими за рамки контроля Стороны, ссылающейся на них, и которые лишают данную Сторону возможности полностью или частично исполнять свои обязательства по Договору. При условии полного соответствия таким критериям, к форс-мажору относятся стихийные бедствия (такие как эпидемии, приливные волны, удары молнии, землетрясения, ураганы), беспорядки или военные действия (с объявлением войны и без такового), мятежи (кроме подобных действий среди работников Подрядчика и (или) Субподрядчика), гражданские или военные волнения, национальные, региональные и профессиональные забастовки (кроме забастовок, локаута и иных профессиональных споров и действий, предпринимаемых, инициируемых работниками Подрядчика и (или) его субподрядчиков или проходящих с их участием), а также действия любого государственного органа, которые напрямую влияют на исполнение Услуг.</w:t>
            </w:r>
            <w:bookmarkEnd w:id="53"/>
          </w:p>
          <w:p w14:paraId="74FB6429" w14:textId="29E469BD" w:rsidR="00BD6C3E" w:rsidRPr="00042E49" w:rsidRDefault="00BD6C3E" w:rsidP="00042E49">
            <w:pPr>
              <w:pStyle w:val="Level1"/>
              <w:numPr>
                <w:ilvl w:val="1"/>
                <w:numId w:val="63"/>
              </w:numPr>
              <w:tabs>
                <w:tab w:val="left" w:pos="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 xml:space="preserve">Сторона, подвергшаяся воздействию форс-мажорного обстоятельства и для которой исполнение обязательств по настоящему Договору становится невозможным в соответствии с Пунктом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349296949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h</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22.1</w:t>
            </w:r>
            <w:r w:rsidRPr="00042E49">
              <w:rPr>
                <w:rFonts w:ascii="Times New Roman" w:hAnsi="Times New Roman"/>
              </w:rPr>
              <w:fldChar w:fldCharType="end"/>
            </w:r>
            <w:r w:rsidRPr="00042E49">
              <w:rPr>
                <w:rFonts w:ascii="Times New Roman" w:hAnsi="Times New Roman"/>
                <w:sz w:val="24"/>
                <w:szCs w:val="24"/>
                <w:lang w:val="ru-RU"/>
              </w:rPr>
              <w:t xml:space="preserve"> настоящего Договора, должна в течение 5 (пяти) календарных дней с момента наступления форс-мажорных обстоятельств, известить другую Сторону относительно возможных начала возникновения и сроках окончания обстоятельств непреодолимой силы. Документы, выданные компетентными уполномоченными органами (организациями), являются достаточным основанием, свидетельствующим о подобных обстоятельствах и их длительности. Если Сторона не уведомит о наступлении вышеуказанных обстоятельств в оговоренные сроки, то она не вправе указывать форс-мажор в качестве основания для освобождения от ответственности по Договору.</w:t>
            </w:r>
          </w:p>
          <w:p w14:paraId="6B3E810A" w14:textId="77777777" w:rsidR="00BD6C3E" w:rsidRPr="00042E49" w:rsidRDefault="00BD6C3E" w:rsidP="00042E49">
            <w:pPr>
              <w:pStyle w:val="Level1"/>
              <w:numPr>
                <w:ilvl w:val="1"/>
                <w:numId w:val="63"/>
              </w:numPr>
              <w:tabs>
                <w:tab w:val="left" w:pos="0"/>
              </w:tabs>
              <w:autoSpaceDE w:val="0"/>
              <w:autoSpaceDN w:val="0"/>
              <w:adjustRightInd w:val="0"/>
              <w:spacing w:after="0" w:line="240" w:lineRule="auto"/>
              <w:ind w:left="0" w:firstLine="0"/>
              <w:contextualSpacing/>
              <w:rPr>
                <w:rFonts w:ascii="Times New Roman" w:hAnsi="Times New Roman"/>
                <w:sz w:val="24"/>
                <w:szCs w:val="24"/>
                <w:lang w:val="ru-RU"/>
              </w:rPr>
            </w:pPr>
            <w:r w:rsidRPr="00042E49">
              <w:rPr>
                <w:rFonts w:ascii="Times New Roman" w:hAnsi="Times New Roman"/>
                <w:sz w:val="24"/>
                <w:szCs w:val="24"/>
                <w:lang w:val="ru-RU"/>
              </w:rPr>
              <w:t xml:space="preserve">В случае форс-мажора цена Договора изменению не подлежит, возобновление оказания Услуг осуществляется без какой бы то ни было оплаты или дополнительной оплаты за время действия обстоятельств форс – мажора. </w:t>
            </w:r>
          </w:p>
          <w:p w14:paraId="074B145A" w14:textId="77777777" w:rsidR="00BD6C3E" w:rsidRPr="00042E49" w:rsidRDefault="00BD6C3E" w:rsidP="00F03B67">
            <w:pPr>
              <w:pStyle w:val="Level1"/>
              <w:tabs>
                <w:tab w:val="left" w:pos="0"/>
              </w:tabs>
              <w:autoSpaceDE w:val="0"/>
              <w:autoSpaceDN w:val="0"/>
              <w:adjustRightInd w:val="0"/>
              <w:spacing w:after="0" w:line="240" w:lineRule="auto"/>
              <w:ind w:left="0" w:firstLine="0"/>
              <w:contextualSpacing/>
              <w:rPr>
                <w:rFonts w:ascii="Times New Roman" w:hAnsi="Times New Roman"/>
                <w:sz w:val="24"/>
                <w:szCs w:val="24"/>
                <w:lang w:val="ru-RU"/>
              </w:rPr>
            </w:pPr>
          </w:p>
          <w:p w14:paraId="57E94F0C" w14:textId="77777777" w:rsidR="00BD6C3E" w:rsidRPr="00042E49" w:rsidRDefault="00BD6C3E" w:rsidP="00042E49">
            <w:pPr>
              <w:pStyle w:val="Level1"/>
              <w:numPr>
                <w:ilvl w:val="1"/>
                <w:numId w:val="63"/>
              </w:numPr>
              <w:tabs>
                <w:tab w:val="left" w:pos="0"/>
              </w:tabs>
              <w:autoSpaceDE w:val="0"/>
              <w:autoSpaceDN w:val="0"/>
              <w:adjustRightInd w:val="0"/>
              <w:spacing w:before="2400" w:after="0" w:line="240" w:lineRule="auto"/>
              <w:ind w:left="0" w:firstLine="0"/>
              <w:contextualSpacing/>
              <w:rPr>
                <w:rFonts w:ascii="Times New Roman" w:hAnsi="Times New Roman"/>
                <w:sz w:val="24"/>
                <w:szCs w:val="24"/>
                <w:lang w:val="ru-RU"/>
              </w:rPr>
            </w:pPr>
            <w:r w:rsidRPr="00042E49">
              <w:rPr>
                <w:rFonts w:ascii="Times New Roman" w:hAnsi="Times New Roman"/>
                <w:sz w:val="24"/>
                <w:szCs w:val="24"/>
                <w:lang w:val="ru-RU"/>
              </w:rPr>
              <w:t>Если вышеуказанные форс-мажорные обстоятельства продлятся в течение более чем 30 (тридцать) календарных дней, то Стороны проведут переговоры относительно дальнейшего исполнения обязательств Сторон по Договору. Если обстоятельства форс-мажора будут продолжаться более чем 60 (шестьдесят) календарных дней, то каждая из Сторон будет иметь право отказаться от дальнейшего исполнения обязательств по настоящему Договору в одностороннем внесудебном порядке (при условии предварительного уведомления за 10 календарных дней) и в этом случае ни одна из Сторон не вправе требовать возмещения другой Стороной возможного ущерба, за исключением оплаты за фактически оказанные Услуги.</w:t>
            </w:r>
            <w:bookmarkStart w:id="54" w:name="_Ref349299299"/>
          </w:p>
          <w:p w14:paraId="49723EE2" w14:textId="3EE34CDA" w:rsidR="00BD6C3E" w:rsidRPr="00042E49" w:rsidRDefault="00BD6C3E" w:rsidP="00A44160">
            <w:pPr>
              <w:pStyle w:val="Level1"/>
              <w:tabs>
                <w:tab w:val="left" w:pos="0"/>
              </w:tabs>
              <w:autoSpaceDE w:val="0"/>
              <w:autoSpaceDN w:val="0"/>
              <w:adjustRightInd w:val="0"/>
              <w:spacing w:before="2400" w:after="0" w:line="240" w:lineRule="auto"/>
              <w:ind w:left="0" w:firstLine="0"/>
              <w:contextualSpacing/>
              <w:rPr>
                <w:rFonts w:ascii="Times New Roman" w:hAnsi="Times New Roman"/>
                <w:b/>
                <w:bCs/>
                <w:caps/>
                <w:sz w:val="24"/>
                <w:szCs w:val="24"/>
                <w:lang w:val="ru-RU"/>
              </w:rPr>
            </w:pPr>
            <w:r w:rsidRPr="00042E49">
              <w:rPr>
                <w:rFonts w:ascii="Times New Roman" w:hAnsi="Times New Roman"/>
                <w:b/>
                <w:bCs/>
                <w:caps/>
                <w:sz w:val="24"/>
                <w:szCs w:val="24"/>
                <w:lang w:val="ru-RU"/>
              </w:rPr>
              <w:t>СТАТЬЯ 23. РЕГУЛИРУЮЩЕЕ ПРАВО</w:t>
            </w:r>
            <w:bookmarkEnd w:id="54"/>
          </w:p>
          <w:p w14:paraId="31081E7D" w14:textId="77777777" w:rsidR="00BD6C3E" w:rsidRPr="00042E49" w:rsidRDefault="00BD6C3E" w:rsidP="00A44160">
            <w:pPr>
              <w:pStyle w:val="Level1"/>
              <w:tabs>
                <w:tab w:val="left" w:pos="0"/>
              </w:tabs>
              <w:autoSpaceDE w:val="0"/>
              <w:autoSpaceDN w:val="0"/>
              <w:adjustRightInd w:val="0"/>
              <w:spacing w:before="2400" w:after="0" w:line="240" w:lineRule="auto"/>
              <w:ind w:left="0" w:firstLine="0"/>
              <w:contextualSpacing/>
              <w:rPr>
                <w:rFonts w:ascii="Times New Roman" w:hAnsi="Times New Roman"/>
                <w:b/>
                <w:bCs/>
                <w:caps/>
                <w:sz w:val="24"/>
                <w:szCs w:val="24"/>
                <w:lang w:val="ru-RU"/>
              </w:rPr>
            </w:pPr>
          </w:p>
          <w:p w14:paraId="54A932E3" w14:textId="77777777" w:rsidR="00BD6C3E" w:rsidRPr="00042E49" w:rsidRDefault="00BD6C3E" w:rsidP="00042E49">
            <w:pPr>
              <w:pStyle w:val="Level1"/>
              <w:numPr>
                <w:ilvl w:val="1"/>
                <w:numId w:val="77"/>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Действительность, применение, интерпретация и исполнение Договора должны регулироваться исключительно в соответствии с законодательством Республики Казахстан.</w:t>
            </w:r>
          </w:p>
          <w:p w14:paraId="7A12005C" w14:textId="77777777" w:rsidR="00BD6C3E" w:rsidRPr="00042E49" w:rsidRDefault="00BD6C3E" w:rsidP="00042E49">
            <w:pPr>
              <w:pStyle w:val="Level1"/>
              <w:numPr>
                <w:ilvl w:val="1"/>
                <w:numId w:val="77"/>
              </w:numPr>
              <w:tabs>
                <w:tab w:val="left" w:pos="0"/>
              </w:tabs>
              <w:autoSpaceDE w:val="0"/>
              <w:autoSpaceDN w:val="0"/>
              <w:adjustRightInd w:val="0"/>
              <w:spacing w:after="0" w:line="240" w:lineRule="auto"/>
              <w:ind w:left="0" w:firstLine="0"/>
              <w:contextualSpacing/>
              <w:rPr>
                <w:rFonts w:ascii="Times New Roman" w:hAnsi="Times New Roman"/>
                <w:sz w:val="24"/>
                <w:szCs w:val="24"/>
                <w:lang w:val="ru-RU"/>
              </w:rPr>
            </w:pPr>
            <w:r w:rsidRPr="00042E49">
              <w:rPr>
                <w:rFonts w:ascii="Times New Roman" w:hAnsi="Times New Roman"/>
                <w:sz w:val="24"/>
                <w:szCs w:val="24"/>
                <w:lang w:val="ru-RU"/>
              </w:rPr>
              <w:t>Вся корреспонденция, документация, счета и обсуждения по Договору должны составляться на казахском или русском и (или) английском языках по согласованию с Заказчиком.</w:t>
            </w:r>
          </w:p>
          <w:p w14:paraId="1FA4B7B8" w14:textId="77777777" w:rsidR="00BD6C3E" w:rsidRPr="00042E49" w:rsidRDefault="00BD6C3E" w:rsidP="00042E49">
            <w:pPr>
              <w:pStyle w:val="Level1"/>
              <w:numPr>
                <w:ilvl w:val="1"/>
                <w:numId w:val="77"/>
              </w:numPr>
              <w:tabs>
                <w:tab w:val="left" w:pos="0"/>
              </w:tabs>
              <w:autoSpaceDE w:val="0"/>
              <w:autoSpaceDN w:val="0"/>
              <w:adjustRightInd w:val="0"/>
              <w:spacing w:after="0" w:line="240" w:lineRule="auto"/>
              <w:ind w:left="0" w:firstLine="0"/>
              <w:contextualSpacing/>
              <w:rPr>
                <w:rFonts w:ascii="Times New Roman" w:hAnsi="Times New Roman"/>
                <w:sz w:val="24"/>
                <w:szCs w:val="24"/>
                <w:lang w:val="ru-RU"/>
              </w:rPr>
            </w:pPr>
            <w:r w:rsidRPr="00042E49">
              <w:rPr>
                <w:rFonts w:ascii="Times New Roman" w:hAnsi="Times New Roman"/>
                <w:sz w:val="24"/>
                <w:szCs w:val="24"/>
                <w:lang w:val="ru-RU"/>
              </w:rPr>
              <w:t>Настоящий Договор составлен на казахском, русском и (или) английском языках по согласованию с Заказчиком. В случае возникновения каких-либо споров по настоящему Договору, русская версия является официальным языком Договора и будет определять толкование, значение и смысл настоящего Договора.</w:t>
            </w:r>
            <w:bookmarkStart w:id="55" w:name="_Toc256698604"/>
            <w:bookmarkStart w:id="56" w:name="_Ref349298575"/>
            <w:bookmarkEnd w:id="52"/>
          </w:p>
          <w:p w14:paraId="5C5084F3" w14:textId="77777777" w:rsidR="00BD6C3E" w:rsidRPr="00042E49" w:rsidRDefault="00BD6C3E" w:rsidP="00E462C6">
            <w:pPr>
              <w:pStyle w:val="Level1"/>
              <w:tabs>
                <w:tab w:val="left" w:pos="0"/>
              </w:tabs>
              <w:autoSpaceDE w:val="0"/>
              <w:autoSpaceDN w:val="0"/>
              <w:adjustRightInd w:val="0"/>
              <w:spacing w:after="0" w:line="240" w:lineRule="auto"/>
              <w:ind w:left="0" w:firstLine="0"/>
              <w:contextualSpacing/>
              <w:rPr>
                <w:rFonts w:ascii="Times New Roman" w:hAnsi="Times New Roman"/>
                <w:sz w:val="24"/>
                <w:szCs w:val="24"/>
                <w:lang w:val="ru-RU"/>
              </w:rPr>
            </w:pPr>
          </w:p>
          <w:p w14:paraId="0D28CFB6" w14:textId="77777777" w:rsidR="00BD6C3E" w:rsidRPr="00042E49" w:rsidRDefault="00BD6C3E" w:rsidP="00F03B67">
            <w:pPr>
              <w:pStyle w:val="Level1"/>
              <w:tabs>
                <w:tab w:val="left" w:pos="0"/>
              </w:tabs>
              <w:autoSpaceDE w:val="0"/>
              <w:autoSpaceDN w:val="0"/>
              <w:adjustRightInd w:val="0"/>
              <w:spacing w:after="0" w:line="240" w:lineRule="auto"/>
              <w:ind w:left="0" w:firstLine="0"/>
              <w:contextualSpacing/>
              <w:rPr>
                <w:rFonts w:ascii="Times New Roman" w:hAnsi="Times New Roman"/>
                <w:sz w:val="24"/>
                <w:szCs w:val="24"/>
                <w:lang w:val="ru-RU"/>
              </w:rPr>
            </w:pPr>
            <w:r w:rsidRPr="00042E49">
              <w:rPr>
                <w:rFonts w:ascii="Times New Roman" w:hAnsi="Times New Roman"/>
                <w:b/>
                <w:bCs/>
                <w:caps/>
                <w:sz w:val="24"/>
                <w:szCs w:val="24"/>
                <w:lang w:val="ru-RU"/>
              </w:rPr>
              <w:t>СТАТЬЯ 24. СОБЛЮДЕНИЕ ТРЕБОВАНИЙ ЗАКОНОДАТЕЛЬСТВА И НОРМАТИВНЫХ ДОКУМЕНТОВ</w:t>
            </w:r>
            <w:bookmarkEnd w:id="55"/>
            <w:bookmarkEnd w:id="56"/>
          </w:p>
          <w:p w14:paraId="71B51FA1" w14:textId="77777777" w:rsidR="00BD6C3E" w:rsidRPr="00042E49" w:rsidRDefault="00BD6C3E" w:rsidP="00042E49">
            <w:pPr>
              <w:pStyle w:val="Level1"/>
              <w:numPr>
                <w:ilvl w:val="1"/>
                <w:numId w:val="78"/>
              </w:numPr>
              <w:tabs>
                <w:tab w:val="left" w:pos="0"/>
              </w:tabs>
              <w:autoSpaceDE w:val="0"/>
              <w:autoSpaceDN w:val="0"/>
              <w:adjustRightInd w:val="0"/>
              <w:spacing w:after="0" w:line="240" w:lineRule="auto"/>
              <w:ind w:left="0" w:firstLine="0"/>
              <w:rPr>
                <w:rFonts w:ascii="Times New Roman" w:hAnsi="Times New Roman"/>
                <w:sz w:val="24"/>
                <w:szCs w:val="24"/>
                <w:lang w:val="ru-RU"/>
              </w:rPr>
            </w:pPr>
            <w:bookmarkStart w:id="57" w:name="_Ref349298474"/>
            <w:r w:rsidRPr="00042E49">
              <w:rPr>
                <w:rFonts w:ascii="Times New Roman" w:hAnsi="Times New Roman"/>
                <w:sz w:val="24"/>
                <w:szCs w:val="24"/>
                <w:lang w:val="ru-RU"/>
              </w:rPr>
              <w:t>Подрядчик обязан получить все лицензии, допуски и разрешения (разрешение на эмиссии в окружающую среду, разрешение на спецводопользование и т.п.), требуемые в Республике Казахстан или любой другой стране для исполнения Договора, при этом все такие лицензии и иные разрешения должны быть получены своевременно, кроме тех, которые в законном порядке могут быть получены только Заказчиком. При этом по письменной просьбе Подрядчика Заказчик оказывает содействие Подрядчику в своевременном и оперативном получении всех разрешений, согласований и/или лицензий, необходимых для оказания Услуг.</w:t>
            </w:r>
            <w:bookmarkEnd w:id="57"/>
            <w:r w:rsidRPr="00042E49">
              <w:rPr>
                <w:rFonts w:ascii="Times New Roman" w:hAnsi="Times New Roman"/>
                <w:sz w:val="24"/>
                <w:szCs w:val="24"/>
                <w:lang w:val="ru-RU"/>
              </w:rPr>
              <w:t xml:space="preserve"> </w:t>
            </w:r>
          </w:p>
          <w:p w14:paraId="70F0DA79" w14:textId="77777777" w:rsidR="00BD6C3E" w:rsidRPr="00042E49" w:rsidRDefault="00BD6C3E" w:rsidP="00B4259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4C8B4B43" w14:textId="0B193716" w:rsidR="00BD6C3E" w:rsidRPr="00042E49" w:rsidRDefault="00BD6C3E" w:rsidP="00042E49">
            <w:pPr>
              <w:pStyle w:val="Level1"/>
              <w:numPr>
                <w:ilvl w:val="1"/>
                <w:numId w:val="78"/>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должен соблюдать и обеспечить соблюдение Группой Подрядчика (в соответствии с определением в Статье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349292769 \</w:instrText>
            </w:r>
            <w:r w:rsidRPr="00042E49">
              <w:rPr>
                <w:rFonts w:ascii="Times New Roman" w:hAnsi="Times New Roman"/>
              </w:rPr>
              <w:instrText>h</w:instrText>
            </w:r>
            <w:r w:rsidRPr="00042E49">
              <w:rPr>
                <w:rFonts w:ascii="Times New Roman" w:hAnsi="Times New Roman"/>
                <w:lang w:val="ru-RU"/>
              </w:rPr>
              <w:instrText xml:space="preserve">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t</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18</w:t>
            </w:r>
            <w:r w:rsidRPr="00042E49">
              <w:rPr>
                <w:rFonts w:ascii="Times New Roman" w:hAnsi="Times New Roman"/>
              </w:rPr>
              <w:fldChar w:fldCharType="end"/>
            </w:r>
            <w:r w:rsidRPr="00042E49">
              <w:rPr>
                <w:rFonts w:ascii="Times New Roman" w:hAnsi="Times New Roman"/>
                <w:sz w:val="24"/>
                <w:szCs w:val="24"/>
                <w:lang w:val="ru-RU"/>
              </w:rPr>
              <w:t>) и персоналом Подрядчика всех законов, действующих на территории, где оказываются Услуги, а также правил и нормативно-правовых актов центральных и местных органов власти Республики Казахстан на данной территории, которая применима к исполнению настоящего Договора, и любых положений и условий всех разрешений, лицензий и концессий, полученных в связи с оказанием Услуг, при условии, что Подрядчик не несет ответственности за любые нарушения положений и условий разрешений, лицензий и концессий,  которые находятся у Заказчика, которые не были известны Подрядчику и о существовании которых  Подрядчик не мог иметь обоснованные допущения.</w:t>
            </w:r>
          </w:p>
          <w:p w14:paraId="34881038" w14:textId="77777777" w:rsidR="00BD6C3E" w:rsidRPr="00042E49" w:rsidRDefault="00BD6C3E" w:rsidP="00F03B67">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6D33936" w14:textId="6162F5F8" w:rsidR="00BD6C3E" w:rsidRPr="00042E49" w:rsidRDefault="00BD6C3E" w:rsidP="00042E49">
            <w:pPr>
              <w:pStyle w:val="Level1"/>
              <w:numPr>
                <w:ilvl w:val="1"/>
                <w:numId w:val="78"/>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должен оградить и освободить группу Заказчика (в соответствии с определением в Статье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349292769 \</w:instrText>
            </w:r>
            <w:r w:rsidRPr="00042E49">
              <w:rPr>
                <w:rFonts w:ascii="Times New Roman" w:hAnsi="Times New Roman"/>
              </w:rPr>
              <w:instrText>h</w:instrText>
            </w:r>
            <w:r w:rsidRPr="00042E49">
              <w:rPr>
                <w:rFonts w:ascii="Times New Roman" w:hAnsi="Times New Roman"/>
                <w:lang w:val="ru-RU"/>
              </w:rPr>
              <w:instrText xml:space="preserve">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t</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18</w:t>
            </w:r>
            <w:r w:rsidRPr="00042E49">
              <w:rPr>
                <w:rFonts w:ascii="Times New Roman" w:hAnsi="Times New Roman"/>
              </w:rPr>
              <w:fldChar w:fldCharType="end"/>
            </w:r>
            <w:r w:rsidRPr="00042E49">
              <w:rPr>
                <w:rFonts w:ascii="Times New Roman" w:hAnsi="Times New Roman"/>
                <w:sz w:val="24"/>
                <w:szCs w:val="24"/>
                <w:lang w:val="ru-RU"/>
              </w:rPr>
              <w:t>) от ответственности по любым искам, требованиям, решениям суда, ответственности по закону, Договору или деликту, а также расходов (включая судебные издержки), связанных с любыми нарушениями Подрядчиком своих обязательств, оговоренных в Статье 24.1 выше.</w:t>
            </w:r>
          </w:p>
          <w:p w14:paraId="4046875C" w14:textId="77777777" w:rsidR="00BD6C3E" w:rsidRPr="00042E49" w:rsidRDefault="00BD6C3E" w:rsidP="00042E49">
            <w:pPr>
              <w:pStyle w:val="Level1"/>
              <w:numPr>
                <w:ilvl w:val="1"/>
                <w:numId w:val="78"/>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соглашается с тем, что Заказчик может периодически запрашивать, а Подрядчик должен предоставлять письменные подтверждения того, что Подрядчик соблюдает все требования применимого законодательства, оговоренные в данном Договоре. Любое нарушение положений Статьи 24, определяемое рассматривается как существенное нарушение условий данного Договора.</w:t>
            </w:r>
          </w:p>
          <w:p w14:paraId="13E6F6B2" w14:textId="77777777" w:rsidR="00BD6C3E" w:rsidRPr="00042E49" w:rsidRDefault="00BD6C3E" w:rsidP="00B42593">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6CC3BDD8" w14:textId="77777777" w:rsidR="00BD6C3E" w:rsidRPr="00042E49" w:rsidRDefault="00BD6C3E" w:rsidP="00042E49">
            <w:pPr>
              <w:pStyle w:val="Level1"/>
              <w:numPr>
                <w:ilvl w:val="1"/>
                <w:numId w:val="78"/>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будет применять данные ограничения к любой стороне, у которой осуществляются закупки или поставки товаров или услуг для данного Договора, включая обязательство по применению таких условий (в том числе данного положения) к любым Субподрядчикам и их соответствующим поставщикам и субподрядчикам.</w:t>
            </w:r>
            <w:bookmarkStart w:id="58" w:name="_Toc256698605"/>
          </w:p>
          <w:p w14:paraId="2C56F71D" w14:textId="77777777" w:rsidR="00BD6C3E" w:rsidRPr="00042E49" w:rsidRDefault="00BD6C3E" w:rsidP="004F0DE4">
            <w:pPr>
              <w:pStyle w:val="Level1"/>
              <w:tabs>
                <w:tab w:val="left" w:pos="0"/>
              </w:tabs>
              <w:autoSpaceDE w:val="0"/>
              <w:autoSpaceDN w:val="0"/>
              <w:adjustRightInd w:val="0"/>
              <w:spacing w:after="0" w:line="240" w:lineRule="auto"/>
              <w:rPr>
                <w:rFonts w:ascii="Times New Roman" w:hAnsi="Times New Roman"/>
                <w:sz w:val="24"/>
                <w:szCs w:val="24"/>
                <w:lang w:val="ru-RU"/>
              </w:rPr>
            </w:pPr>
          </w:p>
          <w:p w14:paraId="1F52DFE4" w14:textId="77777777" w:rsidR="00BD6C3E" w:rsidRPr="00042E49" w:rsidRDefault="00BD6C3E" w:rsidP="004F0DE4">
            <w:pPr>
              <w:pStyle w:val="Level1"/>
              <w:tabs>
                <w:tab w:val="left" w:pos="0"/>
              </w:tabs>
              <w:autoSpaceDE w:val="0"/>
              <w:autoSpaceDN w:val="0"/>
              <w:adjustRightInd w:val="0"/>
              <w:spacing w:after="0" w:line="240" w:lineRule="auto"/>
              <w:rPr>
                <w:rFonts w:ascii="Times New Roman" w:hAnsi="Times New Roman"/>
                <w:sz w:val="24"/>
                <w:szCs w:val="24"/>
                <w:lang w:val="ru-RU"/>
              </w:rPr>
            </w:pPr>
          </w:p>
          <w:p w14:paraId="4963E4D3" w14:textId="77777777" w:rsidR="00BD6C3E" w:rsidRPr="00042E49" w:rsidRDefault="00BD6C3E" w:rsidP="0015201D">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r w:rsidRPr="00042E49">
              <w:rPr>
                <w:rFonts w:ascii="Times New Roman" w:hAnsi="Times New Roman"/>
                <w:b/>
                <w:bCs/>
                <w:caps/>
                <w:sz w:val="24"/>
                <w:szCs w:val="24"/>
                <w:lang w:val="ru-RU"/>
              </w:rPr>
              <w:t xml:space="preserve">СТАТЬЯ 25. НАЕМ И ОТСТРАНЕНИЕ ОТ УСЛУГ ПЕРСОНАЛА </w:t>
            </w:r>
            <w:bookmarkEnd w:id="58"/>
            <w:r w:rsidRPr="00042E49">
              <w:rPr>
                <w:rFonts w:ascii="Times New Roman" w:hAnsi="Times New Roman"/>
                <w:b/>
                <w:sz w:val="24"/>
                <w:szCs w:val="24"/>
                <w:lang w:val="ru-RU"/>
              </w:rPr>
              <w:t>ПОДРЯДЧИКА</w:t>
            </w:r>
          </w:p>
          <w:p w14:paraId="184E58EF" w14:textId="77777777" w:rsidR="00BD6C3E" w:rsidRPr="00042E49" w:rsidRDefault="00BD6C3E" w:rsidP="00BB7644">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p>
          <w:p w14:paraId="10B679FB" w14:textId="77777777" w:rsidR="00BD6C3E" w:rsidRPr="00042E49" w:rsidRDefault="00BD6C3E" w:rsidP="00042E49">
            <w:pPr>
              <w:pStyle w:val="Level1"/>
              <w:numPr>
                <w:ilvl w:val="1"/>
                <w:numId w:val="64"/>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при найме работников обязан отдавать предпочтение гражданам Республики Казахстан при условии, что они имеют знания, квалификацию и опыт, необходимые для оказания Услуг.</w:t>
            </w:r>
          </w:p>
          <w:p w14:paraId="02D60249" w14:textId="77777777" w:rsidR="00BD6C3E" w:rsidRPr="00042E49" w:rsidRDefault="00BD6C3E" w:rsidP="004E50C3">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43724BA7" w14:textId="77777777" w:rsidR="00BD6C3E" w:rsidRPr="00042E49" w:rsidRDefault="00BD6C3E" w:rsidP="00042E49">
            <w:pPr>
              <w:pStyle w:val="Level1"/>
              <w:numPr>
                <w:ilvl w:val="1"/>
                <w:numId w:val="64"/>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В сроки и в форме, требуемые Заказчиком, Подрядчик должен предоставить Заказчику отчет с указанием численности сотрудников, нанятых Подрядчиком (и каждым его Субподрядчиком) напрямую и на условиях прикомандирования для оказания Услуг, и численности таких работников или прикомандированных лиц, являющихся гражданами Республики Казахстан (в каждом случае с указанием количества профессиональных и иных должностей). Данный отчет также должен содержать сведения о численности граждан Республики Казахстан, нанятых или прикомандированных Подрядчиком (и каждым его Субподрядчиком) для работы за пределами Республики Казахстан в других отраслях, кроме добычи нефти.</w:t>
            </w:r>
          </w:p>
          <w:p w14:paraId="5DCFAABD" w14:textId="77777777" w:rsidR="00BD6C3E" w:rsidRPr="00042E49" w:rsidRDefault="00BD6C3E" w:rsidP="004E50C3">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12CD2BB9" w14:textId="77777777" w:rsidR="00BD6C3E" w:rsidRPr="00042E49" w:rsidRDefault="00BD6C3E" w:rsidP="00042E49">
            <w:pPr>
              <w:pStyle w:val="Level1"/>
              <w:numPr>
                <w:ilvl w:val="1"/>
                <w:numId w:val="64"/>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Заказчик может дать Подрядчику указания немедленно отстранить от оказания Услуг, которое по мнению Заказчика (Заказчик должен предоставить Подрядчику объяснение фактов или обстоятельств, на основании которых он имеет такое мнение):</w:t>
            </w:r>
          </w:p>
          <w:p w14:paraId="64131AD1" w14:textId="77777777" w:rsidR="00BD6C3E" w:rsidRPr="00042E49" w:rsidRDefault="00BD6C3E" w:rsidP="00790E12">
            <w:pPr>
              <w:tabs>
                <w:tab w:val="clear" w:pos="1080"/>
                <w:tab w:val="left" w:pos="0"/>
              </w:tabs>
              <w:autoSpaceDE w:val="0"/>
              <w:autoSpaceDN w:val="0"/>
              <w:adjustRightInd w:val="0"/>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i.</w:t>
            </w:r>
            <w:r w:rsidRPr="00042E49">
              <w:rPr>
                <w:rFonts w:ascii="Times New Roman" w:hAnsi="Times New Roman"/>
                <w:sz w:val="24"/>
                <w:szCs w:val="24"/>
                <w:lang w:val="ru-RU"/>
              </w:rPr>
              <w:tab/>
              <w:t>некомпетентным или недобросовестным образом исполняет свои обязанности;</w:t>
            </w:r>
          </w:p>
          <w:p w14:paraId="4BF8B01F" w14:textId="77777777" w:rsidR="00BD6C3E" w:rsidRPr="00042E49" w:rsidRDefault="00BD6C3E" w:rsidP="00790E12">
            <w:pPr>
              <w:tabs>
                <w:tab w:val="clear" w:pos="1080"/>
                <w:tab w:val="left" w:pos="0"/>
              </w:tabs>
              <w:autoSpaceDE w:val="0"/>
              <w:autoSpaceDN w:val="0"/>
              <w:adjustRightInd w:val="0"/>
              <w:spacing w:line="240" w:lineRule="auto"/>
              <w:ind w:left="0" w:firstLine="0"/>
              <w:rPr>
                <w:rFonts w:ascii="Times New Roman" w:hAnsi="Times New Roman"/>
                <w:sz w:val="24"/>
                <w:szCs w:val="24"/>
                <w:lang w:val="ru-RU"/>
              </w:rPr>
            </w:pPr>
            <w:r w:rsidRPr="00042E49">
              <w:rPr>
                <w:rFonts w:ascii="Times New Roman" w:hAnsi="Times New Roman"/>
                <w:noProof/>
                <w:sz w:val="24"/>
                <w:szCs w:val="24"/>
                <w:lang w:val="ru-RU"/>
              </w:rPr>
              <w:t>ii.</w:t>
            </w:r>
            <w:r w:rsidRPr="00042E49">
              <w:rPr>
                <w:rFonts w:ascii="Times New Roman" w:hAnsi="Times New Roman"/>
                <w:noProof/>
                <w:sz w:val="24"/>
                <w:szCs w:val="24"/>
                <w:lang w:val="ru-RU"/>
              </w:rPr>
              <w:tab/>
            </w:r>
            <w:r w:rsidRPr="00042E49">
              <w:rPr>
                <w:rFonts w:ascii="Times New Roman" w:hAnsi="Times New Roman"/>
                <w:sz w:val="24"/>
                <w:szCs w:val="24"/>
                <w:lang w:val="ru-RU"/>
              </w:rPr>
              <w:t>участвует в мероприятиях, которые противоречат или не отвечают интересам Заказчика или</w:t>
            </w:r>
          </w:p>
          <w:p w14:paraId="1E897A31" w14:textId="2C832707" w:rsidR="00BD6C3E" w:rsidRPr="00042E49" w:rsidRDefault="00BD6C3E" w:rsidP="00790E12">
            <w:pPr>
              <w:tabs>
                <w:tab w:val="clear" w:pos="1080"/>
                <w:tab w:val="left" w:pos="0"/>
              </w:tabs>
              <w:autoSpaceDE w:val="0"/>
              <w:autoSpaceDN w:val="0"/>
              <w:adjustRightInd w:val="0"/>
              <w:spacing w:line="240" w:lineRule="auto"/>
              <w:ind w:left="0" w:firstLine="0"/>
              <w:rPr>
                <w:rFonts w:ascii="Times New Roman" w:hAnsi="Times New Roman"/>
                <w:sz w:val="24"/>
                <w:szCs w:val="24"/>
                <w:lang w:val="ru-RU"/>
              </w:rPr>
            </w:pPr>
            <w:r w:rsidRPr="00042E49">
              <w:rPr>
                <w:rFonts w:ascii="Times New Roman" w:hAnsi="Times New Roman"/>
                <w:noProof/>
                <w:sz w:val="24"/>
                <w:szCs w:val="24"/>
                <w:lang w:val="ru-RU"/>
              </w:rPr>
              <w:t>iii.</w:t>
            </w:r>
            <w:r w:rsidRPr="00042E49">
              <w:rPr>
                <w:rFonts w:ascii="Times New Roman" w:hAnsi="Times New Roman"/>
                <w:noProof/>
                <w:sz w:val="24"/>
                <w:szCs w:val="24"/>
                <w:lang w:val="ru-RU"/>
              </w:rPr>
              <w:tab/>
            </w:r>
            <w:r w:rsidRPr="00042E49">
              <w:rPr>
                <w:rFonts w:ascii="Times New Roman" w:hAnsi="Times New Roman"/>
                <w:sz w:val="24"/>
                <w:szCs w:val="24"/>
                <w:lang w:val="ru-RU"/>
              </w:rPr>
              <w:t xml:space="preserve">не выполняет меры безопасности Подрядчика или Заказчика, описанные в Статье </w:t>
            </w:r>
            <w:r w:rsidRPr="00042E49">
              <w:rPr>
                <w:rFonts w:ascii="Times New Roman" w:hAnsi="Times New Roman"/>
              </w:rPr>
              <w:fldChar w:fldCharType="begin"/>
            </w:r>
            <w:r w:rsidRPr="00042E49">
              <w:rPr>
                <w:rFonts w:ascii="Times New Roman" w:hAnsi="Times New Roman"/>
                <w:lang w:val="ru-RU"/>
              </w:rPr>
              <w:instrText xml:space="preserve"> </w:instrText>
            </w:r>
            <w:r w:rsidRPr="00042E49">
              <w:rPr>
                <w:rFonts w:ascii="Times New Roman" w:hAnsi="Times New Roman"/>
              </w:rPr>
              <w:instrText>REF</w:instrText>
            </w:r>
            <w:r w:rsidRPr="00042E49">
              <w:rPr>
                <w:rFonts w:ascii="Times New Roman" w:hAnsi="Times New Roman"/>
                <w:lang w:val="ru-RU"/>
              </w:rPr>
              <w:instrText xml:space="preserve">  _</w:instrText>
            </w:r>
            <w:r w:rsidRPr="00042E49">
              <w:rPr>
                <w:rFonts w:ascii="Times New Roman" w:hAnsi="Times New Roman"/>
              </w:rPr>
              <w:instrText>Ref</w:instrText>
            </w:r>
            <w:r w:rsidRPr="00042E49">
              <w:rPr>
                <w:rFonts w:ascii="Times New Roman" w:hAnsi="Times New Roman"/>
                <w:lang w:val="ru-RU"/>
              </w:rPr>
              <w:instrText>349298794 \</w:instrText>
            </w:r>
            <w:r w:rsidRPr="00042E49">
              <w:rPr>
                <w:rFonts w:ascii="Times New Roman" w:hAnsi="Times New Roman"/>
              </w:rPr>
              <w:instrText>h</w:instrText>
            </w:r>
            <w:r w:rsidRPr="00042E49">
              <w:rPr>
                <w:rFonts w:ascii="Times New Roman" w:hAnsi="Times New Roman"/>
                <w:lang w:val="ru-RU"/>
              </w:rPr>
              <w:instrText xml:space="preserve"> \</w:instrText>
            </w:r>
            <w:r w:rsidRPr="00042E49">
              <w:rPr>
                <w:rFonts w:ascii="Times New Roman" w:hAnsi="Times New Roman"/>
              </w:rPr>
              <w:instrText>r</w:instrText>
            </w:r>
            <w:r w:rsidRPr="00042E49">
              <w:rPr>
                <w:rFonts w:ascii="Times New Roman" w:hAnsi="Times New Roman"/>
                <w:lang w:val="ru-RU"/>
              </w:rPr>
              <w:instrText xml:space="preserve"> \</w:instrText>
            </w:r>
            <w:r w:rsidRPr="00042E49">
              <w:rPr>
                <w:rFonts w:ascii="Times New Roman" w:hAnsi="Times New Roman"/>
              </w:rPr>
              <w:instrText>t</w:instrText>
            </w:r>
            <w:r w:rsidRPr="00042E49">
              <w:rPr>
                <w:rFonts w:ascii="Times New Roman" w:hAnsi="Times New Roman"/>
                <w:lang w:val="ru-RU"/>
              </w:rPr>
              <w:instrText xml:space="preserve">  \* </w:instrText>
            </w:r>
            <w:r w:rsidRPr="00042E49">
              <w:rPr>
                <w:rFonts w:ascii="Times New Roman" w:hAnsi="Times New Roman"/>
              </w:rPr>
              <w:instrText>MERGEFORMAT</w:instrText>
            </w:r>
            <w:r w:rsidRPr="00042E49">
              <w:rPr>
                <w:rFonts w:ascii="Times New Roman" w:hAnsi="Times New Roman"/>
                <w:lang w:val="ru-RU"/>
              </w:rPr>
              <w:instrText xml:space="preserve"> </w:instrText>
            </w:r>
            <w:r w:rsidRPr="00042E49">
              <w:rPr>
                <w:rFonts w:ascii="Times New Roman" w:hAnsi="Times New Roman"/>
              </w:rPr>
            </w:r>
            <w:r w:rsidRPr="00042E49">
              <w:rPr>
                <w:rFonts w:ascii="Times New Roman" w:hAnsi="Times New Roman"/>
              </w:rPr>
              <w:fldChar w:fldCharType="separate"/>
            </w:r>
            <w:r w:rsidRPr="00647C8E">
              <w:rPr>
                <w:rFonts w:ascii="Times New Roman" w:hAnsi="Times New Roman"/>
                <w:sz w:val="24"/>
                <w:szCs w:val="24"/>
                <w:lang w:val="ru-RU"/>
              </w:rPr>
              <w:t>10</w:t>
            </w:r>
            <w:r w:rsidRPr="00042E49">
              <w:rPr>
                <w:rFonts w:ascii="Times New Roman" w:hAnsi="Times New Roman"/>
              </w:rPr>
              <w:fldChar w:fldCharType="end"/>
            </w:r>
            <w:r w:rsidRPr="00042E49">
              <w:rPr>
                <w:rFonts w:ascii="Times New Roman" w:hAnsi="Times New Roman"/>
                <w:sz w:val="24"/>
                <w:szCs w:val="24"/>
                <w:lang w:val="ru-RU"/>
              </w:rPr>
              <w:t xml:space="preserve"> «Управление охраной здоровья, труда и окружающей среды».</w:t>
            </w:r>
          </w:p>
          <w:p w14:paraId="7B0A8650" w14:textId="77777777" w:rsidR="00BD6C3E" w:rsidRPr="00042E49" w:rsidRDefault="00BD6C3E" w:rsidP="00790E12">
            <w:pPr>
              <w:tabs>
                <w:tab w:val="clear" w:pos="1080"/>
                <w:tab w:val="left" w:pos="0"/>
              </w:tabs>
              <w:autoSpaceDE w:val="0"/>
              <w:autoSpaceDN w:val="0"/>
              <w:adjustRightInd w:val="0"/>
              <w:spacing w:line="240" w:lineRule="auto"/>
              <w:ind w:left="0" w:firstLine="0"/>
              <w:rPr>
                <w:rFonts w:ascii="Times New Roman" w:hAnsi="Times New Roman"/>
                <w:sz w:val="24"/>
                <w:szCs w:val="24"/>
                <w:lang w:val="ru-RU"/>
              </w:rPr>
            </w:pPr>
          </w:p>
          <w:p w14:paraId="1B2176FB" w14:textId="77777777" w:rsidR="00BD6C3E" w:rsidRPr="00042E49" w:rsidRDefault="00BD6C3E" w:rsidP="00042E49">
            <w:pPr>
              <w:pStyle w:val="Level1"/>
              <w:numPr>
                <w:ilvl w:val="1"/>
                <w:numId w:val="64"/>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Любые такие лица должны быть немедленно отстранены от оказания Услуг. Любое лицо, отстраненное на основании любой из вышеперечисленных причин, не может быть вновь задействовано в оказании Услуг и (или) предоставлении любых других Услуг по поручению Заказчика без предварительного разрешения Заказчика.</w:t>
            </w:r>
          </w:p>
          <w:p w14:paraId="383D309D" w14:textId="77777777" w:rsidR="00BD6C3E" w:rsidRPr="00042E49" w:rsidRDefault="00BD6C3E" w:rsidP="004E50C3">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6DDE321B" w14:textId="77777777" w:rsidR="00BD6C3E" w:rsidRPr="00042E49" w:rsidRDefault="00BD6C3E" w:rsidP="00042E49">
            <w:pPr>
              <w:pStyle w:val="Level1"/>
              <w:numPr>
                <w:ilvl w:val="1"/>
                <w:numId w:val="64"/>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должен предоставить Заказчику адекватную замену для таких отстраненных сотрудников в течение 24 (двадцати четырех) часов или более длительного времени, согласованного с Заказчиком.</w:t>
            </w:r>
          </w:p>
          <w:p w14:paraId="0035151F" w14:textId="77777777" w:rsidR="00BD6C3E" w:rsidRPr="00042E49" w:rsidRDefault="00BD6C3E" w:rsidP="004F0DE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7459E899" w14:textId="77777777" w:rsidR="00BD6C3E" w:rsidRPr="00042E49" w:rsidRDefault="00BD6C3E" w:rsidP="004F0DE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0F77FB8A" w14:textId="77777777" w:rsidR="00BD6C3E" w:rsidRPr="00042E49" w:rsidRDefault="00BD6C3E" w:rsidP="00E545B8">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bookmarkStart w:id="59" w:name="_Toc256698606"/>
            <w:r w:rsidRPr="00042E49">
              <w:rPr>
                <w:rFonts w:ascii="Times New Roman" w:hAnsi="Times New Roman"/>
                <w:b/>
                <w:bCs/>
                <w:caps/>
                <w:sz w:val="24"/>
                <w:szCs w:val="24"/>
                <w:lang w:val="ru-RU"/>
              </w:rPr>
              <w:t>СТАТЬЯ 26. ПРАВА ТРЕТЬИХ СТОРОН</w:t>
            </w:r>
            <w:bookmarkEnd w:id="59"/>
          </w:p>
          <w:p w14:paraId="1274DFF7" w14:textId="77777777" w:rsidR="00BD6C3E" w:rsidRPr="00042E49" w:rsidRDefault="00BD6C3E" w:rsidP="00E545B8">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p>
          <w:p w14:paraId="08F9963C" w14:textId="77777777" w:rsidR="00BD6C3E" w:rsidRPr="00042E49" w:rsidRDefault="00BD6C3E" w:rsidP="00042E49">
            <w:pPr>
              <w:pStyle w:val="Level1"/>
              <w:numPr>
                <w:ilvl w:val="1"/>
                <w:numId w:val="65"/>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С учетом положений Пункта 26.2, Стороны заявляют, что никакие положения Договора не должны толковаться как создающие какие-либо льготы или права, которые могут быть затребованы в принудительном порядке какой-либо третьей стороной, и что права всех третьих сторон, определяемые законодательством, в той мере, в какой это разрешено законодательством, исключены из Договора.</w:t>
            </w:r>
          </w:p>
          <w:p w14:paraId="6A052702" w14:textId="77777777" w:rsidR="00BD6C3E" w:rsidRPr="00042E49" w:rsidRDefault="00BD6C3E" w:rsidP="00042E49">
            <w:pPr>
              <w:pStyle w:val="Level1"/>
              <w:numPr>
                <w:ilvl w:val="1"/>
                <w:numId w:val="65"/>
              </w:numPr>
              <w:tabs>
                <w:tab w:val="left" w:pos="0"/>
              </w:tabs>
              <w:autoSpaceDE w:val="0"/>
              <w:autoSpaceDN w:val="0"/>
              <w:adjustRightInd w:val="0"/>
              <w:spacing w:after="0" w:line="240" w:lineRule="auto"/>
              <w:ind w:left="0" w:firstLine="0"/>
              <w:rPr>
                <w:rFonts w:ascii="Times New Roman" w:hAnsi="Times New Roman"/>
                <w:b/>
                <w:bCs/>
                <w:caps/>
                <w:sz w:val="24"/>
                <w:szCs w:val="24"/>
                <w:lang w:val="ru-RU"/>
              </w:rPr>
            </w:pPr>
            <w:bookmarkStart w:id="60" w:name="_Ref349298998"/>
            <w:r w:rsidRPr="00042E49">
              <w:rPr>
                <w:rFonts w:ascii="Times New Roman" w:hAnsi="Times New Roman"/>
                <w:sz w:val="24"/>
                <w:szCs w:val="24"/>
                <w:lang w:val="ru-RU"/>
              </w:rPr>
              <w:t>С учетом остальных положений Договора, положения следующих статей могут быть исполнены в принудительном порядке по требованию третьей стороны в той мере, в какой третьей стороне предоставлены права на это данными статьями:</w:t>
            </w:r>
            <w:bookmarkEnd w:id="60"/>
          </w:p>
          <w:p w14:paraId="62B6785C" w14:textId="77777777" w:rsidR="00BD6C3E" w:rsidRPr="00042E49" w:rsidRDefault="00BD6C3E" w:rsidP="00790E12">
            <w:pPr>
              <w:pStyle w:val="Level2"/>
              <w:numPr>
                <w:ilvl w:val="1"/>
                <w:numId w:val="2"/>
              </w:numPr>
              <w:tabs>
                <w:tab w:val="clear" w:pos="2340"/>
                <w:tab w:val="left" w:pos="0"/>
              </w:tabs>
              <w:spacing w:after="0" w:line="240" w:lineRule="auto"/>
              <w:ind w:left="0" w:firstLine="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Статья 8 «КОНФИДЕНЦИАЛЬНОСТЬ И ПРАВО СОБСТВЕННОСТИ»;</w:t>
            </w:r>
          </w:p>
          <w:p w14:paraId="0D343E69" w14:textId="77777777" w:rsidR="00BD6C3E" w:rsidRPr="00042E49" w:rsidRDefault="00BD6C3E" w:rsidP="00790E12">
            <w:pPr>
              <w:pStyle w:val="Level2"/>
              <w:numPr>
                <w:ilvl w:val="1"/>
                <w:numId w:val="2"/>
              </w:numPr>
              <w:tabs>
                <w:tab w:val="clear" w:pos="2340"/>
                <w:tab w:val="left" w:pos="0"/>
              </w:tabs>
              <w:spacing w:after="0" w:line="240" w:lineRule="auto"/>
              <w:ind w:left="0" w:firstLine="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Статья 18 «ОТВЕТСТВЕННОСТЬ И ОСВОБОЖДЕНИЕ ОТ ОТВЕТСТВЕННОСТИ»;</w:t>
            </w:r>
          </w:p>
          <w:p w14:paraId="284B0595" w14:textId="77777777" w:rsidR="00BD6C3E" w:rsidRPr="00042E49" w:rsidRDefault="00BD6C3E" w:rsidP="00790E12">
            <w:pPr>
              <w:pStyle w:val="Level2"/>
              <w:numPr>
                <w:ilvl w:val="1"/>
                <w:numId w:val="2"/>
              </w:numPr>
              <w:tabs>
                <w:tab w:val="clear" w:pos="2340"/>
                <w:tab w:val="left" w:pos="0"/>
              </w:tabs>
              <w:spacing w:after="0" w:line="240" w:lineRule="auto"/>
              <w:ind w:left="0" w:firstLine="0"/>
              <w:rPr>
                <w:rFonts w:ascii="Times New Roman" w:eastAsia="Times New Roman" w:hAnsi="Times New Roman" w:cs="Times New Roman"/>
                <w:color w:val="auto"/>
                <w:sz w:val="24"/>
                <w:szCs w:val="24"/>
                <w:lang w:val="ru-RU"/>
              </w:rPr>
            </w:pPr>
            <w:r w:rsidRPr="00042E49">
              <w:rPr>
                <w:rFonts w:ascii="Times New Roman" w:eastAsia="Times New Roman" w:hAnsi="Times New Roman" w:cs="Times New Roman"/>
                <w:color w:val="auto"/>
                <w:sz w:val="24"/>
                <w:szCs w:val="24"/>
                <w:lang w:val="ru-RU"/>
              </w:rPr>
              <w:t>Статья 1</w:t>
            </w:r>
            <w:r w:rsidRPr="00042E49">
              <w:rPr>
                <w:rFonts w:ascii="Times New Roman" w:eastAsia="Times New Roman" w:hAnsi="Times New Roman" w:cs="Times New Roman"/>
                <w:color w:val="auto"/>
                <w:sz w:val="24"/>
                <w:szCs w:val="24"/>
                <w:lang w:val="en-US"/>
              </w:rPr>
              <w:t>9</w:t>
            </w:r>
            <w:r w:rsidRPr="00042E49">
              <w:rPr>
                <w:rFonts w:ascii="Times New Roman" w:eastAsia="Times New Roman" w:hAnsi="Times New Roman" w:cs="Times New Roman"/>
                <w:color w:val="auto"/>
                <w:sz w:val="24"/>
                <w:szCs w:val="24"/>
                <w:lang w:val="ru-RU"/>
              </w:rPr>
              <w:t xml:space="preserve"> «ТРЕБОВАНИЯ К СТРАХОВАНИЮ».</w:t>
            </w:r>
          </w:p>
          <w:p w14:paraId="6121EAE3" w14:textId="77777777" w:rsidR="00BD6C3E" w:rsidRPr="00042E49" w:rsidRDefault="00BD6C3E" w:rsidP="00042E49">
            <w:pPr>
              <w:pStyle w:val="Level1"/>
              <w:numPr>
                <w:ilvl w:val="1"/>
                <w:numId w:val="65"/>
              </w:numPr>
              <w:tabs>
                <w:tab w:val="left" w:pos="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Несмотря на положения Пункта2, Договор может быть аннулирован, исправлен или изменен Сторонами Договора без предварительного уведомления или согласия любых третьих сторон, даже если в результате этого права данных третьих сторон на исполнение в принудительном порядке условий настоящего Договора могут быть изменены или аннулированы.</w:t>
            </w:r>
          </w:p>
          <w:p w14:paraId="6D3CE46C" w14:textId="77777777" w:rsidR="00BD6C3E" w:rsidRPr="00042E49" w:rsidRDefault="00BD6C3E" w:rsidP="00042E49">
            <w:pPr>
              <w:pStyle w:val="Level1"/>
              <w:numPr>
                <w:ilvl w:val="1"/>
                <w:numId w:val="65"/>
              </w:numPr>
              <w:tabs>
                <w:tab w:val="left" w:pos="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Права любых третьих сторон в соответствии с положениями Пункта 2 могут быть реализованы с учетом следующих оговорок:</w:t>
            </w:r>
          </w:p>
          <w:p w14:paraId="5413FAE5" w14:textId="77777777" w:rsidR="00BD6C3E" w:rsidRPr="00042E49" w:rsidRDefault="00BD6C3E" w:rsidP="00790E12">
            <w:pPr>
              <w:pStyle w:val="Lista"/>
              <w:tabs>
                <w:tab w:val="left" w:pos="0"/>
              </w:tabs>
              <w:spacing w:after="0" w:line="240" w:lineRule="auto"/>
              <w:ind w:left="0" w:firstLine="0"/>
              <w:rPr>
                <w:rFonts w:ascii="Times New Roman" w:eastAsia="Times New Roman" w:hAnsi="Times New Roman"/>
                <w:sz w:val="24"/>
                <w:szCs w:val="24"/>
                <w:lang w:val="ru-RU"/>
              </w:rPr>
            </w:pPr>
            <w:r w:rsidRPr="00042E49">
              <w:rPr>
                <w:rFonts w:ascii="Times New Roman" w:eastAsia="Times New Roman" w:hAnsi="Times New Roman"/>
                <w:sz w:val="24"/>
                <w:szCs w:val="24"/>
                <w:lang w:val="en-US"/>
              </w:rPr>
              <w:t>a</w:t>
            </w:r>
            <w:r w:rsidRPr="00042E49">
              <w:rPr>
                <w:rFonts w:ascii="Times New Roman" w:eastAsia="Times New Roman" w:hAnsi="Times New Roman"/>
                <w:sz w:val="24"/>
                <w:szCs w:val="24"/>
                <w:lang w:val="ru-RU"/>
              </w:rPr>
              <w:t>) о любых претензиях или использовании любых условий Договора в качестве основания любой третьей стороной в отношении какой-либо Стороны данная третья сторона должна уведомить в письменной форме каждую из Сторон немедленно после того, как такой третьей стороне становится известно о событии, которое может послужить причиной подачи такой претензии, при этом данное уведомление должно содержать, как минимум, следующую информацию:</w:t>
            </w:r>
          </w:p>
          <w:p w14:paraId="1D8D002E" w14:textId="77777777" w:rsidR="00BD6C3E" w:rsidRPr="00042E49" w:rsidRDefault="00BD6C3E" w:rsidP="00790E12">
            <w:pPr>
              <w:numPr>
                <w:ilvl w:val="0"/>
                <w:numId w:val="1"/>
              </w:numPr>
              <w:tabs>
                <w:tab w:val="clear" w:pos="1080"/>
                <w:tab w:val="clear" w:pos="270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сведения о событии, послужившем причиной для подачи претензии;</w:t>
            </w:r>
          </w:p>
          <w:p w14:paraId="454CA825" w14:textId="77777777" w:rsidR="00BD6C3E" w:rsidRPr="00042E49" w:rsidRDefault="00BD6C3E" w:rsidP="00790E12">
            <w:pPr>
              <w:numPr>
                <w:ilvl w:val="0"/>
                <w:numId w:val="1"/>
              </w:numPr>
              <w:tabs>
                <w:tab w:val="clear" w:pos="1080"/>
                <w:tab w:val="clear" w:pos="270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права, на которых основывается Третья сторона в соответствии с Договором;</w:t>
            </w:r>
          </w:p>
          <w:p w14:paraId="28DB7F91" w14:textId="77777777" w:rsidR="00BD6C3E" w:rsidRPr="00042E49" w:rsidRDefault="00BD6C3E" w:rsidP="00790E12">
            <w:pPr>
              <w:pStyle w:val="Lista"/>
              <w:tabs>
                <w:tab w:val="left" w:pos="0"/>
              </w:tabs>
              <w:spacing w:after="0" w:line="240" w:lineRule="auto"/>
              <w:ind w:left="0" w:firstLine="0"/>
              <w:rPr>
                <w:rFonts w:ascii="Times New Roman" w:eastAsia="Times New Roman" w:hAnsi="Times New Roman"/>
                <w:sz w:val="24"/>
                <w:szCs w:val="24"/>
                <w:lang w:val="ru-RU"/>
              </w:rPr>
            </w:pPr>
            <w:r w:rsidRPr="00042E49">
              <w:rPr>
                <w:rFonts w:ascii="Times New Roman" w:eastAsia="Times New Roman" w:hAnsi="Times New Roman"/>
                <w:sz w:val="24"/>
                <w:szCs w:val="24"/>
                <w:lang w:val="en-US"/>
              </w:rPr>
              <w:t>b</w:t>
            </w:r>
            <w:r w:rsidRPr="00042E49">
              <w:rPr>
                <w:rFonts w:ascii="Times New Roman" w:eastAsia="Times New Roman" w:hAnsi="Times New Roman"/>
                <w:sz w:val="24"/>
                <w:szCs w:val="24"/>
                <w:lang w:val="ru-RU"/>
              </w:rPr>
              <w:t>) положения Статей 23 и 27 должны применяться в отношении любых претензий Третьих Сторон.</w:t>
            </w:r>
          </w:p>
          <w:p w14:paraId="07B99547" w14:textId="77777777" w:rsidR="00BD6C3E" w:rsidRPr="00042E49" w:rsidRDefault="00BD6C3E" w:rsidP="00042E49">
            <w:pPr>
              <w:pStyle w:val="Level1"/>
              <w:numPr>
                <w:ilvl w:val="1"/>
                <w:numId w:val="65"/>
              </w:numPr>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Третьи стороны не имеют права на переуступку каких-либо льгот или прав, которыми они наделены в соответствии с настоящим Договором.</w:t>
            </w:r>
          </w:p>
          <w:p w14:paraId="00E1B0A3" w14:textId="77777777" w:rsidR="00BD6C3E" w:rsidRPr="00042E49" w:rsidRDefault="00BD6C3E" w:rsidP="004E50C3">
            <w:pPr>
              <w:pStyle w:val="Level1"/>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p>
          <w:p w14:paraId="75A06FB9" w14:textId="77777777" w:rsidR="00BD6C3E" w:rsidRPr="00042E49" w:rsidRDefault="00BD6C3E" w:rsidP="005D6D69">
            <w:pPr>
              <w:pStyle w:val="Level1"/>
              <w:tabs>
                <w:tab w:val="left" w:pos="851"/>
                <w:tab w:val="left" w:pos="1000"/>
                <w:tab w:val="left" w:pos="1620"/>
                <w:tab w:val="right" w:pos="9360"/>
              </w:tabs>
              <w:autoSpaceDE w:val="0"/>
              <w:autoSpaceDN w:val="0"/>
              <w:adjustRightInd w:val="0"/>
              <w:spacing w:after="0" w:line="240" w:lineRule="auto"/>
              <w:ind w:left="0" w:firstLine="0"/>
              <w:jc w:val="left"/>
              <w:rPr>
                <w:rFonts w:ascii="Times New Roman" w:hAnsi="Times New Roman"/>
                <w:bCs/>
                <w:caps/>
                <w:sz w:val="24"/>
                <w:szCs w:val="24"/>
                <w:lang w:val="ru-RU" w:eastAsia="en-US"/>
              </w:rPr>
            </w:pPr>
            <w:bookmarkStart w:id="61" w:name="_Toc256698607"/>
            <w:bookmarkStart w:id="62" w:name="_Ref349299419"/>
            <w:r w:rsidRPr="00042E49">
              <w:rPr>
                <w:rFonts w:ascii="Times New Roman" w:hAnsi="Times New Roman"/>
                <w:b/>
                <w:bCs/>
                <w:caps/>
                <w:sz w:val="24"/>
                <w:szCs w:val="24"/>
                <w:lang w:val="ru-RU"/>
              </w:rPr>
              <w:t>СТАТЬЯ 27. РАЗРЕШЕНИЕ СПОРОВ</w:t>
            </w:r>
            <w:bookmarkEnd w:id="61"/>
            <w:bookmarkEnd w:id="62"/>
          </w:p>
          <w:p w14:paraId="26EB0F7C" w14:textId="77777777" w:rsidR="00BD6C3E" w:rsidRPr="00042E49" w:rsidRDefault="00BD6C3E" w:rsidP="00042E49">
            <w:pPr>
              <w:pStyle w:val="Level1"/>
              <w:numPr>
                <w:ilvl w:val="1"/>
                <w:numId w:val="66"/>
              </w:numPr>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Действительность, толкование и исполнение Договора регулируются законодательством Республики Казахстан</w:t>
            </w:r>
          </w:p>
          <w:p w14:paraId="22BDC484" w14:textId="77777777" w:rsidR="00BD6C3E" w:rsidRPr="00042E49" w:rsidRDefault="00BD6C3E" w:rsidP="00042E49">
            <w:pPr>
              <w:pStyle w:val="Level1"/>
              <w:numPr>
                <w:ilvl w:val="1"/>
                <w:numId w:val="66"/>
              </w:numPr>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В случае возникновения споров по Договору, Стороны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5447DD15" w14:textId="3E995FCD" w:rsidR="00BD6C3E" w:rsidRPr="00042E49" w:rsidRDefault="00BD6C3E" w:rsidP="00042E49">
            <w:pPr>
              <w:pStyle w:val="Level1"/>
              <w:numPr>
                <w:ilvl w:val="1"/>
                <w:numId w:val="66"/>
              </w:numPr>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 xml:space="preserve">Если в течение 30 (тридцати) календарных дней после начала таких переговоров Заказчик и Подрядчик не могут разрешить спор по Договору, то все споры, разногласия, требования, возникающие в связи с Договором или касающиеся его нарушения, прекращения, недействительности, подлежат разрешению в судах Республики Казахстан. </w:t>
            </w:r>
          </w:p>
          <w:p w14:paraId="683A59F6" w14:textId="77777777" w:rsidR="00BD6C3E" w:rsidRPr="00042E49" w:rsidRDefault="00BD6C3E" w:rsidP="00F03B67">
            <w:pPr>
              <w:pStyle w:val="Level1"/>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Во всех остальных случаях, не предусмотренных Договором, за неисполнение или ненадлежащее исполнение обязательств по Договору Стороны несут ответственность друг перед другом в соответствии с законодательством Республики Казахстан.</w:t>
            </w:r>
          </w:p>
          <w:p w14:paraId="219A2D8D" w14:textId="77777777" w:rsidR="00BD6C3E" w:rsidRPr="00042E49" w:rsidRDefault="00BD6C3E" w:rsidP="00042E49">
            <w:pPr>
              <w:pStyle w:val="Level1"/>
              <w:numPr>
                <w:ilvl w:val="1"/>
                <w:numId w:val="66"/>
              </w:numPr>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В случае возникновения споров по Договору, Стороны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14:paraId="32D24560" w14:textId="77777777" w:rsidR="00BD6C3E" w:rsidRPr="00042E49" w:rsidRDefault="00BD6C3E" w:rsidP="00042E49">
            <w:pPr>
              <w:pStyle w:val="Level1"/>
              <w:numPr>
                <w:ilvl w:val="1"/>
                <w:numId w:val="66"/>
              </w:numPr>
              <w:tabs>
                <w:tab w:val="left" w:pos="0"/>
                <w:tab w:val="left" w:pos="851"/>
                <w:tab w:val="left" w:pos="1000"/>
                <w:tab w:val="right" w:pos="9360"/>
              </w:tabs>
              <w:autoSpaceDE w:val="0"/>
              <w:autoSpaceDN w:val="0"/>
              <w:adjustRightInd w:val="0"/>
              <w:spacing w:after="0" w:line="240" w:lineRule="auto"/>
              <w:ind w:left="0" w:firstLine="0"/>
              <w:rPr>
                <w:rFonts w:ascii="Times New Roman" w:hAnsi="Times New Roman"/>
                <w:caps/>
                <w:sz w:val="24"/>
                <w:szCs w:val="24"/>
                <w:lang w:val="ru-RU" w:eastAsia="en-US"/>
              </w:rPr>
            </w:pPr>
            <w:bookmarkStart w:id="63" w:name="RJ2097"/>
            <w:r w:rsidRPr="00042E49">
              <w:rPr>
                <w:rFonts w:ascii="Times New Roman" w:hAnsi="Times New Roman"/>
                <w:sz w:val="24"/>
                <w:szCs w:val="24"/>
                <w:lang w:val="ru-RU"/>
              </w:rPr>
              <w:t>Во время обсуждения любого вопроса или вопросов Подрядчик должен продолжать исполнять Договор, при этом как Подрядчик, так и Заказчик должны соблюдать положения Договора.</w:t>
            </w:r>
          </w:p>
          <w:p w14:paraId="47BC54D5" w14:textId="77777777" w:rsidR="00BD6C3E" w:rsidRPr="00042E49" w:rsidRDefault="00BD6C3E" w:rsidP="004F0DE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F0F4ADE" w14:textId="77777777" w:rsidR="00BD6C3E" w:rsidRPr="00042E49" w:rsidRDefault="00BD6C3E" w:rsidP="00C6707A">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eastAsia="en-US"/>
              </w:rPr>
            </w:pPr>
            <w:bookmarkStart w:id="64" w:name="_Toc256698608"/>
            <w:bookmarkEnd w:id="63"/>
            <w:r w:rsidRPr="00042E49">
              <w:rPr>
                <w:rFonts w:ascii="Times New Roman" w:hAnsi="Times New Roman"/>
                <w:b/>
                <w:bCs/>
                <w:caps/>
                <w:sz w:val="24"/>
                <w:szCs w:val="24"/>
                <w:lang w:val="ru-RU"/>
              </w:rPr>
              <w:t xml:space="preserve">СТАТЬЯ 28. САМОСТОЯТЕЛЬНЫЙ СБОР ИНФОРМАЦИИ </w:t>
            </w:r>
            <w:bookmarkEnd w:id="64"/>
            <w:r w:rsidRPr="00042E49">
              <w:rPr>
                <w:rFonts w:ascii="Times New Roman" w:hAnsi="Times New Roman"/>
                <w:b/>
                <w:sz w:val="24"/>
                <w:szCs w:val="24"/>
                <w:lang w:val="ru-RU"/>
              </w:rPr>
              <w:t>ПОДРЯДЧИКОМ</w:t>
            </w:r>
          </w:p>
          <w:p w14:paraId="28B7F82C" w14:textId="77777777" w:rsidR="00BD6C3E" w:rsidRPr="00042E49" w:rsidRDefault="00BD6C3E" w:rsidP="00042E49">
            <w:pPr>
              <w:pStyle w:val="Level1"/>
              <w:numPr>
                <w:ilvl w:val="1"/>
                <w:numId w:val="67"/>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В отношении Подрядчика принимается, что до вступления в Договор им была получена основная необходимая информация, достаточная для начала и касающаяся оказываемых Услуг, рабочей площадки, доступа и транспортировки на нее, требований местного законодательства, местных условий и оснащения, а также любых других соответствующих вопросов любого рода. Заказчик не несет ответственность за любые неточности или недостаточность имеющейся у Подрядчика информации, за исключением случаев, когда такая информация была предоставлена Подрядчику Заказчиком в письменной форме.</w:t>
            </w:r>
          </w:p>
          <w:p w14:paraId="34B87B70" w14:textId="77777777" w:rsidR="00BD6C3E" w:rsidRPr="00042E49" w:rsidRDefault="00BD6C3E" w:rsidP="004F0DE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4644E28" w14:textId="77777777" w:rsidR="00BD6C3E" w:rsidRPr="00042E49" w:rsidRDefault="00BD6C3E" w:rsidP="00C6707A">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eastAsia="en-US"/>
              </w:rPr>
            </w:pPr>
            <w:bookmarkStart w:id="65" w:name="_Toc256698609"/>
            <w:r w:rsidRPr="00042E49">
              <w:rPr>
                <w:rFonts w:ascii="Times New Roman" w:hAnsi="Times New Roman"/>
                <w:b/>
                <w:bCs/>
                <w:caps/>
                <w:sz w:val="24"/>
                <w:szCs w:val="24"/>
                <w:lang w:val="ru-RU"/>
              </w:rPr>
              <w:t>СТАТЬЯ 29. СВЯЗИ С ОБЩЕСТВЕННОСТЬЮ</w:t>
            </w:r>
            <w:bookmarkEnd w:id="65"/>
          </w:p>
          <w:p w14:paraId="37171F89" w14:textId="77777777" w:rsidR="00BD6C3E" w:rsidRPr="00042E49" w:rsidRDefault="00BD6C3E" w:rsidP="00042E49">
            <w:pPr>
              <w:pStyle w:val="Level1"/>
              <w:numPr>
                <w:ilvl w:val="1"/>
                <w:numId w:val="68"/>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Подрядчик должен предварительно получить у Заказчика разрешение на раскрытие посредством пресс-релизов или каким-либо иным другим способом неопределенному кругу лиц, любой третьей стороне любых сведений, касающихся Услуг, за исключением случаев, когда это требуется для информирования поставщиков Подрядчика и в порядке, предусмотренном настоящим Договором с соблюдением условий конфиденциальности.</w:t>
            </w:r>
          </w:p>
          <w:p w14:paraId="0D219DCB" w14:textId="77777777" w:rsidR="00BD6C3E" w:rsidRPr="00042E49" w:rsidRDefault="00BD6C3E" w:rsidP="004F0DE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5DAF321C" w14:textId="77777777" w:rsidR="00BD6C3E" w:rsidRPr="00042E49" w:rsidRDefault="00BD6C3E" w:rsidP="004F0DE4">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2522534F" w14:textId="77777777" w:rsidR="00BD6C3E" w:rsidRPr="00042E49" w:rsidRDefault="00BD6C3E" w:rsidP="00790E12">
            <w:pPr>
              <w:pStyle w:val="ad"/>
              <w:tabs>
                <w:tab w:val="left" w:pos="0"/>
              </w:tabs>
              <w:spacing w:before="0" w:after="0" w:line="240" w:lineRule="auto"/>
              <w:rPr>
                <w:rFonts w:ascii="Times New Roman" w:hAnsi="Times New Roman"/>
                <w:szCs w:val="24"/>
                <w:lang w:val="ru-RU"/>
              </w:rPr>
            </w:pPr>
            <w:r w:rsidRPr="00042E49">
              <w:rPr>
                <w:rFonts w:ascii="Times New Roman" w:hAnsi="Times New Roman"/>
                <w:szCs w:val="24"/>
                <w:lang w:val="ru-RU"/>
              </w:rPr>
              <w:t xml:space="preserve">РАЗДЕЛ III. </w:t>
            </w:r>
          </w:p>
          <w:p w14:paraId="30E2D032" w14:textId="77777777" w:rsidR="00BD6C3E" w:rsidRPr="00042E49" w:rsidRDefault="00BD6C3E" w:rsidP="00C20E8A">
            <w:pPr>
              <w:pStyle w:val="10"/>
              <w:tabs>
                <w:tab w:val="left" w:pos="0"/>
              </w:tabs>
              <w:jc w:val="center"/>
              <w:rPr>
                <w:rFonts w:ascii="Times New Roman" w:hAnsi="Times New Roman"/>
                <w:b/>
                <w:szCs w:val="24"/>
                <w:lang w:val="ru-RU"/>
              </w:rPr>
            </w:pPr>
            <w:r w:rsidRPr="00042E49">
              <w:rPr>
                <w:rFonts w:ascii="Times New Roman" w:hAnsi="Times New Roman"/>
                <w:b/>
                <w:szCs w:val="24"/>
                <w:lang w:val="ru-RU"/>
              </w:rPr>
              <w:t>ОБЪЕМ УСЛУГ</w:t>
            </w:r>
          </w:p>
          <w:p w14:paraId="0859E77B" w14:textId="77777777" w:rsidR="00BD6C3E" w:rsidRPr="00042E49" w:rsidRDefault="00BD6C3E" w:rsidP="00C6707A">
            <w:pPr>
              <w:pStyle w:val="Level1"/>
              <w:tabs>
                <w:tab w:val="left" w:pos="1620"/>
              </w:tabs>
              <w:autoSpaceDE w:val="0"/>
              <w:autoSpaceDN w:val="0"/>
              <w:adjustRightInd w:val="0"/>
              <w:spacing w:after="0" w:line="240" w:lineRule="auto"/>
              <w:ind w:left="0" w:firstLine="0"/>
              <w:jc w:val="left"/>
              <w:rPr>
                <w:rFonts w:ascii="Times New Roman" w:hAnsi="Times New Roman"/>
                <w:b/>
                <w:bCs/>
                <w:caps/>
                <w:sz w:val="24"/>
                <w:szCs w:val="24"/>
                <w:lang w:val="ru-RU" w:eastAsia="en-US"/>
              </w:rPr>
            </w:pPr>
            <w:bookmarkStart w:id="66" w:name="_Toc256698617"/>
            <w:r w:rsidRPr="00042E49">
              <w:rPr>
                <w:rFonts w:ascii="Times New Roman" w:hAnsi="Times New Roman"/>
                <w:b/>
                <w:bCs/>
                <w:caps/>
                <w:sz w:val="24"/>
                <w:szCs w:val="24"/>
                <w:lang w:val="ru-RU"/>
              </w:rPr>
              <w:t>СТАТЬЯ 30. ОБЩИЕ</w:t>
            </w:r>
            <w:r w:rsidRPr="00042E49">
              <w:rPr>
                <w:rFonts w:ascii="Times New Roman" w:hAnsi="Times New Roman"/>
                <w:b/>
                <w:sz w:val="24"/>
                <w:szCs w:val="24"/>
                <w:lang w:val="ru-RU"/>
              </w:rPr>
              <w:t xml:space="preserve"> ПОЛОЖЕНИЯ</w:t>
            </w:r>
            <w:bookmarkEnd w:id="66"/>
          </w:p>
          <w:p w14:paraId="7C1220F0" w14:textId="77777777" w:rsidR="00BD6C3E" w:rsidRPr="00042E49" w:rsidRDefault="00BD6C3E" w:rsidP="00042E49">
            <w:pPr>
              <w:pStyle w:val="Level1"/>
              <w:numPr>
                <w:ilvl w:val="1"/>
                <w:numId w:val="69"/>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Цель настоящего Договора состоит в предоставлении Подрядчиком по требованию Заказчика (путем выдачи Заказ-наряда, согласно форме Приложение №6 к Договору) Услуги, требования к которым описаны в Приложении №2 к Договору.</w:t>
            </w:r>
          </w:p>
          <w:p w14:paraId="5E868D6C" w14:textId="1CA857ED" w:rsidR="00BD6C3E" w:rsidRPr="00042E49" w:rsidRDefault="00BD6C3E" w:rsidP="00042E49">
            <w:pPr>
              <w:pStyle w:val="Level1"/>
              <w:numPr>
                <w:ilvl w:val="1"/>
                <w:numId w:val="69"/>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Персонал Подрядчика должен быть компетентным и должен иметь необходимый уровень квалификации для оказания всех аспектов Услуг.</w:t>
            </w:r>
          </w:p>
          <w:p w14:paraId="6AEC5A59" w14:textId="77777777" w:rsidR="00BD6C3E" w:rsidRPr="00042E49" w:rsidRDefault="00BD6C3E" w:rsidP="00790E12">
            <w:pPr>
              <w:pStyle w:val="20"/>
              <w:tabs>
                <w:tab w:val="left" w:pos="0"/>
              </w:tabs>
              <w:spacing w:before="0" w:after="0" w:line="240" w:lineRule="auto"/>
              <w:rPr>
                <w:rFonts w:ascii="Times New Roman" w:hAnsi="Times New Roman"/>
                <w:sz w:val="24"/>
                <w:szCs w:val="24"/>
                <w:lang w:val="ru-RU"/>
              </w:rPr>
            </w:pPr>
            <w:bookmarkStart w:id="67" w:name="_Toc256698618"/>
          </w:p>
          <w:p w14:paraId="0852FAAD" w14:textId="77777777" w:rsidR="00BD6C3E" w:rsidRPr="00042E49" w:rsidRDefault="00BD6C3E" w:rsidP="00C6707A">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eastAsia="en-US"/>
              </w:rPr>
            </w:pPr>
            <w:r w:rsidRPr="00042E49">
              <w:rPr>
                <w:rFonts w:ascii="Times New Roman" w:hAnsi="Times New Roman"/>
                <w:b/>
                <w:sz w:val="24"/>
                <w:szCs w:val="24"/>
                <w:lang w:val="ru-RU"/>
              </w:rPr>
              <w:t>СТАТЬЯ 31. ЗАТРЕБОВАНИЕ УСЛУГ</w:t>
            </w:r>
            <w:bookmarkEnd w:id="67"/>
          </w:p>
          <w:p w14:paraId="72677984" w14:textId="77777777" w:rsidR="00BD6C3E" w:rsidRPr="00042E49" w:rsidRDefault="00BD6C3E" w:rsidP="00042E49">
            <w:pPr>
              <w:pStyle w:val="Level1"/>
              <w:numPr>
                <w:ilvl w:val="1"/>
                <w:numId w:val="70"/>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Затребование Услуг Заказчиком производится путем заполнения формы Заказ-наряда (Приложение №6 к Договору), в которой указываются требуемые Услуги, место и степень срочности, подписание Заказчиком такого Заказ – наряда является основанием для начала оказания Услуг. Заказчик должен направить Заказ-наряд не позднее 14 (четырнадцати) календарных дней до Даты начала Услуг.</w:t>
            </w:r>
          </w:p>
          <w:p w14:paraId="06AD9F6A" w14:textId="77777777" w:rsidR="00BD6C3E" w:rsidRPr="00042E49" w:rsidRDefault="00BD6C3E" w:rsidP="00042E49">
            <w:pPr>
              <w:pStyle w:val="Level1"/>
              <w:numPr>
                <w:ilvl w:val="1"/>
                <w:numId w:val="70"/>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Какие-либо гарантии, как подразумеваемые, так и прямые, относительно количества Заказ-нарядов, которые Подрядчику потребуется выполнить в рамках данного Договора, не могут быть предоставлены. В связи с этим какой-либо определенной цены Договора не существует, и выплаты за оказанные Услуги должны производиться на основании расценок, указанных в Приложении №3 к Договору не более сумм предусмотренной бюджетом Заказчика за фактический объем.</w:t>
            </w:r>
          </w:p>
          <w:p w14:paraId="4DC94CB2" w14:textId="77777777" w:rsidR="00BD6C3E" w:rsidRPr="00042E49" w:rsidRDefault="00BD6C3E" w:rsidP="00042E49">
            <w:pPr>
              <w:pStyle w:val="Level1"/>
              <w:numPr>
                <w:ilvl w:val="1"/>
                <w:numId w:val="70"/>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Подрядчик должен обеспечить, чтобы в течение всего времени, когда персонал задействован в работах по данному Договору, было одно ответственное лицо, назначенное представителем Подрядчика и (или) его заместителем, способное принимать и отдавать указания от имени Подрядчика.</w:t>
            </w:r>
            <w:bookmarkStart w:id="68" w:name="_Toc256698619"/>
          </w:p>
          <w:p w14:paraId="3E90226E" w14:textId="77777777" w:rsidR="00BD6C3E" w:rsidRPr="00042E49" w:rsidRDefault="00BD6C3E" w:rsidP="000525DC">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8854D31" w14:textId="77777777" w:rsidR="00BD6C3E" w:rsidRPr="00042E49" w:rsidRDefault="00BD6C3E" w:rsidP="000525DC">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308A855B" w14:textId="77777777" w:rsidR="00BD6C3E" w:rsidRPr="00042E49" w:rsidRDefault="00BD6C3E" w:rsidP="000525DC">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3A85A0AA" w14:textId="77777777" w:rsidR="00BD6C3E" w:rsidRPr="00042E49" w:rsidRDefault="00BD6C3E" w:rsidP="00C6707A">
            <w:pPr>
              <w:pStyle w:val="Level1"/>
              <w:tabs>
                <w:tab w:val="left" w:pos="0"/>
              </w:tabs>
              <w:autoSpaceDE w:val="0"/>
              <w:autoSpaceDN w:val="0"/>
              <w:adjustRightInd w:val="0"/>
              <w:spacing w:after="0" w:line="240" w:lineRule="auto"/>
              <w:ind w:left="0" w:firstLine="0"/>
              <w:jc w:val="left"/>
              <w:rPr>
                <w:rFonts w:ascii="Times New Roman" w:hAnsi="Times New Roman"/>
                <w:b/>
                <w:sz w:val="24"/>
                <w:szCs w:val="24"/>
                <w:lang w:val="ru-RU"/>
              </w:rPr>
            </w:pPr>
            <w:bookmarkStart w:id="69" w:name="_Toc256698621"/>
            <w:bookmarkEnd w:id="68"/>
            <w:r w:rsidRPr="00042E49">
              <w:rPr>
                <w:rFonts w:ascii="Times New Roman" w:hAnsi="Times New Roman"/>
                <w:b/>
                <w:sz w:val="24"/>
                <w:szCs w:val="24"/>
                <w:lang w:val="ru-RU"/>
              </w:rPr>
              <w:t>СТАТЬЯ 32. РЕСУРСЫ</w:t>
            </w:r>
            <w:r w:rsidRPr="00042E49">
              <w:rPr>
                <w:rFonts w:ascii="Times New Roman" w:hAnsi="Times New Roman"/>
                <w:sz w:val="24"/>
                <w:szCs w:val="24"/>
                <w:lang w:val="ru-RU"/>
              </w:rPr>
              <w:t xml:space="preserve">, </w:t>
            </w:r>
            <w:r w:rsidRPr="00042E49">
              <w:rPr>
                <w:rFonts w:ascii="Times New Roman" w:hAnsi="Times New Roman"/>
                <w:b/>
                <w:sz w:val="24"/>
                <w:szCs w:val="24"/>
                <w:lang w:val="ru-RU"/>
              </w:rPr>
              <w:t>ПРЕДОСТАВЛЯЕМЫЕ ПОДРЯДЧИКОМ</w:t>
            </w:r>
            <w:bookmarkEnd w:id="69"/>
          </w:p>
          <w:p w14:paraId="56AA2237" w14:textId="77777777" w:rsidR="00BD6C3E" w:rsidRPr="00042E49" w:rsidRDefault="00BD6C3E" w:rsidP="00C6707A">
            <w:pPr>
              <w:pStyle w:val="Level1"/>
              <w:tabs>
                <w:tab w:val="left" w:pos="0"/>
              </w:tabs>
              <w:autoSpaceDE w:val="0"/>
              <w:autoSpaceDN w:val="0"/>
              <w:adjustRightInd w:val="0"/>
              <w:spacing w:after="0" w:line="240" w:lineRule="auto"/>
              <w:ind w:left="0" w:firstLine="0"/>
              <w:jc w:val="left"/>
              <w:rPr>
                <w:rFonts w:ascii="Times New Roman" w:hAnsi="Times New Roman"/>
                <w:bCs/>
                <w:caps/>
                <w:sz w:val="24"/>
                <w:szCs w:val="24"/>
                <w:lang w:val="ru-RU" w:eastAsia="en-US"/>
              </w:rPr>
            </w:pPr>
          </w:p>
          <w:p w14:paraId="4CEF09E5" w14:textId="77777777" w:rsidR="00BD6C3E" w:rsidRPr="00042E49" w:rsidRDefault="00BD6C3E" w:rsidP="00C6707A">
            <w:pPr>
              <w:pStyle w:val="Level1"/>
              <w:tabs>
                <w:tab w:val="left" w:pos="0"/>
              </w:tabs>
              <w:autoSpaceDE w:val="0"/>
              <w:autoSpaceDN w:val="0"/>
              <w:adjustRightInd w:val="0"/>
              <w:spacing w:after="0" w:line="240" w:lineRule="auto"/>
              <w:ind w:left="0" w:firstLine="0"/>
              <w:jc w:val="left"/>
              <w:rPr>
                <w:rFonts w:ascii="Times New Roman" w:hAnsi="Times New Roman"/>
                <w:bCs/>
                <w:caps/>
                <w:sz w:val="24"/>
                <w:szCs w:val="24"/>
                <w:lang w:val="ru-RU" w:eastAsia="en-US"/>
              </w:rPr>
            </w:pPr>
          </w:p>
          <w:p w14:paraId="33717745" w14:textId="77777777" w:rsidR="00BD6C3E" w:rsidRPr="00042E49" w:rsidRDefault="00BD6C3E" w:rsidP="00042E49">
            <w:pPr>
              <w:pStyle w:val="Level1"/>
              <w:numPr>
                <w:ilvl w:val="1"/>
                <w:numId w:val="71"/>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Подрядчик должен предоставить оборудование и персонал в соответствии с требованиями Договора, если иное не согласовано с Заказчиком.</w:t>
            </w:r>
          </w:p>
          <w:p w14:paraId="57EF72F1"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p>
          <w:p w14:paraId="22F95FEB" w14:textId="77777777" w:rsidR="00BD6C3E" w:rsidRPr="00042E49" w:rsidRDefault="00BD6C3E" w:rsidP="00042E49">
            <w:pPr>
              <w:pStyle w:val="Level1"/>
              <w:numPr>
                <w:ilvl w:val="1"/>
                <w:numId w:val="71"/>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Если Подрядчик считает, что для оказания Услуг требуется другое оборудование, он должен обратиться к Заказчика. Если Заказчик сочтет необходимым использование такого Оборудования для оказания Услуг, он должен потребовать от Подрядчика принять все необходимые меры для своевременной доставки такого Оборудования на судно или на береговую рабочую площадку (в зависимости от того, что применимо).</w:t>
            </w:r>
          </w:p>
          <w:p w14:paraId="53E189A5" w14:textId="77777777" w:rsidR="00BD6C3E" w:rsidRPr="00042E49" w:rsidRDefault="00BD6C3E" w:rsidP="00042E49">
            <w:pPr>
              <w:pStyle w:val="Level1"/>
              <w:numPr>
                <w:ilvl w:val="1"/>
                <w:numId w:val="71"/>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Подрядчик должен немедленно заменить любых лиц из числа своего персонала, которые, по мнению Заказчика, являются некомпетентными или отказываются соблюдать требования правил и норм Заказчика. Такая замена должна быть произведена в максимально сжатые сроки без каких-либо затрат со стороны Заказчика в соответствии с положениями Раздела II «Общие условия Договора» Договора.</w:t>
            </w:r>
          </w:p>
          <w:p w14:paraId="5A45F340"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p>
          <w:p w14:paraId="0E6A5F87" w14:textId="77777777" w:rsidR="00BD6C3E" w:rsidRPr="00042E49" w:rsidRDefault="00BD6C3E" w:rsidP="00042E49">
            <w:pPr>
              <w:pStyle w:val="Level1"/>
              <w:numPr>
                <w:ilvl w:val="1"/>
                <w:numId w:val="71"/>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Подрядчик должен иметь все необходимые сертификаты, лицензии и другие регулирующие документы, разрешающие Подрядчику оказывать Услуги в соответствии с требованиями законодательства Республики Казахстан.</w:t>
            </w:r>
          </w:p>
          <w:p w14:paraId="21DF76B1" w14:textId="77777777" w:rsidR="00BD6C3E" w:rsidRPr="00042E49" w:rsidRDefault="00BD6C3E" w:rsidP="00790E12">
            <w:pPr>
              <w:pStyle w:val="ad"/>
              <w:tabs>
                <w:tab w:val="left" w:pos="0"/>
              </w:tabs>
              <w:spacing w:before="0" w:after="0" w:line="240" w:lineRule="auto"/>
              <w:rPr>
                <w:rFonts w:ascii="Times New Roman" w:hAnsi="Times New Roman"/>
                <w:szCs w:val="24"/>
                <w:lang w:val="ru-RU"/>
              </w:rPr>
            </w:pPr>
            <w:r w:rsidRPr="00042E49">
              <w:rPr>
                <w:rFonts w:ascii="Times New Roman" w:hAnsi="Times New Roman"/>
                <w:szCs w:val="24"/>
                <w:lang w:val="ru-RU"/>
              </w:rPr>
              <w:t>РАЗДЕЛ I</w:t>
            </w:r>
            <w:r w:rsidRPr="00042E49">
              <w:rPr>
                <w:rFonts w:ascii="Times New Roman" w:hAnsi="Times New Roman"/>
                <w:szCs w:val="24"/>
                <w:lang w:val="en-US"/>
              </w:rPr>
              <w:t>V</w:t>
            </w:r>
            <w:r w:rsidRPr="00042E49">
              <w:rPr>
                <w:rFonts w:ascii="Times New Roman" w:hAnsi="Times New Roman"/>
                <w:szCs w:val="24"/>
                <w:lang w:val="ru-RU"/>
              </w:rPr>
              <w:t xml:space="preserve">. </w:t>
            </w:r>
          </w:p>
          <w:p w14:paraId="14D92411" w14:textId="77777777" w:rsidR="00BD6C3E" w:rsidRPr="00042E49" w:rsidRDefault="00BD6C3E" w:rsidP="00790E12">
            <w:pPr>
              <w:pStyle w:val="10"/>
              <w:tabs>
                <w:tab w:val="left" w:pos="0"/>
              </w:tabs>
              <w:rPr>
                <w:rFonts w:ascii="Times New Roman" w:hAnsi="Times New Roman"/>
                <w:b/>
                <w:szCs w:val="24"/>
                <w:lang w:val="ru-RU"/>
              </w:rPr>
            </w:pPr>
            <w:r w:rsidRPr="00042E49">
              <w:rPr>
                <w:rFonts w:ascii="Times New Roman" w:hAnsi="Times New Roman"/>
                <w:b/>
                <w:szCs w:val="24"/>
                <w:lang w:val="ru-RU"/>
              </w:rPr>
              <w:t>ТАБЛИЦА ЦЕН И ТАРИФОВ</w:t>
            </w:r>
          </w:p>
          <w:p w14:paraId="514B8BFB" w14:textId="77777777" w:rsidR="00BD6C3E" w:rsidRPr="00042E49" w:rsidRDefault="00BD6C3E" w:rsidP="00E462C6">
            <w:pPr>
              <w:rPr>
                <w:rFonts w:ascii="Times New Roman" w:hAnsi="Times New Roman"/>
                <w:lang w:val="ru-RU"/>
              </w:rPr>
            </w:pPr>
          </w:p>
          <w:p w14:paraId="694969C1" w14:textId="5172E6D5" w:rsidR="00BD6C3E" w:rsidRPr="00042E49" w:rsidRDefault="00BD6C3E" w:rsidP="00790E12">
            <w:pPr>
              <w:pStyle w:val="Level3"/>
              <w:tabs>
                <w:tab w:val="left" w:pos="0"/>
              </w:tabs>
              <w:spacing w:after="0" w:line="240" w:lineRule="auto"/>
              <w:rPr>
                <w:rFonts w:ascii="Times New Roman" w:hAnsi="Times New Roman"/>
                <w:sz w:val="24"/>
                <w:szCs w:val="24"/>
                <w:lang w:val="ru-RU"/>
              </w:rPr>
            </w:pPr>
            <w:r w:rsidRPr="00042E49">
              <w:rPr>
                <w:rFonts w:ascii="Times New Roman" w:hAnsi="Times New Roman"/>
                <w:sz w:val="24"/>
                <w:szCs w:val="24"/>
                <w:lang w:val="ru-RU"/>
              </w:rPr>
              <w:t>При условии удовлетворительного оказания Услуг в соответствии с настоящим Договором Заказчик производит оплату Подрядчику согласно цен и тарифов как оговорено в Приложении №3 к Договору «Таблица цен и тарифов». Расценки и ставки, указанные в данном Приложении, считаются включающими все затраты Подрядчика на оказание Услуг в соответствии с требованиями Договора, и от Заказчика не требуется каких-либо других выплат помимо указанных сумм.</w:t>
            </w:r>
          </w:p>
          <w:p w14:paraId="406AF930" w14:textId="77777777" w:rsidR="00BD6C3E" w:rsidRPr="00042E49" w:rsidRDefault="00BD6C3E" w:rsidP="00790E12">
            <w:pPr>
              <w:pStyle w:val="Level3"/>
              <w:tabs>
                <w:tab w:val="left" w:pos="0"/>
              </w:tabs>
              <w:spacing w:after="0" w:line="240" w:lineRule="auto"/>
              <w:rPr>
                <w:rFonts w:ascii="Times New Roman" w:hAnsi="Times New Roman"/>
                <w:sz w:val="24"/>
                <w:szCs w:val="24"/>
                <w:lang w:val="ru-RU"/>
              </w:rPr>
            </w:pPr>
          </w:p>
          <w:p w14:paraId="14D5A55E" w14:textId="23AB291E" w:rsidR="00BD6C3E" w:rsidRPr="00042E49" w:rsidRDefault="00BD6C3E" w:rsidP="00790E12">
            <w:pPr>
              <w:pStyle w:val="Level3"/>
              <w:tabs>
                <w:tab w:val="left" w:pos="0"/>
              </w:tabs>
              <w:spacing w:after="0" w:line="240" w:lineRule="auto"/>
              <w:rPr>
                <w:rFonts w:ascii="Times New Roman" w:hAnsi="Times New Roman"/>
                <w:sz w:val="24"/>
                <w:szCs w:val="24"/>
                <w:lang w:val="ru-RU"/>
              </w:rPr>
            </w:pPr>
          </w:p>
          <w:p w14:paraId="418BC1AE" w14:textId="77777777" w:rsidR="00BD6C3E" w:rsidRPr="00042E49" w:rsidRDefault="00BD6C3E" w:rsidP="006F2D6C">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eastAsia="en-US"/>
              </w:rPr>
            </w:pPr>
            <w:bookmarkStart w:id="70" w:name="_Toc256698612"/>
            <w:r w:rsidRPr="00042E49">
              <w:rPr>
                <w:rFonts w:ascii="Times New Roman" w:hAnsi="Times New Roman"/>
                <w:b/>
                <w:sz w:val="24"/>
                <w:szCs w:val="24"/>
                <w:lang w:val="ru-RU"/>
              </w:rPr>
              <w:t>СТАТЬЯ 33. ЦЕНА ДОГОВОРА</w:t>
            </w:r>
            <w:bookmarkEnd w:id="70"/>
          </w:p>
          <w:p w14:paraId="2991F8E5" w14:textId="77777777" w:rsidR="00BD6C3E" w:rsidRPr="00042E49" w:rsidRDefault="00BD6C3E" w:rsidP="00042E49">
            <w:pPr>
              <w:pStyle w:val="Level1"/>
              <w:numPr>
                <w:ilvl w:val="1"/>
                <w:numId w:val="72"/>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Все ставки и расценки являются фиксированными и твердыми в течение всего срока действия Договора, и не подлежат пересмотру, повышению и какой-либо корректировке, но не более 12 (двенадцати) месяцев с даты, указанной в преамбуле настоящего Договора.</w:t>
            </w:r>
          </w:p>
          <w:p w14:paraId="320CAC43"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p>
          <w:p w14:paraId="60062402" w14:textId="0AB9F216" w:rsidR="00BD6C3E" w:rsidRPr="00042E49" w:rsidRDefault="00BD6C3E" w:rsidP="00042E49">
            <w:pPr>
              <w:pStyle w:val="Level1"/>
              <w:numPr>
                <w:ilvl w:val="1"/>
                <w:numId w:val="72"/>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Если не оговорено иное, ставки и расценки считаются полностью охватывающими все расходы любого рода, которые несет Подрядчик в ходе оказания Услуг.</w:t>
            </w:r>
          </w:p>
          <w:p w14:paraId="53D97840"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p>
          <w:p w14:paraId="66A0511E" w14:textId="574AF377" w:rsidR="00BD6C3E" w:rsidRPr="00042E49" w:rsidRDefault="00BD6C3E" w:rsidP="00042E49">
            <w:pPr>
              <w:pStyle w:val="Level1"/>
              <w:numPr>
                <w:ilvl w:val="1"/>
                <w:numId w:val="72"/>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Никакие местные торговые обычаи и любые иные подобные вещи не могут иметь приоритет над положениями данного Раздела I</w:t>
            </w:r>
            <w:r w:rsidRPr="00042E49">
              <w:rPr>
                <w:rFonts w:ascii="Times New Roman" w:hAnsi="Times New Roman"/>
                <w:sz w:val="24"/>
                <w:szCs w:val="24"/>
                <w:lang w:val="en-US"/>
              </w:rPr>
              <w:t>V</w:t>
            </w:r>
            <w:r w:rsidRPr="00042E49">
              <w:rPr>
                <w:rFonts w:ascii="Times New Roman" w:hAnsi="Times New Roman"/>
                <w:sz w:val="24"/>
                <w:szCs w:val="24"/>
                <w:lang w:val="ru-RU"/>
              </w:rPr>
              <w:t xml:space="preserve"> и Приложения №3 «Таблица цен и тарифов» к Договору. Предполагается, что Подрядчик учел в своих расценках и ставках обеспечение соответствия с любыми местными соглашениями, касающимися размеров денежного содержания, условий найма и других вопросов, и ознакомился со всеми вопросами трудовых отношений.</w:t>
            </w:r>
          </w:p>
          <w:p w14:paraId="20269732"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p>
          <w:p w14:paraId="347F1728" w14:textId="039D966C" w:rsidR="00BD6C3E" w:rsidRPr="00042E49" w:rsidRDefault="00BD6C3E" w:rsidP="00042E49">
            <w:pPr>
              <w:pStyle w:val="Level1"/>
              <w:numPr>
                <w:ilvl w:val="1"/>
                <w:numId w:val="72"/>
              </w:numPr>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r w:rsidRPr="00042E49">
              <w:rPr>
                <w:rFonts w:ascii="Times New Roman" w:hAnsi="Times New Roman"/>
                <w:sz w:val="24"/>
                <w:szCs w:val="24"/>
                <w:lang w:val="ru-RU"/>
              </w:rPr>
              <w:t>Заказчик не принимает каких-либо претензий, связанных с изменениями в составе или стоимости оборудования и любых других позиций, входящих в сферу ответственности Подрядчика в соответствии с положениями Договора. В частности, не принимаются какие-либо претензии Подрядчика по компенсации дополнительных расходов в связи с неправильным пониманием любых вопросов, влияющих на оказание Услуг.</w:t>
            </w:r>
          </w:p>
          <w:p w14:paraId="73418B04"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eastAsia="en-US"/>
              </w:rPr>
            </w:pPr>
          </w:p>
          <w:p w14:paraId="64D916CF" w14:textId="16EFD632" w:rsidR="00BD6C3E" w:rsidRPr="00042E49" w:rsidRDefault="00BD6C3E" w:rsidP="00042E49">
            <w:pPr>
              <w:pStyle w:val="Level1"/>
              <w:keepNext/>
              <w:numPr>
                <w:ilvl w:val="1"/>
                <w:numId w:val="72"/>
              </w:numPr>
              <w:tabs>
                <w:tab w:val="left" w:pos="0"/>
              </w:tabs>
              <w:autoSpaceDE w:val="0"/>
              <w:autoSpaceDN w:val="0"/>
              <w:adjustRightInd w:val="0"/>
              <w:spacing w:before="120"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 обязанности Подрядчика входит правильное составление всей таможенной документации, а также покрытие всех своих расходов и расходов своих агентов, связанных с задержками по вине таможенных и налоговых органов. Уплата всех таможенных пошлин и акцизов, применяемых в отношении Оборудования, ввозимого или вывозимого из любой страны, входит исключительно в сферу ответственности Подрядчика.</w:t>
            </w:r>
            <w:bookmarkStart w:id="71" w:name="_Toc256698613"/>
          </w:p>
          <w:p w14:paraId="774CF576"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17DFEE09"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bookmarkEnd w:id="71"/>
          <w:p w14:paraId="5E71B025" w14:textId="77777777" w:rsidR="00BD6C3E" w:rsidRPr="00042E49" w:rsidRDefault="00BD6C3E" w:rsidP="006F2D6C">
            <w:pPr>
              <w:pStyle w:val="Level1"/>
              <w:tabs>
                <w:tab w:val="left" w:pos="0"/>
              </w:tabs>
              <w:autoSpaceDE w:val="0"/>
              <w:autoSpaceDN w:val="0"/>
              <w:adjustRightInd w:val="0"/>
              <w:spacing w:after="0" w:line="240" w:lineRule="auto"/>
              <w:ind w:left="0" w:firstLine="0"/>
              <w:jc w:val="left"/>
              <w:rPr>
                <w:rFonts w:ascii="Times New Roman" w:hAnsi="Times New Roman"/>
                <w:bCs/>
                <w:caps/>
                <w:sz w:val="24"/>
                <w:szCs w:val="24"/>
                <w:lang w:val="ru-RU"/>
              </w:rPr>
            </w:pPr>
            <w:r w:rsidRPr="00042E49">
              <w:rPr>
                <w:rFonts w:ascii="Times New Roman" w:hAnsi="Times New Roman"/>
                <w:b/>
                <w:sz w:val="24"/>
                <w:szCs w:val="24"/>
                <w:lang w:val="ru-RU"/>
              </w:rPr>
              <w:t>СТАТЬЯ 34. ТАРИФЫ</w:t>
            </w:r>
          </w:p>
          <w:p w14:paraId="4A7F5415" w14:textId="77777777" w:rsidR="00BD6C3E" w:rsidRPr="00042E49" w:rsidRDefault="00BD6C3E">
            <w:pPr>
              <w:pStyle w:val="Level1"/>
              <w:tabs>
                <w:tab w:val="left" w:pos="1620"/>
              </w:tabs>
              <w:autoSpaceDE w:val="0"/>
              <w:autoSpaceDN w:val="0"/>
              <w:adjustRightInd w:val="0"/>
              <w:spacing w:after="0" w:line="240" w:lineRule="auto"/>
              <w:ind w:left="1620" w:firstLine="0"/>
              <w:jc w:val="left"/>
              <w:rPr>
                <w:rFonts w:ascii="Times New Roman" w:hAnsi="Times New Roman"/>
                <w:bCs/>
                <w:caps/>
                <w:sz w:val="24"/>
                <w:szCs w:val="24"/>
                <w:lang w:val="ru-RU"/>
              </w:rPr>
            </w:pPr>
          </w:p>
          <w:p w14:paraId="34DEAFEA" w14:textId="77777777" w:rsidR="00BD6C3E" w:rsidRPr="00042E49" w:rsidRDefault="00BD6C3E">
            <w:pPr>
              <w:pStyle w:val="Level1"/>
              <w:tabs>
                <w:tab w:val="left" w:pos="1620"/>
              </w:tabs>
              <w:autoSpaceDE w:val="0"/>
              <w:autoSpaceDN w:val="0"/>
              <w:adjustRightInd w:val="0"/>
              <w:spacing w:after="0" w:line="240" w:lineRule="auto"/>
              <w:ind w:left="1620" w:firstLine="0"/>
              <w:jc w:val="left"/>
              <w:rPr>
                <w:rFonts w:ascii="Times New Roman" w:hAnsi="Times New Roman"/>
                <w:bCs/>
                <w:caps/>
                <w:sz w:val="24"/>
                <w:szCs w:val="24"/>
                <w:lang w:val="ru-RU"/>
              </w:rPr>
            </w:pPr>
          </w:p>
          <w:p w14:paraId="11C97EE7" w14:textId="77777777" w:rsidR="00BD6C3E" w:rsidRPr="00042E49" w:rsidRDefault="00BD6C3E" w:rsidP="00042E49">
            <w:pPr>
              <w:pStyle w:val="Level1"/>
              <w:numPr>
                <w:ilvl w:val="1"/>
                <w:numId w:val="73"/>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Тарифы основаны на графике работы 24 (двадцать четыре) часа в день, семь дней в неделю. Работа по субботам, воскресеньям и в праздничные дни оплачивается по обычным ставкам.</w:t>
            </w:r>
          </w:p>
          <w:p w14:paraId="7A160C27"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71FD84DE" w14:textId="7E11283C" w:rsidR="00BD6C3E" w:rsidRPr="00042E49" w:rsidRDefault="00BD6C3E" w:rsidP="00042E49">
            <w:pPr>
              <w:pStyle w:val="Level1"/>
              <w:numPr>
                <w:ilvl w:val="1"/>
                <w:numId w:val="73"/>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Указанные тарифы являются компенсацией для каждого работника из числа персонала Подрядчика, занятого в оказании Услуг на любой рабочей площадке, а также оплату за оказание всех остальных обязательств и ответственности Подрядчика по данному Договору.</w:t>
            </w:r>
          </w:p>
          <w:p w14:paraId="64FDA706" w14:textId="77777777" w:rsidR="00BD6C3E" w:rsidRPr="00042E49" w:rsidRDefault="00BD6C3E" w:rsidP="00E462C6">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508B7093" w14:textId="653A0794" w:rsidR="00BD6C3E" w:rsidRPr="00042E49" w:rsidRDefault="00BD6C3E" w:rsidP="00042E49">
            <w:pPr>
              <w:pStyle w:val="Level1"/>
              <w:numPr>
                <w:ilvl w:val="1"/>
                <w:numId w:val="73"/>
              </w:numPr>
              <w:tabs>
                <w:tab w:val="left" w:pos="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Выплаты Подрядчику должны производиться Заказчиком в строгом соответствии с положениями данного Раздела I</w:t>
            </w:r>
            <w:r w:rsidRPr="00042E49">
              <w:rPr>
                <w:rFonts w:ascii="Times New Roman" w:hAnsi="Times New Roman"/>
                <w:sz w:val="24"/>
                <w:szCs w:val="24"/>
                <w:lang w:val="en-US"/>
              </w:rPr>
              <w:t>V</w:t>
            </w:r>
            <w:r w:rsidRPr="00042E49">
              <w:rPr>
                <w:rFonts w:ascii="Times New Roman" w:hAnsi="Times New Roman"/>
                <w:sz w:val="24"/>
                <w:szCs w:val="24"/>
                <w:lang w:val="ru-RU"/>
              </w:rPr>
              <w:t xml:space="preserve"> Договора и Приложения №3 к Договору. Какие-либо другие выплаты Подрядчику, кроме тех, которые могут причитаться ему в связи с внесением изменений в Договор в соответствии с положениями Раздела II «Общие условия Договора» Договора, не производятся.</w:t>
            </w:r>
            <w:bookmarkStart w:id="72" w:name="_Toc256698614"/>
          </w:p>
          <w:p w14:paraId="106A9A29" w14:textId="64104831"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64A8D9CE"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3CB8958B"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4258B12D" w14:textId="56271D97" w:rsidR="00BD6C3E" w:rsidRPr="00042E49" w:rsidRDefault="00BD6C3E" w:rsidP="00B42593">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bookmarkStart w:id="73" w:name="_Toc256698615"/>
            <w:bookmarkEnd w:id="72"/>
            <w:r w:rsidRPr="00042E49">
              <w:rPr>
                <w:rFonts w:ascii="Times New Roman" w:hAnsi="Times New Roman"/>
                <w:b/>
                <w:sz w:val="24"/>
                <w:szCs w:val="24"/>
                <w:lang w:val="ru-RU"/>
              </w:rPr>
              <w:t>СТАТЬЯ 35. ВЕДОМОСТЬ ЦЕН</w:t>
            </w:r>
            <w:bookmarkEnd w:id="73"/>
          </w:p>
          <w:p w14:paraId="5F91DE97" w14:textId="77777777" w:rsidR="00BD6C3E" w:rsidRPr="00042E49" w:rsidRDefault="00BD6C3E" w:rsidP="00B42593">
            <w:pPr>
              <w:pStyle w:val="Level1"/>
              <w:tabs>
                <w:tab w:val="left" w:pos="0"/>
              </w:tabs>
              <w:autoSpaceDE w:val="0"/>
              <w:autoSpaceDN w:val="0"/>
              <w:adjustRightInd w:val="0"/>
              <w:spacing w:after="0" w:line="240" w:lineRule="auto"/>
              <w:ind w:left="0" w:firstLine="0"/>
              <w:jc w:val="left"/>
              <w:rPr>
                <w:rFonts w:ascii="Times New Roman" w:hAnsi="Times New Roman"/>
                <w:b/>
                <w:bCs/>
                <w:caps/>
                <w:sz w:val="24"/>
                <w:szCs w:val="24"/>
                <w:lang w:val="ru-RU"/>
              </w:rPr>
            </w:pPr>
          </w:p>
          <w:p w14:paraId="1348F13B" w14:textId="77777777" w:rsidR="00BD6C3E" w:rsidRPr="00042E49" w:rsidRDefault="00BD6C3E" w:rsidP="00B42593">
            <w:pPr>
              <w:pStyle w:val="Level1"/>
              <w:tabs>
                <w:tab w:val="left" w:pos="0"/>
              </w:tabs>
              <w:autoSpaceDE w:val="0"/>
              <w:autoSpaceDN w:val="0"/>
              <w:adjustRightInd w:val="0"/>
              <w:spacing w:after="0" w:line="240" w:lineRule="auto"/>
              <w:ind w:left="0" w:firstLine="0"/>
              <w:jc w:val="left"/>
              <w:rPr>
                <w:rFonts w:ascii="Times New Roman" w:hAnsi="Times New Roman"/>
                <w:caps/>
                <w:sz w:val="24"/>
                <w:szCs w:val="24"/>
                <w:lang w:val="ru-RU"/>
              </w:rPr>
            </w:pPr>
            <w:r w:rsidRPr="00042E49">
              <w:rPr>
                <w:rFonts w:ascii="Times New Roman" w:hAnsi="Times New Roman"/>
                <w:sz w:val="24"/>
                <w:szCs w:val="24"/>
                <w:lang w:val="ru-RU"/>
              </w:rPr>
              <w:t>Если Договором не оговорено иное, валютой Договора является тенге Республики Казахстан.</w:t>
            </w:r>
          </w:p>
          <w:p w14:paraId="705B0D44"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sz w:val="24"/>
                <w:szCs w:val="24"/>
                <w:lang w:val="ru-RU"/>
              </w:rPr>
            </w:pPr>
          </w:p>
          <w:p w14:paraId="7018E9AE" w14:textId="77777777" w:rsidR="00BD6C3E" w:rsidRPr="00042E49" w:rsidRDefault="00BD6C3E">
            <w:pPr>
              <w:pStyle w:val="Level1"/>
              <w:tabs>
                <w:tab w:val="left" w:pos="0"/>
              </w:tabs>
              <w:autoSpaceDE w:val="0"/>
              <w:autoSpaceDN w:val="0"/>
              <w:adjustRightInd w:val="0"/>
              <w:spacing w:after="0" w:line="240" w:lineRule="auto"/>
              <w:ind w:left="0" w:firstLine="0"/>
              <w:rPr>
                <w:rFonts w:ascii="Times New Roman" w:hAnsi="Times New Roman"/>
                <w:caps/>
                <w:sz w:val="24"/>
                <w:szCs w:val="24"/>
                <w:lang w:val="ru-RU"/>
              </w:rPr>
            </w:pPr>
          </w:p>
          <w:p w14:paraId="06C99B58" w14:textId="77777777" w:rsidR="00BD6C3E" w:rsidRPr="00042E49" w:rsidRDefault="00BD6C3E" w:rsidP="00790E12">
            <w:pPr>
              <w:pStyle w:val="ad"/>
              <w:tabs>
                <w:tab w:val="left" w:pos="0"/>
              </w:tabs>
              <w:spacing w:before="0" w:after="0" w:line="240" w:lineRule="auto"/>
              <w:rPr>
                <w:rFonts w:ascii="Times New Roman" w:hAnsi="Times New Roman"/>
                <w:szCs w:val="24"/>
                <w:lang w:val="ru-RU"/>
              </w:rPr>
            </w:pPr>
            <w:bookmarkStart w:id="74" w:name="_Toc256698611"/>
            <w:r w:rsidRPr="00042E49">
              <w:rPr>
                <w:rFonts w:ascii="Times New Roman" w:hAnsi="Times New Roman"/>
                <w:szCs w:val="24"/>
                <w:lang w:val="ru-RU"/>
              </w:rPr>
              <w:t xml:space="preserve">РАЗДЕЛ </w:t>
            </w:r>
            <w:r w:rsidRPr="00042E49">
              <w:rPr>
                <w:rFonts w:ascii="Times New Roman" w:hAnsi="Times New Roman"/>
                <w:szCs w:val="24"/>
                <w:lang w:val="en-US"/>
              </w:rPr>
              <w:t>V</w:t>
            </w:r>
            <w:r w:rsidRPr="00042E49">
              <w:rPr>
                <w:rFonts w:ascii="Times New Roman" w:hAnsi="Times New Roman"/>
                <w:szCs w:val="24"/>
                <w:lang w:val="ru-RU"/>
              </w:rPr>
              <w:t>.</w:t>
            </w:r>
          </w:p>
          <w:p w14:paraId="7F593E6E" w14:textId="77777777" w:rsidR="00BD6C3E" w:rsidRPr="00042E49" w:rsidRDefault="00BD6C3E" w:rsidP="002A4341">
            <w:pPr>
              <w:pStyle w:val="Level1"/>
              <w:tabs>
                <w:tab w:val="left" w:pos="0"/>
              </w:tabs>
              <w:autoSpaceDE w:val="0"/>
              <w:autoSpaceDN w:val="0"/>
              <w:adjustRightInd w:val="0"/>
              <w:spacing w:after="0" w:line="240" w:lineRule="auto"/>
              <w:ind w:left="0" w:firstLine="0"/>
              <w:jc w:val="left"/>
              <w:rPr>
                <w:rFonts w:ascii="Times New Roman" w:hAnsi="Times New Roman"/>
                <w:caps/>
                <w:sz w:val="24"/>
                <w:szCs w:val="24"/>
                <w:lang w:val="ru-RU"/>
              </w:rPr>
            </w:pPr>
            <w:r w:rsidRPr="00042E49">
              <w:rPr>
                <w:rFonts w:ascii="Times New Roman" w:hAnsi="Times New Roman"/>
                <w:b/>
                <w:sz w:val="24"/>
                <w:szCs w:val="24"/>
                <w:lang w:val="ru-RU"/>
              </w:rPr>
              <w:t>СТАТЬЯ 36. ЗАПРЕЩЕННЫЕ</w:t>
            </w:r>
            <w:r w:rsidRPr="00042E49">
              <w:rPr>
                <w:rFonts w:ascii="Times New Roman" w:hAnsi="Times New Roman"/>
                <w:b/>
                <w:caps/>
                <w:sz w:val="24"/>
                <w:szCs w:val="24"/>
                <w:lang w:val="ru-RU"/>
              </w:rPr>
              <w:t xml:space="preserve"> ВЕЩЕСТВА</w:t>
            </w:r>
          </w:p>
          <w:bookmarkEnd w:id="74"/>
          <w:p w14:paraId="1DBCFC65" w14:textId="77777777" w:rsidR="00BD6C3E" w:rsidRPr="00042E49" w:rsidRDefault="00BD6C3E" w:rsidP="00042E49">
            <w:pPr>
              <w:pStyle w:val="Level1"/>
              <w:numPr>
                <w:ilvl w:val="1"/>
                <w:numId w:val="74"/>
              </w:numPr>
              <w:tabs>
                <w:tab w:val="left" w:pos="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ЗАПРЕТ</w:t>
            </w:r>
            <w:r w:rsidRPr="00042E49">
              <w:rPr>
                <w:rFonts w:ascii="Times New Roman" w:hAnsi="Times New Roman"/>
                <w:smallCaps/>
                <w:sz w:val="24"/>
                <w:szCs w:val="24"/>
                <w:lang w:val="ru-RU"/>
              </w:rPr>
              <w:t xml:space="preserve"> НА АЛКОГОЛЬ, НАРКОТИЧЕСКИЕ, ХИМИЧЕСКИЕ И ДРУГИЕ НЕЗАКОННЫЕ ИЛИ НЕ ПОДЛЕЖАЩИЕ СВОБОДНОМУ ОБРАЩЕНИЮ ВЕЩЕСТВА</w:t>
            </w:r>
          </w:p>
          <w:p w14:paraId="762B8109"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Понятие «вещество», используемое в настоящем Приложении, подразумевает алкоголь, вещества, не подлежащие свободному обращению, незаконные наркотические вещества, лекарства, отпускаемые по рецепту и без рецепта, и любые другие вдыхаемые, вводимые парентерально, принимаемые во внутрь или вводимые в организм другими путями вещества, которые оказывают действие на настроение, сознание, координацию, реакцию, действия или суждения человека.</w:t>
            </w:r>
          </w:p>
          <w:p w14:paraId="7E022802"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33C5CABD"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обязуется запретить потребление, использование, производство, распределение, владение, распространение, продвижение, снабжение, покупку, продажу, транспортировку, сокрытие, передачу или подобные действия на территории Заказчика в отношении (а) веществ, не подлежащих свободному обращению, незаконных наркотических веществ или инвентаря, предназначенного для употребления наркотиков; (</w:t>
            </w:r>
            <w:r w:rsidRPr="00042E49">
              <w:rPr>
                <w:rFonts w:ascii="Times New Roman" w:hAnsi="Times New Roman"/>
                <w:sz w:val="24"/>
                <w:szCs w:val="24"/>
                <w:lang w:val="en-US"/>
              </w:rPr>
              <w:t>b</w:t>
            </w:r>
            <w:r w:rsidRPr="00042E49">
              <w:rPr>
                <w:rFonts w:ascii="Times New Roman" w:hAnsi="Times New Roman"/>
                <w:sz w:val="24"/>
                <w:szCs w:val="24"/>
                <w:lang w:val="ru-RU"/>
              </w:rPr>
              <w:t>) алкоголя.</w:t>
            </w:r>
          </w:p>
          <w:p w14:paraId="45FF91CC"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7889107A"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Понятие «территория Заказчика», используемое в настоящем Приложении, имеет широкий смысл и включает, но не ограничивается, следующее: земельные участки, собственность, здания, буровые установки, строения, сооружения, судна, самолеты, вертолеты, легковой и грузовой автотранспорт и другие транспортные средства, находящиеся в собственности или арендуемые Компанией или любыми из ее филиалов, подрядными организациями или их субподрядными организациями, которые выполняют работу по заданию Заказчика (например: место проведения сейсмических работ)</w:t>
            </w:r>
            <w:r w:rsidRPr="00042E49">
              <w:rPr>
                <w:rFonts w:ascii="Times New Roman" w:hAnsi="Times New Roman"/>
                <w:sz w:val="24"/>
                <w:szCs w:val="24"/>
                <w:lang w:val="en-US"/>
              </w:rPr>
              <w:t>.</w:t>
            </w:r>
          </w:p>
          <w:p w14:paraId="3D4A2290"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601CCD18"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Подрядная организация обязуется запретить сотрудникам, оказывающие Услуги по заданию Заказчика и/или на территории компании, использование, производство, владение, транспортировку, покупку, продажу, хранение или подобные действия, связанные с огнестрельным оружием, взрывчатыми веществами или другим орудием. Понятие «орудие», используемое в настоящем Приложении, означает любой предмет, предназначенный, изготовленный или имеющий первичную функцию орудия, включая спортивное оружие.</w:t>
            </w:r>
          </w:p>
          <w:p w14:paraId="4BF5094E"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1272CB48"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Подрядная организация обязуется запретить сотрудникам выносить продукты питания, средства обеспечения, инструменты или другую собственность Заказчика или частную собственность других лиц без разрешения, уполномоченного представителя Заказчика или владельца собственности на вывоз с рабочей территории Заказчика.</w:t>
            </w:r>
          </w:p>
          <w:p w14:paraId="58ED49BE"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2232EDE5" w14:textId="77777777" w:rsidR="00BD6C3E" w:rsidRPr="00042E49" w:rsidRDefault="00BD6C3E" w:rsidP="00042E49">
            <w:pPr>
              <w:pStyle w:val="Level1"/>
              <w:numPr>
                <w:ilvl w:val="1"/>
                <w:numId w:val="74"/>
              </w:numPr>
              <w:tabs>
                <w:tab w:val="left" w:pos="0"/>
              </w:tabs>
              <w:autoSpaceDE w:val="0"/>
              <w:autoSpaceDN w:val="0"/>
              <w:adjustRightInd w:val="0"/>
              <w:spacing w:after="0" w:line="240" w:lineRule="auto"/>
              <w:ind w:left="0" w:firstLine="0"/>
              <w:rPr>
                <w:rFonts w:ascii="Times New Roman" w:hAnsi="Times New Roman"/>
                <w:caps/>
                <w:sz w:val="24"/>
                <w:szCs w:val="24"/>
                <w:lang w:val="ru-RU"/>
              </w:rPr>
            </w:pPr>
            <w:bookmarkStart w:id="75" w:name="_Ref349302441"/>
            <w:r w:rsidRPr="00042E49">
              <w:rPr>
                <w:rFonts w:ascii="Times New Roman" w:hAnsi="Times New Roman"/>
                <w:sz w:val="24"/>
                <w:szCs w:val="24"/>
                <w:lang w:val="ru-RU"/>
              </w:rPr>
              <w:t>ОТВЕТСТВЕННОСТЬ Подрядчика</w:t>
            </w:r>
            <w:bookmarkEnd w:id="75"/>
            <w:r w:rsidRPr="00042E49">
              <w:rPr>
                <w:rFonts w:ascii="Times New Roman" w:hAnsi="Times New Roman"/>
                <w:sz w:val="24"/>
                <w:szCs w:val="24"/>
                <w:lang w:val="en-US"/>
              </w:rPr>
              <w:t>.</w:t>
            </w:r>
          </w:p>
          <w:p w14:paraId="16DD24F0"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Исключительно Подрядчик несет ответственность за установление, поддержание и наблюдение над оказанием сотрудниками, находящихся или оказывающих Услуги на территории Заказчика, условий в отношении запрещенных веществ. В том случае, если Подрядчик намеревается выполнять настоящие условия другими средствами помимо обследования на содержание веществ в крови, то необходимо сообщить об этом Заказчика. Подрядчик может быть привлечен Заказчиком, с предварительным уведомлением не позднее, чем за 30 (тридцать) дней, к участию в Программе или ассоциации по обследованию на предмет употребления наркотических средств, которой он должен оставаться активным участником. Заказчик имеет право отстранять сотрудников Подрядчика от выполнения работ и запрещать их нахождение на территории Заказчика в том случае, если Подрядчик не может обеспечить оказание условий запрета на вещества, требуемых Заказчиком.</w:t>
            </w:r>
          </w:p>
          <w:p w14:paraId="3CDECE40"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4A9B3688"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 xml:space="preserve">Подрядчик ответственен за обеспечение осведомленности сотрудников, находящихся на территории Заказчика или оказывающих Услуги для Заказчика, о существовании требований Заказчика относительно запрещенных веществ и прав Заказчика, указанных в настоящем Положении. Раздела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 Подрядчик должен запрещать сотрудникам приступать к работе или находится на рабочем месте, оказывая Услуги для Заказчика, под действием любого вещества, которое любым способом может оказать отрицательное влияние на оказание их должностных обязанностей или способность оказать Услуги. Подрядчик должен дать инструкции сотрудникам и подрядным организациям, предоставить информацию об употребляемых медикаментах, требующих или не требующих рецепта, которые могут отрицательно повлиять на оказание Услуги или возможности оказывать Услуги безопасным способом.</w:t>
            </w:r>
          </w:p>
          <w:p w14:paraId="3F87CB9C"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579AEF18"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обязуется уведомить сотрудников, что их прибытие и нахождение на территории Заказчика обуславливается провидением досмотра, компанией, ее сотрудниками и официальными сотрудниками правоохранительных органов следующего: личный досмотр, досмотр автотранспорта, личных шкафчиков, столов и т.д. и других личных вещей. Досмотры будут проводиться по усмотрению Заказчика с возможным привлечением специально обученных собак. Досмотр может проводиться в целях обнаружения веществ и предметов, используемых для употребления веществ, но, не ограничиваясь только указанными предметами. В том случае, если сотрудник Подрядчика отказывается от досмотра, то он будет сопровожден за пределы территории Заказчика и отстранен от дальнейшего оказания Услуг.</w:t>
            </w:r>
          </w:p>
          <w:p w14:paraId="6DD35A3C" w14:textId="77777777" w:rsidR="00BD6C3E" w:rsidRPr="00042E49" w:rsidRDefault="00BD6C3E">
            <w:pPr>
              <w:pStyle w:val="afc"/>
              <w:rPr>
                <w:rFonts w:ascii="Times New Roman" w:hAnsi="Times New Roman"/>
                <w:caps/>
                <w:sz w:val="24"/>
                <w:szCs w:val="24"/>
                <w:lang w:val="ru-RU"/>
              </w:rPr>
            </w:pPr>
          </w:p>
          <w:p w14:paraId="6039ACED"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1FABE720"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принимает или содействует в принятии мер в целях соблюдения требований законов о веществах и связанных с ними вопросов.</w:t>
            </w:r>
          </w:p>
          <w:p w14:paraId="20CE871A"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2E21A712"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Подрядчик обеспечивает прохождение персонала Подрядчика и субподрядчика необходимого обследования, обучения, инструктажа и прочих обязательных действий, требуемых действующим законодательством по отношению к оказываемым Услугам.</w:t>
            </w:r>
          </w:p>
          <w:p w14:paraId="5C1320F9"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64E4DC94"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caps/>
                <w:sz w:val="24"/>
                <w:szCs w:val="24"/>
                <w:lang w:val="ru-RU"/>
              </w:rPr>
            </w:pPr>
            <w:r w:rsidRPr="00042E49">
              <w:rPr>
                <w:rFonts w:ascii="Times New Roman" w:hAnsi="Times New Roman"/>
                <w:sz w:val="24"/>
                <w:szCs w:val="24"/>
                <w:lang w:val="ru-RU"/>
              </w:rPr>
              <w:t>В том случае, если сотрудники Подрядчика оказывают Услуги, не отвечающую требованиям, указанных в Пункте 36.2 Договора и Услуги оказываются на территории Заказчика, Заказчик имеет право потребовать у Подрядчика разработать или внедрить Программу о запрете веществ или адаптировать существующую Программу, для соблюдения минимальных требований Заказчика (предоставляется Заказчиком), включая, но не ограничивая, следующее: обследование на предмет употребление наркотиков перед наймом на работу, при наличии прецедента, после происшествия и периодически.</w:t>
            </w:r>
          </w:p>
          <w:p w14:paraId="62D4AEE3" w14:textId="77777777" w:rsidR="00BD6C3E" w:rsidRPr="00042E49" w:rsidRDefault="00BD6C3E" w:rsidP="00E462C6">
            <w:pPr>
              <w:pStyle w:val="afc"/>
              <w:rPr>
                <w:rFonts w:ascii="Times New Roman" w:hAnsi="Times New Roman"/>
                <w:caps/>
                <w:sz w:val="24"/>
                <w:szCs w:val="24"/>
                <w:lang w:val="ru-RU"/>
              </w:rPr>
            </w:pPr>
          </w:p>
          <w:p w14:paraId="365B2CDB" w14:textId="77777777" w:rsidR="00BD6C3E" w:rsidRPr="00042E49" w:rsidRDefault="00BD6C3E" w:rsidP="00E462C6">
            <w:pPr>
              <w:pStyle w:val="Level1"/>
              <w:tabs>
                <w:tab w:val="left" w:pos="810"/>
              </w:tabs>
              <w:autoSpaceDE w:val="0"/>
              <w:autoSpaceDN w:val="0"/>
              <w:adjustRightInd w:val="0"/>
              <w:spacing w:after="0" w:line="240" w:lineRule="auto"/>
              <w:ind w:left="0" w:firstLine="0"/>
              <w:rPr>
                <w:rFonts w:ascii="Times New Roman" w:hAnsi="Times New Roman"/>
                <w:caps/>
                <w:sz w:val="24"/>
                <w:szCs w:val="24"/>
                <w:lang w:val="ru-RU"/>
              </w:rPr>
            </w:pPr>
          </w:p>
          <w:p w14:paraId="3AEEF7BA" w14:textId="77777777" w:rsidR="00BD6C3E" w:rsidRPr="00042E49" w:rsidRDefault="00BD6C3E" w:rsidP="00790E12">
            <w:pPr>
              <w:widowControl w:val="0"/>
              <w:tabs>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a</w:t>
            </w:r>
            <w:r w:rsidRPr="00042E49">
              <w:rPr>
                <w:rFonts w:ascii="Times New Roman" w:hAnsi="Times New Roman"/>
                <w:sz w:val="24"/>
                <w:szCs w:val="24"/>
                <w:lang w:val="ru-RU"/>
              </w:rPr>
              <w:t>)</w:t>
            </w:r>
            <w:r w:rsidRPr="00042E49">
              <w:rPr>
                <w:rFonts w:ascii="Times New Roman" w:hAnsi="Times New Roman"/>
                <w:sz w:val="24"/>
                <w:szCs w:val="24"/>
                <w:lang w:val="ru-RU"/>
              </w:rPr>
              <w:tab/>
              <w:t xml:space="preserve">Подрядчик обеспечит свободный доступ на территорию Подрядчика Заказчику или его уполномоченным представителям в целях аудита существующих записей, подтверждающие наличие Программы о запрете веществ и ее соответствие требованиям, указанных в настоящем Разделе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w:t>
            </w:r>
          </w:p>
          <w:p w14:paraId="7CA26BDD" w14:textId="77777777" w:rsidR="00BD6C3E" w:rsidRPr="00042E49" w:rsidRDefault="00BD6C3E" w:rsidP="00790E12">
            <w:pPr>
              <w:widowControl w:val="0"/>
              <w:tabs>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w:t>
            </w:r>
            <w:r w:rsidRPr="00042E49">
              <w:rPr>
                <w:rFonts w:ascii="Times New Roman" w:hAnsi="Times New Roman"/>
                <w:sz w:val="24"/>
                <w:szCs w:val="24"/>
                <w:lang w:val="en-US"/>
              </w:rPr>
              <w:t>b</w:t>
            </w:r>
            <w:r w:rsidRPr="00042E49">
              <w:rPr>
                <w:rFonts w:ascii="Times New Roman" w:hAnsi="Times New Roman"/>
                <w:sz w:val="24"/>
                <w:szCs w:val="24"/>
                <w:lang w:val="ru-RU"/>
              </w:rPr>
              <w:t>)</w:t>
            </w:r>
            <w:r w:rsidRPr="00042E49">
              <w:rPr>
                <w:rFonts w:ascii="Times New Roman" w:hAnsi="Times New Roman"/>
                <w:sz w:val="24"/>
                <w:szCs w:val="24"/>
                <w:lang w:val="ru-RU"/>
              </w:rPr>
              <w:tab/>
              <w:t xml:space="preserve">Заказчик имеет право запросить, а Подрядчик, в свою очередь, предоставит документацию, дополнительно к записям, указанных выше, о соблюдении требований настоящего Раздела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w:t>
            </w:r>
          </w:p>
          <w:p w14:paraId="7E11008E" w14:textId="77777777" w:rsidR="00BD6C3E" w:rsidRPr="00042E49" w:rsidRDefault="00BD6C3E" w:rsidP="00042E49">
            <w:pPr>
              <w:pStyle w:val="Level1"/>
              <w:numPr>
                <w:ilvl w:val="1"/>
                <w:numId w:val="74"/>
              </w:numPr>
              <w:tabs>
                <w:tab w:val="left" w:pos="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ПРАВА Заказчика</w:t>
            </w:r>
          </w:p>
          <w:p w14:paraId="6D4F50C7"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 xml:space="preserve">Заказчик имеет право передать вещества или предметы, связанные с веществами, найденные на территории Заказчика,  уполномоченным правоохранительным органам. </w:t>
            </w:r>
          </w:p>
          <w:p w14:paraId="16DAD29D"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b/>
                <w:bCs/>
                <w:caps/>
                <w:sz w:val="24"/>
                <w:szCs w:val="24"/>
                <w:lang w:val="ru-RU"/>
              </w:rPr>
            </w:pPr>
          </w:p>
          <w:p w14:paraId="63CE8F4C"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Заказчик имеет право препятствовать нахождению на территории Заказчика и отстранять от оказания Услуг любого сотрудника Подрядчика и Субподрядчика, вовлеченного в действия с неразрешенными, запрещенными, противозаконными  веществами.</w:t>
            </w:r>
          </w:p>
          <w:p w14:paraId="065C54A5" w14:textId="77777777" w:rsidR="00BD6C3E" w:rsidRPr="00042E49" w:rsidRDefault="00BD6C3E">
            <w:pPr>
              <w:pStyle w:val="afc"/>
              <w:rPr>
                <w:rFonts w:ascii="Times New Roman" w:hAnsi="Times New Roman"/>
                <w:b/>
                <w:bCs/>
                <w:caps/>
                <w:sz w:val="24"/>
                <w:szCs w:val="24"/>
                <w:lang w:val="ru-RU"/>
              </w:rPr>
            </w:pPr>
          </w:p>
          <w:p w14:paraId="1F27DEFD"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b/>
                <w:bCs/>
                <w:caps/>
                <w:sz w:val="24"/>
                <w:szCs w:val="24"/>
                <w:lang w:val="ru-RU"/>
              </w:rPr>
            </w:pPr>
          </w:p>
          <w:p w14:paraId="57A2475B"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sz w:val="24"/>
                <w:szCs w:val="24"/>
                <w:shd w:val="clear" w:color="auto" w:fill="FFFFFF"/>
                <w:lang w:val="ru-RU"/>
              </w:rPr>
            </w:pPr>
            <w:r w:rsidRPr="00042E49">
              <w:rPr>
                <w:rFonts w:ascii="Times New Roman" w:hAnsi="Times New Roman"/>
                <w:sz w:val="24"/>
                <w:szCs w:val="24"/>
                <w:lang w:val="ru-RU"/>
              </w:rPr>
              <w:t xml:space="preserve">Если компания уведомляет Подрядчика, то Заказчик имеет основания полагать, что сотрудники Подрядчика или Субподрядчика нарушили правила настоящего Раздела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 Заказчик имеет право требовать у Подрядчика отстранения нарушителей с территории Заказчика и от оказываемых Услуг. Ни один из отстраненных сотрудников Подрядчика или Субподрядчика не будут допущены на территорию Заказчика или к оказанию Услугам, до тех пор, пока отстраненный сотрудник не пройдет медицинское обследование, результаты которого удовлетворят Заказчика или будут представлены доказательства того, что действия сотрудника Подрядчика или Субподрядчика не нарушили требования настоящего Раздела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w:t>
            </w:r>
          </w:p>
          <w:p w14:paraId="079857C9" w14:textId="77777777" w:rsidR="00BD6C3E" w:rsidRPr="00042E49" w:rsidRDefault="00BD6C3E">
            <w:pPr>
              <w:pStyle w:val="Level1"/>
              <w:tabs>
                <w:tab w:val="left" w:pos="810"/>
              </w:tabs>
              <w:autoSpaceDE w:val="0"/>
              <w:autoSpaceDN w:val="0"/>
              <w:adjustRightInd w:val="0"/>
              <w:spacing w:after="0" w:line="240" w:lineRule="auto"/>
              <w:ind w:left="0" w:firstLine="0"/>
              <w:rPr>
                <w:rStyle w:val="longtext1"/>
                <w:rFonts w:ascii="Times New Roman" w:hAnsi="Times New Roman"/>
                <w:sz w:val="24"/>
                <w:szCs w:val="24"/>
                <w:shd w:val="clear" w:color="auto" w:fill="FFFFFF"/>
                <w:lang w:val="ru-RU"/>
              </w:rPr>
            </w:pPr>
          </w:p>
          <w:p w14:paraId="7A6C78CE"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b/>
                <w:bCs/>
                <w:caps/>
                <w:sz w:val="24"/>
                <w:szCs w:val="24"/>
                <w:lang w:val="ru-RU"/>
              </w:rPr>
            </w:pPr>
            <w:r w:rsidRPr="00042E49">
              <w:rPr>
                <w:rFonts w:ascii="Times New Roman" w:hAnsi="Times New Roman"/>
                <w:sz w:val="24"/>
                <w:szCs w:val="24"/>
                <w:lang w:val="ru-RU"/>
              </w:rPr>
              <w:t xml:space="preserve">Заказчик оставляет за собой право время от времени пересматривать настоящее Раздела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 Любые изменения при пересмотре настоящего Раздела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 имеют силу через 30 (тридцать) дней после даты уведомления Заказчиком Подрядчика о пересмотре. Подрядчик будет нести ответственность за уведомление сотрудников Подрядчика и Субподрядчика, который пересмотрит свою Программу для приведения ее в соответствие с пересмотренными требованиями Заказчика. Время от времени, Подрядчик должен также пересматривать свою собственную программу, независимо от уведомлений Заказчика, чтобы обеспечить постоянное соответствие с правилами и законодательством Республики Казахстан.</w:t>
            </w:r>
          </w:p>
          <w:p w14:paraId="2E637F48" w14:textId="77777777" w:rsidR="00BD6C3E" w:rsidRPr="00042E49" w:rsidRDefault="00BD6C3E" w:rsidP="00042E49">
            <w:pPr>
              <w:pStyle w:val="Level1"/>
              <w:numPr>
                <w:ilvl w:val="2"/>
                <w:numId w:val="74"/>
              </w:numPr>
              <w:tabs>
                <w:tab w:val="left" w:pos="810"/>
              </w:tabs>
              <w:autoSpaceDE w:val="0"/>
              <w:autoSpaceDN w:val="0"/>
              <w:adjustRightInd w:val="0"/>
              <w:spacing w:after="0"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том случае, если Подрядчик не соблюдает требования настоящего Разделе </w:t>
            </w:r>
            <w:r w:rsidRPr="00042E49">
              <w:rPr>
                <w:rFonts w:ascii="Times New Roman" w:hAnsi="Times New Roman"/>
                <w:sz w:val="24"/>
                <w:szCs w:val="24"/>
                <w:lang w:val="en-US"/>
              </w:rPr>
              <w:t>V</w:t>
            </w:r>
            <w:r w:rsidRPr="00042E49">
              <w:rPr>
                <w:rFonts w:ascii="Times New Roman" w:hAnsi="Times New Roman"/>
                <w:sz w:val="24"/>
                <w:szCs w:val="24"/>
                <w:lang w:val="ru-RU"/>
              </w:rPr>
              <w:t xml:space="preserve"> «Запрещенные вещества» Договора, такое нарушение считается значительным или существенным нарушением договора.</w:t>
            </w:r>
          </w:p>
          <w:p w14:paraId="37165EA8" w14:textId="77777777" w:rsidR="00BD6C3E" w:rsidRPr="00042E49" w:rsidRDefault="00BD6C3E">
            <w:pPr>
              <w:pStyle w:val="Level1"/>
              <w:tabs>
                <w:tab w:val="left" w:pos="810"/>
              </w:tabs>
              <w:autoSpaceDE w:val="0"/>
              <w:autoSpaceDN w:val="0"/>
              <w:adjustRightInd w:val="0"/>
              <w:spacing w:after="0" w:line="240" w:lineRule="auto"/>
              <w:ind w:left="0" w:firstLine="0"/>
              <w:rPr>
                <w:rFonts w:ascii="Times New Roman" w:hAnsi="Times New Roman"/>
                <w:sz w:val="24"/>
                <w:szCs w:val="24"/>
                <w:lang w:val="ru-RU"/>
              </w:rPr>
            </w:pPr>
          </w:p>
          <w:p w14:paraId="703A1856" w14:textId="77777777" w:rsidR="00BD6C3E" w:rsidRPr="00042E49" w:rsidRDefault="00BD6C3E" w:rsidP="00197037">
            <w:pPr>
              <w:pStyle w:val="Level1"/>
              <w:tabs>
                <w:tab w:val="left" w:pos="810"/>
              </w:tabs>
              <w:autoSpaceDE w:val="0"/>
              <w:autoSpaceDN w:val="0"/>
              <w:adjustRightInd w:val="0"/>
              <w:spacing w:after="0" w:line="240" w:lineRule="auto"/>
              <w:ind w:left="0" w:firstLine="0"/>
              <w:rPr>
                <w:rFonts w:ascii="Times New Roman" w:hAnsi="Times New Roman"/>
                <w:sz w:val="24"/>
                <w:szCs w:val="24"/>
                <w:lang w:val="ru-RU"/>
              </w:rPr>
            </w:pPr>
          </w:p>
          <w:p w14:paraId="7FC49C1E" w14:textId="77777777" w:rsidR="00BD6C3E" w:rsidRPr="00042E49" w:rsidRDefault="00BD6C3E" w:rsidP="00790E12">
            <w:pPr>
              <w:pStyle w:val="ad"/>
              <w:tabs>
                <w:tab w:val="left" w:pos="0"/>
              </w:tabs>
              <w:spacing w:before="0" w:after="0" w:line="240" w:lineRule="auto"/>
              <w:rPr>
                <w:rFonts w:ascii="Times New Roman" w:hAnsi="Times New Roman"/>
                <w:caps w:val="0"/>
                <w:szCs w:val="24"/>
                <w:lang w:val="ru-RU"/>
              </w:rPr>
            </w:pPr>
            <w:r w:rsidRPr="00042E49">
              <w:rPr>
                <w:rFonts w:ascii="Times New Roman" w:hAnsi="Times New Roman"/>
                <w:caps w:val="0"/>
                <w:szCs w:val="24"/>
                <w:lang w:val="ru-RU"/>
              </w:rPr>
              <w:t>РАЗДЕЛ VI.</w:t>
            </w:r>
          </w:p>
          <w:p w14:paraId="34A614EC" w14:textId="77777777" w:rsidR="00BD6C3E" w:rsidRPr="00042E49" w:rsidRDefault="00BD6C3E" w:rsidP="0009061C">
            <w:pPr>
              <w:pStyle w:val="ab"/>
              <w:tabs>
                <w:tab w:val="left" w:pos="1843"/>
              </w:tabs>
              <w:ind w:right="-1"/>
              <w:rPr>
                <w:rFonts w:ascii="Times New Roman" w:hAnsi="Times New Roman"/>
                <w:b/>
                <w:sz w:val="32"/>
                <w:szCs w:val="24"/>
                <w:lang w:val="ru-RU"/>
              </w:rPr>
            </w:pPr>
            <w:r w:rsidRPr="00042E49">
              <w:rPr>
                <w:rFonts w:ascii="Times New Roman" w:hAnsi="Times New Roman"/>
                <w:b/>
                <w:bCs/>
                <w:sz w:val="24"/>
                <w:szCs w:val="24"/>
                <w:lang w:val="ru-RU"/>
              </w:rPr>
              <w:t>СТАТЬЯ 37. МЕСТНОЕ СОДЕРЖАНИЕ В УСЛУГАХ.</w:t>
            </w:r>
            <w:r w:rsidRPr="00042E49">
              <w:rPr>
                <w:rFonts w:ascii="Times New Roman" w:hAnsi="Times New Roman"/>
                <w:b/>
                <w:sz w:val="32"/>
                <w:szCs w:val="24"/>
                <w:lang w:val="ru-RU"/>
              </w:rPr>
              <w:t xml:space="preserve"> </w:t>
            </w:r>
          </w:p>
          <w:p w14:paraId="627D7C79" w14:textId="09ABFF4F"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37.1. Подрядчик, обязан представить Заказчику сведения по доле местное содержания в Услугах, рассчитанные согласно Единой методике расчета организациями местного содержания при закупке товаров, работ и услуг, утвержденной приказом Министра по инвестициям и развитию Республики Казахстан от 30 января 2015 года №87 (далее- Методика);</w:t>
            </w:r>
          </w:p>
          <w:p w14:paraId="031D0687"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p>
          <w:p w14:paraId="0B9010FC" w14:textId="266E36C5"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37.2. Обязательство по доле местного содержания Подрядчик в Услугах составляет _____ (_______);</w:t>
            </w:r>
          </w:p>
          <w:p w14:paraId="30E83FE8"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p>
          <w:p w14:paraId="58E88621" w14:textId="6D37D8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 xml:space="preserve"> 37.3. Подрядчик обязан вместе с счет-фактурой и актом оказанных услуг представлять отчетность по местному содержания в Услугах с приведенным расчетом по формуле согласно Методике. В случае не предоставления отчетности по местному содержанию Заказчик в праве отказаться от подписания акта и производства оплаты, при этом такой отказ не влечет ответственности Заказчика предусмотренной в Законодательством и настоящим договором;</w:t>
            </w:r>
          </w:p>
          <w:p w14:paraId="6B6E8F4B"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p>
          <w:p w14:paraId="0B7C169A" w14:textId="1278303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37.4. Подрядчик несет ответственность за неисполнение обязательств по доле местного содержания, несвоевременное предоставление отчетности по местному содержанию и предоставление недостоверной отчетности в виде штрафа в размере 5%, а также 0,15% за каждый 1% невыполненного местного содержания, от общей стоимости настоящего договора, но не более 15% от общей стоимости настоящего договора;</w:t>
            </w:r>
          </w:p>
          <w:p w14:paraId="327BCA38"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p>
          <w:p w14:paraId="520989A1" w14:textId="1D86B195"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37.5. Заказчик вправе проводить проверку предоставленных Подрядчиком сведений путем направления запросов как непосредственно Подрядчику, так и в любые организации и учреждения, а также путем проведения выездных аудитов в офис Подрядчика;</w:t>
            </w:r>
          </w:p>
          <w:p w14:paraId="52F1C3AC"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kk-KZ"/>
              </w:rPr>
            </w:pPr>
          </w:p>
          <w:p w14:paraId="1FEC83B0" w14:textId="5AE2129F"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37.6. Заказчик имеет право в одностороннем порядке отказаться от исполнения настоящего договора и от лица Недропользователя требовать возмещения убытков в случае предоставления Подрядчиком недостоверной информации по доле местного содержания в оказываемых Услугах. При этом настоящий договор, в части дальнейшего выполнения договорных обязательств, будет считаться прекращенным с момента получения Подрядчиком письменного уведомления, в части взаиморасчетов по обязательствам, выполненным на момент получения уведомления, настоящий договор будет действовать до завершения взаиморасчетов;</w:t>
            </w:r>
          </w:p>
          <w:p w14:paraId="4F84C77C"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p>
          <w:p w14:paraId="33E5C401" w14:textId="1D6718A8"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37.7. За неисполнение принятых обязательств по местному содержанию Заказчик имеет право без каких-либо санкций, штрафов, со стороны Подрядчика, расторгнуть настоящий договор, предупредив Подрядчика за 3 (три) календарных дня, оплатив фактический объем услуг;</w:t>
            </w:r>
          </w:p>
          <w:p w14:paraId="109D19AE" w14:textId="77777777"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p>
          <w:p w14:paraId="75EEEE57" w14:textId="365E7044" w:rsidR="00BD6C3E" w:rsidRPr="00042E49" w:rsidRDefault="00BD6C3E" w:rsidP="00910213">
            <w:pPr>
              <w:shd w:val="clear" w:color="auto" w:fill="FFFFFF"/>
              <w:spacing w:line="240" w:lineRule="auto"/>
              <w:ind w:left="0" w:firstLine="0"/>
              <w:rPr>
                <w:rFonts w:ascii="Times New Roman" w:eastAsia="Malgun Gothic" w:hAnsi="Times New Roman"/>
                <w:bCs/>
                <w:sz w:val="24"/>
                <w:szCs w:val="24"/>
                <w:lang w:val="ru-RU"/>
              </w:rPr>
            </w:pPr>
            <w:r w:rsidRPr="00042E49">
              <w:rPr>
                <w:rFonts w:ascii="Times New Roman" w:eastAsia="Malgun Gothic" w:hAnsi="Times New Roman"/>
                <w:bCs/>
                <w:sz w:val="24"/>
                <w:szCs w:val="24"/>
                <w:lang w:val="ru-RU"/>
              </w:rPr>
              <w:t xml:space="preserve">37.8. При выполнении обязательств по настоящему договору, </w:t>
            </w:r>
            <w:r w:rsidRPr="00042E49">
              <w:rPr>
                <w:rFonts w:ascii="Times New Roman" w:eastAsia="Malgun Gothic" w:hAnsi="Times New Roman"/>
                <w:sz w:val="24"/>
                <w:szCs w:val="24"/>
                <w:lang w:val="ru-RU"/>
              </w:rPr>
              <w:t>Подрядчик</w:t>
            </w:r>
            <w:r w:rsidRPr="00042E49">
              <w:rPr>
                <w:rFonts w:ascii="Times New Roman" w:eastAsia="Malgun Gothic" w:hAnsi="Times New Roman"/>
                <w:bCs/>
                <w:sz w:val="24"/>
                <w:szCs w:val="24"/>
                <w:lang w:val="ru-RU"/>
              </w:rPr>
              <w:t xml:space="preserve"> должен обеспечить равные условия и оплаты труда для Казахстанского персонала по отношению к привлеченным иностранным работникам, включая Казахстанский персонал, занятый на субподрядных работах за равный опыт, квалификацию, должность, задания и обязанности.</w:t>
            </w:r>
          </w:p>
          <w:p w14:paraId="6A3A8068" w14:textId="77777777" w:rsidR="00BD6C3E" w:rsidRPr="00042E49" w:rsidRDefault="00BD6C3E" w:rsidP="00D40626">
            <w:pPr>
              <w:spacing w:line="240" w:lineRule="auto"/>
              <w:rPr>
                <w:rFonts w:ascii="Times New Roman" w:hAnsi="Times New Roman"/>
                <w:sz w:val="24"/>
                <w:szCs w:val="24"/>
                <w:lang w:val="ru-RU"/>
              </w:rPr>
            </w:pPr>
          </w:p>
          <w:p w14:paraId="31715E28" w14:textId="77777777" w:rsidR="00BD6C3E" w:rsidRPr="00042E49" w:rsidRDefault="00BD6C3E" w:rsidP="00B42593">
            <w:pPr>
              <w:pStyle w:val="ab"/>
              <w:tabs>
                <w:tab w:val="left" w:pos="1843"/>
              </w:tabs>
              <w:ind w:right="-1"/>
              <w:rPr>
                <w:rFonts w:ascii="Times New Roman" w:hAnsi="Times New Roman"/>
                <w:sz w:val="24"/>
                <w:szCs w:val="24"/>
                <w:lang w:val="ru-RU"/>
              </w:rPr>
            </w:pPr>
          </w:p>
        </w:tc>
        <w:tc>
          <w:tcPr>
            <w:tcW w:w="5070" w:type="dxa"/>
            <w:tcPrChange w:id="76" w:author="Азамат Абдыкани" w:date="2017-12-22T11:21:00Z">
              <w:tcPr>
                <w:tcW w:w="5070" w:type="dxa"/>
              </w:tcPr>
            </w:tcPrChange>
          </w:tcPr>
          <w:p w14:paraId="5E663B5E" w14:textId="77777777" w:rsidR="00BD6C3E" w:rsidRPr="00042E49" w:rsidRDefault="00BD6C3E" w:rsidP="00BD6C3E">
            <w:pPr>
              <w:pStyle w:val="af2"/>
              <w:tabs>
                <w:tab w:val="left" w:pos="776"/>
              </w:tabs>
              <w:spacing w:before="0" w:after="0" w:line="240" w:lineRule="auto"/>
              <w:ind w:left="4034" w:firstLine="0"/>
              <w:rPr>
                <w:ins w:id="77" w:author="Азамат Абдыкани" w:date="2017-12-22T11:21:00Z"/>
                <w:rFonts w:ascii="Times New Roman" w:hAnsi="Times New Roman"/>
                <w:sz w:val="24"/>
                <w:szCs w:val="24"/>
                <w:lang w:val="ru-RU"/>
              </w:rPr>
            </w:pPr>
          </w:p>
        </w:tc>
      </w:tr>
      <w:tr w:rsidR="00BD6C3E" w:rsidRPr="00BD6C3E" w14:paraId="7834AC3E" w14:textId="77777777" w:rsidTr="00BD6C3E">
        <w:trPr>
          <w:gridAfter w:val="1"/>
          <w:wAfter w:w="4643" w:type="dxa"/>
          <w:trPrChange w:id="78" w:author="Азамат Абдыкани" w:date="2017-12-22T11:21:00Z">
            <w:trPr>
              <w:gridAfter w:val="1"/>
              <w:wAfter w:w="4643" w:type="dxa"/>
            </w:trPr>
          </w:trPrChange>
        </w:trPr>
        <w:tc>
          <w:tcPr>
            <w:tcW w:w="10348" w:type="dxa"/>
            <w:shd w:val="clear" w:color="auto" w:fill="auto"/>
            <w:tcPrChange w:id="79" w:author="Азамат Абдыкани" w:date="2017-12-22T11:21:00Z">
              <w:tcPr>
                <w:tcW w:w="5070" w:type="dxa"/>
                <w:shd w:val="clear" w:color="auto" w:fill="auto"/>
              </w:tcPr>
            </w:tcPrChange>
          </w:tcPr>
          <w:p w14:paraId="343C828A" w14:textId="77777777" w:rsidR="00BD6C3E" w:rsidRPr="00042E49" w:rsidRDefault="00BD6C3E" w:rsidP="00790E12">
            <w:pPr>
              <w:tabs>
                <w:tab w:val="left" w:pos="0"/>
              </w:tabs>
              <w:suppressAutoHyphens/>
              <w:spacing w:line="240" w:lineRule="auto"/>
              <w:ind w:left="0" w:firstLine="0"/>
              <w:rPr>
                <w:rFonts w:ascii="Times New Roman" w:hAnsi="Times New Roman"/>
                <w:sz w:val="24"/>
                <w:szCs w:val="24"/>
                <w:lang w:val="kk-KZ"/>
              </w:rPr>
            </w:pPr>
          </w:p>
        </w:tc>
        <w:tc>
          <w:tcPr>
            <w:tcW w:w="5070" w:type="dxa"/>
            <w:tcPrChange w:id="80" w:author="Азамат Абдыкани" w:date="2017-12-22T11:21:00Z">
              <w:tcPr>
                <w:tcW w:w="5070" w:type="dxa"/>
              </w:tcPr>
            </w:tcPrChange>
          </w:tcPr>
          <w:p w14:paraId="13599E47" w14:textId="77777777" w:rsidR="00BD6C3E" w:rsidRPr="00042E49" w:rsidRDefault="00BD6C3E" w:rsidP="00790E12">
            <w:pPr>
              <w:pStyle w:val="ad"/>
              <w:tabs>
                <w:tab w:val="left" w:pos="0"/>
              </w:tabs>
              <w:suppressAutoHyphens/>
              <w:spacing w:before="0" w:after="0" w:line="240" w:lineRule="auto"/>
              <w:rPr>
                <w:ins w:id="81" w:author="Азамат Абдыкани" w:date="2017-12-22T11:21:00Z"/>
                <w:rFonts w:ascii="Times New Roman" w:hAnsi="Times New Roman"/>
                <w:caps w:val="0"/>
                <w:szCs w:val="24"/>
                <w:lang w:val="kk-KZ"/>
              </w:rPr>
            </w:pPr>
          </w:p>
        </w:tc>
        <w:tc>
          <w:tcPr>
            <w:tcW w:w="5387" w:type="dxa"/>
            <w:tcPrChange w:id="82" w:author="Азамат Абдыкани" w:date="2017-12-22T11:21:00Z">
              <w:tcPr>
                <w:tcW w:w="5387" w:type="dxa"/>
              </w:tcPr>
            </w:tcPrChange>
          </w:tcPr>
          <w:p w14:paraId="1068C187" w14:textId="13007372" w:rsidR="00BD6C3E" w:rsidRPr="00042E49" w:rsidRDefault="00BD6C3E" w:rsidP="00790E12">
            <w:pPr>
              <w:pStyle w:val="ad"/>
              <w:tabs>
                <w:tab w:val="left" w:pos="0"/>
              </w:tabs>
              <w:suppressAutoHyphens/>
              <w:spacing w:before="0" w:after="0" w:line="240" w:lineRule="auto"/>
              <w:rPr>
                <w:rFonts w:ascii="Times New Roman" w:hAnsi="Times New Roman"/>
                <w:caps w:val="0"/>
                <w:szCs w:val="24"/>
                <w:lang w:val="kk-KZ"/>
              </w:rPr>
            </w:pPr>
          </w:p>
          <w:p w14:paraId="1DD4FFE8" w14:textId="77777777" w:rsidR="00BD6C3E" w:rsidRPr="00042E49" w:rsidRDefault="00BD6C3E" w:rsidP="00790E12">
            <w:pPr>
              <w:pStyle w:val="ad"/>
              <w:tabs>
                <w:tab w:val="left" w:pos="0"/>
              </w:tabs>
              <w:suppressAutoHyphens/>
              <w:spacing w:before="0" w:after="0" w:line="240" w:lineRule="auto"/>
              <w:rPr>
                <w:rFonts w:ascii="Times New Roman" w:hAnsi="Times New Roman"/>
                <w:caps w:val="0"/>
                <w:szCs w:val="24"/>
                <w:lang w:val="kk-KZ"/>
              </w:rPr>
            </w:pPr>
          </w:p>
          <w:p w14:paraId="0F6A3309" w14:textId="77777777" w:rsidR="00BD6C3E" w:rsidRPr="00042E49" w:rsidRDefault="00BD6C3E" w:rsidP="00790E12">
            <w:pPr>
              <w:shd w:val="clear" w:color="auto" w:fill="FFFFFF"/>
              <w:tabs>
                <w:tab w:val="clear" w:pos="1080"/>
                <w:tab w:val="left" w:pos="0"/>
              </w:tabs>
              <w:suppressAutoHyphens/>
              <w:spacing w:line="240" w:lineRule="auto"/>
              <w:ind w:left="0" w:firstLine="0"/>
              <w:rPr>
                <w:rFonts w:ascii="Times New Roman" w:hAnsi="Times New Roman"/>
                <w:lang w:val="kk-KZ"/>
              </w:rPr>
            </w:pPr>
            <w:r w:rsidRPr="00042E49">
              <w:rPr>
                <w:rFonts w:ascii="Times New Roman" w:hAnsi="Times New Roman"/>
                <w:bCs/>
                <w:sz w:val="24"/>
                <w:szCs w:val="24"/>
                <w:lang w:val="kk-KZ"/>
              </w:rPr>
              <w:tab/>
            </w:r>
          </w:p>
        </w:tc>
      </w:tr>
      <w:tr w:rsidR="00BD6C3E" w:rsidRPr="00042E49" w14:paraId="6204B3D6" w14:textId="77777777" w:rsidTr="00BD6C3E">
        <w:tc>
          <w:tcPr>
            <w:tcW w:w="10348" w:type="dxa"/>
            <w:shd w:val="clear" w:color="auto" w:fill="auto"/>
            <w:tcPrChange w:id="83" w:author="Азамат Абдыкани" w:date="2017-12-22T11:21:00Z">
              <w:tcPr>
                <w:tcW w:w="5070" w:type="dxa"/>
                <w:shd w:val="clear" w:color="auto" w:fill="auto"/>
              </w:tcPr>
            </w:tcPrChange>
          </w:tcPr>
          <w:p w14:paraId="17C0CDC6" w14:textId="77777777" w:rsidR="00BD6C3E" w:rsidRPr="00042E49" w:rsidRDefault="00BD6C3E" w:rsidP="00790E12">
            <w:pPr>
              <w:tabs>
                <w:tab w:val="left" w:pos="0"/>
              </w:tabs>
              <w:suppressAutoHyphens/>
              <w:ind w:left="0" w:firstLine="0"/>
              <w:rPr>
                <w:rFonts w:ascii="Times New Roman" w:hAnsi="Times New Roman"/>
                <w:b/>
                <w:sz w:val="24"/>
                <w:szCs w:val="24"/>
                <w:lang w:val="ru-RU"/>
              </w:rPr>
            </w:pPr>
            <w:r w:rsidRPr="00042E49">
              <w:rPr>
                <w:rFonts w:ascii="Times New Roman" w:hAnsi="Times New Roman"/>
                <w:b/>
                <w:sz w:val="24"/>
                <w:szCs w:val="24"/>
                <w:lang w:val="ru-RU"/>
              </w:rPr>
              <w:t xml:space="preserve">РАЗДЕЛ </w:t>
            </w:r>
            <w:r w:rsidRPr="00042E49">
              <w:rPr>
                <w:rFonts w:ascii="Times New Roman" w:hAnsi="Times New Roman"/>
                <w:b/>
                <w:sz w:val="24"/>
                <w:szCs w:val="24"/>
                <w:lang w:val="en-US"/>
              </w:rPr>
              <w:t>VII</w:t>
            </w:r>
            <w:r w:rsidRPr="00042E49">
              <w:rPr>
                <w:rFonts w:ascii="Times New Roman" w:hAnsi="Times New Roman"/>
                <w:b/>
                <w:sz w:val="24"/>
                <w:szCs w:val="24"/>
                <w:lang w:val="ru-RU"/>
              </w:rPr>
              <w:t>. ЮРИДИЧЕСКИЕ АДРЕСА И БАНКОВСКИЕ РЕКВИЗИТЫ СТОРОН</w:t>
            </w:r>
          </w:p>
          <w:p w14:paraId="5AA2D329" w14:textId="77777777" w:rsidR="00BD6C3E" w:rsidRPr="00042E49" w:rsidRDefault="00BD6C3E" w:rsidP="00790E12">
            <w:pPr>
              <w:tabs>
                <w:tab w:val="left" w:pos="0"/>
              </w:tabs>
              <w:suppressAutoHyphens/>
              <w:ind w:left="0" w:firstLine="0"/>
              <w:rPr>
                <w:rFonts w:ascii="Times New Roman" w:hAnsi="Times New Roman"/>
                <w:b/>
                <w:sz w:val="24"/>
                <w:szCs w:val="24"/>
                <w:lang w:val="ru-RU"/>
              </w:rPr>
            </w:pPr>
          </w:p>
          <w:p w14:paraId="338BA882" w14:textId="77777777" w:rsidR="00BD6C3E" w:rsidRPr="00042E49" w:rsidRDefault="00BD6C3E" w:rsidP="00790E12">
            <w:pPr>
              <w:widowControl w:val="0"/>
              <w:tabs>
                <w:tab w:val="left" w:pos="0"/>
              </w:tabs>
              <w:suppressAutoHyphen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 xml:space="preserve">ЗАКАЗЧИК </w:t>
            </w:r>
          </w:p>
          <w:p w14:paraId="0FCC4A30"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ТОО «Жамбыл Петролеум»</w:t>
            </w:r>
          </w:p>
          <w:p w14:paraId="2B46C770"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Республика Казахстан, 060005, г.Атырау</w:t>
            </w:r>
          </w:p>
          <w:p w14:paraId="555DEFC6"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ул. Махамбета Утемисулы 132 а</w:t>
            </w:r>
          </w:p>
          <w:p w14:paraId="0FC461D7"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РНН 150100267426</w:t>
            </w:r>
          </w:p>
          <w:p w14:paraId="7BEA1F96"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БИН 090340002825</w:t>
            </w:r>
          </w:p>
          <w:p w14:paraId="5FCABD51"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 xml:space="preserve">ИИК </w:t>
            </w:r>
            <w:r w:rsidRPr="00042E49">
              <w:rPr>
                <w:bCs/>
                <w:szCs w:val="24"/>
              </w:rPr>
              <w:t>KZ</w:t>
            </w:r>
            <w:r w:rsidRPr="00042E49">
              <w:rPr>
                <w:bCs/>
                <w:szCs w:val="24"/>
                <w:lang w:val="ru-RU"/>
              </w:rPr>
              <w:t>886010141000150021</w:t>
            </w:r>
          </w:p>
          <w:p w14:paraId="7FCDC821"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 xml:space="preserve">в АО «Народный Банк Казахстана», </w:t>
            </w:r>
          </w:p>
          <w:p w14:paraId="148395EC"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г. Атырау</w:t>
            </w:r>
          </w:p>
          <w:p w14:paraId="171B42FF"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 xml:space="preserve">БИК </w:t>
            </w:r>
            <w:r w:rsidRPr="00042E49">
              <w:rPr>
                <w:bCs/>
                <w:szCs w:val="24"/>
              </w:rPr>
              <w:t>HSBKKZKX</w:t>
            </w:r>
          </w:p>
          <w:p w14:paraId="0BE5F653" w14:textId="77777777" w:rsidR="00BD6C3E" w:rsidRPr="00042E49" w:rsidRDefault="00BD6C3E" w:rsidP="00790E12">
            <w:pPr>
              <w:pStyle w:val="Text"/>
              <w:tabs>
                <w:tab w:val="left" w:pos="0"/>
              </w:tabs>
              <w:suppressAutoHyphens/>
              <w:spacing w:after="0"/>
              <w:ind w:firstLine="0"/>
              <w:jc w:val="left"/>
              <w:rPr>
                <w:bCs/>
                <w:szCs w:val="24"/>
                <w:lang w:val="ru-RU"/>
              </w:rPr>
            </w:pPr>
            <w:r w:rsidRPr="00042E49">
              <w:rPr>
                <w:bCs/>
                <w:szCs w:val="24"/>
                <w:lang w:val="ru-RU"/>
              </w:rPr>
              <w:t>КБе 17</w:t>
            </w:r>
          </w:p>
          <w:p w14:paraId="10277EC9" w14:textId="77777777" w:rsidR="00BD6C3E" w:rsidRPr="00042E49" w:rsidRDefault="00BD6C3E" w:rsidP="00790E12">
            <w:pPr>
              <w:pStyle w:val="Text"/>
              <w:tabs>
                <w:tab w:val="left" w:pos="0"/>
              </w:tabs>
              <w:suppressAutoHyphens/>
              <w:spacing w:after="0"/>
              <w:ind w:firstLine="0"/>
              <w:jc w:val="left"/>
              <w:rPr>
                <w:bCs/>
                <w:szCs w:val="24"/>
                <w:lang w:val="ru-RU"/>
              </w:rPr>
            </w:pPr>
          </w:p>
          <w:p w14:paraId="56379413" w14:textId="77777777" w:rsidR="00BD6C3E" w:rsidRPr="00042E49" w:rsidRDefault="00BD6C3E" w:rsidP="00790E12">
            <w:pPr>
              <w:pStyle w:val="Text"/>
              <w:tabs>
                <w:tab w:val="left" w:pos="0"/>
              </w:tabs>
              <w:suppressAutoHyphens/>
              <w:spacing w:after="0"/>
              <w:ind w:firstLine="0"/>
              <w:jc w:val="left"/>
              <w:rPr>
                <w:b/>
                <w:bCs/>
                <w:szCs w:val="24"/>
                <w:lang w:val="ru-RU"/>
              </w:rPr>
            </w:pPr>
            <w:r w:rsidRPr="00042E49">
              <w:rPr>
                <w:b/>
                <w:bCs/>
                <w:szCs w:val="24"/>
                <w:lang w:val="ru-RU"/>
              </w:rPr>
              <w:t>Генеральный директор</w:t>
            </w:r>
          </w:p>
          <w:p w14:paraId="2D387971" w14:textId="77777777" w:rsidR="00BD6C3E" w:rsidRPr="00042E49" w:rsidRDefault="00BD6C3E" w:rsidP="00790E12">
            <w:pPr>
              <w:pStyle w:val="Text"/>
              <w:tabs>
                <w:tab w:val="left" w:pos="0"/>
              </w:tabs>
              <w:suppressAutoHyphens/>
              <w:spacing w:after="0"/>
              <w:ind w:firstLine="0"/>
              <w:jc w:val="left"/>
              <w:rPr>
                <w:b/>
                <w:bCs/>
                <w:szCs w:val="24"/>
                <w:lang w:val="ru-RU"/>
              </w:rPr>
            </w:pPr>
          </w:p>
          <w:p w14:paraId="6A97A40A" w14:textId="77777777" w:rsidR="00BD6C3E" w:rsidRPr="00042E49" w:rsidRDefault="00BD6C3E" w:rsidP="00790E12">
            <w:pPr>
              <w:pStyle w:val="Text"/>
              <w:tabs>
                <w:tab w:val="left" w:pos="0"/>
              </w:tabs>
              <w:suppressAutoHyphens/>
              <w:spacing w:after="0"/>
              <w:ind w:firstLine="0"/>
              <w:jc w:val="left"/>
              <w:rPr>
                <w:b/>
                <w:bCs/>
                <w:szCs w:val="24"/>
                <w:lang w:val="ru-RU"/>
              </w:rPr>
            </w:pPr>
            <w:r w:rsidRPr="00042E49">
              <w:rPr>
                <w:b/>
                <w:bCs/>
                <w:szCs w:val="24"/>
                <w:lang w:val="ru-RU"/>
              </w:rPr>
              <w:t>__________________ Елевсинов Х.Т.</w:t>
            </w:r>
          </w:p>
          <w:p w14:paraId="567CF21E" w14:textId="77777777" w:rsidR="00BD6C3E" w:rsidRPr="00042E49" w:rsidRDefault="00BD6C3E" w:rsidP="00790E12">
            <w:pPr>
              <w:widowControl w:val="0"/>
              <w:tabs>
                <w:tab w:val="left" w:pos="0"/>
              </w:tabs>
              <w:suppressAutoHyphens/>
              <w:spacing w:line="240" w:lineRule="auto"/>
              <w:ind w:left="0" w:firstLine="0"/>
              <w:rPr>
                <w:rFonts w:ascii="Times New Roman" w:hAnsi="Times New Roman"/>
                <w:bCs/>
                <w:sz w:val="24"/>
                <w:szCs w:val="24"/>
                <w:lang w:val="ru-RU"/>
              </w:rPr>
            </w:pPr>
            <w:r w:rsidRPr="00042E49">
              <w:rPr>
                <w:rFonts w:ascii="Times New Roman" w:hAnsi="Times New Roman"/>
                <w:bCs/>
                <w:sz w:val="24"/>
                <w:szCs w:val="24"/>
                <w:lang w:val="ru-RU"/>
              </w:rPr>
              <w:t>«___» __________201</w:t>
            </w:r>
            <w:r w:rsidRPr="00042E49">
              <w:rPr>
                <w:rFonts w:ascii="Times New Roman" w:hAnsi="Times New Roman"/>
                <w:bCs/>
                <w:sz w:val="24"/>
                <w:szCs w:val="24"/>
                <w:lang w:val="en-US"/>
              </w:rPr>
              <w:t>8</w:t>
            </w:r>
            <w:r w:rsidRPr="00042E49">
              <w:rPr>
                <w:rFonts w:ascii="Times New Roman" w:hAnsi="Times New Roman"/>
                <w:bCs/>
                <w:sz w:val="24"/>
                <w:szCs w:val="24"/>
                <w:lang w:val="ru-RU"/>
              </w:rPr>
              <w:t xml:space="preserve"> года</w:t>
            </w:r>
          </w:p>
          <w:p w14:paraId="1261449D" w14:textId="77777777" w:rsidR="00BD6C3E" w:rsidRPr="00042E49" w:rsidRDefault="00BD6C3E" w:rsidP="00790E12">
            <w:pPr>
              <w:tabs>
                <w:tab w:val="left" w:pos="0"/>
              </w:tabs>
              <w:suppressAutoHyphens/>
              <w:ind w:left="0" w:firstLine="0"/>
              <w:rPr>
                <w:rFonts w:ascii="Times New Roman" w:hAnsi="Times New Roman"/>
                <w:b/>
                <w:sz w:val="24"/>
                <w:szCs w:val="24"/>
                <w:lang w:val="ru-RU"/>
              </w:rPr>
            </w:pPr>
          </w:p>
          <w:p w14:paraId="3891FB1A" w14:textId="77777777" w:rsidR="00BD6C3E" w:rsidRPr="00042E49" w:rsidRDefault="00BD6C3E" w:rsidP="00C20E8A">
            <w:pPr>
              <w:pStyle w:val="afc"/>
              <w:tabs>
                <w:tab w:val="left" w:pos="0"/>
              </w:tabs>
              <w:suppressAutoHyphens/>
              <w:ind w:left="0"/>
              <w:rPr>
                <w:rFonts w:ascii="Times New Roman" w:hAnsi="Times New Roman"/>
                <w:b/>
                <w:sz w:val="24"/>
                <w:szCs w:val="24"/>
                <w:lang w:val="ru-RU"/>
              </w:rPr>
            </w:pPr>
            <w:r w:rsidRPr="00042E49">
              <w:rPr>
                <w:rFonts w:ascii="Times New Roman" w:hAnsi="Times New Roman"/>
                <w:b/>
                <w:sz w:val="24"/>
                <w:szCs w:val="24"/>
                <w:lang w:val="ru-RU"/>
              </w:rPr>
              <w:t>ПОДРЯДЧИК</w:t>
            </w:r>
          </w:p>
          <w:p w14:paraId="535AD389" w14:textId="77777777" w:rsidR="00BD6C3E" w:rsidRPr="00042E49" w:rsidRDefault="00BD6C3E" w:rsidP="00415886">
            <w:pPr>
              <w:pStyle w:val="Text"/>
              <w:tabs>
                <w:tab w:val="left" w:pos="0"/>
              </w:tabs>
              <w:suppressAutoHyphens/>
              <w:spacing w:after="0"/>
              <w:ind w:firstLine="0"/>
              <w:jc w:val="left"/>
              <w:rPr>
                <w:bCs/>
                <w:szCs w:val="24"/>
                <w:lang w:val="ru-RU"/>
              </w:rPr>
            </w:pPr>
          </w:p>
          <w:p w14:paraId="5E72065C" w14:textId="77777777" w:rsidR="00BD6C3E" w:rsidRPr="00042E49" w:rsidRDefault="00BD6C3E" w:rsidP="00415886">
            <w:pPr>
              <w:pStyle w:val="Text"/>
              <w:tabs>
                <w:tab w:val="left" w:pos="0"/>
              </w:tabs>
              <w:suppressAutoHyphens/>
              <w:spacing w:after="0"/>
              <w:ind w:firstLine="0"/>
              <w:jc w:val="left"/>
              <w:rPr>
                <w:b/>
                <w:bCs/>
                <w:szCs w:val="24"/>
                <w:lang w:val="ru-RU"/>
              </w:rPr>
            </w:pPr>
            <w:r w:rsidRPr="00042E49">
              <w:rPr>
                <w:b/>
                <w:bCs/>
                <w:szCs w:val="24"/>
                <w:lang w:val="ru-RU"/>
              </w:rPr>
              <w:t>Генеральный директор</w:t>
            </w:r>
          </w:p>
          <w:p w14:paraId="576ADE39" w14:textId="77777777" w:rsidR="00BD6C3E" w:rsidRPr="00042E49" w:rsidRDefault="00BD6C3E" w:rsidP="00C20E8A">
            <w:pPr>
              <w:pStyle w:val="Text"/>
              <w:tabs>
                <w:tab w:val="left" w:pos="0"/>
              </w:tabs>
              <w:suppressAutoHyphens/>
              <w:spacing w:after="0"/>
              <w:ind w:firstLine="0"/>
              <w:jc w:val="left"/>
              <w:rPr>
                <w:b/>
                <w:bCs/>
                <w:szCs w:val="24"/>
                <w:lang w:val="ru-RU"/>
              </w:rPr>
            </w:pPr>
          </w:p>
          <w:p w14:paraId="39DC12A4" w14:textId="77777777" w:rsidR="00BD6C3E" w:rsidRPr="00042E49" w:rsidRDefault="00BD6C3E" w:rsidP="004B5CBC">
            <w:pPr>
              <w:pStyle w:val="Text"/>
              <w:tabs>
                <w:tab w:val="left" w:pos="0"/>
              </w:tabs>
              <w:suppressAutoHyphens/>
              <w:spacing w:after="0"/>
              <w:ind w:firstLine="0"/>
              <w:jc w:val="left"/>
              <w:rPr>
                <w:b/>
                <w:bCs/>
                <w:szCs w:val="24"/>
                <w:lang w:val="ru-RU"/>
              </w:rPr>
            </w:pPr>
            <w:r w:rsidRPr="00042E49">
              <w:rPr>
                <w:b/>
                <w:bCs/>
                <w:szCs w:val="24"/>
                <w:lang w:val="ru-RU"/>
              </w:rPr>
              <w:t xml:space="preserve">____________ </w:t>
            </w:r>
          </w:p>
          <w:p w14:paraId="4AC3E090" w14:textId="77777777" w:rsidR="00BD6C3E" w:rsidRPr="00042E49" w:rsidRDefault="00BD6C3E" w:rsidP="004B5CBC">
            <w:pPr>
              <w:pStyle w:val="Text"/>
              <w:tabs>
                <w:tab w:val="left" w:pos="0"/>
              </w:tabs>
              <w:suppressAutoHyphens/>
              <w:spacing w:after="0"/>
              <w:ind w:firstLine="0"/>
              <w:jc w:val="left"/>
              <w:rPr>
                <w:b/>
                <w:szCs w:val="24"/>
                <w:lang w:val="kk-KZ"/>
              </w:rPr>
            </w:pPr>
            <w:r w:rsidRPr="00042E49">
              <w:rPr>
                <w:b/>
                <w:bCs/>
                <w:szCs w:val="24"/>
                <w:lang w:val="ru-RU"/>
              </w:rPr>
              <w:t>«___»_________2018 года</w:t>
            </w:r>
          </w:p>
          <w:p w14:paraId="578ADCFC" w14:textId="77777777" w:rsidR="00BD6C3E" w:rsidRPr="00042E49" w:rsidRDefault="00BD6C3E" w:rsidP="00790E12">
            <w:pPr>
              <w:tabs>
                <w:tab w:val="left" w:pos="0"/>
              </w:tabs>
              <w:suppressAutoHyphens/>
              <w:ind w:left="0" w:firstLine="0"/>
              <w:rPr>
                <w:rFonts w:ascii="Times New Roman" w:hAnsi="Times New Roman"/>
                <w:sz w:val="24"/>
                <w:szCs w:val="24"/>
                <w:lang w:val="ru-RU"/>
              </w:rPr>
            </w:pPr>
          </w:p>
        </w:tc>
        <w:tc>
          <w:tcPr>
            <w:tcW w:w="5070" w:type="dxa"/>
            <w:tcPrChange w:id="84" w:author="Азамат Абдыкани" w:date="2017-12-22T11:21:00Z">
              <w:tcPr>
                <w:tcW w:w="5070" w:type="dxa"/>
              </w:tcPr>
            </w:tcPrChange>
          </w:tcPr>
          <w:p w14:paraId="2A4D45E6" w14:textId="77777777" w:rsidR="00BD6C3E" w:rsidRPr="00042E49" w:rsidRDefault="00BD6C3E" w:rsidP="00790E12">
            <w:pPr>
              <w:tabs>
                <w:tab w:val="left" w:pos="0"/>
              </w:tabs>
              <w:suppressAutoHyphens/>
              <w:ind w:left="0" w:firstLine="0"/>
              <w:rPr>
                <w:ins w:id="85" w:author="Азамат Абдыкани" w:date="2017-12-22T11:21:00Z"/>
                <w:rFonts w:ascii="Times New Roman" w:hAnsi="Times New Roman"/>
                <w:b/>
                <w:sz w:val="24"/>
                <w:szCs w:val="24"/>
                <w:lang w:val="kk-KZ"/>
              </w:rPr>
            </w:pPr>
          </w:p>
        </w:tc>
        <w:tc>
          <w:tcPr>
            <w:tcW w:w="5387" w:type="dxa"/>
            <w:tcPrChange w:id="86" w:author="Азамат Абдыкани" w:date="2017-12-22T11:21:00Z">
              <w:tcPr>
                <w:tcW w:w="5387" w:type="dxa"/>
              </w:tcPr>
            </w:tcPrChange>
          </w:tcPr>
          <w:p w14:paraId="054CA63D" w14:textId="7019D6AB" w:rsidR="00BD6C3E" w:rsidRPr="00042E49" w:rsidRDefault="00BD6C3E" w:rsidP="00790E12">
            <w:pPr>
              <w:tabs>
                <w:tab w:val="left" w:pos="0"/>
              </w:tabs>
              <w:suppressAutoHyphens/>
              <w:ind w:left="0" w:firstLine="0"/>
              <w:rPr>
                <w:rFonts w:ascii="Times New Roman" w:hAnsi="Times New Roman"/>
                <w:b/>
                <w:sz w:val="24"/>
                <w:szCs w:val="24"/>
                <w:lang w:val="kk-KZ"/>
              </w:rPr>
            </w:pPr>
            <w:r w:rsidRPr="00042E49">
              <w:rPr>
                <w:rFonts w:ascii="Times New Roman" w:hAnsi="Times New Roman"/>
                <w:b/>
                <w:sz w:val="24"/>
                <w:szCs w:val="24"/>
                <w:lang w:val="kk-KZ"/>
              </w:rPr>
              <w:t xml:space="preserve">VII БӨЛІМ. ТАРАПТАРДЫҢ ЗАҢДЫ МЕКЕНЖАЙЛАРЫ, ЖӘНЕ БАНК ДЕРЕКТЕМЕЛЕРІ </w:t>
            </w:r>
          </w:p>
          <w:p w14:paraId="68921AD8" w14:textId="77777777" w:rsidR="00BD6C3E" w:rsidRPr="00042E49" w:rsidRDefault="00BD6C3E" w:rsidP="00C20E8A">
            <w:pPr>
              <w:widowControl w:val="0"/>
              <w:tabs>
                <w:tab w:val="left" w:pos="0"/>
              </w:tabs>
              <w:spacing w:line="240" w:lineRule="auto"/>
              <w:ind w:left="0" w:firstLine="0"/>
              <w:rPr>
                <w:rFonts w:ascii="Times New Roman" w:hAnsi="Times New Roman"/>
                <w:b/>
                <w:sz w:val="24"/>
                <w:szCs w:val="24"/>
                <w:lang w:val="kk-KZ"/>
              </w:rPr>
            </w:pPr>
            <w:r w:rsidRPr="00042E49">
              <w:rPr>
                <w:rFonts w:ascii="Times New Roman" w:hAnsi="Times New Roman"/>
                <w:b/>
                <w:sz w:val="24"/>
                <w:szCs w:val="24"/>
                <w:lang w:val="kk-KZ"/>
              </w:rPr>
              <w:t xml:space="preserve">ТАПСЫРЫСШЫ </w:t>
            </w:r>
          </w:p>
          <w:p w14:paraId="481CC282"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 xml:space="preserve"> «Жамбыл Петролеум» ЖШС</w:t>
            </w:r>
          </w:p>
          <w:p w14:paraId="125EE09A"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Қазақстан Республикасы, 060005, Атырау қ.</w:t>
            </w:r>
          </w:p>
          <w:p w14:paraId="5CDB3295" w14:textId="77777777" w:rsidR="00BD6C3E" w:rsidRPr="00042E49" w:rsidRDefault="00BD6C3E" w:rsidP="00C20E8A">
            <w:pPr>
              <w:pStyle w:val="Text"/>
              <w:tabs>
                <w:tab w:val="left" w:pos="0"/>
              </w:tabs>
              <w:spacing w:after="0"/>
              <w:ind w:firstLine="0"/>
              <w:jc w:val="left"/>
              <w:rPr>
                <w:szCs w:val="24"/>
                <w:lang w:val="kk-KZ"/>
              </w:rPr>
            </w:pPr>
            <w:r w:rsidRPr="00042E49">
              <w:rPr>
                <w:szCs w:val="24"/>
                <w:lang w:val="kk-KZ"/>
              </w:rPr>
              <w:t>Махамбет Өтемісұлы 132 а</w:t>
            </w:r>
          </w:p>
          <w:p w14:paraId="603078A3"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СТН 150100267426</w:t>
            </w:r>
          </w:p>
          <w:p w14:paraId="3E90DE61"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БСН 090340002825</w:t>
            </w:r>
          </w:p>
          <w:p w14:paraId="56B00EEC"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Атырау қ. «Қазақстан Халық Банкі» АҚ-да,</w:t>
            </w:r>
          </w:p>
          <w:p w14:paraId="3B394BDA"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 xml:space="preserve"> ЖСК KZ886010141000150021,</w:t>
            </w:r>
          </w:p>
          <w:p w14:paraId="201FB50D" w14:textId="77777777" w:rsidR="00BD6C3E" w:rsidRPr="00042E49" w:rsidRDefault="00BD6C3E" w:rsidP="00C20E8A">
            <w:pPr>
              <w:pStyle w:val="Text"/>
              <w:tabs>
                <w:tab w:val="left" w:pos="0"/>
              </w:tabs>
              <w:spacing w:after="0"/>
              <w:ind w:firstLine="0"/>
              <w:jc w:val="left"/>
              <w:rPr>
                <w:bCs/>
                <w:szCs w:val="24"/>
                <w:lang w:val="kk-KZ"/>
              </w:rPr>
            </w:pPr>
          </w:p>
          <w:p w14:paraId="7B7178CE"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БСК HSBKKZKX</w:t>
            </w:r>
          </w:p>
          <w:p w14:paraId="4B3462CF" w14:textId="77777777" w:rsidR="00BD6C3E" w:rsidRPr="00042E49" w:rsidRDefault="00BD6C3E" w:rsidP="00C20E8A">
            <w:pPr>
              <w:pStyle w:val="Text"/>
              <w:tabs>
                <w:tab w:val="left" w:pos="0"/>
              </w:tabs>
              <w:spacing w:after="0"/>
              <w:ind w:firstLine="0"/>
              <w:jc w:val="left"/>
              <w:rPr>
                <w:bCs/>
                <w:szCs w:val="24"/>
                <w:lang w:val="kk-KZ"/>
              </w:rPr>
            </w:pPr>
            <w:r w:rsidRPr="00042E49">
              <w:rPr>
                <w:bCs/>
                <w:szCs w:val="24"/>
                <w:lang w:val="kk-KZ"/>
              </w:rPr>
              <w:t>КБе 17</w:t>
            </w:r>
          </w:p>
          <w:p w14:paraId="33BF6F4C" w14:textId="77777777" w:rsidR="00BD6C3E" w:rsidRPr="00042E49" w:rsidRDefault="00BD6C3E" w:rsidP="00C20E8A">
            <w:pPr>
              <w:pStyle w:val="Text"/>
              <w:tabs>
                <w:tab w:val="left" w:pos="0"/>
              </w:tabs>
              <w:spacing w:after="0"/>
              <w:ind w:firstLine="0"/>
              <w:jc w:val="left"/>
              <w:rPr>
                <w:bCs/>
                <w:szCs w:val="24"/>
                <w:lang w:val="kk-KZ"/>
              </w:rPr>
            </w:pPr>
          </w:p>
          <w:p w14:paraId="521D971E" w14:textId="77777777" w:rsidR="00BD6C3E" w:rsidRPr="00042E49" w:rsidRDefault="00BD6C3E" w:rsidP="00C20E8A">
            <w:pPr>
              <w:pStyle w:val="Text"/>
              <w:tabs>
                <w:tab w:val="left" w:pos="0"/>
              </w:tabs>
              <w:spacing w:after="0"/>
              <w:ind w:firstLine="0"/>
              <w:jc w:val="left"/>
              <w:rPr>
                <w:b/>
                <w:bCs/>
                <w:szCs w:val="24"/>
                <w:lang w:val="kk-KZ"/>
              </w:rPr>
            </w:pPr>
            <w:r w:rsidRPr="00042E49">
              <w:rPr>
                <w:b/>
                <w:bCs/>
                <w:szCs w:val="24"/>
                <w:lang w:val="kk-KZ"/>
              </w:rPr>
              <w:t>Бас директор</w:t>
            </w:r>
          </w:p>
          <w:p w14:paraId="543B31F0" w14:textId="77777777" w:rsidR="00BD6C3E" w:rsidRPr="00042E49" w:rsidRDefault="00BD6C3E" w:rsidP="00C20E8A">
            <w:pPr>
              <w:pStyle w:val="Text"/>
              <w:tabs>
                <w:tab w:val="left" w:pos="0"/>
              </w:tabs>
              <w:spacing w:after="0"/>
              <w:ind w:firstLine="0"/>
              <w:jc w:val="left"/>
              <w:rPr>
                <w:b/>
                <w:bCs/>
                <w:szCs w:val="24"/>
                <w:lang w:val="kk-KZ"/>
              </w:rPr>
            </w:pPr>
          </w:p>
          <w:p w14:paraId="7DF7AE6F" w14:textId="77777777" w:rsidR="00BD6C3E" w:rsidRPr="00042E49" w:rsidRDefault="00BD6C3E" w:rsidP="00C20E8A">
            <w:pPr>
              <w:pStyle w:val="Text"/>
              <w:tabs>
                <w:tab w:val="left" w:pos="0"/>
              </w:tabs>
              <w:spacing w:after="0"/>
              <w:ind w:firstLine="0"/>
              <w:jc w:val="left"/>
              <w:rPr>
                <w:b/>
                <w:bCs/>
                <w:szCs w:val="24"/>
                <w:lang w:val="kk-KZ"/>
              </w:rPr>
            </w:pPr>
            <w:r w:rsidRPr="00042E49">
              <w:rPr>
                <w:b/>
                <w:bCs/>
                <w:szCs w:val="24"/>
                <w:lang w:val="kk-KZ"/>
              </w:rPr>
              <w:t xml:space="preserve">__________________  Х.Т.Елеусінов </w:t>
            </w:r>
          </w:p>
          <w:p w14:paraId="21EBC7E5" w14:textId="77777777" w:rsidR="00BD6C3E" w:rsidRPr="00042E49" w:rsidRDefault="00BD6C3E" w:rsidP="00C20E8A">
            <w:pPr>
              <w:widowControl w:val="0"/>
              <w:tabs>
                <w:tab w:val="left" w:pos="0"/>
              </w:tabs>
              <w:spacing w:line="240" w:lineRule="auto"/>
              <w:ind w:left="0" w:firstLine="0"/>
              <w:rPr>
                <w:rFonts w:ascii="Times New Roman" w:hAnsi="Times New Roman"/>
                <w:bCs/>
                <w:sz w:val="24"/>
                <w:szCs w:val="24"/>
                <w:lang w:val="kk-KZ"/>
              </w:rPr>
            </w:pPr>
            <w:r w:rsidRPr="00042E49">
              <w:rPr>
                <w:rFonts w:ascii="Times New Roman" w:hAnsi="Times New Roman"/>
                <w:bCs/>
                <w:sz w:val="24"/>
                <w:szCs w:val="24"/>
                <w:lang w:val="kk-KZ"/>
              </w:rPr>
              <w:t>201</w:t>
            </w:r>
            <w:r w:rsidRPr="00042E49">
              <w:rPr>
                <w:rFonts w:ascii="Times New Roman" w:hAnsi="Times New Roman"/>
                <w:bCs/>
                <w:sz w:val="24"/>
                <w:szCs w:val="24"/>
                <w:lang w:val="ru-RU"/>
              </w:rPr>
              <w:t>8</w:t>
            </w:r>
            <w:r w:rsidRPr="00042E49">
              <w:rPr>
                <w:rFonts w:ascii="Times New Roman" w:hAnsi="Times New Roman"/>
                <w:bCs/>
                <w:sz w:val="24"/>
                <w:szCs w:val="24"/>
                <w:lang w:val="kk-KZ"/>
              </w:rPr>
              <w:t xml:space="preserve"> жылғы «__</w:t>
            </w:r>
            <w:r w:rsidRPr="00042E49">
              <w:rPr>
                <w:rFonts w:ascii="Times New Roman" w:hAnsi="Times New Roman"/>
                <w:bCs/>
                <w:sz w:val="24"/>
                <w:szCs w:val="24"/>
                <w:lang w:val="ru-RU"/>
              </w:rPr>
              <w:t>__</w:t>
            </w:r>
            <w:r w:rsidRPr="00042E49">
              <w:rPr>
                <w:rFonts w:ascii="Times New Roman" w:hAnsi="Times New Roman"/>
                <w:bCs/>
                <w:sz w:val="24"/>
                <w:szCs w:val="24"/>
                <w:lang w:val="kk-KZ"/>
              </w:rPr>
              <w:t>» __________</w:t>
            </w:r>
          </w:p>
          <w:p w14:paraId="6D60617F" w14:textId="77777777" w:rsidR="00BD6C3E" w:rsidRPr="00042E49" w:rsidRDefault="00BD6C3E" w:rsidP="00790E12">
            <w:pPr>
              <w:widowControl w:val="0"/>
              <w:tabs>
                <w:tab w:val="left" w:pos="0"/>
              </w:tabs>
              <w:suppressAutoHyphens/>
              <w:spacing w:line="240" w:lineRule="auto"/>
              <w:ind w:left="0" w:firstLine="0"/>
              <w:rPr>
                <w:rFonts w:ascii="Times New Roman" w:hAnsi="Times New Roman"/>
                <w:b/>
                <w:sz w:val="24"/>
                <w:szCs w:val="24"/>
                <w:lang w:val="ru-RU"/>
              </w:rPr>
            </w:pPr>
          </w:p>
          <w:p w14:paraId="25894604" w14:textId="77777777" w:rsidR="00BD6C3E" w:rsidRPr="00042E49" w:rsidRDefault="00BD6C3E" w:rsidP="001E3265">
            <w:pPr>
              <w:tabs>
                <w:tab w:val="clear" w:pos="1080"/>
              </w:tabs>
              <w:spacing w:line="240" w:lineRule="auto"/>
              <w:ind w:left="0" w:firstLine="0"/>
              <w:jc w:val="left"/>
              <w:rPr>
                <w:rFonts w:ascii="Times New Roman" w:hAnsi="Times New Roman"/>
                <w:b/>
                <w:sz w:val="24"/>
                <w:szCs w:val="24"/>
                <w:lang w:val="kk-KZ" w:eastAsia="kk-KZ" w:bidi="kk-KZ"/>
              </w:rPr>
            </w:pPr>
            <w:r w:rsidRPr="00042E49">
              <w:rPr>
                <w:rFonts w:ascii="Times New Roman" w:hAnsi="Times New Roman"/>
                <w:b/>
                <w:sz w:val="24"/>
                <w:szCs w:val="24"/>
                <w:lang w:val="kk-KZ" w:eastAsia="kk-KZ" w:bidi="kk-KZ"/>
              </w:rPr>
              <w:t>МЕРДІГЕР:</w:t>
            </w:r>
          </w:p>
          <w:p w14:paraId="1E4FCB1E" w14:textId="77777777" w:rsidR="00BD6C3E" w:rsidRPr="00042E49" w:rsidRDefault="00BD6C3E" w:rsidP="00146F0F">
            <w:pPr>
              <w:tabs>
                <w:tab w:val="clear" w:pos="1080"/>
              </w:tabs>
              <w:spacing w:after="120" w:line="240" w:lineRule="auto"/>
              <w:ind w:left="0" w:firstLine="0"/>
              <w:rPr>
                <w:rFonts w:ascii="Times New Roman" w:hAnsi="Times New Roman"/>
                <w:sz w:val="24"/>
                <w:szCs w:val="24"/>
                <w:lang w:val="ru-RU" w:eastAsia="en-US"/>
              </w:rPr>
            </w:pPr>
          </w:p>
          <w:p w14:paraId="762FF232" w14:textId="77777777" w:rsidR="00BD6C3E" w:rsidRPr="00042E49" w:rsidRDefault="00BD6C3E" w:rsidP="00146F0F">
            <w:pPr>
              <w:tabs>
                <w:tab w:val="left" w:pos="0"/>
              </w:tabs>
              <w:ind w:left="0" w:firstLine="0"/>
              <w:rPr>
                <w:rFonts w:ascii="Times New Roman" w:hAnsi="Times New Roman"/>
                <w:b/>
                <w:sz w:val="24"/>
                <w:szCs w:val="24"/>
                <w:lang w:val="kk-KZ"/>
              </w:rPr>
            </w:pPr>
            <w:r w:rsidRPr="00042E49">
              <w:rPr>
                <w:rFonts w:ascii="Times New Roman" w:hAnsi="Times New Roman"/>
                <w:b/>
                <w:sz w:val="24"/>
                <w:szCs w:val="24"/>
                <w:lang w:val="kk-KZ" w:eastAsia="en-US"/>
              </w:rPr>
              <w:t>Д</w:t>
            </w:r>
            <w:r w:rsidRPr="00042E49">
              <w:rPr>
                <w:rFonts w:ascii="Times New Roman" w:hAnsi="Times New Roman"/>
                <w:b/>
                <w:sz w:val="24"/>
                <w:szCs w:val="24"/>
                <w:lang w:val="ru-RU" w:eastAsia="en-US"/>
              </w:rPr>
              <w:t xml:space="preserve">иректор </w:t>
            </w:r>
          </w:p>
          <w:p w14:paraId="286B6020" w14:textId="77777777" w:rsidR="00BD6C3E" w:rsidRPr="00042E49" w:rsidRDefault="00BD6C3E" w:rsidP="00C032A4">
            <w:pPr>
              <w:ind w:left="0" w:firstLine="0"/>
              <w:rPr>
                <w:rFonts w:ascii="Times New Roman" w:hAnsi="Times New Roman"/>
                <w:b/>
                <w:bCs/>
                <w:sz w:val="24"/>
                <w:szCs w:val="24"/>
                <w:lang w:val="ru-RU"/>
              </w:rPr>
            </w:pPr>
          </w:p>
          <w:p w14:paraId="3A537E1F" w14:textId="77777777" w:rsidR="00BD6C3E" w:rsidRPr="00042E49" w:rsidRDefault="00BD6C3E" w:rsidP="001E3265">
            <w:pPr>
              <w:rPr>
                <w:rFonts w:ascii="Times New Roman" w:hAnsi="Times New Roman"/>
                <w:b/>
                <w:bCs/>
                <w:sz w:val="24"/>
                <w:szCs w:val="24"/>
                <w:lang w:val="kk-KZ"/>
              </w:rPr>
            </w:pPr>
            <w:r w:rsidRPr="00042E49">
              <w:rPr>
                <w:rFonts w:ascii="Times New Roman" w:hAnsi="Times New Roman"/>
                <w:b/>
                <w:bCs/>
                <w:sz w:val="24"/>
                <w:szCs w:val="24"/>
                <w:lang w:val="kk-KZ"/>
              </w:rPr>
              <w:t xml:space="preserve">__________________ </w:t>
            </w:r>
          </w:p>
          <w:p w14:paraId="301A4494" w14:textId="77777777" w:rsidR="00BD6C3E" w:rsidRPr="00042E49" w:rsidRDefault="00BD6C3E" w:rsidP="00E028AA">
            <w:pPr>
              <w:widowControl w:val="0"/>
              <w:tabs>
                <w:tab w:val="left" w:pos="0"/>
              </w:tabs>
              <w:spacing w:line="240" w:lineRule="auto"/>
              <w:ind w:left="0" w:firstLine="0"/>
              <w:rPr>
                <w:rFonts w:ascii="Times New Roman" w:hAnsi="Times New Roman"/>
                <w:b/>
                <w:bCs/>
                <w:sz w:val="24"/>
                <w:szCs w:val="24"/>
                <w:lang w:val="kk-KZ"/>
              </w:rPr>
            </w:pPr>
            <w:r w:rsidRPr="00042E49">
              <w:rPr>
                <w:rFonts w:ascii="Times New Roman" w:hAnsi="Times New Roman"/>
                <w:b/>
                <w:bCs/>
                <w:sz w:val="24"/>
                <w:szCs w:val="24"/>
                <w:lang w:val="kk-KZ"/>
              </w:rPr>
              <w:t>2018 жылғы «___» __________</w:t>
            </w:r>
          </w:p>
          <w:p w14:paraId="7AC5A905" w14:textId="77777777" w:rsidR="00BD6C3E" w:rsidRPr="00042E49" w:rsidRDefault="00BD6C3E" w:rsidP="00790E12">
            <w:pPr>
              <w:tabs>
                <w:tab w:val="left" w:pos="0"/>
              </w:tabs>
              <w:rPr>
                <w:rFonts w:ascii="Times New Roman" w:hAnsi="Times New Roman"/>
                <w:lang w:val="kk-KZ"/>
              </w:rPr>
            </w:pPr>
          </w:p>
        </w:tc>
        <w:tc>
          <w:tcPr>
            <w:tcW w:w="4643" w:type="dxa"/>
            <w:shd w:val="clear" w:color="auto" w:fill="auto"/>
            <w:tcPrChange w:id="87" w:author="Азамат Абдыкани" w:date="2017-12-22T11:21:00Z">
              <w:tcPr>
                <w:tcW w:w="4643" w:type="dxa"/>
                <w:shd w:val="clear" w:color="auto" w:fill="auto"/>
              </w:tcPr>
            </w:tcPrChange>
          </w:tcPr>
          <w:p w14:paraId="0BF21B0F" w14:textId="77777777" w:rsidR="00BD6C3E" w:rsidRPr="00042E49" w:rsidRDefault="00BD6C3E" w:rsidP="00790E12">
            <w:pPr>
              <w:tabs>
                <w:tab w:val="left" w:pos="0"/>
              </w:tabs>
              <w:suppressAutoHyphens/>
              <w:rPr>
                <w:rFonts w:ascii="Times New Roman" w:hAnsi="Times New Roman"/>
                <w:lang w:val="ru-RU"/>
              </w:rPr>
            </w:pPr>
          </w:p>
        </w:tc>
      </w:tr>
    </w:tbl>
    <w:p w14:paraId="69740B15" w14:textId="77777777" w:rsidR="005C463E" w:rsidRPr="00042E49" w:rsidRDefault="005C463E" w:rsidP="001E3265">
      <w:pPr>
        <w:tabs>
          <w:tab w:val="left" w:pos="0"/>
        </w:tabs>
        <w:ind w:left="0" w:firstLine="0"/>
        <w:rPr>
          <w:rFonts w:ascii="Times New Roman" w:hAnsi="Times New Roman"/>
          <w:lang w:val="ru-RU"/>
        </w:rPr>
      </w:pPr>
    </w:p>
    <w:p w14:paraId="1E3ED2D1" w14:textId="77777777" w:rsidR="00645BB1" w:rsidRPr="00042E49" w:rsidRDefault="00645BB1" w:rsidP="00326FD0">
      <w:pPr>
        <w:tabs>
          <w:tab w:val="left" w:pos="0"/>
        </w:tabs>
        <w:spacing w:line="240" w:lineRule="auto"/>
        <w:ind w:left="0" w:firstLine="0"/>
        <w:rPr>
          <w:rFonts w:ascii="Times New Roman" w:hAnsi="Times New Roman"/>
          <w:sz w:val="24"/>
          <w:szCs w:val="24"/>
          <w:lang w:val="ru-RU"/>
        </w:rPr>
      </w:pPr>
    </w:p>
    <w:p w14:paraId="6B2A6714" w14:textId="77777777" w:rsidR="00645BB1" w:rsidRPr="00042E49" w:rsidRDefault="00645BB1" w:rsidP="00326FD0">
      <w:pPr>
        <w:widowControl w:val="0"/>
        <w:tabs>
          <w:tab w:val="left" w:pos="0"/>
        </w:tabs>
        <w:spacing w:line="240" w:lineRule="auto"/>
        <w:ind w:left="0" w:firstLine="0"/>
        <w:jc w:val="right"/>
        <w:rPr>
          <w:rFonts w:ascii="Times New Roman" w:hAnsi="Times New Roman"/>
          <w:b/>
          <w:sz w:val="24"/>
          <w:szCs w:val="24"/>
          <w:lang w:val="ru-RU"/>
        </w:rPr>
        <w:sectPr w:rsidR="00645BB1" w:rsidRPr="00042E49" w:rsidSect="00FA5375">
          <w:footerReference w:type="default" r:id="rId8"/>
          <w:pgSz w:w="11906" w:h="16838" w:code="9"/>
          <w:pgMar w:top="1134" w:right="851" w:bottom="1134" w:left="1134" w:header="709" w:footer="425" w:gutter="0"/>
          <w:cols w:space="708"/>
          <w:docGrid w:linePitch="360"/>
        </w:sectPr>
      </w:pPr>
    </w:p>
    <w:p w14:paraId="54C14B39" w14:textId="77777777" w:rsidR="002219D5" w:rsidRPr="00042E49" w:rsidRDefault="0027455D" w:rsidP="002219D5">
      <w:pPr>
        <w:pStyle w:val="3"/>
        <w:tabs>
          <w:tab w:val="left" w:pos="0"/>
        </w:tabs>
        <w:jc w:val="right"/>
        <w:rPr>
          <w:rFonts w:ascii="Times New Roman" w:hAnsi="Times New Roman"/>
          <w:noProof/>
          <w:sz w:val="24"/>
          <w:szCs w:val="24"/>
          <w:lang w:val="ru-RU"/>
        </w:rPr>
      </w:pPr>
      <w:bookmarkStart w:id="88" w:name="_Toc256698634"/>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noProof/>
          <w:sz w:val="24"/>
          <w:szCs w:val="24"/>
          <w:lang w:val="ru-RU"/>
        </w:rPr>
        <w:t>Приложение 1</w:t>
      </w:r>
    </w:p>
    <w:p w14:paraId="166FA559" w14:textId="77777777" w:rsidR="002219D5" w:rsidRPr="00042E49" w:rsidRDefault="0027455D" w:rsidP="002219D5">
      <w:pPr>
        <w:tabs>
          <w:tab w:val="left" w:pos="0"/>
        </w:tabs>
        <w:spacing w:line="240" w:lineRule="auto"/>
        <w:ind w:left="0" w:firstLine="0"/>
        <w:jc w:val="right"/>
        <w:rPr>
          <w:rFonts w:ascii="Times New Roman" w:hAnsi="Times New Roman"/>
          <w:b/>
          <w:noProof/>
          <w:sz w:val="24"/>
          <w:szCs w:val="24"/>
          <w:lang w:val="ru-RU"/>
        </w:rPr>
      </w:pPr>
      <w:r w:rsidRPr="00042E49">
        <w:rPr>
          <w:rFonts w:ascii="Times New Roman" w:hAnsi="Times New Roman"/>
          <w:b/>
          <w:noProof/>
          <w:sz w:val="24"/>
          <w:szCs w:val="24"/>
          <w:lang w:val="ru-RU"/>
        </w:rPr>
        <w:t>к Договору № __________</w:t>
      </w:r>
    </w:p>
    <w:p w14:paraId="5427006D" w14:textId="77777777" w:rsidR="002219D5" w:rsidRPr="00042E49" w:rsidRDefault="0027455D" w:rsidP="002219D5">
      <w:pPr>
        <w:tabs>
          <w:tab w:val="left" w:pos="0"/>
        </w:tabs>
        <w:spacing w:line="240" w:lineRule="auto"/>
        <w:ind w:left="0" w:firstLine="0"/>
        <w:jc w:val="right"/>
        <w:rPr>
          <w:rFonts w:ascii="Times New Roman" w:hAnsi="Times New Roman"/>
          <w:b/>
          <w:noProof/>
          <w:sz w:val="24"/>
          <w:szCs w:val="24"/>
          <w:lang w:val="ru-RU"/>
        </w:rPr>
      </w:pPr>
      <w:r w:rsidRPr="00042E49">
        <w:rPr>
          <w:rFonts w:ascii="Times New Roman" w:hAnsi="Times New Roman"/>
          <w:b/>
          <w:noProof/>
          <w:sz w:val="24"/>
          <w:szCs w:val="24"/>
          <w:lang w:val="ru-RU"/>
        </w:rPr>
        <w:t xml:space="preserve">от «___» __________ </w:t>
      </w:r>
      <w:r w:rsidR="00314D21" w:rsidRPr="00042E49">
        <w:rPr>
          <w:rFonts w:ascii="Times New Roman" w:hAnsi="Times New Roman"/>
          <w:b/>
          <w:noProof/>
          <w:sz w:val="24"/>
          <w:szCs w:val="24"/>
          <w:lang w:val="ru-RU"/>
        </w:rPr>
        <w:t xml:space="preserve">2018 </w:t>
      </w:r>
      <w:r w:rsidRPr="00042E49">
        <w:rPr>
          <w:rFonts w:ascii="Times New Roman" w:hAnsi="Times New Roman"/>
          <w:b/>
          <w:noProof/>
          <w:sz w:val="24"/>
          <w:szCs w:val="24"/>
          <w:lang w:val="ru-RU"/>
        </w:rPr>
        <w:t>г.</w:t>
      </w:r>
    </w:p>
    <w:p w14:paraId="77483F2B" w14:textId="77777777" w:rsidR="002219D5" w:rsidRPr="00042E49" w:rsidRDefault="002219D5" w:rsidP="002219D5">
      <w:pPr>
        <w:widowControl w:val="0"/>
        <w:tabs>
          <w:tab w:val="left" w:pos="0"/>
        </w:tabs>
        <w:spacing w:line="240" w:lineRule="auto"/>
        <w:ind w:left="0" w:firstLine="0"/>
        <w:jc w:val="left"/>
        <w:rPr>
          <w:rFonts w:ascii="Times New Roman" w:hAnsi="Times New Roman"/>
          <w:sz w:val="24"/>
          <w:szCs w:val="24"/>
          <w:lang w:val="ru-RU"/>
        </w:rPr>
      </w:pPr>
    </w:p>
    <w:p w14:paraId="29AC5234" w14:textId="77777777" w:rsidR="002219D5" w:rsidRPr="00042E49" w:rsidRDefault="002219D5" w:rsidP="002219D5">
      <w:pPr>
        <w:tabs>
          <w:tab w:val="left" w:pos="0"/>
        </w:tabs>
        <w:spacing w:line="240" w:lineRule="auto"/>
        <w:ind w:left="0" w:firstLine="0"/>
        <w:jc w:val="right"/>
        <w:rPr>
          <w:rFonts w:ascii="Times New Roman" w:hAnsi="Times New Roman"/>
          <w:b/>
          <w:sz w:val="24"/>
          <w:szCs w:val="24"/>
          <w:lang w:val="ru-RU"/>
        </w:rPr>
      </w:pPr>
    </w:p>
    <w:p w14:paraId="52DA58DA" w14:textId="77777777" w:rsidR="002219D5" w:rsidRPr="00042E49" w:rsidRDefault="0027455D" w:rsidP="002219D5">
      <w:pPr>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 xml:space="preserve">ПЕРЕЧЕНЬ ОКАЗЫВАЕМЫХ УСЛУГ </w:t>
      </w:r>
    </w:p>
    <w:p w14:paraId="1D8F735F" w14:textId="77777777" w:rsidR="002219D5" w:rsidRPr="00042E49" w:rsidRDefault="002219D5" w:rsidP="002219D5">
      <w:pPr>
        <w:tabs>
          <w:tab w:val="left" w:pos="0"/>
        </w:tabs>
        <w:ind w:left="0" w:firstLine="0"/>
        <w:jc w:val="center"/>
        <w:rPr>
          <w:rFonts w:ascii="Times New Roman" w:hAnsi="Times New Roman"/>
          <w:b/>
          <w:bCs/>
          <w:sz w:val="24"/>
          <w:szCs w:val="24"/>
          <w:lang w:val="ru-RU"/>
        </w:rPr>
      </w:pPr>
    </w:p>
    <w:p w14:paraId="2349C4A0" w14:textId="77777777" w:rsidR="002219D5" w:rsidRPr="00042E49" w:rsidRDefault="002219D5" w:rsidP="002219D5">
      <w:pPr>
        <w:tabs>
          <w:tab w:val="left" w:pos="0"/>
        </w:tabs>
        <w:autoSpaceDE w:val="0"/>
        <w:autoSpaceDN w:val="0"/>
        <w:adjustRightInd w:val="0"/>
        <w:ind w:left="0" w:firstLine="0"/>
        <w:jc w:val="left"/>
        <w:rPr>
          <w:rFonts w:ascii="Times New Roman" w:hAnsi="Times New Roman"/>
          <w:b/>
          <w:sz w:val="24"/>
          <w:szCs w:val="24"/>
          <w:lang w:val="ru-RU"/>
        </w:rPr>
      </w:pPr>
    </w:p>
    <w:tbl>
      <w:tblPr>
        <w:tblW w:w="15287" w:type="dxa"/>
        <w:tblInd w:w="-9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552"/>
        <w:gridCol w:w="3271"/>
        <w:gridCol w:w="981"/>
        <w:gridCol w:w="1418"/>
        <w:gridCol w:w="1276"/>
        <w:gridCol w:w="3946"/>
      </w:tblGrid>
      <w:tr w:rsidR="002219D5" w:rsidRPr="00042E49" w14:paraId="73A7B043" w14:textId="77777777" w:rsidTr="00C06462">
        <w:trPr>
          <w:trHeight w:val="1138"/>
        </w:trPr>
        <w:tc>
          <w:tcPr>
            <w:tcW w:w="1843" w:type="dxa"/>
            <w:tcBorders>
              <w:top w:val="single" w:sz="4" w:space="0" w:color="auto"/>
              <w:left w:val="single" w:sz="4" w:space="0" w:color="auto"/>
              <w:bottom w:val="single" w:sz="4" w:space="0" w:color="auto"/>
              <w:right w:val="single" w:sz="4" w:space="0" w:color="auto"/>
            </w:tcBorders>
            <w:vAlign w:val="center"/>
          </w:tcPr>
          <w:p w14:paraId="6009020B" w14:textId="77777777" w:rsidR="002219D5" w:rsidRPr="00042E49" w:rsidRDefault="0027455D" w:rsidP="00C06462">
            <w:pPr>
              <w:tabs>
                <w:tab w:val="left" w:pos="0"/>
              </w:tabs>
              <w:ind w:left="0" w:right="-2" w:firstLine="0"/>
              <w:rPr>
                <w:rFonts w:ascii="Times New Roman" w:hAnsi="Times New Roman"/>
                <w:b/>
              </w:rPr>
            </w:pPr>
            <w:r w:rsidRPr="00042E49">
              <w:rPr>
                <w:rFonts w:ascii="Times New Roman" w:hAnsi="Times New Roman"/>
                <w:b/>
              </w:rPr>
              <w:t>Наименование Заказчика</w:t>
            </w:r>
          </w:p>
        </w:tc>
        <w:tc>
          <w:tcPr>
            <w:tcW w:w="2552" w:type="dxa"/>
            <w:tcBorders>
              <w:top w:val="single" w:sz="4" w:space="0" w:color="auto"/>
              <w:left w:val="single" w:sz="4" w:space="0" w:color="auto"/>
              <w:bottom w:val="single" w:sz="4" w:space="0" w:color="auto"/>
              <w:right w:val="single" w:sz="4" w:space="0" w:color="auto"/>
            </w:tcBorders>
            <w:vAlign w:val="center"/>
          </w:tcPr>
          <w:p w14:paraId="54A04A9E" w14:textId="77777777" w:rsidR="002219D5" w:rsidRPr="00042E49" w:rsidRDefault="0027455D" w:rsidP="00C06462">
            <w:pPr>
              <w:tabs>
                <w:tab w:val="left" w:pos="0"/>
              </w:tabs>
              <w:ind w:left="0" w:right="-2" w:firstLine="0"/>
              <w:rPr>
                <w:rFonts w:ascii="Times New Roman" w:hAnsi="Times New Roman"/>
                <w:b/>
              </w:rPr>
            </w:pPr>
            <w:r w:rsidRPr="00042E49">
              <w:rPr>
                <w:rFonts w:ascii="Times New Roman" w:hAnsi="Times New Roman"/>
                <w:b/>
              </w:rPr>
              <w:t>Наименование</w:t>
            </w:r>
          </w:p>
          <w:p w14:paraId="245B7B72" w14:textId="77777777" w:rsidR="002219D5" w:rsidRPr="00042E49" w:rsidRDefault="0027455D" w:rsidP="00C06462">
            <w:pPr>
              <w:tabs>
                <w:tab w:val="left" w:pos="0"/>
              </w:tabs>
              <w:ind w:left="0" w:right="-2" w:firstLine="0"/>
              <w:rPr>
                <w:rFonts w:ascii="Times New Roman" w:hAnsi="Times New Roman"/>
                <w:b/>
                <w:lang w:val="ru-RU"/>
              </w:rPr>
            </w:pPr>
            <w:r w:rsidRPr="00042E49">
              <w:rPr>
                <w:rFonts w:ascii="Times New Roman" w:hAnsi="Times New Roman"/>
                <w:b/>
              </w:rPr>
              <w:t xml:space="preserve">закупаемых </w:t>
            </w:r>
            <w:r w:rsidRPr="00042E49">
              <w:rPr>
                <w:rFonts w:ascii="Times New Roman" w:hAnsi="Times New Roman"/>
                <w:b/>
                <w:lang w:val="ru-RU"/>
              </w:rPr>
              <w:t>Услуг</w:t>
            </w:r>
          </w:p>
        </w:tc>
        <w:tc>
          <w:tcPr>
            <w:tcW w:w="3271" w:type="dxa"/>
            <w:tcBorders>
              <w:top w:val="single" w:sz="4" w:space="0" w:color="auto"/>
              <w:left w:val="single" w:sz="4" w:space="0" w:color="auto"/>
              <w:bottom w:val="single" w:sz="4" w:space="0" w:color="auto"/>
              <w:right w:val="single" w:sz="4" w:space="0" w:color="auto"/>
            </w:tcBorders>
            <w:vAlign w:val="center"/>
          </w:tcPr>
          <w:p w14:paraId="649B9B67" w14:textId="77777777" w:rsidR="002219D5" w:rsidRPr="00042E49" w:rsidRDefault="0027455D" w:rsidP="00C06462">
            <w:pPr>
              <w:tabs>
                <w:tab w:val="left" w:pos="0"/>
              </w:tabs>
              <w:ind w:left="0" w:right="-2" w:firstLine="0"/>
              <w:rPr>
                <w:rFonts w:ascii="Times New Roman" w:hAnsi="Times New Roman"/>
                <w:b/>
                <w:lang w:val="ru-RU"/>
              </w:rPr>
            </w:pPr>
            <w:r w:rsidRPr="00042E49">
              <w:rPr>
                <w:rFonts w:ascii="Times New Roman" w:hAnsi="Times New Roman"/>
                <w:b/>
              </w:rPr>
              <w:t xml:space="preserve">Краткая характеристика </w:t>
            </w:r>
            <w:r w:rsidRPr="00042E49">
              <w:rPr>
                <w:rFonts w:ascii="Times New Roman" w:hAnsi="Times New Roman"/>
                <w:b/>
                <w:lang w:val="ru-RU"/>
              </w:rPr>
              <w:t>Услуг</w:t>
            </w:r>
          </w:p>
        </w:tc>
        <w:tc>
          <w:tcPr>
            <w:tcW w:w="981" w:type="dxa"/>
            <w:tcBorders>
              <w:top w:val="single" w:sz="4" w:space="0" w:color="auto"/>
              <w:left w:val="single" w:sz="4" w:space="0" w:color="auto"/>
              <w:bottom w:val="single" w:sz="4" w:space="0" w:color="auto"/>
              <w:right w:val="single" w:sz="4" w:space="0" w:color="auto"/>
            </w:tcBorders>
            <w:vAlign w:val="center"/>
          </w:tcPr>
          <w:p w14:paraId="40A5BA33" w14:textId="77777777" w:rsidR="002219D5" w:rsidRPr="00042E49" w:rsidRDefault="0027455D" w:rsidP="00C06462">
            <w:pPr>
              <w:tabs>
                <w:tab w:val="left" w:pos="0"/>
              </w:tabs>
              <w:ind w:left="0" w:right="-2" w:firstLine="0"/>
              <w:rPr>
                <w:rFonts w:ascii="Times New Roman" w:hAnsi="Times New Roman"/>
                <w:b/>
              </w:rPr>
            </w:pPr>
            <w:r w:rsidRPr="00042E49">
              <w:rPr>
                <w:rFonts w:ascii="Times New Roman" w:hAnsi="Times New Roman"/>
                <w:b/>
                <w:lang w:val="ru-RU"/>
              </w:rPr>
              <w:t xml:space="preserve">  </w:t>
            </w:r>
            <w:r w:rsidRPr="00042E49">
              <w:rPr>
                <w:rFonts w:ascii="Times New Roman" w:hAnsi="Times New Roman"/>
                <w:b/>
              </w:rPr>
              <w:t>Ед.</w:t>
            </w:r>
          </w:p>
          <w:p w14:paraId="30E51311" w14:textId="77777777" w:rsidR="002219D5" w:rsidRPr="00042E49" w:rsidRDefault="0027455D" w:rsidP="00C06462">
            <w:pPr>
              <w:tabs>
                <w:tab w:val="left" w:pos="0"/>
              </w:tabs>
              <w:ind w:right="-2"/>
              <w:rPr>
                <w:rFonts w:ascii="Times New Roman" w:hAnsi="Times New Roman"/>
                <w:b/>
              </w:rPr>
            </w:pPr>
            <w:r w:rsidRPr="00042E49">
              <w:rPr>
                <w:rFonts w:ascii="Times New Roman" w:hAnsi="Times New Roman"/>
                <w:b/>
              </w:rPr>
              <w:t>изм</w:t>
            </w:r>
          </w:p>
        </w:tc>
        <w:tc>
          <w:tcPr>
            <w:tcW w:w="1418" w:type="dxa"/>
            <w:tcBorders>
              <w:top w:val="single" w:sz="4" w:space="0" w:color="auto"/>
              <w:left w:val="single" w:sz="4" w:space="0" w:color="auto"/>
              <w:bottom w:val="single" w:sz="4" w:space="0" w:color="auto"/>
              <w:right w:val="single" w:sz="4" w:space="0" w:color="auto"/>
            </w:tcBorders>
            <w:vAlign w:val="center"/>
          </w:tcPr>
          <w:p w14:paraId="5F19332A" w14:textId="77777777" w:rsidR="002219D5" w:rsidRPr="00042E49" w:rsidRDefault="002219D5" w:rsidP="00C06462">
            <w:pPr>
              <w:tabs>
                <w:tab w:val="left" w:pos="0"/>
              </w:tabs>
              <w:ind w:right="-2"/>
              <w:rPr>
                <w:rFonts w:ascii="Times New Roman" w:hAnsi="Times New Roman"/>
                <w:b/>
                <w:lang w:val="ru-RU"/>
              </w:rPr>
            </w:pPr>
          </w:p>
          <w:p w14:paraId="64CCB0BE" w14:textId="77777777" w:rsidR="002219D5" w:rsidRPr="00042E49" w:rsidRDefault="0027455D" w:rsidP="00C06462">
            <w:pPr>
              <w:tabs>
                <w:tab w:val="left" w:pos="0"/>
              </w:tabs>
              <w:ind w:right="-2"/>
              <w:rPr>
                <w:rFonts w:ascii="Times New Roman" w:hAnsi="Times New Roman"/>
                <w:b/>
              </w:rPr>
            </w:pPr>
            <w:r w:rsidRPr="00042E49">
              <w:rPr>
                <w:rFonts w:ascii="Times New Roman" w:hAnsi="Times New Roman"/>
                <w:b/>
              </w:rPr>
              <w:t>Кол.</w:t>
            </w:r>
          </w:p>
          <w:p w14:paraId="1BA544BD" w14:textId="77777777" w:rsidR="002219D5" w:rsidRPr="00042E49" w:rsidRDefault="0027455D" w:rsidP="00C06462">
            <w:pPr>
              <w:tabs>
                <w:tab w:val="left" w:pos="0"/>
              </w:tabs>
              <w:ind w:right="-2"/>
              <w:rPr>
                <w:rFonts w:ascii="Times New Roman" w:hAnsi="Times New Roman"/>
                <w:b/>
              </w:rPr>
            </w:pPr>
            <w:r w:rsidRPr="00042E49">
              <w:rPr>
                <w:rFonts w:ascii="Times New Roman" w:hAnsi="Times New Roman"/>
                <w:b/>
              </w:rPr>
              <w:t>(не менее)</w:t>
            </w:r>
          </w:p>
        </w:tc>
        <w:tc>
          <w:tcPr>
            <w:tcW w:w="1276" w:type="dxa"/>
            <w:tcBorders>
              <w:top w:val="single" w:sz="4" w:space="0" w:color="auto"/>
              <w:left w:val="single" w:sz="4" w:space="0" w:color="auto"/>
              <w:bottom w:val="single" w:sz="4" w:space="0" w:color="auto"/>
              <w:right w:val="single" w:sz="4" w:space="0" w:color="auto"/>
            </w:tcBorders>
            <w:vAlign w:val="center"/>
          </w:tcPr>
          <w:p w14:paraId="2E4AC6BA" w14:textId="77777777" w:rsidR="002219D5" w:rsidRPr="00042E49" w:rsidRDefault="0027455D" w:rsidP="00C06462">
            <w:pPr>
              <w:tabs>
                <w:tab w:val="left" w:pos="0"/>
              </w:tabs>
              <w:ind w:right="-2"/>
              <w:rPr>
                <w:rFonts w:ascii="Times New Roman" w:hAnsi="Times New Roman"/>
                <w:b/>
              </w:rPr>
            </w:pPr>
            <w:r w:rsidRPr="00042E49">
              <w:rPr>
                <w:rFonts w:ascii="Times New Roman" w:hAnsi="Times New Roman"/>
                <w:b/>
              </w:rPr>
              <w:t>Сроки</w:t>
            </w:r>
          </w:p>
          <w:p w14:paraId="05B68CAA" w14:textId="77777777" w:rsidR="002219D5" w:rsidRPr="00042E49" w:rsidRDefault="0027455D" w:rsidP="00C06462">
            <w:pPr>
              <w:tabs>
                <w:tab w:val="left" w:pos="0"/>
              </w:tabs>
              <w:ind w:left="0" w:right="-2" w:firstLine="0"/>
              <w:rPr>
                <w:rFonts w:ascii="Times New Roman" w:hAnsi="Times New Roman"/>
                <w:b/>
              </w:rPr>
            </w:pPr>
            <w:r w:rsidRPr="00042E49">
              <w:rPr>
                <w:rFonts w:ascii="Times New Roman" w:hAnsi="Times New Roman"/>
                <w:b/>
              </w:rPr>
              <w:t>выполнения</w:t>
            </w:r>
          </w:p>
        </w:tc>
        <w:tc>
          <w:tcPr>
            <w:tcW w:w="3946" w:type="dxa"/>
            <w:tcBorders>
              <w:top w:val="single" w:sz="4" w:space="0" w:color="auto"/>
              <w:left w:val="single" w:sz="4" w:space="0" w:color="auto"/>
              <w:bottom w:val="single" w:sz="4" w:space="0" w:color="auto"/>
              <w:right w:val="single" w:sz="4" w:space="0" w:color="auto"/>
            </w:tcBorders>
            <w:vAlign w:val="center"/>
          </w:tcPr>
          <w:p w14:paraId="473F06FC" w14:textId="77777777" w:rsidR="002219D5" w:rsidRPr="00042E49" w:rsidRDefault="0027455D" w:rsidP="00C06462">
            <w:pPr>
              <w:tabs>
                <w:tab w:val="left" w:pos="0"/>
              </w:tabs>
              <w:ind w:right="-2"/>
              <w:rPr>
                <w:rFonts w:ascii="Times New Roman" w:hAnsi="Times New Roman"/>
                <w:b/>
              </w:rPr>
            </w:pPr>
            <w:r w:rsidRPr="00042E49">
              <w:rPr>
                <w:rFonts w:ascii="Times New Roman" w:hAnsi="Times New Roman"/>
                <w:b/>
              </w:rPr>
              <w:t>Место поставки</w:t>
            </w:r>
          </w:p>
          <w:p w14:paraId="57FBD859" w14:textId="77777777" w:rsidR="002219D5" w:rsidRPr="00042E49" w:rsidRDefault="0027455D" w:rsidP="00C06462">
            <w:pPr>
              <w:tabs>
                <w:tab w:val="left" w:pos="0"/>
              </w:tabs>
              <w:ind w:right="-2"/>
              <w:rPr>
                <w:rFonts w:ascii="Times New Roman" w:hAnsi="Times New Roman"/>
                <w:b/>
                <w:lang w:val="ru-RU"/>
              </w:rPr>
            </w:pPr>
            <w:r w:rsidRPr="00042E49">
              <w:rPr>
                <w:rFonts w:ascii="Times New Roman" w:hAnsi="Times New Roman"/>
                <w:b/>
                <w:lang w:val="ru-RU"/>
              </w:rPr>
              <w:t>Услуг</w:t>
            </w:r>
          </w:p>
        </w:tc>
      </w:tr>
      <w:tr w:rsidR="002219D5" w:rsidRPr="00042E49" w14:paraId="1BE960DB" w14:textId="77777777" w:rsidTr="00C06462">
        <w:tc>
          <w:tcPr>
            <w:tcW w:w="1843" w:type="dxa"/>
            <w:tcBorders>
              <w:top w:val="single" w:sz="4" w:space="0" w:color="auto"/>
              <w:left w:val="single" w:sz="4" w:space="0" w:color="auto"/>
              <w:bottom w:val="single" w:sz="4" w:space="0" w:color="auto"/>
              <w:right w:val="single" w:sz="4" w:space="0" w:color="auto"/>
            </w:tcBorders>
            <w:vAlign w:val="center"/>
          </w:tcPr>
          <w:p w14:paraId="0321E3B1" w14:textId="77777777" w:rsidR="002219D5" w:rsidRPr="00042E49" w:rsidRDefault="0027455D" w:rsidP="00C06462">
            <w:pPr>
              <w:tabs>
                <w:tab w:val="left" w:pos="0"/>
              </w:tabs>
              <w:ind w:left="0" w:right="-2" w:firstLine="0"/>
              <w:jc w:val="left"/>
              <w:rPr>
                <w:rFonts w:ascii="Times New Roman" w:hAnsi="Times New Roman"/>
              </w:rPr>
            </w:pPr>
            <w:r w:rsidRPr="00042E49">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vAlign w:val="center"/>
          </w:tcPr>
          <w:p w14:paraId="4628BFC3" w14:textId="77777777" w:rsidR="002219D5" w:rsidRPr="00042E49" w:rsidRDefault="0027455D" w:rsidP="00C06462">
            <w:pPr>
              <w:tabs>
                <w:tab w:val="left" w:pos="0"/>
              </w:tabs>
              <w:ind w:left="0" w:right="-2" w:firstLine="0"/>
              <w:jc w:val="left"/>
              <w:rPr>
                <w:rFonts w:ascii="Times New Roman" w:hAnsi="Times New Roman"/>
              </w:rPr>
            </w:pPr>
            <w:r w:rsidRPr="00042E49">
              <w:rPr>
                <w:rFonts w:ascii="Times New Roman" w:hAnsi="Times New Roman"/>
              </w:rPr>
              <w:t>2</w:t>
            </w:r>
          </w:p>
        </w:tc>
        <w:tc>
          <w:tcPr>
            <w:tcW w:w="3271" w:type="dxa"/>
            <w:tcBorders>
              <w:top w:val="single" w:sz="4" w:space="0" w:color="auto"/>
              <w:left w:val="single" w:sz="4" w:space="0" w:color="auto"/>
              <w:bottom w:val="single" w:sz="4" w:space="0" w:color="auto"/>
              <w:right w:val="single" w:sz="4" w:space="0" w:color="auto"/>
            </w:tcBorders>
            <w:vAlign w:val="center"/>
          </w:tcPr>
          <w:p w14:paraId="24517A1B" w14:textId="77777777" w:rsidR="002219D5" w:rsidRPr="00042E49" w:rsidRDefault="0027455D" w:rsidP="00C06462">
            <w:pPr>
              <w:tabs>
                <w:tab w:val="left" w:pos="0"/>
              </w:tabs>
              <w:ind w:left="0" w:right="-2" w:firstLine="0"/>
              <w:jc w:val="left"/>
              <w:rPr>
                <w:rFonts w:ascii="Times New Roman" w:hAnsi="Times New Roman"/>
              </w:rPr>
            </w:pPr>
            <w:r w:rsidRPr="00042E49">
              <w:rPr>
                <w:rFonts w:ascii="Times New Roman" w:hAnsi="Times New Roman"/>
              </w:rPr>
              <w:t>3</w:t>
            </w:r>
          </w:p>
        </w:tc>
        <w:tc>
          <w:tcPr>
            <w:tcW w:w="981" w:type="dxa"/>
            <w:tcBorders>
              <w:top w:val="single" w:sz="4" w:space="0" w:color="auto"/>
              <w:left w:val="single" w:sz="4" w:space="0" w:color="auto"/>
              <w:bottom w:val="single" w:sz="4" w:space="0" w:color="auto"/>
              <w:right w:val="single" w:sz="4" w:space="0" w:color="auto"/>
            </w:tcBorders>
            <w:vAlign w:val="center"/>
          </w:tcPr>
          <w:p w14:paraId="64C61541" w14:textId="77777777" w:rsidR="002219D5" w:rsidRPr="00042E49" w:rsidRDefault="0027455D" w:rsidP="00C06462">
            <w:pPr>
              <w:tabs>
                <w:tab w:val="left" w:pos="0"/>
              </w:tabs>
              <w:ind w:right="-2"/>
              <w:jc w:val="center"/>
              <w:rPr>
                <w:rFonts w:ascii="Times New Roman" w:hAnsi="Times New Roman"/>
              </w:rPr>
            </w:pPr>
            <w:r w:rsidRPr="00042E49">
              <w:rPr>
                <w:rFonts w:ascii="Times New Roman" w:hAnsi="Times New Roman"/>
              </w:rPr>
              <w:t>4</w:t>
            </w:r>
          </w:p>
        </w:tc>
        <w:tc>
          <w:tcPr>
            <w:tcW w:w="1418" w:type="dxa"/>
            <w:tcBorders>
              <w:top w:val="single" w:sz="4" w:space="0" w:color="auto"/>
              <w:left w:val="single" w:sz="4" w:space="0" w:color="auto"/>
              <w:bottom w:val="single" w:sz="4" w:space="0" w:color="auto"/>
              <w:right w:val="single" w:sz="4" w:space="0" w:color="auto"/>
            </w:tcBorders>
            <w:vAlign w:val="center"/>
          </w:tcPr>
          <w:p w14:paraId="1E2A4857" w14:textId="77777777" w:rsidR="002219D5" w:rsidRPr="00042E49" w:rsidRDefault="0027455D" w:rsidP="00C06462">
            <w:pPr>
              <w:tabs>
                <w:tab w:val="left" w:pos="0"/>
              </w:tabs>
              <w:ind w:right="-2"/>
              <w:jc w:val="center"/>
              <w:rPr>
                <w:rFonts w:ascii="Times New Roman" w:hAnsi="Times New Roman"/>
              </w:rPr>
            </w:pPr>
            <w:r w:rsidRPr="00042E49">
              <w:rPr>
                <w:rFonts w:ascii="Times New Roman" w:hAnsi="Times New Roman"/>
              </w:rPr>
              <w:t>5</w:t>
            </w:r>
          </w:p>
        </w:tc>
        <w:tc>
          <w:tcPr>
            <w:tcW w:w="1276" w:type="dxa"/>
            <w:tcBorders>
              <w:top w:val="single" w:sz="4" w:space="0" w:color="auto"/>
              <w:left w:val="single" w:sz="4" w:space="0" w:color="auto"/>
              <w:bottom w:val="single" w:sz="4" w:space="0" w:color="auto"/>
              <w:right w:val="single" w:sz="4" w:space="0" w:color="auto"/>
            </w:tcBorders>
            <w:vAlign w:val="center"/>
          </w:tcPr>
          <w:p w14:paraId="5725F065" w14:textId="77777777" w:rsidR="002219D5" w:rsidRPr="00042E49" w:rsidRDefault="0027455D" w:rsidP="00C06462">
            <w:pPr>
              <w:tabs>
                <w:tab w:val="left" w:pos="0"/>
              </w:tabs>
              <w:ind w:right="-2"/>
              <w:jc w:val="center"/>
              <w:rPr>
                <w:rFonts w:ascii="Times New Roman" w:hAnsi="Times New Roman"/>
              </w:rPr>
            </w:pPr>
            <w:r w:rsidRPr="00042E49">
              <w:rPr>
                <w:rFonts w:ascii="Times New Roman" w:hAnsi="Times New Roman"/>
              </w:rPr>
              <w:t>6</w:t>
            </w:r>
          </w:p>
        </w:tc>
        <w:tc>
          <w:tcPr>
            <w:tcW w:w="3946" w:type="dxa"/>
            <w:tcBorders>
              <w:top w:val="single" w:sz="4" w:space="0" w:color="auto"/>
              <w:left w:val="single" w:sz="4" w:space="0" w:color="auto"/>
              <w:bottom w:val="single" w:sz="4" w:space="0" w:color="auto"/>
              <w:right w:val="single" w:sz="4" w:space="0" w:color="auto"/>
            </w:tcBorders>
            <w:vAlign w:val="center"/>
          </w:tcPr>
          <w:p w14:paraId="658434C5" w14:textId="77777777" w:rsidR="002219D5" w:rsidRPr="00042E49" w:rsidRDefault="0027455D" w:rsidP="00C06462">
            <w:pPr>
              <w:tabs>
                <w:tab w:val="left" w:pos="0"/>
              </w:tabs>
              <w:ind w:right="-2"/>
              <w:jc w:val="center"/>
              <w:rPr>
                <w:rFonts w:ascii="Times New Roman" w:hAnsi="Times New Roman"/>
              </w:rPr>
            </w:pPr>
            <w:r w:rsidRPr="00042E49">
              <w:rPr>
                <w:rFonts w:ascii="Times New Roman" w:hAnsi="Times New Roman"/>
              </w:rPr>
              <w:t>7</w:t>
            </w:r>
          </w:p>
        </w:tc>
      </w:tr>
      <w:tr w:rsidR="002219D5" w:rsidRPr="00BD6C3E" w14:paraId="74A612B2" w14:textId="77777777" w:rsidTr="00C06462">
        <w:trPr>
          <w:trHeight w:val="2373"/>
        </w:trPr>
        <w:tc>
          <w:tcPr>
            <w:tcW w:w="1843" w:type="dxa"/>
            <w:tcBorders>
              <w:top w:val="single" w:sz="4" w:space="0" w:color="auto"/>
              <w:left w:val="single" w:sz="4" w:space="0" w:color="auto"/>
              <w:bottom w:val="single" w:sz="4" w:space="0" w:color="auto"/>
              <w:right w:val="single" w:sz="4" w:space="0" w:color="auto"/>
            </w:tcBorders>
          </w:tcPr>
          <w:p w14:paraId="63356BA0" w14:textId="77777777" w:rsidR="002219D5" w:rsidRPr="00042E49" w:rsidRDefault="002219D5" w:rsidP="00C06462">
            <w:pPr>
              <w:tabs>
                <w:tab w:val="left" w:pos="0"/>
              </w:tabs>
              <w:ind w:left="0" w:right="-2" w:firstLine="0"/>
              <w:jc w:val="left"/>
              <w:rPr>
                <w:rFonts w:ascii="Times New Roman" w:hAnsi="Times New Roman"/>
              </w:rPr>
            </w:pPr>
          </w:p>
          <w:p w14:paraId="136ED090" w14:textId="77777777" w:rsidR="002219D5" w:rsidRPr="00042E49" w:rsidRDefault="002219D5" w:rsidP="00C06462">
            <w:pPr>
              <w:tabs>
                <w:tab w:val="left" w:pos="0"/>
              </w:tabs>
              <w:ind w:left="0" w:right="-2" w:firstLine="0"/>
              <w:jc w:val="left"/>
              <w:rPr>
                <w:rFonts w:ascii="Times New Roman" w:hAnsi="Times New Roman"/>
              </w:rPr>
            </w:pPr>
          </w:p>
          <w:p w14:paraId="1D43EC52" w14:textId="77777777" w:rsidR="002219D5" w:rsidRPr="00042E49" w:rsidRDefault="0027455D" w:rsidP="00C06462">
            <w:pPr>
              <w:tabs>
                <w:tab w:val="left" w:pos="0"/>
              </w:tabs>
              <w:ind w:left="0" w:right="-2" w:firstLine="0"/>
              <w:jc w:val="left"/>
              <w:rPr>
                <w:rFonts w:ascii="Times New Roman" w:hAnsi="Times New Roman"/>
              </w:rPr>
            </w:pPr>
            <w:r w:rsidRPr="00042E49">
              <w:rPr>
                <w:rFonts w:ascii="Times New Roman" w:hAnsi="Times New Roman"/>
              </w:rPr>
              <w:t>ТОО «Жамбыл Петролеум»</w:t>
            </w:r>
          </w:p>
        </w:tc>
        <w:tc>
          <w:tcPr>
            <w:tcW w:w="2552" w:type="dxa"/>
            <w:tcBorders>
              <w:top w:val="single" w:sz="4" w:space="0" w:color="auto"/>
              <w:left w:val="single" w:sz="4" w:space="0" w:color="auto"/>
              <w:bottom w:val="single" w:sz="4" w:space="0" w:color="auto"/>
              <w:right w:val="single" w:sz="4" w:space="0" w:color="auto"/>
            </w:tcBorders>
          </w:tcPr>
          <w:p w14:paraId="51CDCE9E" w14:textId="77777777" w:rsidR="002219D5" w:rsidRPr="00042E49" w:rsidRDefault="002219D5" w:rsidP="00C06462">
            <w:pPr>
              <w:tabs>
                <w:tab w:val="left" w:pos="0"/>
              </w:tabs>
              <w:ind w:left="0" w:right="-2" w:firstLine="0"/>
              <w:jc w:val="left"/>
              <w:rPr>
                <w:rFonts w:ascii="Times New Roman" w:hAnsi="Times New Roman"/>
                <w:lang w:val="ru-RU"/>
              </w:rPr>
            </w:pPr>
          </w:p>
          <w:p w14:paraId="5F7C7284" w14:textId="77777777" w:rsidR="002219D5" w:rsidRPr="00042E49" w:rsidRDefault="002219D5" w:rsidP="00C06462">
            <w:pPr>
              <w:tabs>
                <w:tab w:val="left" w:pos="0"/>
              </w:tabs>
              <w:ind w:left="0" w:right="-2" w:firstLine="0"/>
              <w:jc w:val="left"/>
              <w:rPr>
                <w:rFonts w:ascii="Times New Roman" w:hAnsi="Times New Roman"/>
                <w:lang w:val="ru-RU"/>
              </w:rPr>
            </w:pPr>
          </w:p>
          <w:p w14:paraId="44421A1A" w14:textId="77777777" w:rsidR="002219D5" w:rsidRPr="00042E49" w:rsidRDefault="0027455D" w:rsidP="00314D21">
            <w:pPr>
              <w:tabs>
                <w:tab w:val="left" w:pos="0"/>
              </w:tabs>
              <w:ind w:left="0" w:right="-2" w:firstLine="0"/>
              <w:jc w:val="left"/>
              <w:rPr>
                <w:rFonts w:ascii="Times New Roman" w:hAnsi="Times New Roman"/>
                <w:lang w:val="ru-RU"/>
              </w:rPr>
            </w:pPr>
            <w:r w:rsidRPr="00042E49">
              <w:rPr>
                <w:rFonts w:ascii="Times New Roman" w:hAnsi="Times New Roman"/>
                <w:lang w:val="ru-RU"/>
              </w:rPr>
              <w:t>Услуг</w:t>
            </w:r>
            <w:r w:rsidR="00314D21" w:rsidRPr="00042E49">
              <w:rPr>
                <w:rFonts w:ascii="Times New Roman" w:hAnsi="Times New Roman"/>
                <w:lang w:val="ru-RU"/>
              </w:rPr>
              <w:t>и</w:t>
            </w:r>
            <w:r w:rsidRPr="00042E49">
              <w:rPr>
                <w:rFonts w:ascii="Times New Roman" w:hAnsi="Times New Roman"/>
                <w:lang w:val="ru-RU"/>
              </w:rPr>
              <w:t xml:space="preserve"> станции газового каротажа</w:t>
            </w:r>
          </w:p>
        </w:tc>
        <w:tc>
          <w:tcPr>
            <w:tcW w:w="3271" w:type="dxa"/>
            <w:tcBorders>
              <w:top w:val="single" w:sz="4" w:space="0" w:color="auto"/>
              <w:left w:val="single" w:sz="4" w:space="0" w:color="auto"/>
              <w:bottom w:val="single" w:sz="4" w:space="0" w:color="auto"/>
              <w:right w:val="single" w:sz="4" w:space="0" w:color="auto"/>
            </w:tcBorders>
          </w:tcPr>
          <w:p w14:paraId="36F043B8" w14:textId="77777777" w:rsidR="002219D5" w:rsidRPr="00042E49" w:rsidRDefault="0027455D" w:rsidP="00C06462">
            <w:pPr>
              <w:tabs>
                <w:tab w:val="left" w:pos="0"/>
              </w:tabs>
              <w:ind w:left="0" w:right="-2" w:firstLine="0"/>
              <w:jc w:val="left"/>
              <w:rPr>
                <w:rFonts w:ascii="Times New Roman" w:hAnsi="Times New Roman"/>
                <w:lang w:val="ru-RU"/>
              </w:rPr>
            </w:pPr>
            <w:r w:rsidRPr="00042E49">
              <w:rPr>
                <w:rFonts w:ascii="Times New Roman" w:hAnsi="Times New Roman"/>
                <w:lang w:val="ru-RU"/>
              </w:rPr>
              <w:t xml:space="preserve">Мобилизация на скважину </w:t>
            </w:r>
            <w:r w:rsidRPr="00042E49">
              <w:rPr>
                <w:rFonts w:ascii="Times New Roman" w:hAnsi="Times New Roman"/>
                <w:lang w:val="en-US"/>
              </w:rPr>
              <w:t>ZT</w:t>
            </w:r>
            <w:r w:rsidRPr="00042E49">
              <w:rPr>
                <w:rFonts w:ascii="Times New Roman" w:hAnsi="Times New Roman"/>
                <w:lang w:val="ru-RU"/>
              </w:rPr>
              <w:t>-</w:t>
            </w:r>
            <w:r w:rsidR="00314D21" w:rsidRPr="00042E49">
              <w:rPr>
                <w:rFonts w:ascii="Times New Roman" w:hAnsi="Times New Roman"/>
                <w:lang w:val="ru-RU"/>
              </w:rPr>
              <w:t>2</w:t>
            </w:r>
            <w:r w:rsidRPr="00042E49">
              <w:rPr>
                <w:rFonts w:ascii="Times New Roman" w:hAnsi="Times New Roman"/>
                <w:lang w:val="ru-RU"/>
              </w:rPr>
              <w:t>.</w:t>
            </w:r>
          </w:p>
          <w:p w14:paraId="3A62AF61" w14:textId="77777777" w:rsidR="002219D5" w:rsidRPr="00042E49" w:rsidRDefault="0027455D" w:rsidP="00C06462">
            <w:pPr>
              <w:tabs>
                <w:tab w:val="left" w:pos="0"/>
              </w:tabs>
              <w:ind w:left="0" w:right="-2" w:firstLine="0"/>
              <w:rPr>
                <w:rFonts w:ascii="Times New Roman" w:hAnsi="Times New Roman"/>
                <w:lang w:val="ru-RU"/>
              </w:rPr>
            </w:pPr>
            <w:r w:rsidRPr="00042E49">
              <w:rPr>
                <w:rFonts w:ascii="Times New Roman" w:hAnsi="Times New Roman"/>
                <w:lang w:val="ru-RU"/>
              </w:rPr>
              <w:t xml:space="preserve">ГТИ и газовый каротаж. </w:t>
            </w:r>
          </w:p>
          <w:p w14:paraId="76EEE54A" w14:textId="4852D379" w:rsidR="00314D21" w:rsidRPr="00042E49" w:rsidRDefault="00314D21" w:rsidP="00C06462">
            <w:pPr>
              <w:tabs>
                <w:tab w:val="left" w:pos="0"/>
              </w:tabs>
              <w:ind w:left="0" w:right="-2" w:firstLine="0"/>
              <w:rPr>
                <w:rFonts w:ascii="Times New Roman" w:hAnsi="Times New Roman"/>
                <w:lang w:val="ru-RU"/>
              </w:rPr>
            </w:pPr>
            <w:r w:rsidRPr="00042E49">
              <w:rPr>
                <w:rFonts w:ascii="Times New Roman" w:hAnsi="Times New Roman"/>
                <w:lang w:val="ru-RU"/>
              </w:rPr>
              <w:t>Составление еже</w:t>
            </w:r>
            <w:r w:rsidR="00C60B3D" w:rsidRPr="00042E49">
              <w:rPr>
                <w:rFonts w:ascii="Times New Roman" w:hAnsi="Times New Roman"/>
                <w:lang w:val="ru-RU"/>
              </w:rPr>
              <w:t>д</w:t>
            </w:r>
            <w:r w:rsidRPr="00042E49">
              <w:rPr>
                <w:rFonts w:ascii="Times New Roman" w:hAnsi="Times New Roman"/>
                <w:lang w:val="ru-RU"/>
              </w:rPr>
              <w:t>невных и еженедельных отчетов.</w:t>
            </w:r>
          </w:p>
          <w:p w14:paraId="45DF4BE8" w14:textId="77777777" w:rsidR="002219D5" w:rsidRPr="00042E49" w:rsidRDefault="0027455D" w:rsidP="00314D21">
            <w:pPr>
              <w:tabs>
                <w:tab w:val="left" w:pos="0"/>
              </w:tabs>
              <w:ind w:left="0" w:right="-2" w:firstLine="0"/>
              <w:jc w:val="left"/>
              <w:rPr>
                <w:rFonts w:ascii="Times New Roman" w:hAnsi="Times New Roman"/>
                <w:lang w:val="ru-RU"/>
              </w:rPr>
            </w:pPr>
            <w:r w:rsidRPr="00042E49">
              <w:rPr>
                <w:rFonts w:ascii="Times New Roman" w:hAnsi="Times New Roman"/>
                <w:lang w:val="ru-RU"/>
              </w:rPr>
              <w:t xml:space="preserve">Демобилизация со скважины </w:t>
            </w:r>
            <w:r w:rsidRPr="00042E49">
              <w:rPr>
                <w:rFonts w:ascii="Times New Roman" w:hAnsi="Times New Roman"/>
                <w:lang w:val="en-US"/>
              </w:rPr>
              <w:t>ZT</w:t>
            </w:r>
            <w:r w:rsidRPr="00042E49">
              <w:rPr>
                <w:rFonts w:ascii="Times New Roman" w:hAnsi="Times New Roman"/>
                <w:lang w:val="ru-RU"/>
              </w:rPr>
              <w:t>-</w:t>
            </w:r>
            <w:r w:rsidR="00314D21" w:rsidRPr="00042E49">
              <w:rPr>
                <w:rFonts w:ascii="Times New Roman" w:hAnsi="Times New Roman"/>
                <w:lang w:val="kk-KZ"/>
              </w:rPr>
              <w:t>2</w:t>
            </w:r>
            <w:r w:rsidRPr="00042E49">
              <w:rPr>
                <w:rFonts w:ascii="Times New Roman" w:hAnsi="Times New Roman"/>
                <w:lang w:val="ru-RU"/>
              </w:rPr>
              <w:t>.</w:t>
            </w:r>
          </w:p>
          <w:p w14:paraId="226FDF38" w14:textId="77777777" w:rsidR="00314D21" w:rsidRPr="00042E49" w:rsidRDefault="00314D21" w:rsidP="00314D21">
            <w:pPr>
              <w:tabs>
                <w:tab w:val="left" w:pos="0"/>
              </w:tabs>
              <w:ind w:left="0" w:right="-2" w:firstLine="0"/>
              <w:rPr>
                <w:rFonts w:ascii="Times New Roman" w:hAnsi="Times New Roman"/>
                <w:lang w:val="ru-RU"/>
              </w:rPr>
            </w:pPr>
            <w:r w:rsidRPr="00042E49">
              <w:rPr>
                <w:rFonts w:ascii="Times New Roman" w:hAnsi="Times New Roman"/>
                <w:lang w:val="ru-RU"/>
              </w:rPr>
              <w:t xml:space="preserve">Передача окончательного отчета по скважине </w:t>
            </w:r>
            <w:r w:rsidRPr="00042E49">
              <w:rPr>
                <w:rFonts w:ascii="Times New Roman" w:hAnsi="Times New Roman"/>
                <w:lang w:val="en-US"/>
              </w:rPr>
              <w:t>ZT</w:t>
            </w:r>
            <w:r w:rsidRPr="00042E49">
              <w:rPr>
                <w:rFonts w:ascii="Times New Roman" w:hAnsi="Times New Roman"/>
                <w:lang w:val="ru-RU"/>
              </w:rPr>
              <w:t>-2.</w:t>
            </w:r>
          </w:p>
          <w:p w14:paraId="38D33C50" w14:textId="77777777" w:rsidR="00314D21" w:rsidRPr="00042E49" w:rsidRDefault="00314D21" w:rsidP="00314D21">
            <w:pPr>
              <w:tabs>
                <w:tab w:val="left" w:pos="0"/>
              </w:tabs>
              <w:ind w:left="0" w:right="-2" w:firstLine="0"/>
              <w:jc w:val="left"/>
              <w:rPr>
                <w:rFonts w:ascii="Times New Roman" w:hAnsi="Times New Roman"/>
                <w:lang w:val="ru-RU"/>
              </w:rPr>
            </w:pPr>
          </w:p>
        </w:tc>
        <w:tc>
          <w:tcPr>
            <w:tcW w:w="981" w:type="dxa"/>
            <w:tcBorders>
              <w:top w:val="single" w:sz="4" w:space="0" w:color="auto"/>
              <w:left w:val="single" w:sz="4" w:space="0" w:color="auto"/>
              <w:bottom w:val="single" w:sz="4" w:space="0" w:color="auto"/>
              <w:right w:val="single" w:sz="4" w:space="0" w:color="auto"/>
            </w:tcBorders>
          </w:tcPr>
          <w:p w14:paraId="1ABDA228" w14:textId="77777777" w:rsidR="002219D5" w:rsidRPr="00042E49" w:rsidRDefault="002219D5" w:rsidP="00C06462">
            <w:pPr>
              <w:tabs>
                <w:tab w:val="left" w:pos="0"/>
              </w:tabs>
              <w:ind w:right="-2"/>
              <w:rPr>
                <w:rFonts w:ascii="Times New Roman" w:hAnsi="Times New Roman"/>
                <w:lang w:val="ru-RU"/>
              </w:rPr>
            </w:pPr>
          </w:p>
          <w:p w14:paraId="78028AE1" w14:textId="77777777" w:rsidR="002219D5" w:rsidRPr="00042E49" w:rsidRDefault="002219D5" w:rsidP="00C06462">
            <w:pPr>
              <w:tabs>
                <w:tab w:val="left" w:pos="0"/>
              </w:tabs>
              <w:ind w:right="-2"/>
              <w:rPr>
                <w:rFonts w:ascii="Times New Roman" w:hAnsi="Times New Roman"/>
                <w:lang w:val="ru-RU"/>
              </w:rPr>
            </w:pPr>
          </w:p>
          <w:p w14:paraId="1496DC57" w14:textId="77777777" w:rsidR="002219D5" w:rsidRPr="00042E49" w:rsidRDefault="002219D5" w:rsidP="00C06462">
            <w:pPr>
              <w:tabs>
                <w:tab w:val="left" w:pos="0"/>
              </w:tabs>
              <w:ind w:right="-2"/>
              <w:rPr>
                <w:rFonts w:ascii="Times New Roman" w:hAnsi="Times New Roman"/>
                <w:lang w:val="ru-RU"/>
              </w:rPr>
            </w:pPr>
          </w:p>
          <w:p w14:paraId="7A8FC028" w14:textId="77777777" w:rsidR="002219D5" w:rsidRPr="00042E49" w:rsidRDefault="002219D5" w:rsidP="00C06462">
            <w:pPr>
              <w:tabs>
                <w:tab w:val="left" w:pos="0"/>
              </w:tabs>
              <w:ind w:right="-2"/>
              <w:rPr>
                <w:rFonts w:ascii="Times New Roman" w:hAnsi="Times New Roman"/>
                <w:lang w:val="ru-RU"/>
              </w:rPr>
            </w:pPr>
          </w:p>
          <w:p w14:paraId="77CBB477" w14:textId="77777777" w:rsidR="002219D5" w:rsidRPr="00042E49" w:rsidRDefault="0027455D" w:rsidP="00C06462">
            <w:pPr>
              <w:tabs>
                <w:tab w:val="left" w:pos="0"/>
              </w:tabs>
              <w:ind w:right="-2"/>
              <w:rPr>
                <w:rFonts w:ascii="Times New Roman" w:hAnsi="Times New Roman"/>
              </w:rPr>
            </w:pPr>
            <w:r w:rsidRPr="00042E49">
              <w:rPr>
                <w:rFonts w:ascii="Times New Roman" w:hAnsi="Times New Roman"/>
              </w:rPr>
              <w:t>Услуги</w:t>
            </w:r>
          </w:p>
        </w:tc>
        <w:tc>
          <w:tcPr>
            <w:tcW w:w="1418" w:type="dxa"/>
            <w:tcBorders>
              <w:top w:val="single" w:sz="4" w:space="0" w:color="auto"/>
              <w:left w:val="single" w:sz="4" w:space="0" w:color="auto"/>
              <w:bottom w:val="single" w:sz="4" w:space="0" w:color="auto"/>
              <w:right w:val="single" w:sz="4" w:space="0" w:color="auto"/>
            </w:tcBorders>
          </w:tcPr>
          <w:p w14:paraId="5CD735D6" w14:textId="77777777" w:rsidR="002219D5" w:rsidRPr="00042E49" w:rsidRDefault="002219D5" w:rsidP="00C06462">
            <w:pPr>
              <w:tabs>
                <w:tab w:val="left" w:pos="0"/>
              </w:tabs>
              <w:ind w:right="-2"/>
              <w:rPr>
                <w:rFonts w:ascii="Times New Roman" w:hAnsi="Times New Roman"/>
              </w:rPr>
            </w:pPr>
          </w:p>
          <w:p w14:paraId="47392F47" w14:textId="77777777" w:rsidR="002219D5" w:rsidRPr="00042E49" w:rsidRDefault="002219D5" w:rsidP="00C06462">
            <w:pPr>
              <w:tabs>
                <w:tab w:val="left" w:pos="0"/>
              </w:tabs>
              <w:ind w:right="-2"/>
              <w:rPr>
                <w:rFonts w:ascii="Times New Roman" w:hAnsi="Times New Roman"/>
              </w:rPr>
            </w:pPr>
          </w:p>
          <w:p w14:paraId="77D79D24" w14:textId="77777777" w:rsidR="002219D5" w:rsidRPr="00042E49" w:rsidRDefault="002219D5" w:rsidP="00C06462">
            <w:pPr>
              <w:tabs>
                <w:tab w:val="left" w:pos="0"/>
              </w:tabs>
              <w:ind w:right="-2"/>
              <w:rPr>
                <w:rFonts w:ascii="Times New Roman" w:hAnsi="Times New Roman"/>
              </w:rPr>
            </w:pPr>
          </w:p>
          <w:p w14:paraId="25B472EE" w14:textId="77777777" w:rsidR="002219D5" w:rsidRPr="00042E49" w:rsidRDefault="002219D5" w:rsidP="00C06462">
            <w:pPr>
              <w:tabs>
                <w:tab w:val="left" w:pos="0"/>
              </w:tabs>
              <w:ind w:right="-2"/>
              <w:rPr>
                <w:rFonts w:ascii="Times New Roman" w:hAnsi="Times New Roman"/>
              </w:rPr>
            </w:pPr>
          </w:p>
          <w:p w14:paraId="16A9C9E3" w14:textId="77777777" w:rsidR="002219D5" w:rsidRPr="00042E49" w:rsidRDefault="0027455D" w:rsidP="00C06462">
            <w:pPr>
              <w:tabs>
                <w:tab w:val="left" w:pos="0"/>
              </w:tabs>
              <w:ind w:right="-2"/>
              <w:rPr>
                <w:rFonts w:ascii="Times New Roman" w:hAnsi="Times New Roman"/>
                <w:lang w:val="ru-RU"/>
              </w:rPr>
            </w:pPr>
            <w:r w:rsidRPr="00042E49">
              <w:rPr>
                <w:rFonts w:ascii="Times New Roman" w:hAnsi="Times New Roman"/>
              </w:rPr>
              <w:t xml:space="preserve">    </w:t>
            </w:r>
            <w:r w:rsidRPr="00042E49">
              <w:rPr>
                <w:rFonts w:ascii="Times New Roman" w:hAnsi="Times New Roman"/>
                <w:lang w:val="ru-RU"/>
              </w:rPr>
              <w:t>1</w:t>
            </w:r>
          </w:p>
          <w:p w14:paraId="0AB2D080" w14:textId="77777777" w:rsidR="002219D5" w:rsidRPr="00042E49" w:rsidRDefault="002219D5" w:rsidP="00C06462">
            <w:pPr>
              <w:tabs>
                <w:tab w:val="left" w:pos="0"/>
              </w:tabs>
              <w:ind w:right="-2"/>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vAlign w:val="center"/>
          </w:tcPr>
          <w:p w14:paraId="08F57979" w14:textId="6B8891C0" w:rsidR="002219D5" w:rsidRPr="00042E49" w:rsidRDefault="00314D21" w:rsidP="00753DF9">
            <w:pPr>
              <w:tabs>
                <w:tab w:val="left" w:pos="0"/>
              </w:tabs>
              <w:ind w:left="0" w:right="-2" w:firstLine="0"/>
              <w:rPr>
                <w:rFonts w:ascii="Times New Roman" w:hAnsi="Times New Roman"/>
              </w:rPr>
            </w:pPr>
            <w:r w:rsidRPr="00042E49">
              <w:rPr>
                <w:rFonts w:ascii="Times New Roman" w:hAnsi="Times New Roman"/>
                <w:lang w:val="ru-RU"/>
              </w:rPr>
              <w:t xml:space="preserve">Июля  </w:t>
            </w:r>
            <w:r w:rsidR="0027455D" w:rsidRPr="00042E49">
              <w:rPr>
                <w:rFonts w:ascii="Times New Roman" w:hAnsi="Times New Roman"/>
              </w:rPr>
              <w:t xml:space="preserve">- </w:t>
            </w:r>
            <w:r w:rsidR="00753DF9" w:rsidRPr="00042E49">
              <w:rPr>
                <w:rFonts w:ascii="Times New Roman" w:hAnsi="Times New Roman"/>
                <w:lang w:val="ru-RU"/>
              </w:rPr>
              <w:t xml:space="preserve">октябрь </w:t>
            </w:r>
            <w:r w:rsidR="00C60B3D" w:rsidRPr="00042E49">
              <w:rPr>
                <w:rFonts w:ascii="Times New Roman" w:hAnsi="Times New Roman"/>
                <w:lang w:val="kk-KZ"/>
              </w:rPr>
              <w:t xml:space="preserve"> </w:t>
            </w:r>
            <w:r w:rsidRPr="00042E49">
              <w:rPr>
                <w:rFonts w:ascii="Times New Roman" w:hAnsi="Times New Roman"/>
              </w:rPr>
              <w:t>201</w:t>
            </w:r>
            <w:r w:rsidRPr="00042E49">
              <w:rPr>
                <w:rFonts w:ascii="Times New Roman" w:hAnsi="Times New Roman"/>
                <w:lang w:val="ru-RU"/>
              </w:rPr>
              <w:t>8</w:t>
            </w:r>
            <w:r w:rsidRPr="00042E49">
              <w:rPr>
                <w:rFonts w:ascii="Times New Roman" w:hAnsi="Times New Roman"/>
              </w:rPr>
              <w:t xml:space="preserve"> </w:t>
            </w:r>
            <w:r w:rsidR="0027455D" w:rsidRPr="00042E49">
              <w:rPr>
                <w:rFonts w:ascii="Times New Roman" w:hAnsi="Times New Roman"/>
              </w:rPr>
              <w:t>г.</w:t>
            </w:r>
          </w:p>
        </w:tc>
        <w:tc>
          <w:tcPr>
            <w:tcW w:w="3946" w:type="dxa"/>
            <w:tcBorders>
              <w:top w:val="single" w:sz="4" w:space="0" w:color="auto"/>
              <w:left w:val="single" w:sz="4" w:space="0" w:color="auto"/>
              <w:bottom w:val="single" w:sz="4" w:space="0" w:color="auto"/>
              <w:right w:val="single" w:sz="4" w:space="0" w:color="auto"/>
            </w:tcBorders>
          </w:tcPr>
          <w:p w14:paraId="4C41C88F" w14:textId="77777777" w:rsidR="002219D5" w:rsidRPr="00042E49" w:rsidRDefault="002219D5" w:rsidP="00C06462">
            <w:pPr>
              <w:tabs>
                <w:tab w:val="left" w:pos="0"/>
              </w:tabs>
              <w:ind w:right="-2"/>
              <w:jc w:val="center"/>
              <w:rPr>
                <w:rFonts w:ascii="Times New Roman" w:hAnsi="Times New Roman"/>
                <w:lang w:val="ru-RU"/>
              </w:rPr>
            </w:pPr>
          </w:p>
          <w:p w14:paraId="12B7F93B" w14:textId="77777777" w:rsidR="002219D5" w:rsidRPr="00042E49" w:rsidRDefault="002219D5" w:rsidP="00C06462">
            <w:pPr>
              <w:tabs>
                <w:tab w:val="left" w:pos="0"/>
              </w:tabs>
              <w:ind w:right="-2"/>
              <w:jc w:val="center"/>
              <w:rPr>
                <w:rFonts w:ascii="Times New Roman" w:hAnsi="Times New Roman"/>
                <w:lang w:val="ru-RU"/>
              </w:rPr>
            </w:pPr>
          </w:p>
          <w:p w14:paraId="36E119C3" w14:textId="77777777" w:rsidR="002219D5" w:rsidRPr="00042E49" w:rsidRDefault="00314D21" w:rsidP="00314D21">
            <w:pPr>
              <w:tabs>
                <w:tab w:val="left" w:pos="0"/>
              </w:tabs>
              <w:ind w:left="33" w:right="-2" w:firstLine="0"/>
              <w:rPr>
                <w:rFonts w:ascii="Times New Roman" w:hAnsi="Times New Roman"/>
                <w:lang w:val="ru-RU"/>
              </w:rPr>
            </w:pPr>
            <w:r w:rsidRPr="00042E49">
              <w:rPr>
                <w:rFonts w:ascii="Times New Roman" w:hAnsi="Times New Roman"/>
                <w:lang w:val="ru-RU"/>
              </w:rPr>
              <w:t xml:space="preserve">Оценочная </w:t>
            </w:r>
            <w:r w:rsidR="0027455D" w:rsidRPr="00042E49">
              <w:rPr>
                <w:rFonts w:ascii="Times New Roman" w:hAnsi="Times New Roman"/>
                <w:lang w:val="ru-RU"/>
              </w:rPr>
              <w:t>скважина №</w:t>
            </w:r>
            <w:r w:rsidR="0027455D" w:rsidRPr="00042E49">
              <w:rPr>
                <w:rFonts w:ascii="Times New Roman" w:hAnsi="Times New Roman"/>
                <w:lang w:val="en-US"/>
              </w:rPr>
              <w:t>ZT</w:t>
            </w:r>
            <w:r w:rsidR="0027455D" w:rsidRPr="00042E49">
              <w:rPr>
                <w:rFonts w:ascii="Times New Roman" w:hAnsi="Times New Roman"/>
                <w:lang w:val="ru-RU"/>
              </w:rPr>
              <w:t>-</w:t>
            </w:r>
            <w:r w:rsidRPr="00042E49">
              <w:rPr>
                <w:rFonts w:ascii="Times New Roman" w:hAnsi="Times New Roman"/>
                <w:lang w:val="ru-RU"/>
              </w:rPr>
              <w:t xml:space="preserve">2 </w:t>
            </w:r>
            <w:r w:rsidR="0027455D" w:rsidRPr="00042E49">
              <w:rPr>
                <w:rFonts w:ascii="Times New Roman" w:hAnsi="Times New Roman"/>
                <w:lang w:val="ru-RU"/>
              </w:rPr>
              <w:t>на участке Жамбыл в северо-западной части казахстанского сектора Каспийского моря</w:t>
            </w:r>
          </w:p>
        </w:tc>
      </w:tr>
    </w:tbl>
    <w:p w14:paraId="22283419" w14:textId="77777777" w:rsidR="002219D5" w:rsidRPr="00042E49" w:rsidRDefault="002219D5" w:rsidP="002219D5">
      <w:pPr>
        <w:tabs>
          <w:tab w:val="left" w:pos="0"/>
        </w:tabs>
        <w:autoSpaceDE w:val="0"/>
        <w:autoSpaceDN w:val="0"/>
        <w:adjustRightInd w:val="0"/>
        <w:ind w:left="0" w:firstLine="0"/>
        <w:jc w:val="left"/>
        <w:rPr>
          <w:rFonts w:ascii="Times New Roman" w:hAnsi="Times New Roman"/>
          <w:b/>
          <w:sz w:val="24"/>
          <w:szCs w:val="24"/>
          <w:lang w:val="ru-RU"/>
        </w:rPr>
      </w:pPr>
    </w:p>
    <w:p w14:paraId="7B635940" w14:textId="77777777" w:rsidR="002219D5" w:rsidRPr="00042E49" w:rsidRDefault="002219D5" w:rsidP="002219D5">
      <w:pPr>
        <w:tabs>
          <w:tab w:val="left" w:pos="0"/>
        </w:tabs>
        <w:autoSpaceDE w:val="0"/>
        <w:autoSpaceDN w:val="0"/>
        <w:adjustRightInd w:val="0"/>
        <w:ind w:left="0" w:firstLine="0"/>
        <w:jc w:val="left"/>
        <w:rPr>
          <w:rFonts w:ascii="Times New Roman" w:hAnsi="Times New Roman"/>
          <w:b/>
          <w:sz w:val="24"/>
          <w:szCs w:val="24"/>
          <w:lang w:val="ru-RU"/>
        </w:rPr>
      </w:pPr>
    </w:p>
    <w:p w14:paraId="2D63F8F8" w14:textId="77777777" w:rsidR="002219D5" w:rsidRPr="00042E49" w:rsidRDefault="0027455D" w:rsidP="002219D5">
      <w:pPr>
        <w:tabs>
          <w:tab w:val="left" w:pos="0"/>
        </w:tabs>
        <w:autoSpaceDE w:val="0"/>
        <w:autoSpaceDN w:val="0"/>
        <w:adjustRightInd w:val="0"/>
        <w:ind w:left="0" w:firstLine="0"/>
        <w:jc w:val="left"/>
        <w:rPr>
          <w:rFonts w:ascii="Times New Roman" w:hAnsi="Times New Roman"/>
          <w:b/>
          <w:sz w:val="24"/>
          <w:szCs w:val="24"/>
          <w:lang w:val="ru-RU"/>
        </w:rPr>
      </w:pPr>
      <w:r w:rsidRPr="00042E49">
        <w:rPr>
          <w:rFonts w:ascii="Times New Roman" w:hAnsi="Times New Roman"/>
          <w:b/>
          <w:sz w:val="24"/>
          <w:szCs w:val="24"/>
          <w:lang w:val="ru-RU"/>
        </w:rPr>
        <w:tab/>
      </w:r>
      <w:r w:rsidRPr="00042E49">
        <w:rPr>
          <w:rFonts w:ascii="Times New Roman" w:hAnsi="Times New Roman"/>
          <w:b/>
          <w:sz w:val="24"/>
          <w:szCs w:val="24"/>
          <w:lang w:val="ru-RU"/>
        </w:rPr>
        <w:tab/>
        <w:t>«ЗАКАЗЧИК»</w:t>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t>«ПОДРЯДЧИК»</w:t>
      </w:r>
    </w:p>
    <w:p w14:paraId="6F52FA5D" w14:textId="77777777" w:rsidR="002219D5" w:rsidRPr="00042E49" w:rsidRDefault="0027455D" w:rsidP="002219D5">
      <w:pPr>
        <w:tabs>
          <w:tab w:val="left" w:pos="0"/>
          <w:tab w:val="left" w:pos="9900"/>
        </w:tabs>
        <w:autoSpaceDE w:val="0"/>
        <w:autoSpaceDN w:val="0"/>
        <w:adjustRightInd w:val="0"/>
        <w:ind w:left="0" w:right="-203" w:firstLine="0"/>
        <w:jc w:val="left"/>
        <w:rPr>
          <w:rFonts w:ascii="Times New Roman" w:hAnsi="Times New Roman"/>
          <w:sz w:val="24"/>
          <w:szCs w:val="24"/>
          <w:lang w:val="ru-RU"/>
        </w:rPr>
      </w:pPr>
      <w:r w:rsidRPr="00042E49">
        <w:rPr>
          <w:rFonts w:ascii="Times New Roman" w:hAnsi="Times New Roman"/>
          <w:b/>
          <w:sz w:val="24"/>
          <w:szCs w:val="24"/>
          <w:lang w:val="ru-RU"/>
        </w:rPr>
        <w:tab/>
        <w:t xml:space="preserve">Генеральный директор    </w:t>
      </w:r>
      <w:r w:rsidRPr="00042E49">
        <w:rPr>
          <w:rFonts w:ascii="Times New Roman" w:hAnsi="Times New Roman"/>
          <w:b/>
          <w:sz w:val="24"/>
          <w:szCs w:val="24"/>
          <w:lang w:val="ru-RU"/>
        </w:rPr>
        <w:tab/>
      </w:r>
    </w:p>
    <w:p w14:paraId="5D5BAB6F" w14:textId="77777777" w:rsidR="002219D5" w:rsidRPr="00042E49" w:rsidRDefault="0027455D" w:rsidP="002219D5">
      <w:pPr>
        <w:tabs>
          <w:tab w:val="left" w:pos="0"/>
          <w:tab w:val="left" w:pos="9900"/>
        </w:tabs>
        <w:autoSpaceDE w:val="0"/>
        <w:autoSpaceDN w:val="0"/>
        <w:adjustRightInd w:val="0"/>
        <w:ind w:left="0" w:firstLine="0"/>
        <w:jc w:val="left"/>
        <w:rPr>
          <w:rFonts w:ascii="Times New Roman" w:hAnsi="Times New Roman"/>
          <w:b/>
          <w:sz w:val="24"/>
          <w:szCs w:val="24"/>
          <w:lang w:val="ru-RU"/>
        </w:rPr>
      </w:pPr>
      <w:r w:rsidRPr="00042E49">
        <w:rPr>
          <w:rFonts w:ascii="Times New Roman" w:hAnsi="Times New Roman"/>
          <w:b/>
          <w:sz w:val="24"/>
          <w:szCs w:val="24"/>
          <w:lang w:val="ru-RU"/>
        </w:rPr>
        <w:tab/>
        <w:t>ТОО «Жамбыл Петролеум»</w:t>
      </w:r>
      <w:r w:rsidRPr="00042E49">
        <w:rPr>
          <w:rFonts w:ascii="Times New Roman" w:hAnsi="Times New Roman"/>
          <w:b/>
          <w:sz w:val="24"/>
          <w:szCs w:val="24"/>
          <w:lang w:val="ru-RU"/>
        </w:rPr>
        <w:tab/>
      </w:r>
    </w:p>
    <w:p w14:paraId="20CC9FA9" w14:textId="77777777" w:rsidR="002219D5" w:rsidRPr="00042E49" w:rsidRDefault="0027455D" w:rsidP="002219D5">
      <w:pPr>
        <w:tabs>
          <w:tab w:val="left" w:pos="0"/>
          <w:tab w:val="left" w:pos="9900"/>
        </w:tabs>
        <w:autoSpaceDE w:val="0"/>
        <w:autoSpaceDN w:val="0"/>
        <w:adjustRightInd w:val="0"/>
        <w:ind w:left="9954" w:hanging="9954"/>
        <w:jc w:val="left"/>
        <w:rPr>
          <w:rFonts w:ascii="Times New Roman" w:hAnsi="Times New Roman"/>
          <w:b/>
          <w:sz w:val="24"/>
          <w:szCs w:val="24"/>
          <w:lang w:val="ru-RU"/>
        </w:rPr>
      </w:pPr>
      <w:r w:rsidRPr="00042E49">
        <w:rPr>
          <w:rFonts w:ascii="Times New Roman" w:hAnsi="Times New Roman"/>
          <w:b/>
          <w:sz w:val="24"/>
          <w:szCs w:val="24"/>
          <w:lang w:val="ru-RU"/>
        </w:rPr>
        <w:tab/>
        <w:t>_______________ Елевсинов Х.Т.</w:t>
      </w:r>
      <w:r w:rsidRPr="00042E49">
        <w:rPr>
          <w:rFonts w:ascii="Times New Roman" w:hAnsi="Times New Roman"/>
          <w:b/>
          <w:sz w:val="24"/>
          <w:szCs w:val="24"/>
          <w:lang w:val="ru-RU"/>
        </w:rPr>
        <w:tab/>
      </w:r>
    </w:p>
    <w:p w14:paraId="6515E42B" w14:textId="77777777" w:rsidR="002219D5" w:rsidRPr="00042E49" w:rsidRDefault="0027455D" w:rsidP="002219D5">
      <w:pPr>
        <w:tabs>
          <w:tab w:val="left" w:pos="0"/>
          <w:tab w:val="left" w:pos="9900"/>
        </w:tabs>
        <w:autoSpaceDE w:val="0"/>
        <w:autoSpaceDN w:val="0"/>
        <w:adjustRightInd w:val="0"/>
        <w:ind w:left="9990" w:hanging="9990"/>
        <w:jc w:val="left"/>
        <w:rPr>
          <w:rFonts w:ascii="Times New Roman" w:hAnsi="Times New Roman"/>
          <w:b/>
          <w:sz w:val="24"/>
          <w:szCs w:val="24"/>
          <w:lang w:val="ru-RU"/>
        </w:rPr>
      </w:pPr>
      <w:r w:rsidRPr="00042E49">
        <w:rPr>
          <w:rFonts w:ascii="Times New Roman" w:hAnsi="Times New Roman"/>
          <w:b/>
          <w:sz w:val="24"/>
          <w:szCs w:val="24"/>
          <w:lang w:val="ru-RU"/>
        </w:rPr>
        <w:tab/>
      </w:r>
      <w:r w:rsidRPr="00042E49">
        <w:rPr>
          <w:rFonts w:ascii="Times New Roman" w:hAnsi="Times New Roman"/>
          <w:b/>
          <w:sz w:val="24"/>
          <w:szCs w:val="24"/>
          <w:lang w:val="ru-RU"/>
        </w:rPr>
        <w:tab/>
        <w:t xml:space="preserve">_______________ </w:t>
      </w:r>
      <w:r w:rsidRPr="00042E49">
        <w:rPr>
          <w:rFonts w:ascii="Times New Roman" w:hAnsi="Times New Roman"/>
          <w:bCs/>
          <w:sz w:val="24"/>
          <w:szCs w:val="24"/>
          <w:lang w:val="ru-RU"/>
        </w:rPr>
        <w:br/>
      </w:r>
    </w:p>
    <w:p w14:paraId="13DF344B" w14:textId="77777777" w:rsidR="002219D5" w:rsidRPr="00042E49" w:rsidRDefault="0027455D" w:rsidP="002219D5">
      <w:pPr>
        <w:tabs>
          <w:tab w:val="left" w:pos="0"/>
        </w:tabs>
        <w:ind w:left="0" w:firstLine="0"/>
        <w:rPr>
          <w:rFonts w:ascii="Times New Roman" w:hAnsi="Times New Roman"/>
          <w:b/>
          <w:sz w:val="24"/>
          <w:szCs w:val="24"/>
          <w:lang w:val="ru-RU"/>
        </w:rPr>
      </w:pPr>
      <w:r w:rsidRPr="00042E49">
        <w:rPr>
          <w:rFonts w:ascii="Times New Roman" w:eastAsia="Batang" w:hAnsi="Times New Roman"/>
          <w:sz w:val="24"/>
          <w:szCs w:val="24"/>
          <w:lang w:val="ru-RU"/>
        </w:rPr>
        <w:tab/>
      </w:r>
    </w:p>
    <w:p w14:paraId="74E5DF95" w14:textId="77777777" w:rsidR="002219D5" w:rsidRPr="00042E49" w:rsidRDefault="002219D5" w:rsidP="002219D5">
      <w:pPr>
        <w:widowControl w:val="0"/>
        <w:tabs>
          <w:tab w:val="left" w:pos="0"/>
        </w:tabs>
        <w:spacing w:line="240" w:lineRule="auto"/>
        <w:ind w:left="0" w:firstLine="0"/>
        <w:jc w:val="right"/>
        <w:rPr>
          <w:rFonts w:ascii="Times New Roman" w:hAnsi="Times New Roman"/>
          <w:b/>
          <w:sz w:val="24"/>
          <w:szCs w:val="24"/>
          <w:lang w:val="ru-RU"/>
        </w:rPr>
        <w:sectPr w:rsidR="002219D5" w:rsidRPr="00042E49" w:rsidSect="00FA5375">
          <w:headerReference w:type="default" r:id="rId9"/>
          <w:footerReference w:type="default" r:id="rId10"/>
          <w:pgSz w:w="16838" w:h="11906" w:orient="landscape" w:code="9"/>
          <w:pgMar w:top="1134" w:right="850" w:bottom="1134" w:left="1701" w:header="709" w:footer="425" w:gutter="0"/>
          <w:cols w:space="708"/>
          <w:docGrid w:linePitch="360"/>
        </w:sectPr>
      </w:pPr>
    </w:p>
    <w:p w14:paraId="31BF5C21" w14:textId="77777777" w:rsidR="002219D5" w:rsidRPr="00042E49" w:rsidRDefault="0027455D" w:rsidP="002219D5">
      <w:pPr>
        <w:pStyle w:val="3"/>
        <w:tabs>
          <w:tab w:val="left" w:pos="0"/>
        </w:tabs>
        <w:jc w:val="right"/>
        <w:rPr>
          <w:rFonts w:ascii="Times New Roman" w:hAnsi="Times New Roman"/>
          <w:noProof/>
          <w:sz w:val="24"/>
          <w:szCs w:val="24"/>
          <w:lang w:val="ru-RU"/>
        </w:rPr>
      </w:pPr>
      <w:bookmarkStart w:id="89" w:name="_Toc256698647"/>
      <w:bookmarkEnd w:id="88"/>
      <w:r w:rsidRPr="00042E49">
        <w:rPr>
          <w:rFonts w:ascii="Times New Roman" w:hAnsi="Times New Roman"/>
          <w:noProof/>
          <w:sz w:val="24"/>
          <w:szCs w:val="24"/>
          <w:lang w:val="ru-RU"/>
        </w:rPr>
        <w:t>Приложение 2</w:t>
      </w:r>
    </w:p>
    <w:p w14:paraId="153E215A" w14:textId="77777777" w:rsidR="002219D5" w:rsidRPr="00042E49" w:rsidRDefault="0027455D" w:rsidP="002219D5">
      <w:pPr>
        <w:tabs>
          <w:tab w:val="left" w:pos="0"/>
        </w:tabs>
        <w:spacing w:line="240" w:lineRule="auto"/>
        <w:ind w:left="0" w:firstLine="0"/>
        <w:jc w:val="right"/>
        <w:rPr>
          <w:rFonts w:ascii="Times New Roman" w:hAnsi="Times New Roman"/>
          <w:b/>
          <w:noProof/>
          <w:sz w:val="24"/>
          <w:szCs w:val="24"/>
          <w:lang w:val="ru-RU"/>
        </w:rPr>
      </w:pPr>
      <w:r w:rsidRPr="00042E49">
        <w:rPr>
          <w:rFonts w:ascii="Times New Roman" w:hAnsi="Times New Roman"/>
          <w:b/>
          <w:noProof/>
          <w:sz w:val="24"/>
          <w:szCs w:val="24"/>
          <w:lang w:val="ru-RU"/>
        </w:rPr>
        <w:t>к Договору № __________</w:t>
      </w:r>
    </w:p>
    <w:p w14:paraId="0B92387D" w14:textId="77777777" w:rsidR="002219D5" w:rsidRPr="00042E49" w:rsidRDefault="0027455D" w:rsidP="002219D5">
      <w:pPr>
        <w:tabs>
          <w:tab w:val="left" w:pos="0"/>
        </w:tabs>
        <w:spacing w:line="240" w:lineRule="auto"/>
        <w:ind w:left="0" w:firstLine="0"/>
        <w:jc w:val="right"/>
        <w:rPr>
          <w:rFonts w:ascii="Times New Roman" w:hAnsi="Times New Roman"/>
          <w:b/>
          <w:noProof/>
          <w:sz w:val="24"/>
          <w:szCs w:val="24"/>
          <w:lang w:val="ru-RU"/>
        </w:rPr>
      </w:pPr>
      <w:r w:rsidRPr="00042E49">
        <w:rPr>
          <w:rFonts w:ascii="Times New Roman" w:hAnsi="Times New Roman"/>
          <w:b/>
          <w:noProof/>
          <w:sz w:val="24"/>
          <w:szCs w:val="24"/>
          <w:lang w:val="ru-RU"/>
        </w:rPr>
        <w:t xml:space="preserve">от «___» __________ </w:t>
      </w:r>
      <w:r w:rsidR="00314D21" w:rsidRPr="00042E49">
        <w:rPr>
          <w:rFonts w:ascii="Times New Roman" w:hAnsi="Times New Roman"/>
          <w:b/>
          <w:noProof/>
          <w:sz w:val="24"/>
          <w:szCs w:val="24"/>
          <w:lang w:val="ru-RU"/>
        </w:rPr>
        <w:t xml:space="preserve">2018 </w:t>
      </w:r>
      <w:r w:rsidRPr="00042E49">
        <w:rPr>
          <w:rFonts w:ascii="Times New Roman" w:hAnsi="Times New Roman"/>
          <w:b/>
          <w:noProof/>
          <w:sz w:val="24"/>
          <w:szCs w:val="24"/>
          <w:lang w:val="ru-RU"/>
        </w:rPr>
        <w:t>г.</w:t>
      </w:r>
    </w:p>
    <w:p w14:paraId="038DCF22" w14:textId="77777777" w:rsidR="002219D5" w:rsidRPr="00042E49" w:rsidRDefault="002219D5" w:rsidP="002219D5">
      <w:pPr>
        <w:pStyle w:val="3"/>
        <w:tabs>
          <w:tab w:val="left" w:pos="0"/>
        </w:tabs>
        <w:rPr>
          <w:rFonts w:ascii="Times New Roman" w:hAnsi="Times New Roman"/>
          <w:sz w:val="24"/>
          <w:szCs w:val="24"/>
          <w:lang w:val="ru-RU"/>
        </w:rPr>
      </w:pPr>
    </w:p>
    <w:p w14:paraId="724FF5E8" w14:textId="77777777" w:rsidR="002219D5" w:rsidRPr="00042E49" w:rsidRDefault="0027455D" w:rsidP="002219D5">
      <w:pPr>
        <w:pStyle w:val="3"/>
        <w:tabs>
          <w:tab w:val="left" w:pos="0"/>
        </w:tabs>
        <w:rPr>
          <w:rFonts w:ascii="Times New Roman" w:hAnsi="Times New Roman"/>
          <w:sz w:val="24"/>
          <w:szCs w:val="24"/>
          <w:lang w:val="ru-RU"/>
        </w:rPr>
      </w:pPr>
      <w:r w:rsidRPr="00042E49">
        <w:rPr>
          <w:rFonts w:ascii="Times New Roman" w:hAnsi="Times New Roman"/>
          <w:sz w:val="24"/>
          <w:szCs w:val="24"/>
          <w:lang w:val="ru-RU"/>
        </w:rPr>
        <w:t>ТЕХНИЧЕСКАЯ СПЕЦИФИКАЦИЯ</w:t>
      </w:r>
    </w:p>
    <w:p w14:paraId="0099CC15" w14:textId="77777777" w:rsidR="002219D5" w:rsidRPr="00042E49" w:rsidRDefault="0027455D" w:rsidP="002219D5">
      <w:pPr>
        <w:tabs>
          <w:tab w:val="left" w:pos="0"/>
        </w:tabs>
        <w:spacing w:line="240" w:lineRule="auto"/>
        <w:ind w:left="0" w:firstLine="0"/>
        <w:jc w:val="center"/>
        <w:rPr>
          <w:rFonts w:ascii="Times New Roman" w:hAnsi="Times New Roman"/>
          <w:sz w:val="24"/>
          <w:szCs w:val="24"/>
          <w:lang w:val="ru-RU"/>
        </w:rPr>
      </w:pPr>
      <w:bookmarkStart w:id="90" w:name="WfIci"/>
      <w:bookmarkEnd w:id="90"/>
      <w:r w:rsidRPr="00042E49">
        <w:rPr>
          <w:rFonts w:ascii="Times New Roman" w:hAnsi="Times New Roman"/>
          <w:b/>
          <w:sz w:val="24"/>
          <w:szCs w:val="24"/>
          <w:lang w:val="ru-RU"/>
        </w:rPr>
        <w:t xml:space="preserve">Услуг станции </w:t>
      </w:r>
      <w:r w:rsidR="00314D21" w:rsidRPr="00042E49">
        <w:rPr>
          <w:rFonts w:ascii="Times New Roman" w:hAnsi="Times New Roman"/>
          <w:b/>
          <w:sz w:val="24"/>
          <w:szCs w:val="24"/>
          <w:lang w:val="ru-RU"/>
        </w:rPr>
        <w:t>газового каротажа</w:t>
      </w:r>
      <w:r w:rsidRPr="00042E49">
        <w:rPr>
          <w:rFonts w:ascii="Times New Roman" w:hAnsi="Times New Roman"/>
          <w:b/>
          <w:sz w:val="24"/>
          <w:szCs w:val="24"/>
          <w:lang w:val="ru-RU"/>
        </w:rPr>
        <w:t>.</w:t>
      </w:r>
    </w:p>
    <w:p w14:paraId="01186D7D" w14:textId="77777777" w:rsidR="002219D5" w:rsidRPr="00042E49" w:rsidRDefault="002219D5" w:rsidP="002219D5">
      <w:pPr>
        <w:pStyle w:val="Iauiue"/>
        <w:widowControl/>
        <w:tabs>
          <w:tab w:val="left" w:pos="0"/>
        </w:tabs>
        <w:jc w:val="both"/>
        <w:rPr>
          <w:rFonts w:ascii="Times New Roman" w:eastAsia="Times New Roman" w:hAnsi="Times New Roman" w:cs="Times New Roman"/>
          <w:sz w:val="24"/>
          <w:szCs w:val="24"/>
        </w:rPr>
      </w:pPr>
    </w:p>
    <w:tbl>
      <w:tblPr>
        <w:tblW w:w="9214"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2219D5" w:rsidRPr="00BD6C3E" w14:paraId="180739A9" w14:textId="77777777" w:rsidTr="00C06462">
        <w:tc>
          <w:tcPr>
            <w:tcW w:w="9214" w:type="dxa"/>
          </w:tcPr>
          <w:p w14:paraId="212CFE43" w14:textId="77777777" w:rsidR="002219D5" w:rsidRPr="00042E49" w:rsidRDefault="0027455D" w:rsidP="00C06462">
            <w:pPr>
              <w:pStyle w:val="af7"/>
              <w:tabs>
                <w:tab w:val="left" w:pos="0"/>
              </w:tabs>
              <w:rPr>
                <w:b/>
                <w:sz w:val="24"/>
                <w:lang w:val="ru-RU"/>
              </w:rPr>
            </w:pPr>
            <w:r w:rsidRPr="00042E49">
              <w:rPr>
                <w:b/>
                <w:sz w:val="24"/>
                <w:lang w:val="ru-RU"/>
              </w:rPr>
              <w:t>СПРАВОЧНАЯ ИНФОРМАЦИЯ / ОБЗОР</w:t>
            </w:r>
          </w:p>
          <w:p w14:paraId="562301C1" w14:textId="77777777" w:rsidR="002219D5" w:rsidRPr="00042E49" w:rsidRDefault="0027455D" w:rsidP="00C06462">
            <w:pPr>
              <w:tabs>
                <w:tab w:val="left" w:pos="-720"/>
                <w:tab w:val="left" w:pos="0"/>
                <w:tab w:val="left" w:pos="34"/>
              </w:tabs>
              <w:suppressAutoHyphens/>
              <w:ind w:left="0" w:firstLine="0"/>
              <w:rPr>
                <w:rStyle w:val="13"/>
                <w:rFonts w:eastAsia="Batang"/>
                <w:lang w:val="ru-RU"/>
              </w:rPr>
            </w:pPr>
            <w:r w:rsidRPr="00042E49">
              <w:rPr>
                <w:rFonts w:ascii="Times New Roman" w:hAnsi="Times New Roman"/>
                <w:spacing w:val="-2"/>
                <w:sz w:val="24"/>
                <w:szCs w:val="24"/>
                <w:lang w:val="ru-RU"/>
              </w:rPr>
              <w:t>Площадь проектируемых Услуг - контрактная территория Жамбыл расположена в западной части Атырауской области Республики Казахстан в непосредственной близости от морской и сухопутной границы с Российской Федерацией.</w:t>
            </w:r>
          </w:p>
        </w:tc>
      </w:tr>
    </w:tbl>
    <w:p w14:paraId="683BB520" w14:textId="77777777" w:rsidR="002219D5" w:rsidRPr="00042E49" w:rsidRDefault="002219D5" w:rsidP="002219D5">
      <w:pPr>
        <w:tabs>
          <w:tab w:val="left" w:pos="0"/>
        </w:tabs>
        <w:jc w:val="center"/>
        <w:rPr>
          <w:rFonts w:ascii="Times New Roman" w:hAnsi="Times New Roman"/>
          <w:b/>
          <w:sz w:val="24"/>
          <w:szCs w:val="24"/>
          <w:lang w:val="ru-RU"/>
        </w:rPr>
      </w:pPr>
    </w:p>
    <w:p w14:paraId="55A07752" w14:textId="77777777" w:rsidR="002219D5" w:rsidRPr="00042E49" w:rsidRDefault="0027455D" w:rsidP="002219D5">
      <w:pPr>
        <w:tabs>
          <w:tab w:val="left" w:pos="0"/>
        </w:tabs>
        <w:jc w:val="center"/>
        <w:rPr>
          <w:rFonts w:ascii="Times New Roman" w:hAnsi="Times New Roman"/>
          <w:i/>
          <w:sz w:val="24"/>
          <w:szCs w:val="24"/>
          <w:lang w:val="ru-RU"/>
        </w:rPr>
      </w:pPr>
      <w:r w:rsidRPr="00042E49">
        <w:rPr>
          <w:rFonts w:ascii="Times New Roman" w:hAnsi="Times New Roman"/>
          <w:sz w:val="24"/>
          <w:szCs w:val="24"/>
          <w:lang w:val="ru-RU"/>
        </w:rPr>
        <w:t xml:space="preserve">                                                                                                                              </w:t>
      </w:r>
      <w:r w:rsidRPr="00042E49">
        <w:rPr>
          <w:rFonts w:ascii="Times New Roman" w:hAnsi="Times New Roman"/>
          <w:i/>
          <w:sz w:val="24"/>
          <w:szCs w:val="24"/>
          <w:lang w:val="ru-RU"/>
        </w:rPr>
        <w:t>Таблица 1</w:t>
      </w:r>
    </w:p>
    <w:tbl>
      <w:tblPr>
        <w:tblW w:w="9232"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25"/>
        <w:gridCol w:w="3107"/>
      </w:tblGrid>
      <w:tr w:rsidR="002219D5" w:rsidRPr="00042E49" w14:paraId="4083B18C" w14:textId="77777777" w:rsidTr="00F03B67">
        <w:tc>
          <w:tcPr>
            <w:tcW w:w="6125" w:type="dxa"/>
            <w:vAlign w:val="center"/>
          </w:tcPr>
          <w:p w14:paraId="080E77CF"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Срок выполнения проекта:</w:t>
            </w:r>
          </w:p>
        </w:tc>
        <w:tc>
          <w:tcPr>
            <w:tcW w:w="3107" w:type="dxa"/>
            <w:vAlign w:val="center"/>
          </w:tcPr>
          <w:p w14:paraId="2E16ECB5" w14:textId="714C72E0" w:rsidR="002219D5" w:rsidRPr="00042E49" w:rsidRDefault="0027455D" w:rsidP="00554C89">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 </w:t>
            </w:r>
            <w:r w:rsidR="00314D21" w:rsidRPr="00042E49">
              <w:rPr>
                <w:rFonts w:ascii="Times New Roman" w:hAnsi="Times New Roman"/>
                <w:spacing w:val="-2"/>
                <w:sz w:val="24"/>
                <w:szCs w:val="24"/>
                <w:lang w:val="ru-RU"/>
              </w:rPr>
              <w:t xml:space="preserve">2018 </w:t>
            </w:r>
            <w:r w:rsidRPr="00042E49">
              <w:rPr>
                <w:rFonts w:ascii="Times New Roman" w:hAnsi="Times New Roman"/>
                <w:spacing w:val="-2"/>
                <w:sz w:val="24"/>
                <w:szCs w:val="24"/>
                <w:lang w:val="ru-RU"/>
              </w:rPr>
              <w:t>г</w:t>
            </w:r>
          </w:p>
        </w:tc>
      </w:tr>
      <w:tr w:rsidR="002219D5" w:rsidRPr="00042E49" w14:paraId="106A5585" w14:textId="77777777" w:rsidTr="00F03B67">
        <w:tc>
          <w:tcPr>
            <w:tcW w:w="6125" w:type="dxa"/>
            <w:vAlign w:val="center"/>
          </w:tcPr>
          <w:p w14:paraId="6BDD031F" w14:textId="55844860" w:rsidR="002219D5" w:rsidRPr="00042E49" w:rsidRDefault="0027455D" w:rsidP="001E3550">
            <w:pPr>
              <w:tabs>
                <w:tab w:val="left" w:pos="0"/>
                <w:tab w:val="left" w:pos="34"/>
              </w:tabs>
              <w:rPr>
                <w:rFonts w:ascii="Times New Roman" w:hAnsi="Times New Roman"/>
                <w:sz w:val="24"/>
                <w:szCs w:val="24"/>
                <w:lang w:val="ru-RU"/>
              </w:rPr>
            </w:pPr>
            <w:r w:rsidRPr="00042E49">
              <w:rPr>
                <w:rFonts w:ascii="Times New Roman" w:hAnsi="Times New Roman"/>
                <w:spacing w:val="-2"/>
                <w:sz w:val="24"/>
                <w:szCs w:val="24"/>
                <w:lang w:val="ru-RU"/>
              </w:rPr>
              <w:t>Начало строительства скважин</w:t>
            </w:r>
            <w:r w:rsidR="001E3550" w:rsidRPr="00042E49">
              <w:rPr>
                <w:rFonts w:ascii="Times New Roman" w:hAnsi="Times New Roman"/>
                <w:spacing w:val="-2"/>
                <w:sz w:val="24"/>
                <w:szCs w:val="24"/>
                <w:lang w:val="ru-RU"/>
              </w:rPr>
              <w:t>ы</w:t>
            </w:r>
            <w:r w:rsidR="001E3550" w:rsidRPr="00042E49">
              <w:rPr>
                <w:rFonts w:ascii="Times New Roman" w:hAnsi="Times New Roman"/>
                <w:sz w:val="24"/>
                <w:szCs w:val="24"/>
                <w:lang w:val="ru-RU"/>
              </w:rPr>
              <w:t xml:space="preserve"> </w:t>
            </w:r>
            <w:r w:rsidRPr="00042E49">
              <w:rPr>
                <w:rFonts w:ascii="Times New Roman" w:hAnsi="Times New Roman"/>
                <w:sz w:val="24"/>
                <w:szCs w:val="24"/>
                <w:lang w:val="ru-RU"/>
              </w:rPr>
              <w:t xml:space="preserve">№ </w:t>
            </w:r>
            <w:r w:rsidRPr="00042E49">
              <w:rPr>
                <w:rFonts w:ascii="Times New Roman" w:hAnsi="Times New Roman"/>
                <w:sz w:val="24"/>
                <w:szCs w:val="24"/>
                <w:lang w:val="en-US"/>
              </w:rPr>
              <w:t>ZT</w:t>
            </w:r>
            <w:r w:rsidRPr="00042E49">
              <w:rPr>
                <w:rFonts w:ascii="Times New Roman" w:hAnsi="Times New Roman"/>
                <w:sz w:val="24"/>
                <w:szCs w:val="24"/>
                <w:lang w:val="ru-RU"/>
              </w:rPr>
              <w:t>-</w:t>
            </w:r>
            <w:r w:rsidR="00314D21" w:rsidRPr="00042E49">
              <w:rPr>
                <w:rFonts w:ascii="Times New Roman" w:hAnsi="Times New Roman"/>
                <w:sz w:val="24"/>
                <w:szCs w:val="24"/>
                <w:lang w:val="ru-RU"/>
              </w:rPr>
              <w:t>2</w:t>
            </w:r>
          </w:p>
        </w:tc>
        <w:tc>
          <w:tcPr>
            <w:tcW w:w="3107" w:type="dxa"/>
            <w:vAlign w:val="center"/>
          </w:tcPr>
          <w:p w14:paraId="22FE4A05" w14:textId="1ECD1F1A" w:rsidR="002219D5" w:rsidRPr="00042E49" w:rsidRDefault="00136C5F" w:rsidP="001E355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1</w:t>
            </w:r>
            <w:r w:rsidR="0027455D" w:rsidRPr="00042E49">
              <w:rPr>
                <w:rFonts w:ascii="Times New Roman" w:hAnsi="Times New Roman"/>
                <w:spacing w:val="-2"/>
                <w:sz w:val="24"/>
                <w:szCs w:val="24"/>
                <w:lang w:val="ru-RU"/>
              </w:rPr>
              <w:t xml:space="preserve"> </w:t>
            </w:r>
            <w:r w:rsidRPr="00042E49">
              <w:rPr>
                <w:rFonts w:ascii="Times New Roman" w:hAnsi="Times New Roman"/>
                <w:spacing w:val="-2"/>
                <w:sz w:val="24"/>
                <w:szCs w:val="24"/>
                <w:lang w:val="ru-RU"/>
              </w:rPr>
              <w:t xml:space="preserve">июля </w:t>
            </w:r>
            <w:r w:rsidR="00C60B3D" w:rsidRPr="00042E49">
              <w:rPr>
                <w:rFonts w:ascii="Times New Roman" w:hAnsi="Times New Roman"/>
                <w:spacing w:val="-2"/>
                <w:sz w:val="24"/>
                <w:szCs w:val="24"/>
                <w:lang w:val="ru-RU"/>
              </w:rPr>
              <w:t xml:space="preserve">2018 </w:t>
            </w:r>
            <w:r w:rsidR="0027455D" w:rsidRPr="00042E49">
              <w:rPr>
                <w:rFonts w:ascii="Times New Roman" w:hAnsi="Times New Roman"/>
                <w:spacing w:val="-2"/>
                <w:sz w:val="24"/>
                <w:szCs w:val="24"/>
                <w:lang w:val="ru-RU"/>
              </w:rPr>
              <w:t>г</w:t>
            </w:r>
          </w:p>
        </w:tc>
      </w:tr>
      <w:tr w:rsidR="00554C89" w:rsidRPr="00042E49" w14:paraId="15996EAD" w14:textId="77777777" w:rsidTr="00F03B67">
        <w:tc>
          <w:tcPr>
            <w:tcW w:w="6125" w:type="dxa"/>
            <w:vAlign w:val="center"/>
          </w:tcPr>
          <w:p w14:paraId="5A5F8F87" w14:textId="2BC82415" w:rsidR="00554C89" w:rsidRPr="00042E49" w:rsidRDefault="00554C89" w:rsidP="00F03B67">
            <w:pPr>
              <w:tabs>
                <w:tab w:val="left" w:pos="0"/>
                <w:tab w:val="left" w:pos="34"/>
              </w:tab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Начало мобилизации станции ГТИ и инсталяци</w:t>
            </w:r>
            <w:r w:rsidR="00020CDA" w:rsidRPr="00042E49">
              <w:rPr>
                <w:rFonts w:ascii="Times New Roman" w:hAnsi="Times New Roman"/>
                <w:spacing w:val="-2"/>
                <w:sz w:val="24"/>
                <w:szCs w:val="24"/>
                <w:lang w:val="ru-RU"/>
              </w:rPr>
              <w:t>и</w:t>
            </w:r>
            <w:r w:rsidRPr="00042E49">
              <w:rPr>
                <w:rFonts w:ascii="Times New Roman" w:hAnsi="Times New Roman"/>
                <w:spacing w:val="-2"/>
                <w:sz w:val="24"/>
                <w:szCs w:val="24"/>
                <w:lang w:val="ru-RU"/>
              </w:rPr>
              <w:t xml:space="preserve"> палубного обор</w:t>
            </w:r>
            <w:r w:rsidR="00020CDA" w:rsidRPr="00042E49">
              <w:rPr>
                <w:rFonts w:ascii="Times New Roman" w:hAnsi="Times New Roman"/>
                <w:spacing w:val="-2"/>
                <w:sz w:val="24"/>
                <w:szCs w:val="24"/>
                <w:lang w:val="ru-RU"/>
              </w:rPr>
              <w:t>у</w:t>
            </w:r>
            <w:r w:rsidRPr="00042E49">
              <w:rPr>
                <w:rFonts w:ascii="Times New Roman" w:hAnsi="Times New Roman"/>
                <w:spacing w:val="-2"/>
                <w:sz w:val="24"/>
                <w:szCs w:val="24"/>
                <w:lang w:val="ru-RU"/>
              </w:rPr>
              <w:t xml:space="preserve">дования. </w:t>
            </w:r>
          </w:p>
        </w:tc>
        <w:tc>
          <w:tcPr>
            <w:tcW w:w="3107" w:type="dxa"/>
            <w:vAlign w:val="center"/>
          </w:tcPr>
          <w:p w14:paraId="1F12216F" w14:textId="77777777" w:rsidR="00554C89" w:rsidRPr="00042E49" w:rsidRDefault="00554C89"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с 20 июня 2018 года </w:t>
            </w:r>
          </w:p>
        </w:tc>
      </w:tr>
      <w:tr w:rsidR="002219D5" w:rsidRPr="00042E49" w14:paraId="30B78D09" w14:textId="77777777" w:rsidTr="00F03B67">
        <w:tc>
          <w:tcPr>
            <w:tcW w:w="6125" w:type="dxa"/>
            <w:vAlign w:val="center"/>
          </w:tcPr>
          <w:p w14:paraId="3A37A409" w14:textId="77777777" w:rsidR="002219D5" w:rsidRPr="00042E49" w:rsidRDefault="0027455D" w:rsidP="00C06462">
            <w:pPr>
              <w:tabs>
                <w:tab w:val="left" w:pos="0"/>
                <w:tab w:val="left" w:pos="34"/>
              </w:tabs>
              <w:ind w:left="0" w:firstLine="0"/>
              <w:rPr>
                <w:rFonts w:ascii="Times New Roman" w:hAnsi="Times New Roman"/>
                <w:b/>
                <w:sz w:val="24"/>
                <w:szCs w:val="24"/>
                <w:lang w:val="ru-RU"/>
              </w:rPr>
            </w:pPr>
            <w:r w:rsidRPr="00042E49">
              <w:rPr>
                <w:rFonts w:ascii="Times New Roman" w:hAnsi="Times New Roman"/>
                <w:spacing w:val="-2"/>
                <w:sz w:val="24"/>
                <w:szCs w:val="24"/>
                <w:lang w:val="ru-RU"/>
              </w:rPr>
              <w:t xml:space="preserve">Координаты месторасположения скважины  </w:t>
            </w:r>
          </w:p>
        </w:tc>
        <w:tc>
          <w:tcPr>
            <w:tcW w:w="3107" w:type="dxa"/>
            <w:vAlign w:val="center"/>
          </w:tcPr>
          <w:p w14:paraId="039CC829" w14:textId="381D01DC" w:rsidR="002219D5" w:rsidRPr="00042E49" w:rsidRDefault="00314D21" w:rsidP="00554C89">
            <w:pPr>
              <w:tabs>
                <w:tab w:val="left" w:pos="-720"/>
                <w:tab w:val="left" w:pos="0"/>
                <w:tab w:val="left" w:pos="34"/>
              </w:tabs>
              <w:suppressAutoHyphens/>
              <w:ind w:left="0" w:firstLine="0"/>
              <w:rPr>
                <w:rStyle w:val="13"/>
                <w:rFonts w:eastAsia="Batang"/>
                <w:lang w:val="ru-RU"/>
              </w:rPr>
            </w:pPr>
            <w:r w:rsidRPr="00042E49">
              <w:rPr>
                <w:rFonts w:ascii="Times New Roman" w:hAnsi="Times New Roman"/>
                <w:b/>
                <w:spacing w:val="-2"/>
                <w:sz w:val="24"/>
                <w:szCs w:val="24"/>
                <w:lang w:val="ru-RU"/>
              </w:rPr>
              <w:t xml:space="preserve">будут переданы после завершения </w:t>
            </w:r>
            <w:r w:rsidR="00554C89" w:rsidRPr="00042E49">
              <w:rPr>
                <w:rFonts w:ascii="Times New Roman" w:hAnsi="Times New Roman"/>
                <w:b/>
                <w:spacing w:val="-2"/>
                <w:sz w:val="24"/>
                <w:szCs w:val="24"/>
                <w:lang w:val="ru-RU"/>
              </w:rPr>
              <w:t xml:space="preserve">всех работ по </w:t>
            </w:r>
            <w:r w:rsidRPr="00042E49">
              <w:rPr>
                <w:rFonts w:ascii="Times New Roman" w:hAnsi="Times New Roman"/>
                <w:b/>
                <w:spacing w:val="-2"/>
                <w:sz w:val="24"/>
                <w:szCs w:val="24"/>
                <w:lang w:val="ru-RU"/>
              </w:rPr>
              <w:t>позиционировани</w:t>
            </w:r>
            <w:r w:rsidR="00554C89" w:rsidRPr="00042E49">
              <w:rPr>
                <w:rFonts w:ascii="Times New Roman" w:hAnsi="Times New Roman"/>
                <w:b/>
                <w:spacing w:val="-2"/>
                <w:sz w:val="24"/>
                <w:szCs w:val="24"/>
                <w:lang w:val="ru-RU"/>
              </w:rPr>
              <w:t>ю</w:t>
            </w:r>
            <w:r w:rsidRPr="00042E49">
              <w:rPr>
                <w:rFonts w:ascii="Times New Roman" w:hAnsi="Times New Roman"/>
                <w:b/>
                <w:spacing w:val="-2"/>
                <w:sz w:val="24"/>
                <w:szCs w:val="24"/>
                <w:lang w:val="ru-RU"/>
              </w:rPr>
              <w:t xml:space="preserve"> ПБУ</w:t>
            </w:r>
          </w:p>
        </w:tc>
      </w:tr>
      <w:tr w:rsidR="002219D5" w:rsidRPr="00042E49" w14:paraId="15BAE7BA" w14:textId="77777777" w:rsidTr="00F03B67">
        <w:tc>
          <w:tcPr>
            <w:tcW w:w="6125" w:type="dxa"/>
            <w:vAlign w:val="center"/>
          </w:tcPr>
          <w:p w14:paraId="0CAA5855" w14:textId="77777777" w:rsidR="002219D5" w:rsidRPr="00042E49" w:rsidRDefault="0027455D" w:rsidP="00C06462">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Глубина моря в районе бурения:</w:t>
            </w:r>
          </w:p>
        </w:tc>
        <w:tc>
          <w:tcPr>
            <w:tcW w:w="3107" w:type="dxa"/>
            <w:vAlign w:val="center"/>
          </w:tcPr>
          <w:p w14:paraId="7E0B61FB"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3,5 ~ 4</w:t>
            </w:r>
            <w:r w:rsidR="00314D21" w:rsidRPr="00042E49">
              <w:rPr>
                <w:rFonts w:ascii="Times New Roman" w:hAnsi="Times New Roman"/>
                <w:spacing w:val="-2"/>
                <w:sz w:val="24"/>
                <w:szCs w:val="24"/>
                <w:lang w:val="ru-RU"/>
              </w:rPr>
              <w:t>,5</w:t>
            </w:r>
            <w:r w:rsidRPr="00042E49">
              <w:rPr>
                <w:rFonts w:ascii="Times New Roman" w:hAnsi="Times New Roman"/>
                <w:spacing w:val="-2"/>
                <w:sz w:val="24"/>
                <w:szCs w:val="24"/>
                <w:lang w:val="ru-RU"/>
              </w:rPr>
              <w:t xml:space="preserve"> метра</w:t>
            </w:r>
          </w:p>
        </w:tc>
      </w:tr>
      <w:tr w:rsidR="002219D5" w:rsidRPr="00042E49" w14:paraId="1A600585" w14:textId="77777777" w:rsidTr="00F03B67">
        <w:tc>
          <w:tcPr>
            <w:tcW w:w="6125" w:type="dxa"/>
            <w:vAlign w:val="center"/>
          </w:tcPr>
          <w:p w14:paraId="3E5882B1" w14:textId="3EAD39F0" w:rsidR="002219D5" w:rsidRPr="00042E49" w:rsidRDefault="0027455D" w:rsidP="00647C8E">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Проектная глубина скважины ZT-</w:t>
            </w:r>
            <w:r w:rsidR="00647C8E">
              <w:rPr>
                <w:rFonts w:ascii="Times New Roman" w:hAnsi="Times New Roman"/>
                <w:spacing w:val="-2"/>
                <w:sz w:val="24"/>
                <w:szCs w:val="24"/>
                <w:lang w:val="ru-RU"/>
              </w:rPr>
              <w:t>2</w:t>
            </w:r>
            <w:r w:rsidR="00647C8E" w:rsidRPr="00042E49">
              <w:rPr>
                <w:rFonts w:ascii="Times New Roman" w:hAnsi="Times New Roman"/>
                <w:spacing w:val="-2"/>
                <w:sz w:val="24"/>
                <w:szCs w:val="24"/>
                <w:lang w:val="ru-RU"/>
              </w:rPr>
              <w:t xml:space="preserve"> </w:t>
            </w:r>
          </w:p>
        </w:tc>
        <w:tc>
          <w:tcPr>
            <w:tcW w:w="3107" w:type="dxa"/>
            <w:vAlign w:val="center"/>
          </w:tcPr>
          <w:p w14:paraId="649A9C03" w14:textId="5AB6C9A1" w:rsidR="002219D5" w:rsidRPr="00042E49" w:rsidRDefault="0027455D" w:rsidP="00485E45">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 </w:t>
            </w:r>
            <w:r w:rsidR="00485E45">
              <w:rPr>
                <w:rFonts w:ascii="Times New Roman" w:hAnsi="Times New Roman"/>
                <w:spacing w:val="-2"/>
                <w:sz w:val="24"/>
                <w:szCs w:val="24"/>
                <w:lang w:val="ru-RU"/>
              </w:rPr>
              <w:t>18</w:t>
            </w:r>
            <w:r w:rsidR="00485E45" w:rsidRPr="00042E49">
              <w:rPr>
                <w:rFonts w:ascii="Times New Roman" w:hAnsi="Times New Roman"/>
                <w:spacing w:val="-2"/>
                <w:sz w:val="24"/>
                <w:szCs w:val="24"/>
                <w:lang w:val="ru-RU"/>
              </w:rPr>
              <w:t xml:space="preserve">00 </w:t>
            </w:r>
            <w:r w:rsidRPr="00042E49">
              <w:rPr>
                <w:rFonts w:ascii="Times New Roman" w:hAnsi="Times New Roman"/>
                <w:spacing w:val="-2"/>
                <w:sz w:val="24"/>
                <w:szCs w:val="24"/>
                <w:lang w:val="ru-RU"/>
              </w:rPr>
              <w:t>метров</w:t>
            </w:r>
          </w:p>
        </w:tc>
      </w:tr>
      <w:tr w:rsidR="002219D5" w:rsidRPr="00042E49" w14:paraId="52C5AA63" w14:textId="77777777" w:rsidTr="00F03B67">
        <w:tc>
          <w:tcPr>
            <w:tcW w:w="6125" w:type="dxa"/>
            <w:vAlign w:val="center"/>
          </w:tcPr>
          <w:p w14:paraId="70C07E67" w14:textId="77777777" w:rsidR="002219D5" w:rsidRPr="00042E49" w:rsidDel="00E62E36" w:rsidRDefault="0027455D" w:rsidP="00C06462">
            <w:pPr>
              <w:tabs>
                <w:tab w:val="left" w:pos="-720"/>
                <w:tab w:val="left" w:pos="0"/>
                <w:tab w:val="left" w:pos="34"/>
              </w:tabs>
              <w:suppressAutoHyphens/>
              <w:ind w:left="34" w:hanging="34"/>
              <w:rPr>
                <w:rFonts w:ascii="Times New Roman" w:hAnsi="Times New Roman"/>
                <w:spacing w:val="-2"/>
                <w:sz w:val="24"/>
                <w:szCs w:val="24"/>
                <w:lang w:val="ru-RU"/>
              </w:rPr>
            </w:pPr>
            <w:r w:rsidRPr="00042E49">
              <w:rPr>
                <w:rFonts w:ascii="Times New Roman" w:hAnsi="Times New Roman"/>
                <w:spacing w:val="-2"/>
                <w:sz w:val="24"/>
                <w:szCs w:val="24"/>
                <w:lang w:val="ru-RU"/>
              </w:rPr>
              <w:t>Вид скважин (вертикальная, наклонно-направленная, кустовая):</w:t>
            </w:r>
          </w:p>
        </w:tc>
        <w:tc>
          <w:tcPr>
            <w:tcW w:w="3107" w:type="dxa"/>
            <w:vAlign w:val="center"/>
          </w:tcPr>
          <w:p w14:paraId="23BE3360"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Вертикальная</w:t>
            </w:r>
          </w:p>
        </w:tc>
      </w:tr>
      <w:tr w:rsidR="002219D5" w:rsidRPr="00042E49" w14:paraId="7E0421A3" w14:textId="77777777" w:rsidTr="00F03B67">
        <w:tc>
          <w:tcPr>
            <w:tcW w:w="6125" w:type="dxa"/>
            <w:vAlign w:val="center"/>
          </w:tcPr>
          <w:p w14:paraId="042680DE" w14:textId="77777777" w:rsidR="002219D5" w:rsidRPr="00042E49" w:rsidRDefault="0027455D" w:rsidP="00C06462">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Тип устьевого оборудования</w:t>
            </w:r>
          </w:p>
        </w:tc>
        <w:tc>
          <w:tcPr>
            <w:tcW w:w="3107" w:type="dxa"/>
            <w:vAlign w:val="center"/>
          </w:tcPr>
          <w:p w14:paraId="542A8383"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UH1 35 МПа. (FMC)</w:t>
            </w:r>
          </w:p>
        </w:tc>
      </w:tr>
      <w:tr w:rsidR="002219D5" w:rsidRPr="00BD6C3E" w14:paraId="70D800DA" w14:textId="77777777" w:rsidTr="00F03B67">
        <w:tc>
          <w:tcPr>
            <w:tcW w:w="6125" w:type="dxa"/>
            <w:vAlign w:val="center"/>
          </w:tcPr>
          <w:p w14:paraId="7F8B5D60" w14:textId="77777777" w:rsidR="002219D5" w:rsidRPr="00042E49" w:rsidRDefault="0027455D" w:rsidP="00C06462">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Конструкция скважин:</w:t>
            </w:r>
          </w:p>
        </w:tc>
        <w:tc>
          <w:tcPr>
            <w:tcW w:w="3107" w:type="dxa"/>
            <w:vAlign w:val="center"/>
          </w:tcPr>
          <w:p w14:paraId="208A331F"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762 мм x 339.7 мм x 244.4 мм x 177.8 мм</w:t>
            </w:r>
          </w:p>
        </w:tc>
      </w:tr>
      <w:tr w:rsidR="002219D5" w:rsidRPr="00042E49" w14:paraId="27B9BBEB" w14:textId="77777777" w:rsidTr="00F03B67">
        <w:tc>
          <w:tcPr>
            <w:tcW w:w="6125" w:type="dxa"/>
            <w:vAlign w:val="center"/>
          </w:tcPr>
          <w:p w14:paraId="29A5AE2C" w14:textId="77777777" w:rsidR="002219D5" w:rsidRPr="00042E49" w:rsidRDefault="0027455D" w:rsidP="00C06462">
            <w:pPr>
              <w:tabs>
                <w:tab w:val="left" w:pos="-720"/>
                <w:tab w:val="left" w:pos="0"/>
                <w:tab w:val="left" w:pos="34"/>
              </w:tabs>
              <w:suppressAutoHyphens/>
              <w:ind w:left="34" w:hanging="34"/>
              <w:rPr>
                <w:rFonts w:ascii="Times New Roman" w:hAnsi="Times New Roman"/>
                <w:spacing w:val="-2"/>
                <w:sz w:val="24"/>
                <w:szCs w:val="24"/>
                <w:lang w:val="ru-RU"/>
              </w:rPr>
            </w:pPr>
            <w:r w:rsidRPr="00042E49">
              <w:rPr>
                <w:rFonts w:ascii="Times New Roman" w:hAnsi="Times New Roman"/>
                <w:spacing w:val="-2"/>
                <w:sz w:val="24"/>
                <w:szCs w:val="24"/>
                <w:lang w:val="ru-RU"/>
              </w:rPr>
              <w:t>Максимальная проектная плотность бурового раствора:</w:t>
            </w:r>
          </w:p>
        </w:tc>
        <w:tc>
          <w:tcPr>
            <w:tcW w:w="3107" w:type="dxa"/>
            <w:vAlign w:val="center"/>
          </w:tcPr>
          <w:p w14:paraId="541794F1"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1260 кг/м3</w:t>
            </w:r>
          </w:p>
        </w:tc>
      </w:tr>
      <w:tr w:rsidR="002219D5" w:rsidRPr="00BD6C3E" w14:paraId="71B635F8" w14:textId="77777777" w:rsidTr="00F03B67">
        <w:tc>
          <w:tcPr>
            <w:tcW w:w="6125" w:type="dxa"/>
            <w:vAlign w:val="center"/>
          </w:tcPr>
          <w:p w14:paraId="1B6ADC19" w14:textId="77777777" w:rsidR="002219D5" w:rsidRPr="00042E49" w:rsidRDefault="0027455D" w:rsidP="00C06462">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Тип бурового раствора</w:t>
            </w:r>
          </w:p>
        </w:tc>
        <w:tc>
          <w:tcPr>
            <w:tcW w:w="3107" w:type="dxa"/>
            <w:vAlign w:val="center"/>
          </w:tcPr>
          <w:p w14:paraId="6D8A679F"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Буровой раствор на водной основе (БРВО) </w:t>
            </w:r>
          </w:p>
        </w:tc>
      </w:tr>
      <w:tr w:rsidR="002219D5" w:rsidRPr="00042E49" w14:paraId="4C061FEE" w14:textId="77777777" w:rsidTr="00F03B67">
        <w:tc>
          <w:tcPr>
            <w:tcW w:w="6125" w:type="dxa"/>
            <w:vAlign w:val="center"/>
          </w:tcPr>
          <w:p w14:paraId="76416AFE" w14:textId="77777777" w:rsidR="002219D5" w:rsidRPr="00042E49" w:rsidRDefault="0027455D" w:rsidP="00C06462">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Число объектов для испытания в колонне:</w:t>
            </w:r>
          </w:p>
        </w:tc>
        <w:tc>
          <w:tcPr>
            <w:tcW w:w="3107" w:type="dxa"/>
            <w:vAlign w:val="center"/>
          </w:tcPr>
          <w:p w14:paraId="46B294E0" w14:textId="31858C64" w:rsidR="002219D5" w:rsidRPr="00042E49" w:rsidRDefault="0027455D" w:rsidP="00314D21">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4</w:t>
            </w:r>
            <w:r w:rsidR="004A68E4" w:rsidRPr="00042E49">
              <w:rPr>
                <w:rFonts w:ascii="Times New Roman" w:hAnsi="Times New Roman"/>
                <w:spacing w:val="-2"/>
                <w:sz w:val="24"/>
                <w:szCs w:val="24"/>
                <w:lang w:val="en-US"/>
              </w:rPr>
              <w:t>-5</w:t>
            </w:r>
            <w:r w:rsidRPr="00042E49">
              <w:rPr>
                <w:rFonts w:ascii="Times New Roman" w:hAnsi="Times New Roman"/>
                <w:spacing w:val="-2"/>
                <w:sz w:val="24"/>
                <w:szCs w:val="24"/>
                <w:lang w:val="ru-RU"/>
              </w:rPr>
              <w:t xml:space="preserve"> объекта</w:t>
            </w:r>
            <w:r w:rsidRPr="00042E49">
              <w:rPr>
                <w:rFonts w:ascii="Times New Roman" w:hAnsi="Times New Roman"/>
                <w:spacing w:val="-2"/>
                <w:sz w:val="24"/>
                <w:szCs w:val="24"/>
                <w:lang w:val="en-US"/>
              </w:rPr>
              <w:t xml:space="preserve"> ZT-</w:t>
            </w:r>
            <w:r w:rsidR="00314D21" w:rsidRPr="00042E49">
              <w:rPr>
                <w:rFonts w:ascii="Times New Roman" w:hAnsi="Times New Roman"/>
                <w:spacing w:val="-2"/>
                <w:sz w:val="24"/>
                <w:szCs w:val="24"/>
                <w:lang w:val="ru-RU"/>
              </w:rPr>
              <w:t>2</w:t>
            </w:r>
          </w:p>
        </w:tc>
      </w:tr>
      <w:tr w:rsidR="002219D5" w:rsidRPr="00042E49" w14:paraId="04B43650" w14:textId="77777777" w:rsidTr="00F03B67">
        <w:tc>
          <w:tcPr>
            <w:tcW w:w="6125" w:type="dxa"/>
            <w:vAlign w:val="center"/>
          </w:tcPr>
          <w:p w14:paraId="2203BD09" w14:textId="4ACEBD4B" w:rsidR="002219D5" w:rsidRPr="00042E49" w:rsidRDefault="0027455D" w:rsidP="00F03B67">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Срок строительства скважины (дней)</w:t>
            </w:r>
            <w:r w:rsidR="00554C89" w:rsidRPr="00042E49">
              <w:rPr>
                <w:rFonts w:ascii="Times New Roman" w:hAnsi="Times New Roman"/>
                <w:spacing w:val="-2"/>
                <w:sz w:val="24"/>
                <w:szCs w:val="24"/>
                <w:lang w:val="ru-RU"/>
              </w:rPr>
              <w:t xml:space="preserve"> включая работы по </w:t>
            </w:r>
            <w:r w:rsidR="00753DF9" w:rsidRPr="00042E49">
              <w:rPr>
                <w:rFonts w:ascii="Times New Roman" w:hAnsi="Times New Roman"/>
                <w:spacing w:val="-2"/>
                <w:sz w:val="24"/>
                <w:szCs w:val="24"/>
                <w:lang w:val="ru-RU"/>
              </w:rPr>
              <w:t xml:space="preserve">испытанию. </w:t>
            </w:r>
          </w:p>
        </w:tc>
        <w:tc>
          <w:tcPr>
            <w:tcW w:w="3107" w:type="dxa"/>
            <w:vAlign w:val="center"/>
          </w:tcPr>
          <w:p w14:paraId="0477D85E" w14:textId="7840C806" w:rsidR="002219D5" w:rsidRPr="00042E49" w:rsidRDefault="00753DF9"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88</w:t>
            </w:r>
          </w:p>
        </w:tc>
      </w:tr>
      <w:tr w:rsidR="002219D5" w:rsidRPr="00042E49" w14:paraId="65D4351B" w14:textId="77777777" w:rsidTr="00F03B67">
        <w:tc>
          <w:tcPr>
            <w:tcW w:w="6125" w:type="dxa"/>
            <w:vAlign w:val="center"/>
          </w:tcPr>
          <w:p w14:paraId="10945C54" w14:textId="77777777" w:rsidR="002219D5" w:rsidRPr="00042E49" w:rsidRDefault="0027455D" w:rsidP="00C06462">
            <w:pPr>
              <w:tabs>
                <w:tab w:val="left" w:pos="-720"/>
                <w:tab w:val="left" w:pos="0"/>
                <w:tab w:val="left" w:pos="34"/>
              </w:tabs>
              <w:suppressAutoHyphens/>
              <w:ind w:left="34" w:hanging="34"/>
              <w:rPr>
                <w:rFonts w:ascii="Times New Roman" w:hAnsi="Times New Roman"/>
                <w:spacing w:val="-2"/>
                <w:sz w:val="24"/>
                <w:szCs w:val="24"/>
                <w:lang w:val="ru-RU"/>
              </w:rPr>
            </w:pPr>
            <w:r w:rsidRPr="00042E49">
              <w:rPr>
                <w:rFonts w:ascii="Times New Roman" w:hAnsi="Times New Roman"/>
                <w:spacing w:val="-2"/>
                <w:sz w:val="24"/>
                <w:szCs w:val="24"/>
                <w:lang w:val="ru-RU"/>
              </w:rPr>
              <w:t>Предполагаемая Береговая база Заказчика:</w:t>
            </w:r>
          </w:p>
        </w:tc>
        <w:tc>
          <w:tcPr>
            <w:tcW w:w="3107" w:type="dxa"/>
            <w:vAlign w:val="center"/>
          </w:tcPr>
          <w:p w14:paraId="26A6BE03"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Баутино </w:t>
            </w:r>
          </w:p>
        </w:tc>
      </w:tr>
      <w:tr w:rsidR="002219D5" w:rsidRPr="00042E49" w14:paraId="15A2198D" w14:textId="77777777" w:rsidTr="00F03B67">
        <w:trPr>
          <w:trHeight w:val="65"/>
        </w:trPr>
        <w:tc>
          <w:tcPr>
            <w:tcW w:w="6125" w:type="dxa"/>
            <w:vAlign w:val="center"/>
          </w:tcPr>
          <w:p w14:paraId="1906399B" w14:textId="68468FF4" w:rsidR="002219D5" w:rsidRPr="00042E49" w:rsidRDefault="0027455D" w:rsidP="001E3550">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 xml:space="preserve">Местоположение операционного офиса </w:t>
            </w:r>
            <w:r w:rsidR="001E3550" w:rsidRPr="00042E49">
              <w:rPr>
                <w:rFonts w:ascii="Times New Roman" w:hAnsi="Times New Roman"/>
                <w:spacing w:val="-2"/>
                <w:sz w:val="24"/>
                <w:szCs w:val="24"/>
                <w:lang w:val="ru-RU"/>
              </w:rPr>
              <w:t>Заказчика</w:t>
            </w:r>
            <w:r w:rsidRPr="00042E49">
              <w:rPr>
                <w:rFonts w:ascii="Times New Roman" w:hAnsi="Times New Roman"/>
                <w:spacing w:val="-2"/>
                <w:sz w:val="24"/>
                <w:szCs w:val="24"/>
                <w:lang w:val="ru-RU"/>
              </w:rPr>
              <w:t>:</w:t>
            </w:r>
          </w:p>
        </w:tc>
        <w:tc>
          <w:tcPr>
            <w:tcW w:w="3107" w:type="dxa"/>
            <w:vAlign w:val="center"/>
          </w:tcPr>
          <w:p w14:paraId="1EDCBF42" w14:textId="77777777" w:rsidR="002219D5" w:rsidRPr="00042E49" w:rsidRDefault="0027455D"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Атырау</w:t>
            </w:r>
          </w:p>
        </w:tc>
      </w:tr>
      <w:tr w:rsidR="001E3550" w:rsidRPr="00042E49" w14:paraId="0453C405" w14:textId="77777777" w:rsidTr="00912393">
        <w:trPr>
          <w:trHeight w:val="65"/>
        </w:trPr>
        <w:tc>
          <w:tcPr>
            <w:tcW w:w="6125" w:type="dxa"/>
            <w:vAlign w:val="center"/>
          </w:tcPr>
          <w:p w14:paraId="06BAF025" w14:textId="760D748E" w:rsidR="001E3550" w:rsidRPr="00042E49" w:rsidRDefault="001E3550" w:rsidP="004E4480">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Местоположение а</w:t>
            </w:r>
            <w:r w:rsidR="004E4480" w:rsidRPr="00042E49">
              <w:rPr>
                <w:rFonts w:ascii="Times New Roman" w:hAnsi="Times New Roman"/>
                <w:spacing w:val="-2"/>
                <w:sz w:val="24"/>
                <w:szCs w:val="24"/>
                <w:lang w:val="ru-RU"/>
              </w:rPr>
              <w:t>э</w:t>
            </w:r>
            <w:r w:rsidRPr="00042E49">
              <w:rPr>
                <w:rFonts w:ascii="Times New Roman" w:hAnsi="Times New Roman"/>
                <w:spacing w:val="-2"/>
                <w:sz w:val="24"/>
                <w:szCs w:val="24"/>
                <w:lang w:val="ru-RU"/>
              </w:rPr>
              <w:t>ропорта для мобилизации персонала :</w:t>
            </w:r>
          </w:p>
        </w:tc>
        <w:tc>
          <w:tcPr>
            <w:tcW w:w="3107" w:type="dxa"/>
            <w:vAlign w:val="center"/>
          </w:tcPr>
          <w:p w14:paraId="4C9B7E94" w14:textId="77777777" w:rsidR="001E3550" w:rsidRPr="00042E49" w:rsidRDefault="001E3550" w:rsidP="00C06462">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Атырау</w:t>
            </w:r>
          </w:p>
        </w:tc>
      </w:tr>
    </w:tbl>
    <w:p w14:paraId="1C939589" w14:textId="77777777" w:rsidR="002219D5" w:rsidRPr="00042E49" w:rsidRDefault="002219D5" w:rsidP="002219D5">
      <w:pPr>
        <w:tabs>
          <w:tab w:val="left" w:pos="0"/>
        </w:tabs>
        <w:ind w:left="0" w:firstLine="0"/>
        <w:rPr>
          <w:rFonts w:ascii="Times New Roman" w:hAnsi="Times New Roman"/>
          <w:sz w:val="24"/>
          <w:szCs w:val="24"/>
          <w:u w:val="single"/>
          <w:lang w:val="ru-RU"/>
        </w:rPr>
      </w:pPr>
    </w:p>
    <w:p w14:paraId="79AC2D75" w14:textId="77777777" w:rsidR="002219D5" w:rsidRPr="00042E49" w:rsidRDefault="0027455D" w:rsidP="002219D5">
      <w:pPr>
        <w:tabs>
          <w:tab w:val="left" w:pos="0"/>
        </w:tabs>
        <w:rPr>
          <w:rFonts w:ascii="Times New Roman" w:hAnsi="Times New Roman"/>
          <w:b/>
          <w:sz w:val="24"/>
          <w:szCs w:val="24"/>
          <w:lang w:val="ru-RU"/>
        </w:rPr>
      </w:pPr>
      <w:r w:rsidRPr="00042E49">
        <w:rPr>
          <w:rFonts w:ascii="Times New Roman" w:hAnsi="Times New Roman"/>
          <w:b/>
          <w:sz w:val="24"/>
          <w:szCs w:val="24"/>
          <w:lang w:val="ru-RU"/>
        </w:rPr>
        <w:t xml:space="preserve">Информация о скважине </w:t>
      </w:r>
      <w:r w:rsidRPr="00042E49">
        <w:rPr>
          <w:rFonts w:ascii="Times New Roman" w:hAnsi="Times New Roman"/>
          <w:b/>
          <w:sz w:val="24"/>
          <w:szCs w:val="24"/>
          <w:lang w:val="en-US"/>
        </w:rPr>
        <w:t>ZT</w:t>
      </w:r>
      <w:r w:rsidRPr="00042E49">
        <w:rPr>
          <w:rFonts w:ascii="Times New Roman" w:hAnsi="Times New Roman"/>
          <w:b/>
          <w:sz w:val="24"/>
          <w:szCs w:val="24"/>
          <w:lang w:val="ru-RU"/>
        </w:rPr>
        <w:t>-</w:t>
      </w:r>
      <w:r w:rsidR="00314D21" w:rsidRPr="00042E49">
        <w:rPr>
          <w:rFonts w:ascii="Times New Roman" w:hAnsi="Times New Roman"/>
          <w:b/>
          <w:sz w:val="24"/>
          <w:szCs w:val="24"/>
          <w:lang w:val="ru-RU"/>
        </w:rPr>
        <w:t>2</w:t>
      </w:r>
      <w:r w:rsidRPr="00042E49">
        <w:rPr>
          <w:rFonts w:ascii="Times New Roman" w:hAnsi="Times New Roman"/>
          <w:b/>
          <w:sz w:val="24"/>
          <w:szCs w:val="24"/>
          <w:lang w:val="ru-RU"/>
        </w:rPr>
        <w:t xml:space="preserve">: </w:t>
      </w:r>
    </w:p>
    <w:p w14:paraId="5D58DE8F" w14:textId="77777777" w:rsidR="002219D5" w:rsidRPr="00042E49" w:rsidRDefault="00912393" w:rsidP="00F03B67">
      <w:pPr>
        <w:tabs>
          <w:tab w:val="left" w:pos="0"/>
        </w:tabs>
        <w:jc w:val="center"/>
        <w:rPr>
          <w:rFonts w:ascii="Times New Roman" w:hAnsi="Times New Roman"/>
          <w:i/>
          <w:sz w:val="24"/>
          <w:szCs w:val="24"/>
          <w:lang w:val="ru-RU"/>
        </w:rPr>
      </w:pPr>
      <w:r w:rsidRPr="00042E49">
        <w:rPr>
          <w:rFonts w:ascii="Times New Roman" w:hAnsi="Times New Roman"/>
          <w:sz w:val="24"/>
          <w:szCs w:val="24"/>
          <w:lang w:val="ru-RU"/>
        </w:rPr>
        <w:t xml:space="preserve">                                                                                                                               </w:t>
      </w:r>
      <w:r w:rsidR="0027455D" w:rsidRPr="00042E49">
        <w:rPr>
          <w:rFonts w:ascii="Times New Roman" w:hAnsi="Times New Roman"/>
          <w:i/>
          <w:sz w:val="24"/>
          <w:szCs w:val="24"/>
          <w:lang w:val="ru-RU"/>
        </w:rPr>
        <w:t>Таблица 2</w:t>
      </w:r>
    </w:p>
    <w:p w14:paraId="355EF3EF" w14:textId="77777777" w:rsidR="002219D5" w:rsidRPr="00042E49" w:rsidRDefault="002219D5" w:rsidP="002219D5">
      <w:pPr>
        <w:tabs>
          <w:tab w:val="left" w:pos="0"/>
        </w:tabs>
        <w:rPr>
          <w:rStyle w:val="13"/>
          <w:rFonts w:eastAsia="Batang"/>
          <w:lang w:val="ru-RU"/>
        </w:rPr>
      </w:pPr>
    </w:p>
    <w:tbl>
      <w:tblPr>
        <w:tblpPr w:leftFromText="180" w:rightFromText="180" w:vertAnchor="text" w:horzAnchor="margin" w:tblpY="-42"/>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3"/>
        <w:gridCol w:w="1530"/>
        <w:gridCol w:w="3436"/>
      </w:tblGrid>
      <w:tr w:rsidR="002219D5" w:rsidRPr="00042E49" w14:paraId="16EBEAD8" w14:textId="77777777" w:rsidTr="00F03B67">
        <w:tc>
          <w:tcPr>
            <w:tcW w:w="4243" w:type="dxa"/>
            <w:vAlign w:val="center"/>
          </w:tcPr>
          <w:p w14:paraId="16C0E574" w14:textId="77777777" w:rsidR="002219D5" w:rsidRPr="00042E49" w:rsidRDefault="0027455D" w:rsidP="00C06462">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Глубина по абсолютной отметке</w:t>
            </w:r>
          </w:p>
        </w:tc>
        <w:tc>
          <w:tcPr>
            <w:tcW w:w="1530" w:type="dxa"/>
            <w:vAlign w:val="center"/>
          </w:tcPr>
          <w:p w14:paraId="012F4D84" w14:textId="77777777" w:rsidR="002219D5" w:rsidRPr="00042E49" w:rsidRDefault="0027455D" w:rsidP="00C06462">
            <w:pPr>
              <w:keepLines/>
              <w:tabs>
                <w:tab w:val="left" w:pos="0"/>
              </w:tabs>
              <w:suppressAutoHyphens/>
              <w:ind w:left="10" w:hanging="10"/>
              <w:jc w:val="center"/>
              <w:rPr>
                <w:rFonts w:ascii="Times New Roman" w:hAnsi="Times New Roman"/>
                <w:b/>
                <w:sz w:val="24"/>
                <w:szCs w:val="24"/>
                <w:lang w:val="ru-RU"/>
              </w:rPr>
            </w:pPr>
            <w:r w:rsidRPr="00042E49">
              <w:rPr>
                <w:rFonts w:ascii="Times New Roman" w:hAnsi="Times New Roman"/>
                <w:b/>
                <w:sz w:val="24"/>
                <w:szCs w:val="24"/>
                <w:lang w:val="ru-RU"/>
              </w:rPr>
              <w:t>Диаметр ствола</w:t>
            </w:r>
          </w:p>
        </w:tc>
        <w:tc>
          <w:tcPr>
            <w:tcW w:w="3436" w:type="dxa"/>
            <w:vAlign w:val="center"/>
          </w:tcPr>
          <w:p w14:paraId="0EBD612D" w14:textId="77777777" w:rsidR="002219D5" w:rsidRPr="00042E49" w:rsidRDefault="0027455D" w:rsidP="00C06462">
            <w:pPr>
              <w:keepLines/>
              <w:tabs>
                <w:tab w:val="clear" w:pos="1080"/>
                <w:tab w:val="left" w:pos="0"/>
                <w:tab w:val="left" w:pos="748"/>
              </w:tabs>
              <w:suppressAutoHyphens/>
              <w:ind w:left="323" w:hanging="284"/>
              <w:jc w:val="center"/>
              <w:rPr>
                <w:rFonts w:ascii="Times New Roman" w:hAnsi="Times New Roman"/>
                <w:b/>
                <w:sz w:val="24"/>
                <w:szCs w:val="24"/>
                <w:lang w:val="ru-RU"/>
              </w:rPr>
            </w:pPr>
            <w:r w:rsidRPr="00042E49">
              <w:rPr>
                <w:rFonts w:ascii="Times New Roman" w:hAnsi="Times New Roman"/>
                <w:b/>
                <w:sz w:val="24"/>
                <w:szCs w:val="24"/>
                <w:lang w:val="ru-RU"/>
              </w:rPr>
              <w:t>Буровой раствор на водной основе и</w:t>
            </w:r>
          </w:p>
          <w:p w14:paraId="1245B2E0" w14:textId="77777777" w:rsidR="002219D5" w:rsidRPr="00042E49" w:rsidRDefault="0027455D" w:rsidP="00C06462">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Плотность флюида</w:t>
            </w:r>
          </w:p>
        </w:tc>
      </w:tr>
      <w:tr w:rsidR="002219D5" w:rsidRPr="00042E49" w14:paraId="19B07272" w14:textId="77777777" w:rsidTr="00F03B67">
        <w:tc>
          <w:tcPr>
            <w:tcW w:w="4243" w:type="dxa"/>
          </w:tcPr>
          <w:p w14:paraId="739D29C9" w14:textId="77777777" w:rsidR="002219D5" w:rsidRPr="00042E49" w:rsidRDefault="0027455D" w:rsidP="00C06462">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(м)</w:t>
            </w:r>
          </w:p>
        </w:tc>
        <w:tc>
          <w:tcPr>
            <w:tcW w:w="1530" w:type="dxa"/>
          </w:tcPr>
          <w:p w14:paraId="6F58E6E3" w14:textId="77777777" w:rsidR="002219D5" w:rsidRPr="00042E49" w:rsidRDefault="0027455D" w:rsidP="00C06462">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(мм)</w:t>
            </w:r>
          </w:p>
        </w:tc>
        <w:tc>
          <w:tcPr>
            <w:tcW w:w="3436" w:type="dxa"/>
          </w:tcPr>
          <w:p w14:paraId="409E730C" w14:textId="77777777" w:rsidR="002219D5" w:rsidRPr="00042E49" w:rsidRDefault="0027455D" w:rsidP="00C06462">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(кг/м3.)</w:t>
            </w:r>
          </w:p>
        </w:tc>
      </w:tr>
      <w:tr w:rsidR="002219D5" w:rsidRPr="00042E49" w14:paraId="6D27DE29" w14:textId="77777777" w:rsidTr="00F03B67">
        <w:tc>
          <w:tcPr>
            <w:tcW w:w="4243" w:type="dxa"/>
            <w:vAlign w:val="center"/>
          </w:tcPr>
          <w:p w14:paraId="21234626" w14:textId="77777777" w:rsidR="002219D5" w:rsidRPr="00042E49" w:rsidRDefault="0027455D" w:rsidP="00C06462">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100</w:t>
            </w:r>
          </w:p>
        </w:tc>
        <w:tc>
          <w:tcPr>
            <w:tcW w:w="1530" w:type="dxa"/>
            <w:vAlign w:val="center"/>
          </w:tcPr>
          <w:p w14:paraId="6146E543" w14:textId="77777777" w:rsidR="002219D5" w:rsidRPr="00042E49" w:rsidRDefault="0027455D" w:rsidP="00C06462">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 </w:t>
            </w:r>
          </w:p>
        </w:tc>
        <w:tc>
          <w:tcPr>
            <w:tcW w:w="3436" w:type="dxa"/>
            <w:vAlign w:val="center"/>
          </w:tcPr>
          <w:p w14:paraId="77D623C9" w14:textId="77777777" w:rsidR="002219D5" w:rsidRPr="00042E49" w:rsidRDefault="0027455D" w:rsidP="00C06462">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1060</w:t>
            </w:r>
            <w:r w:rsidR="00554C89" w:rsidRPr="00042E49">
              <w:rPr>
                <w:rFonts w:ascii="Times New Roman" w:hAnsi="Times New Roman"/>
                <w:sz w:val="24"/>
                <w:szCs w:val="24"/>
                <w:lang w:val="ru-RU"/>
              </w:rPr>
              <w:t>-1080</w:t>
            </w:r>
          </w:p>
        </w:tc>
      </w:tr>
      <w:tr w:rsidR="002219D5" w:rsidRPr="00042E49" w14:paraId="30D70971" w14:textId="77777777" w:rsidTr="00F03B67">
        <w:tc>
          <w:tcPr>
            <w:tcW w:w="4243" w:type="dxa"/>
            <w:vAlign w:val="center"/>
          </w:tcPr>
          <w:p w14:paraId="2D82CCBF" w14:textId="77777777" w:rsidR="002219D5" w:rsidRPr="00042E49" w:rsidRDefault="00314D21" w:rsidP="00314D21">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690</w:t>
            </w:r>
          </w:p>
        </w:tc>
        <w:tc>
          <w:tcPr>
            <w:tcW w:w="1530" w:type="dxa"/>
            <w:vAlign w:val="center"/>
          </w:tcPr>
          <w:p w14:paraId="0DF58CFD" w14:textId="77777777" w:rsidR="002219D5" w:rsidRPr="00042E49" w:rsidRDefault="0027455D" w:rsidP="00C06462">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406.4 </w:t>
            </w:r>
          </w:p>
        </w:tc>
        <w:tc>
          <w:tcPr>
            <w:tcW w:w="3436" w:type="dxa"/>
          </w:tcPr>
          <w:p w14:paraId="202E71F8" w14:textId="7D3D6185" w:rsidR="002219D5" w:rsidRPr="00042E49" w:rsidRDefault="0027455D" w:rsidP="00554C89">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1210 -12</w:t>
            </w:r>
            <w:r w:rsidR="00554C89" w:rsidRPr="00042E49">
              <w:rPr>
                <w:rFonts w:ascii="Times New Roman" w:hAnsi="Times New Roman"/>
                <w:sz w:val="24"/>
                <w:szCs w:val="24"/>
                <w:lang w:val="ru-RU"/>
              </w:rPr>
              <w:t>3</w:t>
            </w:r>
            <w:r w:rsidRPr="00042E49">
              <w:rPr>
                <w:rFonts w:ascii="Times New Roman" w:hAnsi="Times New Roman"/>
                <w:sz w:val="24"/>
                <w:szCs w:val="24"/>
                <w:lang w:val="ru-RU"/>
              </w:rPr>
              <w:t>0</w:t>
            </w:r>
          </w:p>
        </w:tc>
      </w:tr>
      <w:tr w:rsidR="002219D5" w:rsidRPr="00042E49" w14:paraId="6E4529EB" w14:textId="77777777" w:rsidTr="00F03B67">
        <w:tc>
          <w:tcPr>
            <w:tcW w:w="4243" w:type="dxa"/>
            <w:vAlign w:val="center"/>
          </w:tcPr>
          <w:p w14:paraId="4491FF6E" w14:textId="36D327EC" w:rsidR="002219D5" w:rsidRPr="00042E49" w:rsidRDefault="0027455D" w:rsidP="00554C89">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w:t>
            </w:r>
            <w:r w:rsidR="00554C89" w:rsidRPr="00042E49">
              <w:rPr>
                <w:rFonts w:ascii="Times New Roman" w:hAnsi="Times New Roman"/>
                <w:sz w:val="24"/>
                <w:szCs w:val="24"/>
                <w:lang w:val="ru-RU"/>
              </w:rPr>
              <w:t>200</w:t>
            </w:r>
          </w:p>
        </w:tc>
        <w:tc>
          <w:tcPr>
            <w:tcW w:w="1530" w:type="dxa"/>
            <w:vAlign w:val="center"/>
          </w:tcPr>
          <w:p w14:paraId="3000EE76" w14:textId="77777777" w:rsidR="002219D5" w:rsidRPr="00042E49" w:rsidRDefault="0027455D" w:rsidP="00C06462">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311.9 </w:t>
            </w:r>
          </w:p>
        </w:tc>
        <w:tc>
          <w:tcPr>
            <w:tcW w:w="3436" w:type="dxa"/>
          </w:tcPr>
          <w:p w14:paraId="2EC8F3FE" w14:textId="2CCCEE6C" w:rsidR="002219D5" w:rsidRPr="00042E49" w:rsidRDefault="0027455D" w:rsidP="00554C89">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w:t>
            </w:r>
            <w:r w:rsidR="00554C89" w:rsidRPr="00042E49">
              <w:rPr>
                <w:rFonts w:ascii="Times New Roman" w:hAnsi="Times New Roman"/>
                <w:sz w:val="24"/>
                <w:szCs w:val="24"/>
                <w:lang w:val="ru-RU"/>
              </w:rPr>
              <w:t>40</w:t>
            </w:r>
            <w:r w:rsidRPr="00042E49">
              <w:rPr>
                <w:rFonts w:ascii="Times New Roman" w:hAnsi="Times New Roman"/>
                <w:sz w:val="24"/>
                <w:szCs w:val="24"/>
                <w:lang w:val="ru-RU"/>
              </w:rPr>
              <w:t>- 12</w:t>
            </w:r>
            <w:r w:rsidR="00554C89" w:rsidRPr="00042E49">
              <w:rPr>
                <w:rFonts w:ascii="Times New Roman" w:hAnsi="Times New Roman"/>
                <w:sz w:val="24"/>
                <w:szCs w:val="24"/>
                <w:lang w:val="ru-RU"/>
              </w:rPr>
              <w:t>60</w:t>
            </w:r>
          </w:p>
        </w:tc>
      </w:tr>
      <w:tr w:rsidR="002219D5" w:rsidRPr="00042E49" w14:paraId="47F3029A" w14:textId="77777777" w:rsidTr="00F03B67">
        <w:tc>
          <w:tcPr>
            <w:tcW w:w="4243" w:type="dxa"/>
            <w:vAlign w:val="center"/>
          </w:tcPr>
          <w:p w14:paraId="6E66039F" w14:textId="3161FEBB" w:rsidR="002219D5" w:rsidRPr="00042E49" w:rsidRDefault="00485E45" w:rsidP="00C06462">
            <w:pPr>
              <w:keepLines/>
              <w:tabs>
                <w:tab w:val="left" w:pos="0"/>
              </w:tabs>
              <w:suppressAutoHyphens/>
              <w:jc w:val="center"/>
              <w:rPr>
                <w:rFonts w:ascii="Times New Roman" w:hAnsi="Times New Roman"/>
                <w:sz w:val="24"/>
                <w:szCs w:val="24"/>
                <w:lang w:val="ru-RU"/>
              </w:rPr>
            </w:pPr>
            <w:r>
              <w:rPr>
                <w:rFonts w:ascii="Times New Roman" w:hAnsi="Times New Roman"/>
                <w:sz w:val="24"/>
                <w:szCs w:val="24"/>
                <w:lang w:val="ru-RU"/>
              </w:rPr>
              <w:t>18</w:t>
            </w:r>
            <w:r w:rsidRPr="00042E49">
              <w:rPr>
                <w:rFonts w:ascii="Times New Roman" w:hAnsi="Times New Roman"/>
                <w:sz w:val="24"/>
                <w:szCs w:val="24"/>
                <w:lang w:val="ru-RU"/>
              </w:rPr>
              <w:t>00</w:t>
            </w:r>
          </w:p>
        </w:tc>
        <w:tc>
          <w:tcPr>
            <w:tcW w:w="1530" w:type="dxa"/>
            <w:vAlign w:val="center"/>
          </w:tcPr>
          <w:p w14:paraId="5AA5D04A" w14:textId="77777777" w:rsidR="002219D5" w:rsidRPr="00042E49" w:rsidRDefault="0027455D" w:rsidP="00C06462">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215.9 </w:t>
            </w:r>
          </w:p>
        </w:tc>
        <w:tc>
          <w:tcPr>
            <w:tcW w:w="3436" w:type="dxa"/>
          </w:tcPr>
          <w:p w14:paraId="26348585" w14:textId="498147C5" w:rsidR="002219D5" w:rsidRPr="00042E49" w:rsidRDefault="0027455D" w:rsidP="00554C89">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w:t>
            </w:r>
            <w:r w:rsidR="00554C89" w:rsidRPr="00042E49">
              <w:rPr>
                <w:rFonts w:ascii="Times New Roman" w:hAnsi="Times New Roman"/>
                <w:sz w:val="24"/>
                <w:szCs w:val="24"/>
                <w:lang w:val="ru-RU"/>
              </w:rPr>
              <w:t>40</w:t>
            </w:r>
            <w:r w:rsidRPr="00042E49">
              <w:rPr>
                <w:rFonts w:ascii="Times New Roman" w:hAnsi="Times New Roman"/>
                <w:sz w:val="24"/>
                <w:szCs w:val="24"/>
                <w:lang w:val="ru-RU"/>
              </w:rPr>
              <w:t>- 1260</w:t>
            </w:r>
          </w:p>
        </w:tc>
      </w:tr>
    </w:tbl>
    <w:p w14:paraId="31535431" w14:textId="77777777" w:rsidR="00912393" w:rsidRPr="00042E49" w:rsidRDefault="0027455D" w:rsidP="00912393">
      <w:pPr>
        <w:tabs>
          <w:tab w:val="left" w:pos="0"/>
        </w:tabs>
        <w:jc w:val="right"/>
        <w:rPr>
          <w:rStyle w:val="13"/>
          <w:rFonts w:eastAsia="Batang"/>
          <w:i/>
          <w:lang w:val="ru-RU"/>
        </w:rPr>
      </w:pPr>
      <w:r w:rsidRPr="00042E49">
        <w:rPr>
          <w:rStyle w:val="13"/>
          <w:rFonts w:eastAsia="Batang"/>
          <w:i/>
          <w:lang w:val="ru-RU"/>
        </w:rPr>
        <w:t>Таблица 3</w:t>
      </w:r>
    </w:p>
    <w:p w14:paraId="5ACDB649" w14:textId="77777777" w:rsidR="002219D5" w:rsidRPr="00042E49" w:rsidRDefault="002219D5" w:rsidP="002219D5">
      <w:pPr>
        <w:tabs>
          <w:tab w:val="left" w:pos="0"/>
        </w:tabs>
        <w:rPr>
          <w:rStyle w:val="13"/>
          <w:rFonts w:eastAsia="Batang"/>
          <w:lang w:val="ru-RU"/>
        </w:rPr>
      </w:pPr>
    </w:p>
    <w:tbl>
      <w:tblPr>
        <w:tblpPr w:leftFromText="180" w:rightFromText="180" w:vertAnchor="text" w:horzAnchor="margin" w:tblpY="-58"/>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3"/>
        <w:gridCol w:w="1189"/>
        <w:gridCol w:w="1224"/>
        <w:gridCol w:w="1814"/>
        <w:gridCol w:w="1134"/>
        <w:gridCol w:w="992"/>
        <w:gridCol w:w="1543"/>
        <w:gridCol w:w="17"/>
      </w:tblGrid>
      <w:tr w:rsidR="00274853" w:rsidRPr="00042E49" w14:paraId="7EE065AB" w14:textId="77777777" w:rsidTr="00F03B67">
        <w:trPr>
          <w:gridAfter w:val="1"/>
          <w:wAfter w:w="17" w:type="dxa"/>
          <w:trHeight w:val="552"/>
        </w:trPr>
        <w:tc>
          <w:tcPr>
            <w:tcW w:w="1693" w:type="dxa"/>
            <w:vAlign w:val="center"/>
          </w:tcPr>
          <w:p w14:paraId="20D6F433" w14:textId="77777777" w:rsidR="00274853" w:rsidRPr="00042E49" w:rsidRDefault="0027455D" w:rsidP="00274853">
            <w:pPr>
              <w:keepLines/>
              <w:tabs>
                <w:tab w:val="left" w:pos="0"/>
              </w:tabs>
              <w:suppressAutoHyphens/>
              <w:ind w:left="0" w:firstLine="0"/>
              <w:jc w:val="left"/>
              <w:rPr>
                <w:rFonts w:ascii="Times New Roman" w:hAnsi="Times New Roman"/>
                <w:b/>
                <w:sz w:val="24"/>
                <w:szCs w:val="24"/>
                <w:lang w:val="ru-RU"/>
              </w:rPr>
            </w:pPr>
            <w:r w:rsidRPr="00042E49">
              <w:rPr>
                <w:rFonts w:ascii="Times New Roman" w:hAnsi="Times New Roman"/>
                <w:b/>
                <w:sz w:val="24"/>
                <w:szCs w:val="24"/>
                <w:lang w:val="ru-RU"/>
              </w:rPr>
              <w:t>Глубина по абсолютной отметке</w:t>
            </w:r>
          </w:p>
        </w:tc>
        <w:tc>
          <w:tcPr>
            <w:tcW w:w="1189" w:type="dxa"/>
            <w:vAlign w:val="center"/>
          </w:tcPr>
          <w:p w14:paraId="71630EA8" w14:textId="77777777" w:rsidR="00274853" w:rsidRPr="00042E49" w:rsidRDefault="0027455D" w:rsidP="00274853">
            <w:pPr>
              <w:keepLines/>
              <w:tabs>
                <w:tab w:val="left" w:pos="0"/>
              </w:tabs>
              <w:suppressAutoHyphens/>
              <w:ind w:left="0" w:firstLine="0"/>
              <w:jc w:val="center"/>
              <w:rPr>
                <w:rFonts w:ascii="Times New Roman" w:hAnsi="Times New Roman"/>
                <w:b/>
                <w:sz w:val="24"/>
                <w:szCs w:val="24"/>
                <w:lang w:val="ru-RU"/>
              </w:rPr>
            </w:pPr>
            <w:r w:rsidRPr="00042E49">
              <w:rPr>
                <w:rFonts w:ascii="Times New Roman" w:hAnsi="Times New Roman"/>
                <w:b/>
                <w:sz w:val="24"/>
                <w:szCs w:val="24"/>
                <w:lang w:val="ru-RU"/>
              </w:rPr>
              <w:t>Диаметр ствола</w:t>
            </w:r>
          </w:p>
        </w:tc>
        <w:tc>
          <w:tcPr>
            <w:tcW w:w="1224" w:type="dxa"/>
            <w:vAlign w:val="center"/>
          </w:tcPr>
          <w:p w14:paraId="003643D6" w14:textId="77777777" w:rsidR="00274853" w:rsidRPr="00042E49" w:rsidRDefault="0027455D" w:rsidP="00274853">
            <w:pPr>
              <w:keepLines/>
              <w:tabs>
                <w:tab w:val="left" w:pos="0"/>
              </w:tabs>
              <w:suppressAutoHyphens/>
              <w:ind w:left="0" w:firstLine="0"/>
              <w:jc w:val="center"/>
              <w:rPr>
                <w:rFonts w:ascii="Times New Roman" w:hAnsi="Times New Roman"/>
                <w:b/>
                <w:sz w:val="24"/>
                <w:szCs w:val="24"/>
                <w:lang w:val="ru-RU"/>
              </w:rPr>
            </w:pPr>
            <w:r w:rsidRPr="00042E49">
              <w:rPr>
                <w:rFonts w:ascii="Times New Roman" w:hAnsi="Times New Roman"/>
                <w:b/>
                <w:sz w:val="24"/>
                <w:szCs w:val="24"/>
                <w:lang w:val="ru-RU"/>
              </w:rPr>
              <w:t>Диаметр обсадной колонны</w:t>
            </w:r>
          </w:p>
        </w:tc>
        <w:tc>
          <w:tcPr>
            <w:tcW w:w="1814" w:type="dxa"/>
            <w:vAlign w:val="center"/>
          </w:tcPr>
          <w:p w14:paraId="3CD52582" w14:textId="77777777" w:rsidR="00274853" w:rsidRPr="00042E49" w:rsidRDefault="0027455D" w:rsidP="00274853">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 xml:space="preserve">Пласт </w:t>
            </w:r>
          </w:p>
        </w:tc>
        <w:tc>
          <w:tcPr>
            <w:tcW w:w="3669" w:type="dxa"/>
            <w:gridSpan w:val="3"/>
            <w:vAlign w:val="center"/>
          </w:tcPr>
          <w:p w14:paraId="580CD1FB" w14:textId="77777777" w:rsidR="00274853" w:rsidRPr="00042E49" w:rsidRDefault="0027455D" w:rsidP="00274853">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Параметры труб</w:t>
            </w:r>
          </w:p>
        </w:tc>
      </w:tr>
      <w:tr w:rsidR="00274853" w:rsidRPr="00042E49" w14:paraId="1BC13335" w14:textId="77777777" w:rsidTr="00F03B67">
        <w:trPr>
          <w:gridAfter w:val="1"/>
          <w:wAfter w:w="17" w:type="dxa"/>
          <w:trHeight w:val="564"/>
        </w:trPr>
        <w:tc>
          <w:tcPr>
            <w:tcW w:w="1693" w:type="dxa"/>
          </w:tcPr>
          <w:p w14:paraId="01A94903" w14:textId="77777777" w:rsidR="00274853" w:rsidRPr="00042E49" w:rsidRDefault="0027455D" w:rsidP="00274853">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(м)</w:t>
            </w:r>
          </w:p>
        </w:tc>
        <w:tc>
          <w:tcPr>
            <w:tcW w:w="1189" w:type="dxa"/>
          </w:tcPr>
          <w:p w14:paraId="56629D2E" w14:textId="77777777" w:rsidR="00274853" w:rsidRPr="00042E49" w:rsidRDefault="0027455D" w:rsidP="00274853">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(мм)</w:t>
            </w:r>
          </w:p>
        </w:tc>
        <w:tc>
          <w:tcPr>
            <w:tcW w:w="1224" w:type="dxa"/>
          </w:tcPr>
          <w:p w14:paraId="2034C42E" w14:textId="77777777" w:rsidR="00274853" w:rsidRPr="00042E49" w:rsidRDefault="0027455D" w:rsidP="00274853">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(мм)</w:t>
            </w:r>
          </w:p>
        </w:tc>
        <w:tc>
          <w:tcPr>
            <w:tcW w:w="1814" w:type="dxa"/>
          </w:tcPr>
          <w:p w14:paraId="2356EF2E" w14:textId="77777777" w:rsidR="00274853" w:rsidRPr="00042E49" w:rsidRDefault="0027455D" w:rsidP="00274853">
            <w:pPr>
              <w:keepNext/>
              <w:keepLines/>
              <w:tabs>
                <w:tab w:val="left" w:pos="0"/>
              </w:tabs>
              <w:suppressAutoHyphens/>
              <w:ind w:left="5" w:hanging="5"/>
              <w:jc w:val="center"/>
              <w:outlineLvl w:val="2"/>
              <w:rPr>
                <w:rFonts w:ascii="Times New Roman" w:hAnsi="Times New Roman"/>
                <w:b/>
                <w:sz w:val="24"/>
                <w:szCs w:val="24"/>
                <w:lang w:val="ru-RU"/>
              </w:rPr>
            </w:pPr>
            <w:r w:rsidRPr="00042E49">
              <w:rPr>
                <w:rFonts w:ascii="Times New Roman" w:hAnsi="Times New Roman"/>
                <w:b/>
                <w:sz w:val="24"/>
                <w:szCs w:val="24"/>
                <w:lang w:val="ru-RU"/>
              </w:rPr>
              <w:t>(Глубина установки обсадной колонны)</w:t>
            </w:r>
          </w:p>
        </w:tc>
        <w:tc>
          <w:tcPr>
            <w:tcW w:w="1134" w:type="dxa"/>
          </w:tcPr>
          <w:p w14:paraId="592282B7" w14:textId="77777777" w:rsidR="00274853" w:rsidRPr="00042E49" w:rsidRDefault="0027455D" w:rsidP="00274853">
            <w:pPr>
              <w:keepNext/>
              <w:keepLines/>
              <w:tabs>
                <w:tab w:val="left" w:pos="0"/>
              </w:tabs>
              <w:suppressAutoHyphens/>
              <w:ind w:left="49" w:hanging="49"/>
              <w:jc w:val="center"/>
              <w:outlineLvl w:val="2"/>
              <w:rPr>
                <w:rFonts w:ascii="Times New Roman" w:hAnsi="Times New Roman"/>
                <w:b/>
                <w:sz w:val="24"/>
                <w:szCs w:val="24"/>
                <w:lang w:val="ru-RU"/>
              </w:rPr>
            </w:pPr>
            <w:r w:rsidRPr="00042E49">
              <w:rPr>
                <w:rFonts w:ascii="Times New Roman" w:hAnsi="Times New Roman"/>
                <w:b/>
                <w:sz w:val="24"/>
                <w:szCs w:val="24"/>
                <w:lang w:val="ru-RU"/>
              </w:rPr>
              <w:t>Вес (кг/м)</w:t>
            </w:r>
          </w:p>
        </w:tc>
        <w:tc>
          <w:tcPr>
            <w:tcW w:w="992" w:type="dxa"/>
          </w:tcPr>
          <w:p w14:paraId="1BFD7981" w14:textId="77777777" w:rsidR="00274853" w:rsidRPr="00042E49" w:rsidRDefault="0027455D" w:rsidP="00274853">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Марка</w:t>
            </w:r>
          </w:p>
        </w:tc>
        <w:tc>
          <w:tcPr>
            <w:tcW w:w="1543" w:type="dxa"/>
          </w:tcPr>
          <w:p w14:paraId="662B073A" w14:textId="77777777" w:rsidR="00274853" w:rsidRPr="00042E49" w:rsidRDefault="0027455D" w:rsidP="00274853">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Соединение</w:t>
            </w:r>
          </w:p>
        </w:tc>
      </w:tr>
      <w:tr w:rsidR="00274853" w:rsidRPr="00042E49" w14:paraId="4A47CEAD" w14:textId="77777777" w:rsidTr="00F03B67">
        <w:trPr>
          <w:trHeight w:val="645"/>
        </w:trPr>
        <w:tc>
          <w:tcPr>
            <w:tcW w:w="1693" w:type="dxa"/>
            <w:vAlign w:val="center"/>
          </w:tcPr>
          <w:p w14:paraId="5DD64AC0" w14:textId="7FAB36FD" w:rsidR="00274853" w:rsidRPr="00042E49" w:rsidRDefault="00554C89" w:rsidP="00554C89">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100</w:t>
            </w:r>
          </w:p>
        </w:tc>
        <w:tc>
          <w:tcPr>
            <w:tcW w:w="1189" w:type="dxa"/>
            <w:vAlign w:val="center"/>
          </w:tcPr>
          <w:p w14:paraId="00FE8112"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w:t>
            </w:r>
          </w:p>
        </w:tc>
        <w:tc>
          <w:tcPr>
            <w:tcW w:w="1224" w:type="dxa"/>
            <w:vAlign w:val="center"/>
          </w:tcPr>
          <w:p w14:paraId="3EAA306F"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762</w:t>
            </w:r>
          </w:p>
        </w:tc>
        <w:tc>
          <w:tcPr>
            <w:tcW w:w="1814" w:type="dxa"/>
            <w:vAlign w:val="bottom"/>
          </w:tcPr>
          <w:p w14:paraId="2210E233" w14:textId="77777777" w:rsidR="00274853" w:rsidRPr="00042E49" w:rsidRDefault="0027455D" w:rsidP="00274853">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четвертичные отложения</w:t>
            </w:r>
          </w:p>
        </w:tc>
        <w:tc>
          <w:tcPr>
            <w:tcW w:w="1134" w:type="dxa"/>
            <w:vAlign w:val="center"/>
          </w:tcPr>
          <w:p w14:paraId="7CC29597"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461.5</w:t>
            </w:r>
          </w:p>
        </w:tc>
        <w:tc>
          <w:tcPr>
            <w:tcW w:w="992" w:type="dxa"/>
            <w:vAlign w:val="center"/>
          </w:tcPr>
          <w:p w14:paraId="4FF1C49B"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en-US"/>
              </w:rPr>
            </w:pPr>
            <w:r w:rsidRPr="00042E49">
              <w:rPr>
                <w:rFonts w:ascii="Times New Roman" w:hAnsi="Times New Roman"/>
                <w:sz w:val="24"/>
                <w:szCs w:val="24"/>
                <w:lang w:val="ru-RU"/>
              </w:rPr>
              <w:t>X-65</w:t>
            </w:r>
            <w:r w:rsidR="00912393" w:rsidRPr="00042E49">
              <w:rPr>
                <w:rFonts w:ascii="Times New Roman" w:hAnsi="Times New Roman"/>
                <w:sz w:val="24"/>
                <w:szCs w:val="24"/>
                <w:lang w:val="en-US"/>
              </w:rPr>
              <w:t>/</w:t>
            </w:r>
          </w:p>
          <w:p w14:paraId="091046CD" w14:textId="77777777" w:rsidR="00912393" w:rsidRPr="00042E49" w:rsidRDefault="00912393" w:rsidP="00274853">
            <w:pPr>
              <w:keepNext/>
              <w:keepLines/>
              <w:tabs>
                <w:tab w:val="left" w:pos="0"/>
              </w:tabs>
              <w:suppressAutoHyphens/>
              <w:jc w:val="center"/>
              <w:outlineLvl w:val="2"/>
              <w:rPr>
                <w:rFonts w:ascii="Times New Roman" w:hAnsi="Times New Roman"/>
                <w:sz w:val="24"/>
                <w:szCs w:val="24"/>
                <w:lang w:val="en-US"/>
              </w:rPr>
            </w:pPr>
            <w:r w:rsidRPr="00042E49">
              <w:rPr>
                <w:rFonts w:ascii="Times New Roman" w:hAnsi="Times New Roman"/>
                <w:sz w:val="24"/>
                <w:szCs w:val="24"/>
                <w:lang w:val="en-US"/>
              </w:rPr>
              <w:t>X-56</w:t>
            </w:r>
          </w:p>
        </w:tc>
        <w:tc>
          <w:tcPr>
            <w:tcW w:w="1560" w:type="dxa"/>
            <w:gridSpan w:val="2"/>
            <w:vAlign w:val="center"/>
          </w:tcPr>
          <w:p w14:paraId="5078EDCE" w14:textId="77777777" w:rsidR="005F7C77" w:rsidRPr="00042E49" w:rsidRDefault="0027455D">
            <w:pPr>
              <w:keepNext/>
              <w:keepLines/>
              <w:tabs>
                <w:tab w:val="left" w:pos="0"/>
              </w:tabs>
              <w:suppressAutoHyphens/>
              <w:outlineLvl w:val="2"/>
              <w:rPr>
                <w:rFonts w:ascii="Times New Roman" w:hAnsi="Times New Roman"/>
                <w:sz w:val="22"/>
                <w:szCs w:val="24"/>
                <w:lang w:val="ru-RU"/>
              </w:rPr>
            </w:pPr>
            <w:r w:rsidRPr="00042E49">
              <w:rPr>
                <w:rFonts w:ascii="Times New Roman" w:hAnsi="Times New Roman"/>
                <w:sz w:val="22"/>
                <w:szCs w:val="24"/>
                <w:lang w:val="ru-RU"/>
              </w:rPr>
              <w:t>XLC-S</w:t>
            </w:r>
          </w:p>
        </w:tc>
      </w:tr>
      <w:tr w:rsidR="00274853" w:rsidRPr="00042E49" w14:paraId="47C0BDC7" w14:textId="77777777" w:rsidTr="00F03B67">
        <w:trPr>
          <w:trHeight w:val="555"/>
        </w:trPr>
        <w:tc>
          <w:tcPr>
            <w:tcW w:w="1693" w:type="dxa"/>
            <w:vAlign w:val="center"/>
          </w:tcPr>
          <w:p w14:paraId="3FD0B0B1" w14:textId="77777777" w:rsidR="00274853" w:rsidRPr="00042E49" w:rsidRDefault="00314D21" w:rsidP="00314D21">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690</w:t>
            </w:r>
          </w:p>
        </w:tc>
        <w:tc>
          <w:tcPr>
            <w:tcW w:w="1189" w:type="dxa"/>
            <w:vAlign w:val="center"/>
          </w:tcPr>
          <w:p w14:paraId="44175B14"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406.4 </w:t>
            </w:r>
          </w:p>
        </w:tc>
        <w:tc>
          <w:tcPr>
            <w:tcW w:w="1224" w:type="dxa"/>
            <w:vAlign w:val="center"/>
          </w:tcPr>
          <w:p w14:paraId="4F0DF3DE"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339,7</w:t>
            </w:r>
          </w:p>
        </w:tc>
        <w:tc>
          <w:tcPr>
            <w:tcW w:w="1814" w:type="dxa"/>
            <w:vAlign w:val="bottom"/>
          </w:tcPr>
          <w:p w14:paraId="6551712D" w14:textId="77777777" w:rsidR="00274853" w:rsidRPr="00042E49" w:rsidRDefault="0027455D" w:rsidP="00274853">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нижний мел </w:t>
            </w:r>
          </w:p>
        </w:tc>
        <w:tc>
          <w:tcPr>
            <w:tcW w:w="1134" w:type="dxa"/>
            <w:vAlign w:val="center"/>
          </w:tcPr>
          <w:p w14:paraId="006FA9E9"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101.195</w:t>
            </w:r>
          </w:p>
        </w:tc>
        <w:tc>
          <w:tcPr>
            <w:tcW w:w="992" w:type="dxa"/>
            <w:vAlign w:val="center"/>
          </w:tcPr>
          <w:p w14:paraId="56D60BF6"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N-80</w:t>
            </w:r>
          </w:p>
        </w:tc>
        <w:tc>
          <w:tcPr>
            <w:tcW w:w="1560" w:type="dxa"/>
            <w:gridSpan w:val="2"/>
            <w:vAlign w:val="center"/>
          </w:tcPr>
          <w:p w14:paraId="6C95BEAC" w14:textId="77777777" w:rsidR="005F7C77" w:rsidRPr="00042E49" w:rsidRDefault="0027455D">
            <w:pPr>
              <w:keepNext/>
              <w:keepLines/>
              <w:tabs>
                <w:tab w:val="left" w:pos="0"/>
              </w:tabs>
              <w:suppressAutoHyphens/>
              <w:outlineLvl w:val="2"/>
              <w:rPr>
                <w:rFonts w:ascii="Times New Roman" w:hAnsi="Times New Roman"/>
                <w:sz w:val="22"/>
                <w:szCs w:val="24"/>
                <w:lang w:val="en-US"/>
              </w:rPr>
            </w:pPr>
            <w:r w:rsidRPr="00042E49">
              <w:rPr>
                <w:rFonts w:ascii="Times New Roman" w:hAnsi="Times New Roman"/>
                <w:sz w:val="22"/>
                <w:szCs w:val="24"/>
                <w:lang w:val="ru-RU"/>
              </w:rPr>
              <w:t xml:space="preserve"> </w:t>
            </w:r>
            <w:r w:rsidRPr="00042E49">
              <w:rPr>
                <w:rFonts w:ascii="Times New Roman" w:hAnsi="Times New Roman"/>
                <w:sz w:val="22"/>
                <w:szCs w:val="24"/>
                <w:lang w:val="en-US"/>
              </w:rPr>
              <w:t>BTC</w:t>
            </w:r>
          </w:p>
        </w:tc>
      </w:tr>
      <w:tr w:rsidR="00274853" w:rsidRPr="00042E49" w14:paraId="4A9A34B6" w14:textId="77777777" w:rsidTr="00F03B67">
        <w:trPr>
          <w:trHeight w:val="691"/>
        </w:trPr>
        <w:tc>
          <w:tcPr>
            <w:tcW w:w="1693" w:type="dxa"/>
            <w:vAlign w:val="center"/>
          </w:tcPr>
          <w:p w14:paraId="483D4758" w14:textId="666993B9" w:rsidR="00274853" w:rsidRPr="00042E49" w:rsidRDefault="0027455D" w:rsidP="00554C89">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w:t>
            </w:r>
            <w:r w:rsidR="00554C89" w:rsidRPr="00042E49">
              <w:rPr>
                <w:rFonts w:ascii="Times New Roman" w:hAnsi="Times New Roman"/>
                <w:sz w:val="24"/>
                <w:szCs w:val="24"/>
                <w:lang w:val="ru-RU"/>
              </w:rPr>
              <w:t>200</w:t>
            </w:r>
          </w:p>
        </w:tc>
        <w:tc>
          <w:tcPr>
            <w:tcW w:w="1189" w:type="dxa"/>
            <w:vAlign w:val="center"/>
          </w:tcPr>
          <w:p w14:paraId="71E6E2D1"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311.15 </w:t>
            </w:r>
          </w:p>
        </w:tc>
        <w:tc>
          <w:tcPr>
            <w:tcW w:w="1224" w:type="dxa"/>
            <w:vAlign w:val="center"/>
          </w:tcPr>
          <w:p w14:paraId="419862B0" w14:textId="7B551E4F" w:rsidR="00274853" w:rsidRPr="00042E49" w:rsidRDefault="0027455D" w:rsidP="00554C89">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244,</w:t>
            </w:r>
            <w:r w:rsidR="00554C89" w:rsidRPr="00042E49">
              <w:rPr>
                <w:rFonts w:ascii="Times New Roman" w:hAnsi="Times New Roman"/>
                <w:sz w:val="24"/>
                <w:szCs w:val="24"/>
                <w:lang w:val="ru-RU"/>
              </w:rPr>
              <w:t>5</w:t>
            </w:r>
          </w:p>
        </w:tc>
        <w:tc>
          <w:tcPr>
            <w:tcW w:w="1814" w:type="dxa"/>
            <w:vAlign w:val="bottom"/>
          </w:tcPr>
          <w:p w14:paraId="0E0ED009" w14:textId="77777777" w:rsidR="00274853" w:rsidRPr="00042E49" w:rsidRDefault="0027455D" w:rsidP="00274853">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Верхнеюрские отложения</w:t>
            </w:r>
          </w:p>
        </w:tc>
        <w:tc>
          <w:tcPr>
            <w:tcW w:w="1134" w:type="dxa"/>
            <w:vAlign w:val="center"/>
          </w:tcPr>
          <w:p w14:paraId="694F916E"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69.94</w:t>
            </w:r>
          </w:p>
        </w:tc>
        <w:tc>
          <w:tcPr>
            <w:tcW w:w="992" w:type="dxa"/>
            <w:vAlign w:val="center"/>
          </w:tcPr>
          <w:p w14:paraId="2C8B1097"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L-80</w:t>
            </w:r>
          </w:p>
        </w:tc>
        <w:tc>
          <w:tcPr>
            <w:tcW w:w="1560" w:type="dxa"/>
            <w:gridSpan w:val="2"/>
            <w:vAlign w:val="center"/>
          </w:tcPr>
          <w:p w14:paraId="6E082C59" w14:textId="0B78B171" w:rsidR="005F7C77" w:rsidRPr="00042E49" w:rsidRDefault="00912393">
            <w:pPr>
              <w:keepNext/>
              <w:keepLines/>
              <w:tabs>
                <w:tab w:val="left" w:pos="0"/>
              </w:tabs>
              <w:suppressAutoHyphens/>
              <w:ind w:left="0" w:firstLine="0"/>
              <w:outlineLvl w:val="2"/>
              <w:rPr>
                <w:rFonts w:ascii="Times New Roman" w:hAnsi="Times New Roman"/>
                <w:sz w:val="22"/>
                <w:szCs w:val="24"/>
                <w:lang w:val="ru-RU"/>
              </w:rPr>
            </w:pPr>
            <w:r w:rsidRPr="00042E49">
              <w:rPr>
                <w:rFonts w:ascii="Times New Roman" w:hAnsi="Times New Roman"/>
                <w:sz w:val="22"/>
                <w:szCs w:val="24"/>
                <w:lang w:val="ru-RU"/>
              </w:rPr>
              <w:t>Премиальное</w:t>
            </w:r>
          </w:p>
        </w:tc>
      </w:tr>
      <w:tr w:rsidR="00274853" w:rsidRPr="00042E49" w14:paraId="41FFADF9" w14:textId="77777777" w:rsidTr="00F03B67">
        <w:trPr>
          <w:trHeight w:val="754"/>
        </w:trPr>
        <w:tc>
          <w:tcPr>
            <w:tcW w:w="1693" w:type="dxa"/>
            <w:vAlign w:val="center"/>
          </w:tcPr>
          <w:p w14:paraId="18E516FE" w14:textId="17760C3A" w:rsidR="00274853" w:rsidRPr="00042E49" w:rsidRDefault="00485E45" w:rsidP="00274853">
            <w:pPr>
              <w:keepNext/>
              <w:keepLines/>
              <w:tabs>
                <w:tab w:val="left" w:pos="0"/>
              </w:tabs>
              <w:suppressAutoHyphens/>
              <w:jc w:val="center"/>
              <w:outlineLvl w:val="2"/>
              <w:rPr>
                <w:rFonts w:ascii="Times New Roman" w:hAnsi="Times New Roman"/>
                <w:sz w:val="24"/>
                <w:szCs w:val="24"/>
                <w:lang w:val="ru-RU"/>
              </w:rPr>
            </w:pPr>
            <w:r>
              <w:rPr>
                <w:rFonts w:ascii="Times New Roman" w:hAnsi="Times New Roman"/>
                <w:sz w:val="24"/>
                <w:szCs w:val="24"/>
                <w:lang w:val="ru-RU"/>
              </w:rPr>
              <w:t>18</w:t>
            </w:r>
            <w:r w:rsidRPr="00042E49">
              <w:rPr>
                <w:rFonts w:ascii="Times New Roman" w:hAnsi="Times New Roman"/>
                <w:sz w:val="24"/>
                <w:szCs w:val="24"/>
                <w:lang w:val="ru-RU"/>
              </w:rPr>
              <w:t>00</w:t>
            </w:r>
          </w:p>
        </w:tc>
        <w:tc>
          <w:tcPr>
            <w:tcW w:w="1189" w:type="dxa"/>
            <w:vAlign w:val="center"/>
          </w:tcPr>
          <w:p w14:paraId="27AFBED4"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215.9 </w:t>
            </w:r>
          </w:p>
        </w:tc>
        <w:tc>
          <w:tcPr>
            <w:tcW w:w="1224" w:type="dxa"/>
            <w:vAlign w:val="center"/>
          </w:tcPr>
          <w:p w14:paraId="1C389978"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177,8</w:t>
            </w:r>
          </w:p>
        </w:tc>
        <w:tc>
          <w:tcPr>
            <w:tcW w:w="1814" w:type="dxa"/>
            <w:vAlign w:val="center"/>
          </w:tcPr>
          <w:p w14:paraId="42644AE3" w14:textId="77777777" w:rsidR="00274853" w:rsidRPr="00042E49" w:rsidRDefault="0027455D" w:rsidP="00274853">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Пермо-Триас</w:t>
            </w:r>
          </w:p>
        </w:tc>
        <w:tc>
          <w:tcPr>
            <w:tcW w:w="1134" w:type="dxa"/>
            <w:vAlign w:val="center"/>
          </w:tcPr>
          <w:p w14:paraId="1C99CC72"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43.15</w:t>
            </w:r>
          </w:p>
        </w:tc>
        <w:tc>
          <w:tcPr>
            <w:tcW w:w="992" w:type="dxa"/>
            <w:vAlign w:val="center"/>
          </w:tcPr>
          <w:p w14:paraId="5344ED0E" w14:textId="77777777" w:rsidR="00274853" w:rsidRPr="00042E49" w:rsidRDefault="0027455D" w:rsidP="00274853">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L-80</w:t>
            </w:r>
          </w:p>
        </w:tc>
        <w:tc>
          <w:tcPr>
            <w:tcW w:w="1560" w:type="dxa"/>
            <w:gridSpan w:val="2"/>
            <w:vAlign w:val="center"/>
          </w:tcPr>
          <w:p w14:paraId="16472268" w14:textId="0660DFB8" w:rsidR="00D3410F" w:rsidRPr="00042E49" w:rsidRDefault="00912393" w:rsidP="00D3410F">
            <w:pPr>
              <w:keepNext/>
              <w:keepLines/>
              <w:tabs>
                <w:tab w:val="left" w:pos="0"/>
              </w:tabs>
              <w:suppressAutoHyphens/>
              <w:outlineLvl w:val="2"/>
              <w:rPr>
                <w:rFonts w:ascii="Times New Roman" w:hAnsi="Times New Roman"/>
                <w:sz w:val="22"/>
                <w:szCs w:val="24"/>
                <w:lang w:val="en-US"/>
              </w:rPr>
            </w:pPr>
            <w:r w:rsidRPr="00042E49">
              <w:rPr>
                <w:rFonts w:ascii="Times New Roman" w:hAnsi="Times New Roman"/>
                <w:sz w:val="22"/>
                <w:szCs w:val="24"/>
                <w:lang w:val="ru-RU"/>
              </w:rPr>
              <w:t>Премиальное</w:t>
            </w:r>
          </w:p>
        </w:tc>
      </w:tr>
    </w:tbl>
    <w:p w14:paraId="08C1FA29" w14:textId="77777777" w:rsidR="00912393" w:rsidRPr="00042E49" w:rsidRDefault="00912393" w:rsidP="00F03B67">
      <w:pPr>
        <w:tabs>
          <w:tab w:val="left" w:pos="0"/>
        </w:tabs>
        <w:jc w:val="right"/>
        <w:rPr>
          <w:rStyle w:val="13"/>
          <w:rFonts w:eastAsia="Batang"/>
          <w:i/>
          <w:lang w:val="ru-RU"/>
        </w:rPr>
      </w:pPr>
      <w:r w:rsidRPr="00042E49">
        <w:rPr>
          <w:rStyle w:val="13"/>
          <w:rFonts w:eastAsia="Batang"/>
          <w:i/>
          <w:lang w:val="ru-RU"/>
        </w:rPr>
        <w:t>Таблица 4</w:t>
      </w:r>
    </w:p>
    <w:tbl>
      <w:tblPr>
        <w:tblStyle w:val="aff0"/>
        <w:tblW w:w="9639" w:type="dxa"/>
        <w:tblInd w:w="-5" w:type="dxa"/>
        <w:tblLook w:val="04A0" w:firstRow="1" w:lastRow="0" w:firstColumn="1" w:lastColumn="0" w:noHBand="0" w:noVBand="1"/>
      </w:tblPr>
      <w:tblGrid>
        <w:gridCol w:w="3253"/>
        <w:gridCol w:w="1620"/>
        <w:gridCol w:w="1579"/>
        <w:gridCol w:w="3187"/>
      </w:tblGrid>
      <w:tr w:rsidR="00912393" w:rsidRPr="00042E49" w14:paraId="5CE5F0BA" w14:textId="77777777" w:rsidTr="00F03B67">
        <w:tc>
          <w:tcPr>
            <w:tcW w:w="3253" w:type="dxa"/>
            <w:vMerge w:val="restart"/>
            <w:vAlign w:val="center"/>
          </w:tcPr>
          <w:p w14:paraId="14A69C10" w14:textId="77777777" w:rsidR="00912393" w:rsidRPr="00042E49" w:rsidRDefault="00912393" w:rsidP="00296BE8">
            <w:pPr>
              <w:tabs>
                <w:tab w:val="left" w:pos="0"/>
              </w:tabs>
              <w:ind w:left="0" w:firstLine="0"/>
              <w:rPr>
                <w:rStyle w:val="13"/>
                <w:rFonts w:eastAsia="Batang"/>
                <w:b/>
                <w:lang w:val="ru-RU"/>
              </w:rPr>
            </w:pPr>
            <w:r w:rsidRPr="00042E49">
              <w:rPr>
                <w:rFonts w:ascii="Times New Roman" w:hAnsi="Times New Roman"/>
                <w:b/>
                <w:sz w:val="24"/>
                <w:szCs w:val="24"/>
              </w:rPr>
              <w:t xml:space="preserve">Стратиграфическое подразделение </w:t>
            </w:r>
          </w:p>
        </w:tc>
        <w:tc>
          <w:tcPr>
            <w:tcW w:w="3199" w:type="dxa"/>
            <w:gridSpan w:val="2"/>
            <w:vAlign w:val="center"/>
          </w:tcPr>
          <w:p w14:paraId="56BDC8E2" w14:textId="77777777" w:rsidR="00912393" w:rsidRPr="00042E49" w:rsidRDefault="00912393" w:rsidP="00296BE8">
            <w:pPr>
              <w:tabs>
                <w:tab w:val="left" w:pos="0"/>
              </w:tabs>
              <w:ind w:left="0" w:firstLine="0"/>
              <w:jc w:val="center"/>
              <w:rPr>
                <w:rStyle w:val="13"/>
                <w:rFonts w:eastAsia="Batang"/>
                <w:b/>
                <w:lang w:val="ru-RU"/>
              </w:rPr>
            </w:pPr>
            <w:r w:rsidRPr="00042E49">
              <w:rPr>
                <w:rFonts w:ascii="Times New Roman" w:hAnsi="Times New Roman"/>
                <w:b/>
                <w:sz w:val="24"/>
                <w:szCs w:val="24"/>
              </w:rPr>
              <w:t>Интервал отбора, (м)</w:t>
            </w:r>
          </w:p>
        </w:tc>
        <w:tc>
          <w:tcPr>
            <w:tcW w:w="3187" w:type="dxa"/>
            <w:vMerge w:val="restart"/>
            <w:vAlign w:val="center"/>
          </w:tcPr>
          <w:p w14:paraId="49D07359" w14:textId="77777777" w:rsidR="00912393" w:rsidRPr="00042E49" w:rsidRDefault="00912393" w:rsidP="00296BE8">
            <w:pPr>
              <w:tabs>
                <w:tab w:val="left" w:pos="0"/>
              </w:tabs>
              <w:ind w:left="0" w:firstLine="0"/>
              <w:rPr>
                <w:rStyle w:val="13"/>
                <w:rFonts w:eastAsia="Batang"/>
                <w:b/>
                <w:lang w:val="kk-KZ"/>
              </w:rPr>
            </w:pPr>
            <w:r w:rsidRPr="00042E49">
              <w:rPr>
                <w:rFonts w:ascii="Times New Roman" w:hAnsi="Times New Roman"/>
                <w:b/>
                <w:sz w:val="24"/>
                <w:szCs w:val="24"/>
              </w:rPr>
              <w:t>Частота отбора шлам</w:t>
            </w:r>
            <w:r w:rsidRPr="00042E49">
              <w:rPr>
                <w:rFonts w:ascii="Times New Roman" w:hAnsi="Times New Roman"/>
                <w:b/>
                <w:sz w:val="24"/>
                <w:szCs w:val="24"/>
                <w:lang w:val="kk-KZ"/>
              </w:rPr>
              <w:t>а</w:t>
            </w:r>
          </w:p>
        </w:tc>
      </w:tr>
      <w:tr w:rsidR="00912393" w:rsidRPr="00042E49" w14:paraId="079A08D4" w14:textId="77777777" w:rsidTr="00F03B67">
        <w:tc>
          <w:tcPr>
            <w:tcW w:w="3253" w:type="dxa"/>
            <w:vMerge/>
            <w:vAlign w:val="center"/>
          </w:tcPr>
          <w:p w14:paraId="7C50EFC6" w14:textId="77777777" w:rsidR="00912393" w:rsidRPr="00042E49" w:rsidRDefault="00912393" w:rsidP="00296BE8">
            <w:pPr>
              <w:tabs>
                <w:tab w:val="left" w:pos="0"/>
              </w:tabs>
              <w:ind w:left="0" w:firstLine="0"/>
              <w:rPr>
                <w:rStyle w:val="13"/>
                <w:rFonts w:eastAsia="Batang"/>
                <w:lang w:val="ru-RU"/>
              </w:rPr>
            </w:pPr>
          </w:p>
        </w:tc>
        <w:tc>
          <w:tcPr>
            <w:tcW w:w="1620" w:type="dxa"/>
            <w:vAlign w:val="center"/>
          </w:tcPr>
          <w:p w14:paraId="480B87D3" w14:textId="77777777" w:rsidR="00912393" w:rsidRPr="00042E49" w:rsidRDefault="00912393" w:rsidP="00296BE8">
            <w:pPr>
              <w:tabs>
                <w:tab w:val="left" w:pos="0"/>
              </w:tabs>
              <w:ind w:left="0" w:firstLine="0"/>
              <w:jc w:val="center"/>
              <w:rPr>
                <w:rStyle w:val="13"/>
                <w:rFonts w:eastAsia="Batang"/>
                <w:b/>
                <w:lang w:val="ru-RU"/>
              </w:rPr>
            </w:pPr>
            <w:r w:rsidRPr="00042E49">
              <w:rPr>
                <w:rFonts w:ascii="Times New Roman" w:hAnsi="Times New Roman"/>
                <w:b/>
                <w:sz w:val="24"/>
                <w:szCs w:val="24"/>
              </w:rPr>
              <w:t>керна</w:t>
            </w:r>
          </w:p>
        </w:tc>
        <w:tc>
          <w:tcPr>
            <w:tcW w:w="1579" w:type="dxa"/>
            <w:vAlign w:val="center"/>
          </w:tcPr>
          <w:p w14:paraId="7D667E18" w14:textId="77777777" w:rsidR="00912393" w:rsidRPr="00042E49" w:rsidRDefault="00912393" w:rsidP="00296BE8">
            <w:pPr>
              <w:tabs>
                <w:tab w:val="left" w:pos="0"/>
              </w:tabs>
              <w:ind w:left="0" w:firstLine="0"/>
              <w:jc w:val="center"/>
              <w:rPr>
                <w:rStyle w:val="13"/>
                <w:rFonts w:eastAsia="Batang"/>
                <w:b/>
                <w:lang w:val="ru-RU"/>
              </w:rPr>
            </w:pPr>
            <w:r w:rsidRPr="00042E49">
              <w:rPr>
                <w:rFonts w:ascii="Times New Roman" w:hAnsi="Times New Roman"/>
                <w:b/>
                <w:sz w:val="24"/>
                <w:szCs w:val="24"/>
              </w:rPr>
              <w:t>шлама</w:t>
            </w:r>
          </w:p>
        </w:tc>
        <w:tc>
          <w:tcPr>
            <w:tcW w:w="3187" w:type="dxa"/>
            <w:vMerge/>
            <w:vAlign w:val="center"/>
          </w:tcPr>
          <w:p w14:paraId="600053C1" w14:textId="77777777" w:rsidR="00912393" w:rsidRPr="00042E49" w:rsidRDefault="00912393" w:rsidP="00296BE8">
            <w:pPr>
              <w:tabs>
                <w:tab w:val="left" w:pos="0"/>
              </w:tabs>
              <w:ind w:left="0" w:firstLine="0"/>
              <w:rPr>
                <w:rStyle w:val="13"/>
                <w:rFonts w:eastAsia="Batang"/>
                <w:lang w:val="ru-RU"/>
              </w:rPr>
            </w:pPr>
          </w:p>
        </w:tc>
      </w:tr>
      <w:tr w:rsidR="00912393" w:rsidRPr="00042E49" w14:paraId="2750BC18" w14:textId="77777777" w:rsidTr="00F03B67">
        <w:tc>
          <w:tcPr>
            <w:tcW w:w="3253" w:type="dxa"/>
            <w:vAlign w:val="center"/>
          </w:tcPr>
          <w:p w14:paraId="3B516E34" w14:textId="77777777" w:rsidR="00912393" w:rsidRPr="00042E49" w:rsidRDefault="00912393" w:rsidP="00296BE8">
            <w:pPr>
              <w:tabs>
                <w:tab w:val="left" w:pos="0"/>
              </w:tabs>
              <w:ind w:left="0" w:firstLine="0"/>
              <w:rPr>
                <w:rStyle w:val="13"/>
                <w:rFonts w:eastAsia="Batang"/>
                <w:lang w:val="ru-RU"/>
              </w:rPr>
            </w:pPr>
            <w:r w:rsidRPr="00042E49">
              <w:rPr>
                <w:rFonts w:ascii="Times New Roman" w:hAnsi="Times New Roman"/>
                <w:sz w:val="24"/>
                <w:szCs w:val="24"/>
              </w:rPr>
              <w:t>Четвертичный, палеоген, верхнемеловые</w:t>
            </w:r>
          </w:p>
        </w:tc>
        <w:tc>
          <w:tcPr>
            <w:tcW w:w="1620" w:type="dxa"/>
            <w:vMerge w:val="restart"/>
            <w:vAlign w:val="center"/>
          </w:tcPr>
          <w:p w14:paraId="3DFD9BC7" w14:textId="77777777" w:rsidR="00912393" w:rsidRPr="00042E49" w:rsidRDefault="00912393" w:rsidP="00296BE8">
            <w:pPr>
              <w:tabs>
                <w:tab w:val="left" w:pos="0"/>
              </w:tabs>
              <w:ind w:left="0" w:firstLine="0"/>
              <w:jc w:val="center"/>
              <w:rPr>
                <w:rStyle w:val="13"/>
                <w:rFonts w:eastAsia="Batang"/>
                <w:lang w:val="ru-RU"/>
              </w:rPr>
            </w:pPr>
            <w:r w:rsidRPr="00042E49">
              <w:rPr>
                <w:rFonts w:ascii="Times New Roman" w:hAnsi="Times New Roman"/>
                <w:b/>
                <w:sz w:val="24"/>
                <w:szCs w:val="24"/>
                <w:lang w:val="ru-RU"/>
              </w:rPr>
              <w:t xml:space="preserve">Скв. </w:t>
            </w:r>
            <w:r w:rsidRPr="00042E49">
              <w:rPr>
                <w:rFonts w:ascii="Times New Roman" w:hAnsi="Times New Roman"/>
                <w:b/>
                <w:sz w:val="24"/>
                <w:szCs w:val="24"/>
                <w:lang w:val="en-US"/>
              </w:rPr>
              <w:t>ZT</w:t>
            </w:r>
            <w:r w:rsidRPr="00042E49">
              <w:rPr>
                <w:rFonts w:ascii="Times New Roman" w:hAnsi="Times New Roman"/>
                <w:b/>
                <w:sz w:val="24"/>
                <w:szCs w:val="24"/>
                <w:lang w:val="ru-RU"/>
              </w:rPr>
              <w:t>-2</w:t>
            </w:r>
            <w:r w:rsidRPr="00042E49">
              <w:rPr>
                <w:rFonts w:ascii="Times New Roman" w:hAnsi="Times New Roman"/>
                <w:b/>
                <w:sz w:val="24"/>
                <w:szCs w:val="24"/>
                <w:lang w:val="en-US"/>
              </w:rPr>
              <w:t xml:space="preserve">- </w:t>
            </w:r>
            <w:r w:rsidRPr="00042E49">
              <w:rPr>
                <w:rFonts w:ascii="Times New Roman" w:hAnsi="Times New Roman"/>
                <w:b/>
                <w:sz w:val="24"/>
                <w:szCs w:val="24"/>
                <w:lang w:val="ru-RU"/>
              </w:rPr>
              <w:t>150</w:t>
            </w:r>
            <w:r w:rsidRPr="00042E49">
              <w:rPr>
                <w:rFonts w:ascii="Times New Roman" w:hAnsi="Times New Roman"/>
                <w:b/>
                <w:sz w:val="24"/>
                <w:szCs w:val="24"/>
                <w:lang w:val="en-US"/>
              </w:rPr>
              <w:t xml:space="preserve"> </w:t>
            </w:r>
            <w:r w:rsidRPr="00042E49">
              <w:rPr>
                <w:rFonts w:ascii="Times New Roman" w:hAnsi="Times New Roman"/>
                <w:b/>
                <w:sz w:val="24"/>
                <w:szCs w:val="24"/>
                <w:lang w:val="kk-KZ"/>
              </w:rPr>
              <w:t>метров</w:t>
            </w:r>
          </w:p>
        </w:tc>
        <w:tc>
          <w:tcPr>
            <w:tcW w:w="1579" w:type="dxa"/>
            <w:vAlign w:val="center"/>
          </w:tcPr>
          <w:p w14:paraId="454E07CB" w14:textId="77777777" w:rsidR="00912393" w:rsidRPr="00042E49" w:rsidRDefault="00912393" w:rsidP="00296BE8">
            <w:pPr>
              <w:tabs>
                <w:tab w:val="left" w:pos="0"/>
              </w:tabs>
              <w:ind w:left="0" w:firstLine="0"/>
              <w:rPr>
                <w:rStyle w:val="13"/>
                <w:rFonts w:eastAsia="Batang"/>
                <w:lang w:val="ru-RU"/>
              </w:rPr>
            </w:pPr>
            <w:r w:rsidRPr="00042E49">
              <w:rPr>
                <w:rFonts w:ascii="Times New Roman" w:hAnsi="Times New Roman"/>
                <w:sz w:val="24"/>
                <w:szCs w:val="24"/>
                <w:lang w:val="en-US"/>
              </w:rPr>
              <w:t>ZT</w:t>
            </w:r>
            <w:r w:rsidRPr="00042E49">
              <w:rPr>
                <w:rFonts w:ascii="Times New Roman" w:hAnsi="Times New Roman"/>
                <w:sz w:val="24"/>
                <w:szCs w:val="24"/>
                <w:lang w:val="ru-RU"/>
              </w:rPr>
              <w:t>-2: 0-700 м</w:t>
            </w:r>
          </w:p>
        </w:tc>
        <w:tc>
          <w:tcPr>
            <w:tcW w:w="3187" w:type="dxa"/>
            <w:vAlign w:val="center"/>
          </w:tcPr>
          <w:p w14:paraId="5D8DE32A" w14:textId="77777777" w:rsidR="00912393" w:rsidRPr="00042E49" w:rsidRDefault="00912393" w:rsidP="00296BE8">
            <w:pPr>
              <w:tabs>
                <w:tab w:val="left" w:pos="0"/>
              </w:tabs>
              <w:ind w:left="0" w:firstLine="0"/>
              <w:jc w:val="left"/>
              <w:rPr>
                <w:rStyle w:val="13"/>
                <w:rFonts w:eastAsia="Batang"/>
                <w:lang w:val="ru-RU"/>
              </w:rPr>
            </w:pPr>
            <w:r w:rsidRPr="00042E49">
              <w:rPr>
                <w:rFonts w:ascii="Times New Roman" w:hAnsi="Times New Roman"/>
                <w:sz w:val="24"/>
                <w:szCs w:val="24"/>
                <w:lang w:val="ru-RU"/>
              </w:rPr>
              <w:t>Через каждые 5-10 метр проходки</w:t>
            </w:r>
          </w:p>
        </w:tc>
      </w:tr>
      <w:tr w:rsidR="00912393" w:rsidRPr="00E17136" w14:paraId="522018A4" w14:textId="77777777" w:rsidTr="00F03B67">
        <w:tc>
          <w:tcPr>
            <w:tcW w:w="3253" w:type="dxa"/>
            <w:vAlign w:val="center"/>
          </w:tcPr>
          <w:p w14:paraId="5F4CA588" w14:textId="77777777" w:rsidR="00912393" w:rsidRPr="00042E49" w:rsidRDefault="00912393" w:rsidP="00296BE8">
            <w:pPr>
              <w:tabs>
                <w:tab w:val="left" w:pos="0"/>
              </w:tabs>
              <w:ind w:left="0" w:firstLine="0"/>
              <w:rPr>
                <w:rStyle w:val="13"/>
                <w:rFonts w:eastAsia="Batang"/>
                <w:lang w:val="ru-RU"/>
              </w:rPr>
            </w:pPr>
            <w:r w:rsidRPr="00042E49">
              <w:rPr>
                <w:rFonts w:ascii="Times New Roman" w:hAnsi="Times New Roman"/>
                <w:sz w:val="24"/>
                <w:szCs w:val="24"/>
                <w:lang w:val="ru-RU"/>
              </w:rPr>
              <w:t>Нижнемеловые, верхнеюрские, среднеюрские, пермотриасовые</w:t>
            </w:r>
          </w:p>
        </w:tc>
        <w:tc>
          <w:tcPr>
            <w:tcW w:w="1620" w:type="dxa"/>
            <w:vMerge/>
            <w:vAlign w:val="center"/>
          </w:tcPr>
          <w:p w14:paraId="1A7730D2" w14:textId="77777777" w:rsidR="00912393" w:rsidRPr="00042E49" w:rsidRDefault="00912393" w:rsidP="00296BE8">
            <w:pPr>
              <w:tabs>
                <w:tab w:val="left" w:pos="0"/>
              </w:tabs>
              <w:ind w:left="0" w:firstLine="0"/>
              <w:rPr>
                <w:rStyle w:val="13"/>
                <w:rFonts w:eastAsia="Batang"/>
                <w:lang w:val="ru-RU"/>
              </w:rPr>
            </w:pPr>
          </w:p>
        </w:tc>
        <w:tc>
          <w:tcPr>
            <w:tcW w:w="1579" w:type="dxa"/>
            <w:vAlign w:val="center"/>
          </w:tcPr>
          <w:p w14:paraId="699896AB" w14:textId="16948DE6" w:rsidR="00912393" w:rsidRPr="00042E49" w:rsidRDefault="00912393" w:rsidP="00647C8E">
            <w:pPr>
              <w:tabs>
                <w:tab w:val="left" w:pos="0"/>
              </w:tabs>
              <w:ind w:left="0" w:firstLine="0"/>
              <w:rPr>
                <w:rStyle w:val="13"/>
                <w:rFonts w:eastAsia="Batang"/>
                <w:lang w:val="ru-RU"/>
              </w:rPr>
            </w:pPr>
            <w:r w:rsidRPr="00042E49">
              <w:rPr>
                <w:rFonts w:ascii="Times New Roman" w:hAnsi="Times New Roman"/>
                <w:sz w:val="24"/>
                <w:szCs w:val="24"/>
                <w:lang w:val="en-US"/>
              </w:rPr>
              <w:t>ZT</w:t>
            </w:r>
            <w:r w:rsidRPr="00042E49">
              <w:rPr>
                <w:rFonts w:ascii="Times New Roman" w:hAnsi="Times New Roman"/>
                <w:sz w:val="24"/>
                <w:szCs w:val="24"/>
                <w:lang w:val="ru-RU"/>
              </w:rPr>
              <w:t>-2: 700-</w:t>
            </w:r>
            <w:r w:rsidR="00485E45">
              <w:rPr>
                <w:rFonts w:ascii="Times New Roman" w:hAnsi="Times New Roman"/>
                <w:sz w:val="24"/>
                <w:szCs w:val="24"/>
                <w:lang w:val="ru-RU"/>
              </w:rPr>
              <w:t>18</w:t>
            </w:r>
            <w:r w:rsidR="00485E45" w:rsidRPr="00042E49">
              <w:rPr>
                <w:rFonts w:ascii="Times New Roman" w:hAnsi="Times New Roman"/>
                <w:sz w:val="24"/>
                <w:szCs w:val="24"/>
                <w:lang w:val="ru-RU"/>
              </w:rPr>
              <w:t>00м</w:t>
            </w:r>
          </w:p>
        </w:tc>
        <w:tc>
          <w:tcPr>
            <w:tcW w:w="3187" w:type="dxa"/>
            <w:vAlign w:val="center"/>
          </w:tcPr>
          <w:p w14:paraId="1DD908AC" w14:textId="77777777" w:rsidR="00912393" w:rsidRPr="00042E49" w:rsidRDefault="00912393" w:rsidP="00296BE8">
            <w:pPr>
              <w:tabs>
                <w:tab w:val="clear" w:pos="1080"/>
                <w:tab w:val="left" w:pos="0"/>
              </w:tabs>
              <w:ind w:left="0" w:firstLine="0"/>
              <w:jc w:val="left"/>
              <w:rPr>
                <w:rFonts w:ascii="Times New Roman" w:hAnsi="Times New Roman"/>
                <w:sz w:val="24"/>
                <w:szCs w:val="24"/>
                <w:lang w:val="ru-RU"/>
              </w:rPr>
            </w:pPr>
            <w:r w:rsidRPr="00042E49">
              <w:rPr>
                <w:rFonts w:ascii="Times New Roman" w:hAnsi="Times New Roman"/>
                <w:sz w:val="24"/>
                <w:szCs w:val="24"/>
                <w:lang w:val="ru-RU"/>
              </w:rPr>
              <w:t>Через каждые 2-5 метр проходки.</w:t>
            </w:r>
          </w:p>
          <w:p w14:paraId="2A2E6D33" w14:textId="77777777" w:rsidR="00912393" w:rsidRPr="00042E49" w:rsidRDefault="00912393" w:rsidP="00296BE8">
            <w:pPr>
              <w:tabs>
                <w:tab w:val="left" w:pos="0"/>
              </w:tabs>
              <w:ind w:left="0" w:firstLine="0"/>
              <w:jc w:val="left"/>
              <w:rPr>
                <w:rStyle w:val="13"/>
                <w:rFonts w:eastAsia="Batang"/>
                <w:lang w:val="ru-RU"/>
              </w:rPr>
            </w:pPr>
            <w:r w:rsidRPr="00042E49">
              <w:rPr>
                <w:rFonts w:ascii="Times New Roman" w:hAnsi="Times New Roman"/>
                <w:sz w:val="24"/>
                <w:szCs w:val="24"/>
                <w:lang w:val="ru-RU"/>
              </w:rPr>
              <w:t>1 метр в случае обнаружения  углеводородосодержащих толщ</w:t>
            </w:r>
          </w:p>
        </w:tc>
      </w:tr>
    </w:tbl>
    <w:p w14:paraId="06865D60" w14:textId="77777777" w:rsidR="00485E45" w:rsidRPr="00042E49" w:rsidRDefault="00485E45" w:rsidP="002219D5">
      <w:pPr>
        <w:tabs>
          <w:tab w:val="left" w:pos="0"/>
        </w:tabs>
        <w:rPr>
          <w:rStyle w:val="13"/>
          <w:rFonts w:eastAsia="Batang"/>
          <w:lang w:val="ru-RU"/>
        </w:rPr>
      </w:pPr>
    </w:p>
    <w:p w14:paraId="13B19D2B" w14:textId="77777777" w:rsidR="002219D5" w:rsidRPr="00042E49" w:rsidRDefault="0027455D" w:rsidP="002219D5">
      <w:pPr>
        <w:pStyle w:val="afc"/>
        <w:numPr>
          <w:ilvl w:val="0"/>
          <w:numId w:val="9"/>
        </w:numPr>
        <w:tabs>
          <w:tab w:val="left" w:pos="0"/>
        </w:tabs>
        <w:overflowPunct w:val="0"/>
        <w:autoSpaceDE w:val="0"/>
        <w:autoSpaceDN w:val="0"/>
        <w:adjustRightInd w:val="0"/>
        <w:spacing w:line="240" w:lineRule="auto"/>
        <w:ind w:left="0" w:firstLine="0"/>
        <w:jc w:val="center"/>
        <w:textAlignment w:val="baseline"/>
        <w:rPr>
          <w:rFonts w:ascii="Times New Roman" w:hAnsi="Times New Roman"/>
          <w:b/>
          <w:caps/>
          <w:sz w:val="24"/>
          <w:szCs w:val="24"/>
          <w:lang w:val="ru-RU"/>
        </w:rPr>
      </w:pPr>
      <w:r w:rsidRPr="00042E49">
        <w:rPr>
          <w:rFonts w:ascii="Times New Roman" w:hAnsi="Times New Roman"/>
          <w:b/>
          <w:caps/>
          <w:sz w:val="24"/>
          <w:szCs w:val="24"/>
          <w:lang w:val="ru-RU"/>
        </w:rPr>
        <w:t>Станция ГТИ</w:t>
      </w:r>
    </w:p>
    <w:p w14:paraId="1FE73C56" w14:textId="77777777" w:rsidR="00672507" w:rsidRPr="00042E49" w:rsidRDefault="00672507" w:rsidP="00672507">
      <w:pPr>
        <w:pStyle w:val="afc"/>
        <w:tabs>
          <w:tab w:val="left" w:pos="0"/>
        </w:tabs>
        <w:overflowPunct w:val="0"/>
        <w:autoSpaceDE w:val="0"/>
        <w:autoSpaceDN w:val="0"/>
        <w:adjustRightInd w:val="0"/>
        <w:spacing w:line="240" w:lineRule="auto"/>
        <w:ind w:left="0"/>
        <w:textAlignment w:val="baseline"/>
        <w:rPr>
          <w:rFonts w:ascii="Times New Roman" w:hAnsi="Times New Roman"/>
          <w:b/>
          <w:caps/>
          <w:sz w:val="24"/>
          <w:szCs w:val="24"/>
          <w:lang w:val="ru-RU"/>
        </w:rPr>
      </w:pPr>
    </w:p>
    <w:p w14:paraId="4949CABA" w14:textId="4D7348DF" w:rsidR="00672507" w:rsidRPr="00042E49" w:rsidRDefault="0027455D" w:rsidP="00F03B67">
      <w:pPr>
        <w:pStyle w:val="3"/>
        <w:tabs>
          <w:tab w:val="left" w:pos="0"/>
        </w:tabs>
        <w:jc w:val="both"/>
        <w:rPr>
          <w:rFonts w:ascii="Times New Roman" w:hAnsi="Times New Roman"/>
          <w:lang w:val="ru-RU"/>
        </w:rPr>
      </w:pPr>
      <w:r w:rsidRPr="00042E49">
        <w:rPr>
          <w:rFonts w:ascii="Times New Roman" w:hAnsi="Times New Roman"/>
          <w:sz w:val="24"/>
          <w:szCs w:val="24"/>
          <w:lang w:val="ru-RU"/>
        </w:rPr>
        <w:t>1.  Услуги и оборудование газового каротажа и ГТИ – Общие требования</w:t>
      </w:r>
      <w:r w:rsidR="00672507" w:rsidRPr="00042E49">
        <w:rPr>
          <w:rFonts w:ascii="Times New Roman" w:hAnsi="Times New Roman"/>
          <w:sz w:val="24"/>
          <w:szCs w:val="24"/>
          <w:lang w:val="ru-RU"/>
        </w:rPr>
        <w:t>.</w:t>
      </w:r>
    </w:p>
    <w:p w14:paraId="2EF3309E" w14:textId="196E1C95" w:rsidR="00672507" w:rsidRPr="00042E49" w:rsidRDefault="0027455D" w:rsidP="00042E49">
      <w:pPr>
        <w:numPr>
          <w:ilvl w:val="1"/>
          <w:numId w:val="25"/>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предоставляет услуги газового каротажа, указанные в настоящем документе, в том числе руководство работами буровой установке, поддержку и инженерно-техническое обеспечение, офисный и полевой персонал, оборудование, инструменты, запчасти, расходные материалы и пр., необходимые для удовлетворительного осуществления Услуг на протяжении работ по разведочному бурению, выполняемых Заказчиком </w:t>
      </w:r>
      <w:r w:rsidRPr="00042E49">
        <w:rPr>
          <w:rFonts w:ascii="Times New Roman" w:hAnsi="Times New Roman"/>
          <w:b/>
          <w:sz w:val="24"/>
          <w:szCs w:val="24"/>
          <w:lang w:val="ru-RU"/>
        </w:rPr>
        <w:t xml:space="preserve">в ориентировочный период бурения </w:t>
      </w:r>
      <w:r w:rsidR="001D1C65" w:rsidRPr="00042E49">
        <w:rPr>
          <w:rFonts w:ascii="Times New Roman" w:hAnsi="Times New Roman"/>
          <w:b/>
          <w:sz w:val="24"/>
          <w:szCs w:val="24"/>
          <w:lang w:val="ru-RU"/>
        </w:rPr>
        <w:t>88</w:t>
      </w:r>
      <w:r w:rsidR="00B70AD8" w:rsidRPr="00042E49">
        <w:rPr>
          <w:rFonts w:ascii="Times New Roman" w:hAnsi="Times New Roman"/>
          <w:b/>
          <w:sz w:val="24"/>
          <w:szCs w:val="24"/>
          <w:lang w:val="ru-RU"/>
        </w:rPr>
        <w:t xml:space="preserve"> </w:t>
      </w:r>
      <w:r w:rsidRPr="00042E49">
        <w:rPr>
          <w:rFonts w:ascii="Times New Roman" w:hAnsi="Times New Roman"/>
          <w:b/>
          <w:sz w:val="24"/>
          <w:szCs w:val="24"/>
          <w:lang w:val="ru-RU"/>
        </w:rPr>
        <w:t xml:space="preserve">дней </w:t>
      </w:r>
      <w:r w:rsidRPr="00042E49">
        <w:rPr>
          <w:rFonts w:ascii="Times New Roman" w:hAnsi="Times New Roman"/>
          <w:sz w:val="24"/>
          <w:szCs w:val="24"/>
          <w:lang w:val="ru-RU"/>
        </w:rPr>
        <w:t>на участке «Жамбыл»</w:t>
      </w:r>
      <w:r w:rsidR="00A204DA" w:rsidRPr="00042E49">
        <w:rPr>
          <w:rFonts w:ascii="Times New Roman" w:hAnsi="Times New Roman"/>
          <w:sz w:val="24"/>
          <w:szCs w:val="24"/>
          <w:lang w:val="ru-RU"/>
        </w:rPr>
        <w:t xml:space="preserve"> не включая мобилизацию и демобилизацию оборудования</w:t>
      </w:r>
      <w:r w:rsidRPr="00042E49">
        <w:rPr>
          <w:rFonts w:ascii="Times New Roman" w:hAnsi="Times New Roman"/>
          <w:sz w:val="24"/>
          <w:szCs w:val="24"/>
          <w:lang w:val="ru-RU"/>
        </w:rPr>
        <w:t>.</w:t>
      </w:r>
      <w:r w:rsidR="00136C5F" w:rsidRPr="00042E49">
        <w:rPr>
          <w:rFonts w:ascii="Times New Roman" w:hAnsi="Times New Roman"/>
          <w:sz w:val="24"/>
          <w:szCs w:val="24"/>
          <w:lang w:val="ru-RU"/>
        </w:rPr>
        <w:t xml:space="preserve"> Мобилизация станции и инсталяция оборудования</w:t>
      </w:r>
      <w:r w:rsidR="00E60715" w:rsidRPr="00042E49">
        <w:rPr>
          <w:rFonts w:ascii="Times New Roman" w:hAnsi="Times New Roman"/>
          <w:sz w:val="24"/>
          <w:szCs w:val="24"/>
          <w:lang w:val="ru-RU"/>
        </w:rPr>
        <w:t xml:space="preserve"> (пуско-наладка)</w:t>
      </w:r>
      <w:r w:rsidR="00136C5F" w:rsidRPr="00042E49">
        <w:rPr>
          <w:rFonts w:ascii="Times New Roman" w:hAnsi="Times New Roman"/>
          <w:sz w:val="24"/>
          <w:szCs w:val="24"/>
          <w:lang w:val="ru-RU"/>
        </w:rPr>
        <w:t xml:space="preserve"> планируется с 20 июня 2018 года. </w:t>
      </w:r>
    </w:p>
    <w:p w14:paraId="429CD838" w14:textId="77777777" w:rsidR="002219D5" w:rsidRPr="00042E49" w:rsidRDefault="0027455D" w:rsidP="00042E49">
      <w:pPr>
        <w:numPr>
          <w:ilvl w:val="1"/>
          <w:numId w:val="25"/>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Подрядчик применяет измерительные приборы и оборудование последнего поколения, пригодные для буровых и каротажных работ в скважинах Заказчика. Все инструменты и оборудование должны отвечать требованиям применимых технических условий и стандартов качества согласно Индивидуальным техническим проектам на строительство </w:t>
      </w:r>
      <w:r w:rsidR="003011B9" w:rsidRPr="00042E49">
        <w:rPr>
          <w:rFonts w:ascii="Times New Roman" w:hAnsi="Times New Roman"/>
          <w:sz w:val="24"/>
          <w:szCs w:val="24"/>
          <w:lang w:val="ru-RU"/>
        </w:rPr>
        <w:t xml:space="preserve">оценочной </w:t>
      </w:r>
      <w:r w:rsidRPr="00042E49">
        <w:rPr>
          <w:rFonts w:ascii="Times New Roman" w:hAnsi="Times New Roman"/>
          <w:sz w:val="24"/>
          <w:szCs w:val="24"/>
          <w:lang w:val="ru-RU"/>
        </w:rPr>
        <w:t xml:space="preserve">скважины </w:t>
      </w:r>
      <w:r w:rsidRPr="00042E49">
        <w:rPr>
          <w:rFonts w:ascii="Times New Roman" w:hAnsi="Times New Roman"/>
          <w:sz w:val="24"/>
          <w:szCs w:val="24"/>
          <w:lang w:val="en-US"/>
        </w:rPr>
        <w:t>ZT</w:t>
      </w:r>
      <w:r w:rsidRPr="00042E49">
        <w:rPr>
          <w:rFonts w:ascii="Times New Roman" w:hAnsi="Times New Roman"/>
          <w:sz w:val="24"/>
          <w:szCs w:val="24"/>
          <w:lang w:val="ru-RU"/>
        </w:rPr>
        <w:t>-</w:t>
      </w:r>
      <w:r w:rsidR="003011B9" w:rsidRPr="00042E49">
        <w:rPr>
          <w:rFonts w:ascii="Times New Roman" w:hAnsi="Times New Roman"/>
          <w:sz w:val="24"/>
          <w:szCs w:val="24"/>
          <w:lang w:val="ru-RU"/>
        </w:rPr>
        <w:t xml:space="preserve">2 </w:t>
      </w:r>
      <w:r w:rsidRPr="00042E49">
        <w:rPr>
          <w:rFonts w:ascii="Times New Roman" w:hAnsi="Times New Roman"/>
          <w:sz w:val="24"/>
          <w:szCs w:val="24"/>
          <w:lang w:val="ru-RU"/>
        </w:rPr>
        <w:t>на участке «Жамбыл» Заказчика.</w:t>
      </w:r>
    </w:p>
    <w:p w14:paraId="161FA660" w14:textId="304B3C39" w:rsidR="00672507" w:rsidRPr="00042E49" w:rsidRDefault="0027455D" w:rsidP="002219D5">
      <w:pPr>
        <w:pStyle w:val="Normal1"/>
        <w:tabs>
          <w:tab w:val="clear" w:pos="851"/>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Подрядчик предоставляет полностью обученный и квалифицированный персонал для осуществления услуг согласно Объему работ для услуг газового каротажа и ГТИ. Количество персонала определяется в соответствии с производственной необходимостью по взаимному согласованию между Заказчиком и Подрядчиком.</w:t>
      </w:r>
    </w:p>
    <w:p w14:paraId="573E7608" w14:textId="77777777" w:rsidR="00611B2B" w:rsidRPr="00042E49" w:rsidRDefault="00611B2B" w:rsidP="002219D5">
      <w:pPr>
        <w:pStyle w:val="Normal1"/>
        <w:tabs>
          <w:tab w:val="clear" w:pos="851"/>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Для выполенения Услуг</w:t>
      </w:r>
      <w:r w:rsidR="001D1C65" w:rsidRPr="00042E49">
        <w:rPr>
          <w:rFonts w:ascii="Times New Roman" w:hAnsi="Times New Roman"/>
          <w:sz w:val="24"/>
          <w:szCs w:val="24"/>
          <w:lang w:val="ru-RU"/>
        </w:rPr>
        <w:t xml:space="preserve"> </w:t>
      </w:r>
      <w:r w:rsidRPr="00042E49">
        <w:rPr>
          <w:rFonts w:ascii="Times New Roman" w:hAnsi="Times New Roman"/>
          <w:sz w:val="24"/>
          <w:szCs w:val="24"/>
          <w:lang w:val="ru-RU"/>
        </w:rPr>
        <w:t>Заказчиком планируется привлечь следующий персонал:</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685"/>
        <w:gridCol w:w="1843"/>
        <w:gridCol w:w="3685"/>
      </w:tblGrid>
      <w:tr w:rsidR="00C74DBE" w:rsidRPr="00E17136" w14:paraId="4142A23F" w14:textId="77777777" w:rsidTr="00F03B67">
        <w:trPr>
          <w:cantSplit/>
        </w:trPr>
        <w:tc>
          <w:tcPr>
            <w:tcW w:w="421" w:type="dxa"/>
          </w:tcPr>
          <w:p w14:paraId="124303D9" w14:textId="77777777" w:rsidR="00C74DBE" w:rsidRPr="00042E49" w:rsidRDefault="00C74DBE" w:rsidP="004F61AF">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w:t>
            </w:r>
          </w:p>
        </w:tc>
        <w:tc>
          <w:tcPr>
            <w:tcW w:w="3685" w:type="dxa"/>
          </w:tcPr>
          <w:p w14:paraId="2FF767BC" w14:textId="77777777" w:rsidR="00C74DBE" w:rsidRPr="00042E49" w:rsidRDefault="00C74DBE" w:rsidP="004F61AF">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 xml:space="preserve">Специализация Персонала </w:t>
            </w:r>
            <w:r w:rsidR="001D1C65" w:rsidRPr="00042E49">
              <w:rPr>
                <w:rFonts w:ascii="Times New Roman" w:hAnsi="Times New Roman"/>
                <w:sz w:val="24"/>
                <w:szCs w:val="24"/>
                <w:lang w:val="ru-RU"/>
              </w:rPr>
              <w:t>*</w:t>
            </w:r>
          </w:p>
        </w:tc>
        <w:tc>
          <w:tcPr>
            <w:tcW w:w="1843" w:type="dxa"/>
          </w:tcPr>
          <w:p w14:paraId="41537136" w14:textId="77777777" w:rsidR="00C74DBE" w:rsidRPr="00042E49" w:rsidRDefault="00C74DBE" w:rsidP="00C74DBE">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Требуемое количество для выпол</w:t>
            </w:r>
            <w:r w:rsidR="004E4480" w:rsidRPr="00042E49">
              <w:rPr>
                <w:rFonts w:ascii="Times New Roman" w:hAnsi="Times New Roman"/>
                <w:b/>
                <w:sz w:val="24"/>
                <w:szCs w:val="24"/>
                <w:lang w:val="ru-RU"/>
              </w:rPr>
              <w:t>н</w:t>
            </w:r>
            <w:r w:rsidRPr="00042E49">
              <w:rPr>
                <w:rFonts w:ascii="Times New Roman" w:hAnsi="Times New Roman"/>
                <w:b/>
                <w:sz w:val="24"/>
                <w:szCs w:val="24"/>
                <w:lang w:val="ru-RU"/>
              </w:rPr>
              <w:t>ения Услуг **</w:t>
            </w:r>
          </w:p>
        </w:tc>
        <w:tc>
          <w:tcPr>
            <w:tcW w:w="3685" w:type="dxa"/>
          </w:tcPr>
          <w:p w14:paraId="392AFD42" w14:textId="77777777" w:rsidR="00C74DBE" w:rsidRPr="00042E49" w:rsidRDefault="00C74DBE" w:rsidP="004F61AF">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Пре</w:t>
            </w:r>
            <w:r w:rsidR="004E4480" w:rsidRPr="00042E49">
              <w:rPr>
                <w:rFonts w:ascii="Times New Roman" w:hAnsi="Times New Roman"/>
                <w:b/>
                <w:sz w:val="24"/>
                <w:szCs w:val="24"/>
                <w:lang w:val="ru-RU"/>
              </w:rPr>
              <w:t>д</w:t>
            </w:r>
            <w:r w:rsidRPr="00042E49">
              <w:rPr>
                <w:rFonts w:ascii="Times New Roman" w:hAnsi="Times New Roman"/>
                <w:b/>
                <w:sz w:val="24"/>
                <w:szCs w:val="24"/>
                <w:lang w:val="ru-RU"/>
              </w:rPr>
              <w:t>ложение Подрядчика к требованиям пункта 1.2.</w:t>
            </w:r>
          </w:p>
        </w:tc>
      </w:tr>
      <w:tr w:rsidR="00C74DBE" w:rsidRPr="00042E49" w14:paraId="6D41EF33" w14:textId="77777777" w:rsidTr="00F03B67">
        <w:trPr>
          <w:cantSplit/>
        </w:trPr>
        <w:tc>
          <w:tcPr>
            <w:tcW w:w="421" w:type="dxa"/>
          </w:tcPr>
          <w:p w14:paraId="3457197D" w14:textId="77777777" w:rsidR="00C74DBE" w:rsidRPr="00042E49" w:rsidRDefault="00C74DBE" w:rsidP="004F61AF">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1</w:t>
            </w:r>
          </w:p>
        </w:tc>
        <w:tc>
          <w:tcPr>
            <w:tcW w:w="3685" w:type="dxa"/>
          </w:tcPr>
          <w:p w14:paraId="0C7998A5" w14:textId="77777777" w:rsidR="00C74DBE" w:rsidRPr="00042E49" w:rsidRDefault="00C74DBE" w:rsidP="001D1C65">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 xml:space="preserve">Инженер по газовому каротажу </w:t>
            </w:r>
          </w:p>
        </w:tc>
        <w:tc>
          <w:tcPr>
            <w:tcW w:w="1843" w:type="dxa"/>
          </w:tcPr>
          <w:p w14:paraId="2FE1A951" w14:textId="77777777" w:rsidR="00C74DBE" w:rsidRPr="00042E49" w:rsidRDefault="00C74DBE" w:rsidP="004F61AF">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2</w:t>
            </w:r>
          </w:p>
        </w:tc>
        <w:tc>
          <w:tcPr>
            <w:tcW w:w="3685" w:type="dxa"/>
          </w:tcPr>
          <w:p w14:paraId="7F2944D1" w14:textId="77777777" w:rsidR="00C74DBE" w:rsidRPr="00042E49" w:rsidRDefault="00C74DBE" w:rsidP="004F61AF">
            <w:pPr>
              <w:pStyle w:val="TableN"/>
              <w:tabs>
                <w:tab w:val="clear" w:pos="851"/>
                <w:tab w:val="left" w:pos="0"/>
              </w:tabs>
              <w:suppressAutoHyphens/>
              <w:rPr>
                <w:rFonts w:ascii="Times New Roman" w:hAnsi="Times New Roman"/>
                <w:sz w:val="24"/>
                <w:szCs w:val="24"/>
                <w:lang w:val="ru-RU"/>
              </w:rPr>
            </w:pPr>
          </w:p>
        </w:tc>
      </w:tr>
      <w:tr w:rsidR="00C74DBE" w:rsidRPr="00042E49" w14:paraId="0B1B0BC3" w14:textId="77777777" w:rsidTr="00F03B67">
        <w:trPr>
          <w:cantSplit/>
          <w:trHeight w:val="65"/>
        </w:trPr>
        <w:tc>
          <w:tcPr>
            <w:tcW w:w="421" w:type="dxa"/>
          </w:tcPr>
          <w:p w14:paraId="15825950" w14:textId="77777777" w:rsidR="00C74DBE" w:rsidRPr="00042E49" w:rsidRDefault="00C74DBE" w:rsidP="004F61AF">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2</w:t>
            </w:r>
          </w:p>
        </w:tc>
        <w:tc>
          <w:tcPr>
            <w:tcW w:w="3685" w:type="dxa"/>
          </w:tcPr>
          <w:p w14:paraId="44A90730" w14:textId="77777777" w:rsidR="00C74DBE" w:rsidRPr="00042E49" w:rsidRDefault="00C74DBE" w:rsidP="004F61AF">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Инженер по анализу данных </w:t>
            </w:r>
          </w:p>
        </w:tc>
        <w:tc>
          <w:tcPr>
            <w:tcW w:w="1843" w:type="dxa"/>
          </w:tcPr>
          <w:p w14:paraId="23858DF6" w14:textId="77777777" w:rsidR="00C74DBE" w:rsidRPr="00042E49" w:rsidRDefault="00C74DBE" w:rsidP="004F61AF">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2</w:t>
            </w:r>
          </w:p>
        </w:tc>
        <w:tc>
          <w:tcPr>
            <w:tcW w:w="3685" w:type="dxa"/>
          </w:tcPr>
          <w:p w14:paraId="55A3E1D2" w14:textId="77777777" w:rsidR="00C74DBE" w:rsidRPr="00042E49" w:rsidRDefault="00C74DBE" w:rsidP="004F61AF">
            <w:pPr>
              <w:tabs>
                <w:tab w:val="left" w:pos="0"/>
              </w:tabs>
              <w:suppressAutoHyphens/>
              <w:ind w:left="0" w:firstLine="0"/>
              <w:rPr>
                <w:rFonts w:ascii="Times New Roman" w:hAnsi="Times New Roman"/>
                <w:sz w:val="24"/>
                <w:szCs w:val="24"/>
                <w:lang w:val="ru-RU"/>
              </w:rPr>
            </w:pPr>
          </w:p>
        </w:tc>
      </w:tr>
    </w:tbl>
    <w:p w14:paraId="279EDC7B" w14:textId="77777777" w:rsidR="00611B2B" w:rsidRPr="00042E49" w:rsidRDefault="00611B2B" w:rsidP="002219D5">
      <w:pPr>
        <w:pStyle w:val="Normal1"/>
        <w:tabs>
          <w:tab w:val="clear" w:pos="851"/>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-Персонал должен быть обучен проводить все требуемые расчеты</w:t>
      </w:r>
      <w:r w:rsidR="001B462B" w:rsidRPr="00042E49">
        <w:rPr>
          <w:rFonts w:ascii="Times New Roman" w:hAnsi="Times New Roman"/>
          <w:sz w:val="24"/>
          <w:szCs w:val="24"/>
          <w:lang w:val="ru-RU"/>
        </w:rPr>
        <w:t xml:space="preserve"> в рамках выполнения Услуг</w:t>
      </w:r>
      <w:r w:rsidRPr="00042E49">
        <w:rPr>
          <w:rFonts w:ascii="Times New Roman" w:hAnsi="Times New Roman"/>
          <w:sz w:val="24"/>
          <w:szCs w:val="24"/>
          <w:lang w:val="ru-RU"/>
        </w:rPr>
        <w:t xml:space="preserve">.  </w:t>
      </w:r>
    </w:p>
    <w:p w14:paraId="147D2DB5" w14:textId="77777777" w:rsidR="00C74DBE" w:rsidRPr="00042E49" w:rsidRDefault="00C74DBE" w:rsidP="002219D5">
      <w:pPr>
        <w:pStyle w:val="Normal1"/>
        <w:tabs>
          <w:tab w:val="clear" w:pos="851"/>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максимальное количество за вахту.</w:t>
      </w:r>
      <w:r w:rsidR="001D1C65" w:rsidRPr="00042E49">
        <w:rPr>
          <w:rFonts w:ascii="Times New Roman" w:hAnsi="Times New Roman"/>
          <w:sz w:val="24"/>
          <w:szCs w:val="24"/>
          <w:lang w:val="ru-RU"/>
        </w:rPr>
        <w:t xml:space="preserve"> При выполнении работ</w:t>
      </w:r>
      <w:r w:rsidRPr="00042E49">
        <w:rPr>
          <w:rFonts w:ascii="Times New Roman" w:hAnsi="Times New Roman"/>
          <w:sz w:val="24"/>
          <w:szCs w:val="24"/>
          <w:lang w:val="ru-RU"/>
        </w:rPr>
        <w:t xml:space="preserve"> </w:t>
      </w:r>
      <w:r w:rsidR="001D1C65" w:rsidRPr="00042E49">
        <w:rPr>
          <w:rFonts w:ascii="Times New Roman" w:hAnsi="Times New Roman"/>
          <w:sz w:val="24"/>
          <w:szCs w:val="24"/>
          <w:lang w:val="ru-RU"/>
        </w:rPr>
        <w:t>к</w:t>
      </w:r>
      <w:r w:rsidRPr="00042E49">
        <w:rPr>
          <w:rFonts w:ascii="Times New Roman" w:hAnsi="Times New Roman"/>
          <w:sz w:val="24"/>
          <w:szCs w:val="24"/>
          <w:lang w:val="ru-RU"/>
        </w:rPr>
        <w:t xml:space="preserve">оличество </w:t>
      </w:r>
      <w:r w:rsidR="001D1C65" w:rsidRPr="00042E49">
        <w:rPr>
          <w:rFonts w:ascii="Times New Roman" w:hAnsi="Times New Roman"/>
          <w:sz w:val="24"/>
          <w:szCs w:val="24"/>
          <w:lang w:val="ru-RU"/>
        </w:rPr>
        <w:t xml:space="preserve">будет </w:t>
      </w:r>
      <w:r w:rsidRPr="00042E49">
        <w:rPr>
          <w:rFonts w:ascii="Times New Roman" w:hAnsi="Times New Roman"/>
          <w:sz w:val="24"/>
          <w:szCs w:val="24"/>
          <w:lang w:val="ru-RU"/>
        </w:rPr>
        <w:t>регулироватся</w:t>
      </w:r>
      <w:r w:rsidR="001D1C65" w:rsidRPr="00042E49">
        <w:rPr>
          <w:rFonts w:ascii="Times New Roman" w:hAnsi="Times New Roman"/>
          <w:sz w:val="24"/>
          <w:szCs w:val="24"/>
          <w:lang w:val="ru-RU"/>
        </w:rPr>
        <w:t xml:space="preserve"> Заказчиком в зависимости от </w:t>
      </w:r>
      <w:r w:rsidR="001B462B" w:rsidRPr="00042E49">
        <w:rPr>
          <w:rFonts w:ascii="Times New Roman" w:hAnsi="Times New Roman"/>
          <w:sz w:val="24"/>
          <w:szCs w:val="24"/>
          <w:lang w:val="ru-RU"/>
        </w:rPr>
        <w:t xml:space="preserve">наличия мест на ПБУ и производственной </w:t>
      </w:r>
      <w:r w:rsidR="001D1C65" w:rsidRPr="00042E49">
        <w:rPr>
          <w:rFonts w:ascii="Times New Roman" w:hAnsi="Times New Roman"/>
          <w:sz w:val="24"/>
          <w:szCs w:val="24"/>
          <w:lang w:val="ru-RU"/>
        </w:rPr>
        <w:t>необходимости</w:t>
      </w:r>
      <w:r w:rsidRPr="00042E49">
        <w:rPr>
          <w:rFonts w:ascii="Times New Roman" w:hAnsi="Times New Roman"/>
          <w:sz w:val="24"/>
          <w:szCs w:val="24"/>
          <w:lang w:val="ru-RU"/>
        </w:rPr>
        <w:t xml:space="preserve">. </w:t>
      </w:r>
    </w:p>
    <w:p w14:paraId="76DC1408" w14:textId="77777777" w:rsidR="002219D5" w:rsidRPr="00042E49" w:rsidRDefault="0027455D" w:rsidP="00042E49">
      <w:pPr>
        <w:pStyle w:val="BlockText1"/>
        <w:numPr>
          <w:ilvl w:val="1"/>
          <w:numId w:val="25"/>
        </w:numPr>
        <w:tabs>
          <w:tab w:val="left" w:pos="0"/>
        </w:tabs>
        <w:spacing w:before="0"/>
        <w:ind w:left="0" w:firstLine="0"/>
        <w:jc w:val="both"/>
        <w:rPr>
          <w:rFonts w:ascii="Times New Roman" w:hAnsi="Times New Roman"/>
          <w:sz w:val="24"/>
          <w:szCs w:val="24"/>
          <w:lang w:val="ru-RU"/>
        </w:rPr>
      </w:pPr>
      <w:r w:rsidRPr="00042E49">
        <w:rPr>
          <w:rFonts w:ascii="Times New Roman" w:hAnsi="Times New Roman"/>
          <w:sz w:val="24"/>
          <w:szCs w:val="24"/>
          <w:lang w:val="ru-RU"/>
        </w:rPr>
        <w:t xml:space="preserve"> Производственные услуги, предоставляемые на буровой установке, включают в себя, не ограничиваясь: </w:t>
      </w:r>
    </w:p>
    <w:p w14:paraId="73F96FC3"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en-US"/>
        </w:rPr>
        <w:t>a</w:t>
      </w:r>
      <w:r w:rsidRPr="00042E49">
        <w:rPr>
          <w:rFonts w:ascii="Times New Roman" w:hAnsi="Times New Roman"/>
          <w:sz w:val="24"/>
          <w:szCs w:val="24"/>
          <w:lang w:val="ru-RU"/>
        </w:rPr>
        <w:t>)</w:t>
      </w:r>
      <w:r w:rsidRPr="00042E49">
        <w:rPr>
          <w:rFonts w:ascii="Times New Roman" w:hAnsi="Times New Roman"/>
          <w:sz w:val="24"/>
          <w:szCs w:val="24"/>
          <w:lang w:val="ru-RU"/>
        </w:rPr>
        <w:tab/>
        <w:t>Персонал Подрядчика осуществляет постоянный мониторинг параметров бурения и бурового раствора на протяжении всех буровых, спуско-подъемных операций и операций по управлению скважиной.</w:t>
      </w:r>
    </w:p>
    <w:p w14:paraId="43418B98"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rPr>
        <w:t>b</w:t>
      </w:r>
      <w:r w:rsidRPr="00042E49">
        <w:rPr>
          <w:rFonts w:ascii="Times New Roman" w:hAnsi="Times New Roman"/>
          <w:sz w:val="24"/>
          <w:szCs w:val="24"/>
          <w:lang w:val="ru-RU"/>
        </w:rPr>
        <w:t>)</w:t>
      </w:r>
      <w:r w:rsidRPr="00042E49">
        <w:rPr>
          <w:rFonts w:ascii="Times New Roman" w:hAnsi="Times New Roman"/>
          <w:sz w:val="24"/>
          <w:szCs w:val="24"/>
          <w:lang w:val="ru-RU"/>
        </w:rPr>
        <w:tab/>
        <w:t>Персонал Подрядчика выполняет отбор геологических проб с регулярным интервалом и предоставляет детальный анализ и описание выбуренной породы, а также оказывает содействие геологу и инженеру на буровой установке в вопросах контроля и оптимизации буровых операций, оценки пластового давления и параметров пласта, своевременно применяя полный спектр программного обеспечения и компьютерного оборудования, находящегося на месте проведения работ.</w:t>
      </w:r>
    </w:p>
    <w:p w14:paraId="44951485"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rPr>
        <w:t>c</w:t>
      </w:r>
      <w:r w:rsidRPr="00042E49">
        <w:rPr>
          <w:rFonts w:ascii="Times New Roman" w:hAnsi="Times New Roman"/>
          <w:sz w:val="24"/>
          <w:szCs w:val="24"/>
          <w:lang w:val="ru-RU"/>
        </w:rPr>
        <w:t>)</w:t>
      </w:r>
      <w:r w:rsidRPr="00042E49">
        <w:rPr>
          <w:rFonts w:ascii="Times New Roman" w:hAnsi="Times New Roman"/>
          <w:sz w:val="24"/>
          <w:szCs w:val="24"/>
          <w:lang w:val="ru-RU"/>
        </w:rPr>
        <w:tab/>
        <w:t>Подрядчик предоставляет дополнительный персонал, требуемый для обслуживания оборудования на уровне промышленных стандартов, а также по требованию Заказчика предоставляет перед оказанием Услуг резюме каждого Работника из состава предоставляемого Персонала.</w:t>
      </w:r>
    </w:p>
    <w:p w14:paraId="2641050A" w14:textId="77777777" w:rsidR="00672507"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rPr>
        <w:t>d</w:t>
      </w:r>
      <w:r w:rsidRPr="00042E49">
        <w:rPr>
          <w:rFonts w:ascii="Times New Roman" w:hAnsi="Times New Roman"/>
          <w:sz w:val="24"/>
          <w:szCs w:val="24"/>
          <w:lang w:val="ru-RU"/>
        </w:rPr>
        <w:t>)</w:t>
      </w:r>
      <w:r w:rsidRPr="00042E49">
        <w:rPr>
          <w:rFonts w:ascii="Times New Roman" w:hAnsi="Times New Roman"/>
          <w:sz w:val="24"/>
          <w:szCs w:val="24"/>
          <w:lang w:val="ru-RU"/>
        </w:rPr>
        <w:tab/>
        <w:t>Подрядчик предоставляет Заказчику подробный окончательный отчет по скважине по завершении буровых работ.</w:t>
      </w:r>
    </w:p>
    <w:p w14:paraId="276B187E" w14:textId="77777777" w:rsidR="00672507"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b/>
          <w:sz w:val="24"/>
          <w:szCs w:val="24"/>
          <w:lang w:val="ru-RU"/>
        </w:rPr>
        <w:t>1.4</w:t>
      </w:r>
      <w:r w:rsidRPr="00042E49">
        <w:rPr>
          <w:rFonts w:ascii="Times New Roman" w:hAnsi="Times New Roman"/>
          <w:sz w:val="24"/>
          <w:szCs w:val="24"/>
          <w:lang w:val="ru-RU"/>
        </w:rPr>
        <w:tab/>
        <w:t xml:space="preserve">Подрядчик осуществляет поддержку программного обеспечения для газового каротажа и ГТИ в офисе Заказчика по мере необходимости. </w:t>
      </w:r>
    </w:p>
    <w:p w14:paraId="1297F51F"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b/>
          <w:sz w:val="24"/>
          <w:szCs w:val="24"/>
          <w:lang w:val="ru-RU"/>
        </w:rPr>
        <w:t>1.5</w:t>
      </w:r>
      <w:r w:rsidRPr="00042E49">
        <w:rPr>
          <w:rFonts w:ascii="Times New Roman" w:hAnsi="Times New Roman"/>
          <w:sz w:val="24"/>
          <w:szCs w:val="24"/>
          <w:lang w:val="ru-RU"/>
        </w:rPr>
        <w:t xml:space="preserve"> Подрядчик осуществляет следующие стандартные мероприятия по оценке параметров пласта на буровой установке: </w:t>
      </w:r>
    </w:p>
    <w:p w14:paraId="6AA3674C"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Постоянный мониторинг общего содержания газа, H2S и CO2, включая подробную хроматографию и анализ значительных проявлений газа.</w:t>
      </w:r>
    </w:p>
    <w:p w14:paraId="19BEC1ED" w14:textId="5152241B"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Детальный анализ выбуренной породы: описание состава выбуренной породы, визуальная оценка пористости, определение содержания углеводородов и флуоресцентный анализ, и обязательная стратиграфическая привязка состава выбуренной породы. Отбор и обработка геологических проб с применением интервалов и методов, соответствующих требованиям Заказчика предусмотренных при строительстве скважины по проектной конструкции и по ставкам, указанным в Таблице Ставок. </w:t>
      </w:r>
    </w:p>
    <w:p w14:paraId="4622697A"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Замеры и регистрация плотности рыхлых пород/сланцевых глин. </w:t>
      </w:r>
    </w:p>
    <w:p w14:paraId="313558FE"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Геологическая оценка всех данных, собранных и обработанных каротажной станцией. </w:t>
      </w:r>
    </w:p>
    <w:p w14:paraId="66A3E2C9"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Корреляция состава выбуренной породы, газовый анализ и оценка содержания углеводородов согласно справочным материалам, предоставляемым Заказчиком.</w:t>
      </w:r>
    </w:p>
    <w:p w14:paraId="3840230B"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Подготовка ежедневных, еженедельных и окончательных отчетов о выполнении газового каротажа по требованию Заказчика. Основная каротажная диаграмма должна быть подготовлена в формате согласованным между Подрядчиком и Заказчиком, или указанном в разделе настоящего документа, излагающем требования к подготовке отчетов.</w:t>
      </w:r>
      <w:r w:rsidR="00795FDC" w:rsidRPr="00042E49">
        <w:rPr>
          <w:rFonts w:ascii="Times New Roman" w:hAnsi="Times New Roman"/>
          <w:sz w:val="24"/>
          <w:szCs w:val="24"/>
          <w:lang w:val="ru-RU"/>
        </w:rPr>
        <w:t xml:space="preserve"> Обязательным условием явлется предоставление диаграмм по времени (в хроноглическом порядке проведенных операции) и пересчитанным/скорректированным за глубину.</w:t>
      </w:r>
    </w:p>
    <w:p w14:paraId="0F8D37AA"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Персонал осуществляет отбор и обработку проб выбуренной породы в соответствии с процедурами согласно таблице Технико-технологических мероприятии, предусмотренных при строительстве скважины по проектной конструкции, а также их упаковку для транспортировки с буровой установки в лабораторию.</w:t>
      </w:r>
    </w:p>
    <w:p w14:paraId="379D1FFE"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Подготовка обновляемых сводок параметров бурения, содержащих диаграммы исходных данных скорости бурения, скорректированную </w:t>
      </w:r>
      <w:r w:rsidRPr="00042E49">
        <w:rPr>
          <w:rFonts w:ascii="Times New Roman" w:hAnsi="Times New Roman"/>
          <w:sz w:val="24"/>
          <w:szCs w:val="24"/>
          <w:lang w:val="en-US"/>
        </w:rPr>
        <w:t>D</w:t>
      </w:r>
      <w:r w:rsidRPr="00042E49">
        <w:rPr>
          <w:rFonts w:ascii="Times New Roman" w:hAnsi="Times New Roman"/>
          <w:sz w:val="24"/>
          <w:szCs w:val="24"/>
          <w:lang w:val="ru-RU"/>
        </w:rPr>
        <w:t>-экспоненту, величины содержания газа в буровом растворе, и плотность сланцевых глин в формате согласованным между Подрядчиком и Заказчиком.</w:t>
      </w:r>
    </w:p>
    <w:p w14:paraId="21E125B2"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Подготовка обновляемых сводок параметров температуры с использованием температурных параметров бурового раствора в формате согласованным между Подрядчиком и Заказчиком.</w:t>
      </w:r>
    </w:p>
    <w:p w14:paraId="556FF002"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Отбор и анализ проб извлекаемого флюида/газа по требованию. </w:t>
      </w:r>
    </w:p>
    <w:p w14:paraId="42576E78"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Подготовка сводок анализа давления на основании интерпретации вышеуказанных параметров, с указанием расчетного пластового давления, усредненной плотности в циркуляционной системе, градиента горного давления, и расчетного градиента давления гидроразрыва в формате согласованным между Подрядчиком и Заказчиком.</w:t>
      </w:r>
    </w:p>
    <w:p w14:paraId="2F35C118"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Расчеты пластового давления на основании диаграмм электрокаротажа при его выполнении.  </w:t>
      </w:r>
    </w:p>
    <w:p w14:paraId="3C3D84D8"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Предоставление Заказчика рекомендаций на основании анализа данных с использованием технических компьютерных программ.</w:t>
      </w:r>
    </w:p>
    <w:p w14:paraId="1F1E251E"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rPr>
      </w:pPr>
      <w:r w:rsidRPr="00042E49">
        <w:rPr>
          <w:rFonts w:ascii="Times New Roman" w:hAnsi="Times New Roman"/>
          <w:sz w:val="24"/>
          <w:szCs w:val="24"/>
          <w:lang w:val="ru-RU"/>
        </w:rPr>
        <w:t>Предоставление ежедневных или еженедельных отчетов о выполняемых буровых работах по требованию Заказчика</w:t>
      </w:r>
      <w:r w:rsidRPr="00042E49">
        <w:rPr>
          <w:rFonts w:ascii="Times New Roman" w:hAnsi="Times New Roman"/>
          <w:sz w:val="24"/>
          <w:szCs w:val="24"/>
          <w:lang w:val="en-US"/>
        </w:rPr>
        <w:t>.</w:t>
      </w:r>
    </w:p>
    <w:p w14:paraId="6282B0C9" w14:textId="77777777" w:rsidR="002219D5" w:rsidRPr="00042E49" w:rsidRDefault="0027455D" w:rsidP="002219D5">
      <w:pPr>
        <w:numPr>
          <w:ilvl w:val="0"/>
          <w:numId w:val="13"/>
        </w:numPr>
        <w:tabs>
          <w:tab w:val="clear" w:pos="360"/>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Анализ карбонатного содержания породы при условии наличия на буровой площадке необходимых хим. реагентов. </w:t>
      </w:r>
    </w:p>
    <w:p w14:paraId="4AC4F466" w14:textId="77777777" w:rsidR="002219D5" w:rsidRPr="00042E49" w:rsidRDefault="0027455D" w:rsidP="002219D5">
      <w:pPr>
        <w:numPr>
          <w:ilvl w:val="0"/>
          <w:numId w:val="13"/>
        </w:numPr>
        <w:tabs>
          <w:tab w:val="clear" w:pos="360"/>
          <w:tab w:val="clear" w:pos="1080"/>
          <w:tab w:val="left" w:pos="0"/>
          <w:tab w:val="left" w:pos="567"/>
          <w:tab w:val="left" w:pos="900"/>
          <w:tab w:val="left" w:pos="1170"/>
          <w:tab w:val="left" w:pos="15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Может потребоваться измерение сланцевого фактора.</w:t>
      </w:r>
    </w:p>
    <w:p w14:paraId="00E0BDAF" w14:textId="287CEE85" w:rsidR="00672507" w:rsidRPr="00042E49" w:rsidRDefault="0027455D" w:rsidP="00672507">
      <w:pPr>
        <w:numPr>
          <w:ilvl w:val="0"/>
          <w:numId w:val="13"/>
        </w:numPr>
        <w:tabs>
          <w:tab w:val="clear" w:pos="360"/>
          <w:tab w:val="clear" w:pos="1080"/>
          <w:tab w:val="left" w:pos="0"/>
          <w:tab w:val="left" w:pos="567"/>
          <w:tab w:val="left" w:pos="900"/>
          <w:tab w:val="left" w:pos="1170"/>
          <w:tab w:val="left" w:pos="15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Услуги по мониторингу порового давления с момента забуривания каждой скважины до достижения проектной глубины секции ствола диаметром 215,9 мм (8 ½”) приблизительно до глубины </w:t>
      </w:r>
      <w:r w:rsidR="00485E45">
        <w:rPr>
          <w:rFonts w:ascii="Times New Roman" w:hAnsi="Times New Roman"/>
          <w:sz w:val="24"/>
          <w:szCs w:val="24"/>
          <w:lang w:val="ru-RU"/>
        </w:rPr>
        <w:t>18</w:t>
      </w:r>
      <w:r w:rsidR="00485E45" w:rsidRPr="00042E49">
        <w:rPr>
          <w:rFonts w:ascii="Times New Roman" w:hAnsi="Times New Roman"/>
          <w:sz w:val="24"/>
          <w:szCs w:val="24"/>
          <w:lang w:val="ru-RU"/>
        </w:rPr>
        <w:t xml:space="preserve">00 </w:t>
      </w:r>
      <w:r w:rsidRPr="00042E49">
        <w:rPr>
          <w:rFonts w:ascii="Times New Roman" w:hAnsi="Times New Roman"/>
          <w:sz w:val="24"/>
          <w:szCs w:val="24"/>
          <w:lang w:val="ru-RU"/>
        </w:rPr>
        <w:t xml:space="preserve">м, по инструменту. </w:t>
      </w:r>
    </w:p>
    <w:p w14:paraId="48D980C5" w14:textId="77777777" w:rsidR="00672507" w:rsidRPr="00042E49" w:rsidRDefault="0027455D" w:rsidP="00042E49">
      <w:pPr>
        <w:pStyle w:val="afc"/>
        <w:numPr>
          <w:ilvl w:val="1"/>
          <w:numId w:val="29"/>
        </w:numPr>
        <w:tabs>
          <w:tab w:val="left" w:pos="0"/>
          <w:tab w:val="left" w:pos="426"/>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предоставляет минимальный объем услуг, напр. контроль давления, работа с буровым раствором и т.д. при испытании в обсаженной скважине и испытании пласта (</w:t>
      </w:r>
      <w:r w:rsidRPr="00042E49">
        <w:rPr>
          <w:rFonts w:ascii="Times New Roman" w:hAnsi="Times New Roman"/>
          <w:sz w:val="24"/>
          <w:szCs w:val="24"/>
          <w:lang w:eastAsia="ko-KR"/>
        </w:rPr>
        <w:t>DST</w:t>
      </w:r>
      <w:r w:rsidRPr="00042E49">
        <w:rPr>
          <w:rFonts w:ascii="Times New Roman" w:hAnsi="Times New Roman"/>
          <w:sz w:val="24"/>
          <w:szCs w:val="24"/>
          <w:lang w:val="ru-RU"/>
        </w:rPr>
        <w:t>)</w:t>
      </w:r>
      <w:r w:rsidRPr="00042E49">
        <w:rPr>
          <w:rFonts w:ascii="Times New Roman" w:hAnsi="Times New Roman"/>
          <w:sz w:val="24"/>
          <w:szCs w:val="24"/>
          <w:lang w:val="ru-RU" w:eastAsia="ko-KR"/>
        </w:rPr>
        <w:t>.</w:t>
      </w:r>
    </w:p>
    <w:p w14:paraId="5B2DE71F" w14:textId="77777777" w:rsidR="002219D5" w:rsidRPr="00042E49" w:rsidRDefault="0027455D" w:rsidP="00042E49">
      <w:pPr>
        <w:numPr>
          <w:ilvl w:val="1"/>
          <w:numId w:val="26"/>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Отчет о завершении скважины предоставляется </w:t>
      </w:r>
      <w:r w:rsidR="003011B9" w:rsidRPr="00042E49">
        <w:rPr>
          <w:rFonts w:ascii="Times New Roman" w:hAnsi="Times New Roman"/>
          <w:sz w:val="24"/>
          <w:szCs w:val="24"/>
          <w:lang w:val="ru-RU"/>
        </w:rPr>
        <w:t xml:space="preserve">Заказчику </w:t>
      </w:r>
      <w:r w:rsidRPr="00042E49">
        <w:rPr>
          <w:rFonts w:ascii="Times New Roman" w:hAnsi="Times New Roman"/>
          <w:sz w:val="24"/>
          <w:szCs w:val="24"/>
          <w:lang w:val="ru-RU"/>
        </w:rPr>
        <w:t>и партнерам в течение периода времени, указанного Заказчиком, по завершении работ на скважине.</w:t>
      </w:r>
    </w:p>
    <w:p w14:paraId="0B08889A" w14:textId="77777777" w:rsidR="002219D5" w:rsidRPr="00042E49" w:rsidRDefault="0027455D" w:rsidP="002219D5">
      <w:pPr>
        <w:tabs>
          <w:tab w:val="left" w:pos="0"/>
          <w:tab w:val="left" w:pos="567"/>
        </w:tabs>
        <w:ind w:left="0" w:firstLine="0"/>
        <w:rPr>
          <w:rFonts w:ascii="Times New Roman" w:hAnsi="Times New Roman"/>
          <w:caps/>
          <w:sz w:val="24"/>
          <w:szCs w:val="24"/>
          <w:lang w:val="ru-RU"/>
        </w:rPr>
      </w:pPr>
      <w:r w:rsidRPr="00042E49">
        <w:rPr>
          <w:rFonts w:ascii="Times New Roman" w:hAnsi="Times New Roman"/>
          <w:sz w:val="24"/>
          <w:szCs w:val="24"/>
          <w:lang w:val="ru-RU"/>
        </w:rPr>
        <w:t xml:space="preserve">Подрядчик предоставляет услуги оценки цифровых данных бурения и вывода данных в виде отчета.  </w:t>
      </w:r>
    </w:p>
    <w:p w14:paraId="616D247B" w14:textId="77777777" w:rsidR="00672507" w:rsidRPr="00042E49" w:rsidRDefault="0027455D" w:rsidP="002219D5">
      <w:pPr>
        <w:numPr>
          <w:ilvl w:val="12"/>
          <w:numId w:val="0"/>
        </w:numPr>
        <w:tabs>
          <w:tab w:val="left" w:pos="0"/>
          <w:tab w:val="left" w:pos="475"/>
          <w:tab w:val="left" w:pos="567"/>
        </w:tabs>
        <w:rPr>
          <w:rFonts w:ascii="Times New Roman" w:hAnsi="Times New Roman"/>
          <w:sz w:val="24"/>
          <w:szCs w:val="24"/>
          <w:lang w:val="ru-RU"/>
        </w:rPr>
      </w:pPr>
      <w:r w:rsidRPr="00042E49">
        <w:rPr>
          <w:rFonts w:ascii="Times New Roman" w:hAnsi="Times New Roman"/>
          <w:sz w:val="24"/>
          <w:szCs w:val="24"/>
          <w:lang w:val="ru-RU"/>
        </w:rPr>
        <w:t>Все данные газового каротажа должны быть представлены в формате, утвержденном Заказчиком.  Все данные газового каротажа в твердых копиях или на электронных носителях предоставляются в формате Заказчика (</w:t>
      </w:r>
      <w:r w:rsidRPr="00042E49">
        <w:rPr>
          <w:rFonts w:ascii="Times New Roman" w:hAnsi="Times New Roman"/>
          <w:sz w:val="24"/>
          <w:szCs w:val="24"/>
        </w:rPr>
        <w:t>LIS</w:t>
      </w:r>
      <w:r w:rsidRPr="00042E49">
        <w:rPr>
          <w:rFonts w:ascii="Times New Roman" w:hAnsi="Times New Roman"/>
          <w:sz w:val="24"/>
          <w:szCs w:val="24"/>
          <w:lang w:val="ru-RU"/>
        </w:rPr>
        <w:t xml:space="preserve">, </w:t>
      </w:r>
      <w:r w:rsidRPr="00042E49">
        <w:rPr>
          <w:rFonts w:ascii="Times New Roman" w:hAnsi="Times New Roman"/>
          <w:sz w:val="24"/>
          <w:szCs w:val="24"/>
        </w:rPr>
        <w:t>LAS</w:t>
      </w:r>
      <w:r w:rsidRPr="00042E49">
        <w:rPr>
          <w:rFonts w:ascii="Times New Roman" w:hAnsi="Times New Roman"/>
          <w:sz w:val="24"/>
          <w:szCs w:val="24"/>
          <w:lang w:val="ru-RU"/>
        </w:rPr>
        <w:t xml:space="preserve">, </w:t>
      </w:r>
      <w:r w:rsidRPr="00042E49">
        <w:rPr>
          <w:rFonts w:ascii="Times New Roman" w:hAnsi="Times New Roman"/>
          <w:sz w:val="24"/>
          <w:szCs w:val="24"/>
        </w:rPr>
        <w:t>ASCII</w:t>
      </w:r>
      <w:r w:rsidRPr="00042E49">
        <w:rPr>
          <w:rFonts w:ascii="Times New Roman" w:hAnsi="Times New Roman"/>
          <w:sz w:val="24"/>
          <w:szCs w:val="24"/>
          <w:lang w:val="ru-RU"/>
        </w:rPr>
        <w:t>, собственный формат) по требованию Заказчика.</w:t>
      </w:r>
    </w:p>
    <w:p w14:paraId="331D66CA" w14:textId="77777777" w:rsidR="002219D5" w:rsidRPr="00042E49" w:rsidRDefault="0027455D" w:rsidP="00042E49">
      <w:pPr>
        <w:numPr>
          <w:ilvl w:val="1"/>
          <w:numId w:val="26"/>
        </w:numPr>
        <w:tabs>
          <w:tab w:val="clear" w:pos="1080"/>
          <w:tab w:val="left" w:pos="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Подрядчик предоставляет информацию по мероприятиям, включающим в себя, не ограничиваясь:</w:t>
      </w:r>
    </w:p>
    <w:p w14:paraId="09FD20A3" w14:textId="77777777" w:rsidR="00672507"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rPr>
        <w:t>a</w:t>
      </w:r>
      <w:r w:rsidRPr="00042E49">
        <w:rPr>
          <w:rFonts w:ascii="Times New Roman" w:hAnsi="Times New Roman"/>
          <w:sz w:val="24"/>
          <w:szCs w:val="24"/>
          <w:lang w:val="ru-RU"/>
        </w:rPr>
        <w:t>)</w:t>
      </w:r>
      <w:r w:rsidRPr="00042E49">
        <w:rPr>
          <w:rFonts w:ascii="Times New Roman" w:hAnsi="Times New Roman"/>
          <w:sz w:val="24"/>
          <w:szCs w:val="24"/>
          <w:lang w:val="ru-RU"/>
        </w:rPr>
        <w:tab/>
        <w:t>Мониторинг</w:t>
      </w:r>
      <w:r w:rsidR="003011B9" w:rsidRPr="00042E49">
        <w:rPr>
          <w:rFonts w:ascii="Times New Roman" w:hAnsi="Times New Roman"/>
          <w:sz w:val="24"/>
          <w:szCs w:val="24"/>
          <w:lang w:val="ru-RU"/>
        </w:rPr>
        <w:t xml:space="preserve"> данных </w:t>
      </w:r>
      <w:r w:rsidRPr="00042E49">
        <w:rPr>
          <w:rFonts w:ascii="Times New Roman" w:hAnsi="Times New Roman"/>
          <w:sz w:val="24"/>
          <w:szCs w:val="24"/>
          <w:lang w:val="ru-RU"/>
        </w:rPr>
        <w:t>буровых операций</w:t>
      </w:r>
      <w:r w:rsidR="003011B9" w:rsidRPr="00042E49">
        <w:rPr>
          <w:rFonts w:ascii="Times New Roman" w:hAnsi="Times New Roman"/>
          <w:sz w:val="24"/>
          <w:szCs w:val="24"/>
          <w:lang w:val="ru-RU"/>
        </w:rPr>
        <w:t xml:space="preserve">, </w:t>
      </w:r>
      <w:r w:rsidR="00795FDC" w:rsidRPr="00042E49">
        <w:rPr>
          <w:rFonts w:ascii="Times New Roman" w:hAnsi="Times New Roman"/>
          <w:sz w:val="24"/>
          <w:szCs w:val="24"/>
          <w:lang w:val="ru-RU"/>
        </w:rPr>
        <w:t>тел</w:t>
      </w:r>
      <w:r w:rsidR="00671827" w:rsidRPr="00042E49">
        <w:rPr>
          <w:rFonts w:ascii="Times New Roman" w:hAnsi="Times New Roman"/>
          <w:sz w:val="24"/>
          <w:szCs w:val="24"/>
          <w:lang w:val="ru-RU"/>
        </w:rPr>
        <w:t>е</w:t>
      </w:r>
      <w:r w:rsidR="00795FDC" w:rsidRPr="00042E49">
        <w:rPr>
          <w:rFonts w:ascii="Times New Roman" w:hAnsi="Times New Roman"/>
          <w:sz w:val="24"/>
          <w:szCs w:val="24"/>
          <w:lang w:val="ru-RU"/>
        </w:rPr>
        <w:t xml:space="preserve">метрического </w:t>
      </w:r>
      <w:r w:rsidR="003011B9" w:rsidRPr="00042E49">
        <w:rPr>
          <w:rFonts w:ascii="Times New Roman" w:hAnsi="Times New Roman"/>
          <w:sz w:val="24"/>
          <w:szCs w:val="24"/>
          <w:lang w:val="ru-RU"/>
        </w:rPr>
        <w:t>каротажа во время бурения</w:t>
      </w:r>
      <w:r w:rsidR="00795FDC" w:rsidRPr="00042E49">
        <w:rPr>
          <w:rFonts w:ascii="Times New Roman" w:hAnsi="Times New Roman"/>
          <w:sz w:val="24"/>
          <w:szCs w:val="24"/>
          <w:lang w:val="ru-RU"/>
        </w:rPr>
        <w:t xml:space="preserve"> (</w:t>
      </w:r>
      <w:r w:rsidR="00795FDC" w:rsidRPr="00042E49">
        <w:rPr>
          <w:rFonts w:ascii="Times New Roman" w:hAnsi="Times New Roman"/>
          <w:sz w:val="24"/>
          <w:szCs w:val="24"/>
          <w:lang w:val="en-US"/>
        </w:rPr>
        <w:t>LWD</w:t>
      </w:r>
      <w:r w:rsidR="00795FDC" w:rsidRPr="00042E49">
        <w:rPr>
          <w:rFonts w:ascii="Times New Roman" w:hAnsi="Times New Roman"/>
          <w:sz w:val="24"/>
          <w:szCs w:val="24"/>
          <w:lang w:val="ru-RU"/>
        </w:rPr>
        <w:t>/</w:t>
      </w:r>
      <w:r w:rsidR="00795FDC" w:rsidRPr="00042E49">
        <w:rPr>
          <w:rFonts w:ascii="Times New Roman" w:hAnsi="Times New Roman"/>
          <w:sz w:val="24"/>
          <w:szCs w:val="24"/>
          <w:lang w:val="en-US"/>
        </w:rPr>
        <w:t>MWD</w:t>
      </w:r>
      <w:r w:rsidR="00795FDC" w:rsidRPr="00042E49">
        <w:rPr>
          <w:rFonts w:ascii="Times New Roman" w:hAnsi="Times New Roman"/>
          <w:sz w:val="24"/>
          <w:szCs w:val="24"/>
          <w:lang w:val="ru-RU"/>
        </w:rPr>
        <w:t>)</w:t>
      </w:r>
      <w:r w:rsidR="003011B9" w:rsidRPr="00042E49">
        <w:rPr>
          <w:rFonts w:ascii="Times New Roman" w:hAnsi="Times New Roman"/>
          <w:sz w:val="24"/>
          <w:szCs w:val="24"/>
          <w:lang w:val="ru-RU"/>
        </w:rPr>
        <w:t>, каротажа на кабеле</w:t>
      </w:r>
      <w:r w:rsidR="00795FDC" w:rsidRPr="00042E49">
        <w:rPr>
          <w:rFonts w:ascii="Times New Roman" w:hAnsi="Times New Roman"/>
          <w:sz w:val="24"/>
          <w:szCs w:val="24"/>
          <w:lang w:val="ru-RU"/>
        </w:rPr>
        <w:t xml:space="preserve"> (</w:t>
      </w:r>
      <w:r w:rsidR="00795FDC" w:rsidRPr="00042E49">
        <w:rPr>
          <w:rFonts w:ascii="Times New Roman" w:hAnsi="Times New Roman"/>
          <w:sz w:val="24"/>
          <w:szCs w:val="24"/>
          <w:lang w:val="en-US"/>
        </w:rPr>
        <w:t>Wireline</w:t>
      </w:r>
      <w:r w:rsidR="00795FDC" w:rsidRPr="00042E49">
        <w:rPr>
          <w:rFonts w:ascii="Times New Roman" w:hAnsi="Times New Roman"/>
          <w:sz w:val="24"/>
          <w:szCs w:val="24"/>
          <w:lang w:val="ru-RU"/>
        </w:rPr>
        <w:t>), испытания скважины (</w:t>
      </w:r>
      <w:r w:rsidR="00795FDC" w:rsidRPr="00042E49">
        <w:rPr>
          <w:rFonts w:ascii="Times New Roman" w:hAnsi="Times New Roman"/>
          <w:sz w:val="24"/>
          <w:szCs w:val="24"/>
          <w:lang w:val="en-US"/>
        </w:rPr>
        <w:t>DST</w:t>
      </w:r>
      <w:r w:rsidR="00795FDC" w:rsidRPr="00042E49">
        <w:rPr>
          <w:rFonts w:ascii="Times New Roman" w:hAnsi="Times New Roman"/>
          <w:sz w:val="24"/>
          <w:szCs w:val="24"/>
          <w:lang w:val="ru-RU"/>
        </w:rPr>
        <w:t>)</w:t>
      </w:r>
      <w:r w:rsidR="003011B9" w:rsidRPr="00042E49">
        <w:rPr>
          <w:rFonts w:ascii="Times New Roman" w:hAnsi="Times New Roman"/>
          <w:sz w:val="24"/>
          <w:szCs w:val="24"/>
          <w:lang w:val="ru-RU"/>
        </w:rPr>
        <w:t xml:space="preserve"> в режиме реального времени</w:t>
      </w:r>
      <w:r w:rsidRPr="00042E49">
        <w:rPr>
          <w:rFonts w:ascii="Times New Roman" w:hAnsi="Times New Roman"/>
          <w:sz w:val="24"/>
          <w:szCs w:val="24"/>
          <w:lang w:val="ru-RU"/>
        </w:rPr>
        <w:t>, в том числе запись всех данных и требуемых параметров на магнитную ленту или диск, передаваемых во владение Заказчика.</w:t>
      </w:r>
    </w:p>
    <w:p w14:paraId="4ED9CB1B" w14:textId="77777777" w:rsidR="00672507" w:rsidRPr="00042E49" w:rsidRDefault="0027455D" w:rsidP="00042E49">
      <w:pPr>
        <w:numPr>
          <w:ilvl w:val="1"/>
          <w:numId w:val="26"/>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Подготовка компьютерных распечаток и диаграмм зарегистрированных исходных и обработанных данных средствами стандартного программного обеспечения. </w:t>
      </w:r>
    </w:p>
    <w:p w14:paraId="1451A600" w14:textId="77777777" w:rsidR="00672507" w:rsidRPr="00042E49" w:rsidRDefault="0027455D" w:rsidP="00042E49">
      <w:pPr>
        <w:numPr>
          <w:ilvl w:val="1"/>
          <w:numId w:val="26"/>
        </w:numPr>
        <w:tabs>
          <w:tab w:val="clear" w:pos="1080"/>
          <w:tab w:val="left" w:pos="0"/>
          <w:tab w:val="left" w:pos="36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Занесение основных параметров работы буровой установки (вес бурового инструмента с долотом, скорость бурения, обороты, крутящий момент, давление насоса, вес бурового раствора на входе и выходе, температура выкидной линии, сопротивляемость бурового раствора, и содержание газа в буровом растворе.</w:t>
      </w:r>
      <w:r w:rsidR="00136C5F" w:rsidRPr="00042E49">
        <w:rPr>
          <w:rFonts w:ascii="Times New Roman" w:hAnsi="Times New Roman"/>
          <w:sz w:val="24"/>
          <w:szCs w:val="24"/>
          <w:lang w:val="ru-RU"/>
        </w:rPr>
        <w:t xml:space="preserve"> Стоимость оборудования к пункту 1.10 должна быть предусмотрена в ставке</w:t>
      </w:r>
      <w:r w:rsidR="001B462B" w:rsidRPr="00042E49">
        <w:rPr>
          <w:rFonts w:ascii="Times New Roman" w:hAnsi="Times New Roman"/>
          <w:sz w:val="24"/>
          <w:szCs w:val="24"/>
          <w:lang w:val="ru-RU"/>
        </w:rPr>
        <w:t xml:space="preserve"> Установке Газового каротажа.</w:t>
      </w:r>
      <w:r w:rsidR="00136C5F" w:rsidRPr="00042E49">
        <w:rPr>
          <w:rFonts w:ascii="Times New Roman" w:hAnsi="Times New Roman"/>
          <w:sz w:val="24"/>
          <w:szCs w:val="24"/>
          <w:lang w:val="ru-RU"/>
        </w:rPr>
        <w:t xml:space="preserve">  </w:t>
      </w:r>
    </w:p>
    <w:p w14:paraId="1B5A03A7" w14:textId="77777777" w:rsidR="00FF1B02" w:rsidRPr="00042E49" w:rsidRDefault="00FF1B02" w:rsidP="00F03B67">
      <w:pPr>
        <w:tabs>
          <w:tab w:val="clear" w:pos="1080"/>
          <w:tab w:val="left" w:pos="0"/>
          <w:tab w:val="left" w:pos="36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Для проведения данных замеров Заказчику требуется следующее оборудование:</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4217"/>
        <w:gridCol w:w="1800"/>
        <w:gridCol w:w="2410"/>
      </w:tblGrid>
      <w:tr w:rsidR="00FF1B02" w:rsidRPr="00E17136" w14:paraId="77467F3C" w14:textId="77777777" w:rsidTr="00F03B67">
        <w:tc>
          <w:tcPr>
            <w:tcW w:w="674" w:type="dxa"/>
          </w:tcPr>
          <w:p w14:paraId="674AD33D" w14:textId="77777777" w:rsidR="00FF1B02" w:rsidRPr="00042E49" w:rsidRDefault="00FF1B02" w:rsidP="00FF1B02">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w:t>
            </w:r>
          </w:p>
        </w:tc>
        <w:tc>
          <w:tcPr>
            <w:tcW w:w="4217" w:type="dxa"/>
          </w:tcPr>
          <w:p w14:paraId="3C96C67E" w14:textId="77777777" w:rsidR="00FF1B02" w:rsidRPr="00042E49" w:rsidRDefault="00FF1B02" w:rsidP="00FF1B02">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Описание оборудования установки газового каротажа</w:t>
            </w:r>
          </w:p>
        </w:tc>
        <w:tc>
          <w:tcPr>
            <w:tcW w:w="1800" w:type="dxa"/>
          </w:tcPr>
          <w:p w14:paraId="7F49A8DC" w14:textId="03FFCC68" w:rsidR="00FF1B02" w:rsidRPr="00042E49" w:rsidRDefault="00FF1B02" w:rsidP="00FF1B02">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 xml:space="preserve">Требуемое </w:t>
            </w:r>
            <w:r w:rsidR="00E93A4C" w:rsidRPr="00042E49">
              <w:rPr>
                <w:rFonts w:ascii="Times New Roman" w:hAnsi="Times New Roman"/>
                <w:b/>
                <w:bCs/>
                <w:sz w:val="24"/>
                <w:szCs w:val="24"/>
                <w:lang w:val="ru-RU"/>
              </w:rPr>
              <w:t xml:space="preserve">минимальное </w:t>
            </w:r>
            <w:r w:rsidRPr="00042E49">
              <w:rPr>
                <w:rFonts w:ascii="Times New Roman" w:hAnsi="Times New Roman"/>
                <w:b/>
                <w:bCs/>
                <w:sz w:val="24"/>
                <w:szCs w:val="24"/>
                <w:lang w:val="ru-RU"/>
              </w:rPr>
              <w:t>кол-во</w:t>
            </w:r>
          </w:p>
        </w:tc>
        <w:tc>
          <w:tcPr>
            <w:tcW w:w="2410" w:type="dxa"/>
          </w:tcPr>
          <w:p w14:paraId="47DFFF00" w14:textId="77777777" w:rsidR="00FF1B02" w:rsidRPr="00042E49" w:rsidRDefault="00FF1B02" w:rsidP="00FF1B02">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sz w:val="24"/>
                <w:szCs w:val="24"/>
                <w:lang w:val="kk-KZ"/>
              </w:rPr>
              <w:t xml:space="preserve">Предложение Подрядчика </w:t>
            </w:r>
            <w:r w:rsidRPr="00042E49">
              <w:rPr>
                <w:rFonts w:ascii="Times New Roman" w:hAnsi="Times New Roman"/>
                <w:b/>
                <w:sz w:val="24"/>
                <w:szCs w:val="24"/>
                <w:lang w:val="ru-RU"/>
              </w:rPr>
              <w:t>в соответствии с требованиями пункта 1.10:</w:t>
            </w:r>
          </w:p>
        </w:tc>
      </w:tr>
      <w:tr w:rsidR="00FF1B02" w:rsidRPr="00042E49" w14:paraId="11CE6976" w14:textId="77777777" w:rsidTr="00F03B67">
        <w:tc>
          <w:tcPr>
            <w:tcW w:w="674" w:type="dxa"/>
          </w:tcPr>
          <w:p w14:paraId="668C11A3"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4217" w:type="dxa"/>
          </w:tcPr>
          <w:p w14:paraId="268D8956" w14:textId="77777777" w:rsidR="00FF1B02" w:rsidRPr="00042E49" w:rsidRDefault="00FF1B02" w:rsidP="00FF1B02">
            <w:pPr>
              <w:widowControl w:val="0"/>
              <w:tabs>
                <w:tab w:val="left" w:pos="0"/>
              </w:tabs>
              <w:ind w:left="0" w:firstLine="0"/>
              <w:rPr>
                <w:rFonts w:ascii="Times New Roman" w:hAnsi="Times New Roman"/>
                <w:sz w:val="24"/>
                <w:szCs w:val="24"/>
                <w:lang w:val="ru-RU"/>
              </w:rPr>
            </w:pPr>
            <w:r w:rsidRPr="00042E49">
              <w:rPr>
                <w:rFonts w:ascii="Times New Roman" w:hAnsi="Times New Roman"/>
                <w:iCs/>
                <w:sz w:val="24"/>
                <w:szCs w:val="24"/>
                <w:lang w:val="ru-RU"/>
              </w:rPr>
              <w:t xml:space="preserve">Резервный офисный компьютер </w:t>
            </w:r>
          </w:p>
        </w:tc>
        <w:tc>
          <w:tcPr>
            <w:tcW w:w="1800" w:type="dxa"/>
          </w:tcPr>
          <w:p w14:paraId="1EDA6A08"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3C227AD1"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18D97FD1" w14:textId="77777777" w:rsidTr="00F03B67">
        <w:tc>
          <w:tcPr>
            <w:tcW w:w="674" w:type="dxa"/>
          </w:tcPr>
          <w:p w14:paraId="36B09CEC"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2</w:t>
            </w:r>
          </w:p>
        </w:tc>
        <w:tc>
          <w:tcPr>
            <w:tcW w:w="4217" w:type="dxa"/>
          </w:tcPr>
          <w:p w14:paraId="3080E765" w14:textId="77777777" w:rsidR="00FF1B02" w:rsidRPr="00042E49" w:rsidRDefault="00FF1B02" w:rsidP="00FF1B02">
            <w:pPr>
              <w:widowControl w:val="0"/>
              <w:tabs>
                <w:tab w:val="left" w:pos="0"/>
              </w:tabs>
              <w:ind w:left="0" w:firstLine="0"/>
              <w:rPr>
                <w:rFonts w:ascii="Times New Roman" w:hAnsi="Times New Roman"/>
                <w:sz w:val="24"/>
                <w:szCs w:val="24"/>
                <w:lang w:val="ru-RU"/>
              </w:rPr>
            </w:pPr>
            <w:r w:rsidRPr="00042E49">
              <w:rPr>
                <w:rFonts w:ascii="Times New Roman" w:hAnsi="Times New Roman"/>
                <w:iCs/>
                <w:sz w:val="24"/>
                <w:szCs w:val="24"/>
                <w:lang w:val="ru-RU"/>
              </w:rPr>
              <w:t xml:space="preserve">Жесткий диск для резервных копий </w:t>
            </w:r>
          </w:p>
        </w:tc>
        <w:tc>
          <w:tcPr>
            <w:tcW w:w="1800" w:type="dxa"/>
          </w:tcPr>
          <w:p w14:paraId="5C39E97A"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4</w:t>
            </w:r>
          </w:p>
        </w:tc>
        <w:tc>
          <w:tcPr>
            <w:tcW w:w="2410" w:type="dxa"/>
          </w:tcPr>
          <w:p w14:paraId="34BEDAB7"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63011D74" w14:textId="77777777" w:rsidTr="00F03B67">
        <w:tc>
          <w:tcPr>
            <w:tcW w:w="674" w:type="dxa"/>
          </w:tcPr>
          <w:p w14:paraId="6B092687"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3</w:t>
            </w:r>
          </w:p>
        </w:tc>
        <w:tc>
          <w:tcPr>
            <w:tcW w:w="4217" w:type="dxa"/>
          </w:tcPr>
          <w:p w14:paraId="5917EC52" w14:textId="77777777" w:rsidR="00FF1B02" w:rsidRPr="00042E49" w:rsidRDefault="00FF1B02" w:rsidP="00FF1B02">
            <w:pPr>
              <w:widowControl w:val="0"/>
              <w:tabs>
                <w:tab w:val="left" w:pos="0"/>
              </w:tabs>
              <w:suppressAutoHyphens/>
              <w:ind w:left="0" w:firstLine="0"/>
              <w:rPr>
                <w:rFonts w:ascii="Times New Roman" w:hAnsi="Times New Roman"/>
                <w:sz w:val="24"/>
                <w:szCs w:val="24"/>
              </w:rPr>
            </w:pPr>
            <w:r w:rsidRPr="00042E49">
              <w:rPr>
                <w:rFonts w:ascii="Times New Roman" w:hAnsi="Times New Roman"/>
                <w:sz w:val="24"/>
                <w:szCs w:val="24"/>
                <w:lang w:val="ru-RU"/>
              </w:rPr>
              <w:t xml:space="preserve">Датчик положения крюка  </w:t>
            </w:r>
          </w:p>
        </w:tc>
        <w:tc>
          <w:tcPr>
            <w:tcW w:w="1800" w:type="dxa"/>
          </w:tcPr>
          <w:p w14:paraId="05D1F98F"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2</w:t>
            </w:r>
          </w:p>
        </w:tc>
        <w:tc>
          <w:tcPr>
            <w:tcW w:w="2410" w:type="dxa"/>
          </w:tcPr>
          <w:p w14:paraId="635F8869"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24D9EC02" w14:textId="77777777" w:rsidTr="00F03B67">
        <w:tc>
          <w:tcPr>
            <w:tcW w:w="674" w:type="dxa"/>
          </w:tcPr>
          <w:p w14:paraId="3CD3C7E7"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4</w:t>
            </w:r>
          </w:p>
        </w:tc>
        <w:tc>
          <w:tcPr>
            <w:tcW w:w="4217" w:type="dxa"/>
          </w:tcPr>
          <w:p w14:paraId="23A8BDD0" w14:textId="67A42B03" w:rsidR="00FF1B02" w:rsidRPr="00042E49" w:rsidRDefault="00FF1B02"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Датчик веса на крюке</w:t>
            </w:r>
            <w:r w:rsidR="00E93A4C" w:rsidRPr="00042E49">
              <w:rPr>
                <w:rFonts w:ascii="Times New Roman" w:hAnsi="Times New Roman"/>
                <w:sz w:val="24"/>
                <w:szCs w:val="24"/>
                <w:lang w:val="ru-RU"/>
              </w:rPr>
              <w:t xml:space="preserve"> </w:t>
            </w:r>
            <w:r w:rsidR="00E93A4C" w:rsidRPr="00042E49">
              <w:rPr>
                <w:rFonts w:ascii="Times New Roman" w:hAnsi="Times New Roman"/>
                <w:sz w:val="24"/>
                <w:lang w:val="ru-RU"/>
              </w:rPr>
              <w:t>(не зависимый от датчика буровой)</w:t>
            </w:r>
          </w:p>
        </w:tc>
        <w:tc>
          <w:tcPr>
            <w:tcW w:w="1800" w:type="dxa"/>
          </w:tcPr>
          <w:p w14:paraId="1B86A6B0"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2</w:t>
            </w:r>
          </w:p>
        </w:tc>
        <w:tc>
          <w:tcPr>
            <w:tcW w:w="2410" w:type="dxa"/>
          </w:tcPr>
          <w:p w14:paraId="17B5646A"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2AFFB1C7" w14:textId="77777777" w:rsidTr="00F03B67">
        <w:tc>
          <w:tcPr>
            <w:tcW w:w="674" w:type="dxa"/>
          </w:tcPr>
          <w:p w14:paraId="573FD6BA"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5</w:t>
            </w:r>
          </w:p>
        </w:tc>
        <w:tc>
          <w:tcPr>
            <w:tcW w:w="4217" w:type="dxa"/>
          </w:tcPr>
          <w:p w14:paraId="471D7AC8" w14:textId="4BA1C1E6" w:rsidR="00FF1B02" w:rsidRPr="00042E49" w:rsidRDefault="00FF1B02" w:rsidP="00361EAC">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Датчик скорости вращения бурильной колонны</w:t>
            </w:r>
            <w:r w:rsidR="00361EAC" w:rsidRPr="00042E49">
              <w:rPr>
                <w:rFonts w:ascii="Times New Roman" w:hAnsi="Times New Roman"/>
                <w:sz w:val="24"/>
                <w:szCs w:val="24"/>
                <w:lang w:val="ru-RU"/>
              </w:rPr>
              <w:t xml:space="preserve"> </w:t>
            </w:r>
            <w:r w:rsidR="00361EAC" w:rsidRPr="00042E49">
              <w:rPr>
                <w:rFonts w:ascii="Times New Roman" w:hAnsi="Times New Roman"/>
                <w:sz w:val="32"/>
                <w:szCs w:val="24"/>
                <w:lang w:val="ru-RU"/>
              </w:rPr>
              <w:t>(</w:t>
            </w:r>
            <w:r w:rsidR="00361EAC" w:rsidRPr="00042E49">
              <w:rPr>
                <w:rFonts w:ascii="Times New Roman" w:hAnsi="Times New Roman"/>
                <w:sz w:val="24"/>
                <w:lang w:val="ru-RU"/>
              </w:rPr>
              <w:t>ротора и верхнего привода (Топ Драйва)</w:t>
            </w:r>
          </w:p>
        </w:tc>
        <w:tc>
          <w:tcPr>
            <w:tcW w:w="1800" w:type="dxa"/>
          </w:tcPr>
          <w:p w14:paraId="50FC22FF"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73D77064"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0DC9B1BC" w14:textId="77777777" w:rsidTr="00F03B67">
        <w:tc>
          <w:tcPr>
            <w:tcW w:w="674" w:type="dxa"/>
          </w:tcPr>
          <w:p w14:paraId="2E53E61A"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6</w:t>
            </w:r>
          </w:p>
        </w:tc>
        <w:tc>
          <w:tcPr>
            <w:tcW w:w="4217" w:type="dxa"/>
          </w:tcPr>
          <w:p w14:paraId="63AF3FDF" w14:textId="1B006A17" w:rsidR="00FF1B02" w:rsidRPr="00042E49" w:rsidRDefault="00FF1B02" w:rsidP="00E93A4C">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Датчик вращающего момента на столе ротора (Стол ротора </w:t>
            </w:r>
            <w:r w:rsidR="00E93A4C" w:rsidRPr="00042E49">
              <w:rPr>
                <w:rFonts w:ascii="Times New Roman" w:hAnsi="Times New Roman"/>
                <w:sz w:val="24"/>
                <w:szCs w:val="24"/>
                <w:lang w:val="ru-RU"/>
              </w:rPr>
              <w:t>и</w:t>
            </w:r>
            <w:r w:rsidRPr="00042E49">
              <w:rPr>
                <w:rFonts w:ascii="Times New Roman" w:hAnsi="Times New Roman"/>
                <w:sz w:val="24"/>
                <w:szCs w:val="24"/>
                <w:lang w:val="ru-RU"/>
              </w:rPr>
              <w:t xml:space="preserve"> верхний привод)</w:t>
            </w:r>
          </w:p>
        </w:tc>
        <w:tc>
          <w:tcPr>
            <w:tcW w:w="1800" w:type="dxa"/>
          </w:tcPr>
          <w:p w14:paraId="55323257" w14:textId="6E98D6FA" w:rsidR="00FF1B02" w:rsidRPr="00042E49" w:rsidRDefault="00E93A4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2</w:t>
            </w:r>
          </w:p>
        </w:tc>
        <w:tc>
          <w:tcPr>
            <w:tcW w:w="2410" w:type="dxa"/>
          </w:tcPr>
          <w:p w14:paraId="01C215C4"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297077C6" w14:textId="77777777" w:rsidTr="00F03B67">
        <w:tc>
          <w:tcPr>
            <w:tcW w:w="674" w:type="dxa"/>
          </w:tcPr>
          <w:p w14:paraId="0DB42F40"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7</w:t>
            </w:r>
          </w:p>
        </w:tc>
        <w:tc>
          <w:tcPr>
            <w:tcW w:w="4217" w:type="dxa"/>
          </w:tcPr>
          <w:p w14:paraId="54856C56" w14:textId="77777777" w:rsidR="00FF1B02" w:rsidRPr="00042E49" w:rsidRDefault="00FF1B02" w:rsidP="00FF1B02">
            <w:pPr>
              <w:widowControl w:val="0"/>
              <w:tabs>
                <w:tab w:val="left" w:pos="0"/>
              </w:tabs>
              <w:suppressAutoHyphens/>
              <w:ind w:left="0" w:firstLine="0"/>
              <w:rPr>
                <w:rFonts w:ascii="Times New Roman" w:hAnsi="Times New Roman"/>
                <w:sz w:val="24"/>
                <w:szCs w:val="24"/>
              </w:rPr>
            </w:pPr>
            <w:r w:rsidRPr="00042E49">
              <w:rPr>
                <w:rFonts w:ascii="Times New Roman" w:hAnsi="Times New Roman"/>
                <w:sz w:val="24"/>
                <w:szCs w:val="24"/>
                <w:lang w:val="ru-RU"/>
              </w:rPr>
              <w:t>Датчик давления на стояке</w:t>
            </w:r>
          </w:p>
        </w:tc>
        <w:tc>
          <w:tcPr>
            <w:tcW w:w="1800" w:type="dxa"/>
          </w:tcPr>
          <w:p w14:paraId="1D9A0107"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38261E98"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2FD12913" w14:textId="77777777" w:rsidTr="00F03B67">
        <w:tc>
          <w:tcPr>
            <w:tcW w:w="674" w:type="dxa"/>
          </w:tcPr>
          <w:p w14:paraId="21F948F5" w14:textId="7FB999B8" w:rsidR="00FF1B02" w:rsidRPr="00042E49" w:rsidRDefault="00FF1B02" w:rsidP="00F03B67">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8</w:t>
            </w:r>
          </w:p>
        </w:tc>
        <w:tc>
          <w:tcPr>
            <w:tcW w:w="4217" w:type="dxa"/>
          </w:tcPr>
          <w:p w14:paraId="7370AD87" w14:textId="77777777" w:rsidR="00FF1B02" w:rsidRPr="00042E49" w:rsidRDefault="00FF1B02"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Датчик давления в обсадных трубах</w:t>
            </w:r>
          </w:p>
        </w:tc>
        <w:tc>
          <w:tcPr>
            <w:tcW w:w="1800" w:type="dxa"/>
          </w:tcPr>
          <w:p w14:paraId="44BDFBAB"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476CB10D"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2B4678F4" w14:textId="77777777" w:rsidTr="00F03B67">
        <w:tc>
          <w:tcPr>
            <w:tcW w:w="674" w:type="dxa"/>
          </w:tcPr>
          <w:p w14:paraId="06218038"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9</w:t>
            </w:r>
          </w:p>
        </w:tc>
        <w:tc>
          <w:tcPr>
            <w:tcW w:w="4217" w:type="dxa"/>
          </w:tcPr>
          <w:p w14:paraId="4E408E4E" w14:textId="72BF56D6" w:rsidR="00FF1B02" w:rsidRPr="00042E49" w:rsidRDefault="00FF1B02"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Датчик хода плунжера насоса</w:t>
            </w:r>
            <w:r w:rsidR="00361EAC" w:rsidRPr="00042E49">
              <w:rPr>
                <w:rFonts w:ascii="Times New Roman" w:hAnsi="Times New Roman"/>
                <w:sz w:val="24"/>
                <w:szCs w:val="24"/>
                <w:lang w:val="ru-RU"/>
              </w:rPr>
              <w:t xml:space="preserve"> </w:t>
            </w:r>
            <w:r w:rsidR="00361EAC" w:rsidRPr="00042E49">
              <w:rPr>
                <w:rFonts w:ascii="Times New Roman" w:hAnsi="Times New Roman"/>
                <w:sz w:val="24"/>
                <w:lang w:val="ru-RU"/>
              </w:rPr>
              <w:t>и сумматоры. (Также требуется соединитель насоса высокого давления.)</w:t>
            </w:r>
          </w:p>
        </w:tc>
        <w:tc>
          <w:tcPr>
            <w:tcW w:w="1800" w:type="dxa"/>
          </w:tcPr>
          <w:p w14:paraId="1DA01563"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3</w:t>
            </w:r>
          </w:p>
        </w:tc>
        <w:tc>
          <w:tcPr>
            <w:tcW w:w="2410" w:type="dxa"/>
          </w:tcPr>
          <w:p w14:paraId="216142A5"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p>
        </w:tc>
      </w:tr>
      <w:tr w:rsidR="00FF1B02" w:rsidRPr="00042E49" w14:paraId="44AF6F3F" w14:textId="77777777" w:rsidTr="00F03B67">
        <w:tc>
          <w:tcPr>
            <w:tcW w:w="674" w:type="dxa"/>
          </w:tcPr>
          <w:p w14:paraId="499AE748"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10</w:t>
            </w:r>
          </w:p>
        </w:tc>
        <w:tc>
          <w:tcPr>
            <w:tcW w:w="4217" w:type="dxa"/>
          </w:tcPr>
          <w:p w14:paraId="56A7894D" w14:textId="77777777" w:rsidR="00FF1B02" w:rsidRPr="00042E49" w:rsidRDefault="00FF1B02"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Датчик расхода бур. раствора, лопастного типа</w:t>
            </w:r>
          </w:p>
        </w:tc>
        <w:tc>
          <w:tcPr>
            <w:tcW w:w="1800" w:type="dxa"/>
          </w:tcPr>
          <w:p w14:paraId="744B2822"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2410" w:type="dxa"/>
          </w:tcPr>
          <w:p w14:paraId="024FA667"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p>
        </w:tc>
      </w:tr>
      <w:tr w:rsidR="00FF1B02" w:rsidRPr="00042E49" w14:paraId="67101350" w14:textId="77777777" w:rsidTr="00F03B67">
        <w:tc>
          <w:tcPr>
            <w:tcW w:w="674" w:type="dxa"/>
          </w:tcPr>
          <w:p w14:paraId="194B95B7"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11</w:t>
            </w:r>
          </w:p>
        </w:tc>
        <w:tc>
          <w:tcPr>
            <w:tcW w:w="4217" w:type="dxa"/>
          </w:tcPr>
          <w:p w14:paraId="03BB3F16" w14:textId="7D4151A9" w:rsidR="00FF1B02" w:rsidRPr="00042E49" w:rsidRDefault="00FF1B02"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Датчик удельного веса бурового раствора </w:t>
            </w:r>
            <w:r w:rsidR="002B497D" w:rsidRPr="00042E49">
              <w:rPr>
                <w:rFonts w:ascii="Times New Roman" w:hAnsi="Times New Roman"/>
                <w:sz w:val="24"/>
                <w:szCs w:val="24"/>
                <w:lang w:val="ru-RU"/>
              </w:rPr>
              <w:t>на входе и на выходе</w:t>
            </w:r>
          </w:p>
        </w:tc>
        <w:tc>
          <w:tcPr>
            <w:tcW w:w="1800" w:type="dxa"/>
          </w:tcPr>
          <w:p w14:paraId="416FEBE9" w14:textId="1B4AE90B" w:rsidR="00FF1B02" w:rsidRPr="00042E49" w:rsidRDefault="002B497D"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2</w:t>
            </w:r>
          </w:p>
        </w:tc>
        <w:tc>
          <w:tcPr>
            <w:tcW w:w="2410" w:type="dxa"/>
          </w:tcPr>
          <w:p w14:paraId="7DBA16F8"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p>
        </w:tc>
      </w:tr>
      <w:tr w:rsidR="00FF1B02" w:rsidRPr="00042E49" w14:paraId="07E590B7" w14:textId="77777777" w:rsidTr="00F03B67">
        <w:tc>
          <w:tcPr>
            <w:tcW w:w="674" w:type="dxa"/>
          </w:tcPr>
          <w:p w14:paraId="6EC1E191"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12</w:t>
            </w:r>
          </w:p>
        </w:tc>
        <w:tc>
          <w:tcPr>
            <w:tcW w:w="4217" w:type="dxa"/>
          </w:tcPr>
          <w:p w14:paraId="1EF75B08" w14:textId="74DDA86E" w:rsidR="00FF1B02" w:rsidRPr="00042E49" w:rsidRDefault="00FF1B02" w:rsidP="00361EAC">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Датчик температуры бурового раствора </w:t>
            </w:r>
            <w:r w:rsidR="00361EAC" w:rsidRPr="00042E49">
              <w:rPr>
                <w:rFonts w:ascii="Times New Roman" w:hAnsi="Times New Roman"/>
                <w:sz w:val="24"/>
                <w:szCs w:val="24"/>
                <w:lang w:val="ru-RU"/>
              </w:rPr>
              <w:t xml:space="preserve">на входе и на выходе </w:t>
            </w:r>
          </w:p>
        </w:tc>
        <w:tc>
          <w:tcPr>
            <w:tcW w:w="1800" w:type="dxa"/>
          </w:tcPr>
          <w:p w14:paraId="126C165B" w14:textId="23DB073E" w:rsidR="00FF1B02" w:rsidRPr="00042E49" w:rsidRDefault="002B497D" w:rsidP="00FF1B02">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2</w:t>
            </w:r>
          </w:p>
        </w:tc>
        <w:tc>
          <w:tcPr>
            <w:tcW w:w="2410" w:type="dxa"/>
          </w:tcPr>
          <w:p w14:paraId="57A2495E"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FF1B02" w:rsidRPr="00042E49" w14:paraId="1375C29D" w14:textId="77777777" w:rsidTr="00E93A4C">
        <w:tc>
          <w:tcPr>
            <w:tcW w:w="674" w:type="dxa"/>
          </w:tcPr>
          <w:p w14:paraId="0CED6FBC" w14:textId="77777777" w:rsidR="00FF1B02" w:rsidRPr="00042E49" w:rsidRDefault="00FF1B02"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13</w:t>
            </w:r>
          </w:p>
        </w:tc>
        <w:tc>
          <w:tcPr>
            <w:tcW w:w="4217" w:type="dxa"/>
          </w:tcPr>
          <w:p w14:paraId="0BE43C11" w14:textId="1202FB71" w:rsidR="00FF1B02" w:rsidRPr="00042E49" w:rsidRDefault="00FF1B02"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Датчик уровня в емкости </w:t>
            </w:r>
            <w:r w:rsidR="00361EAC" w:rsidRPr="00042E49">
              <w:rPr>
                <w:rFonts w:ascii="Times New Roman" w:hAnsi="Times New Roman"/>
                <w:sz w:val="24"/>
                <w:szCs w:val="24"/>
                <w:lang w:val="ru-RU"/>
              </w:rPr>
              <w:t xml:space="preserve"> </w:t>
            </w:r>
            <w:r w:rsidR="00361EAC" w:rsidRPr="00042E49">
              <w:rPr>
                <w:rFonts w:ascii="Times New Roman" w:hAnsi="Times New Roman"/>
                <w:sz w:val="24"/>
                <w:lang w:val="ru-RU"/>
              </w:rPr>
              <w:t>(независимо от глубины емкости)</w:t>
            </w:r>
            <w:r w:rsidR="00361EAC" w:rsidRPr="00042E49">
              <w:rPr>
                <w:rFonts w:ascii="Times New Roman" w:hAnsi="Times New Roman"/>
                <w:sz w:val="24"/>
              </w:rPr>
              <w:t> </w:t>
            </w:r>
            <w:r w:rsidR="00361EAC" w:rsidRPr="00042E49">
              <w:rPr>
                <w:rFonts w:ascii="Times New Roman" w:hAnsi="Times New Roman"/>
                <w:sz w:val="24"/>
                <w:lang w:val="ru-RU"/>
              </w:rPr>
              <w:t xml:space="preserve"> - все активные емкости, баки мешалки, доливочные емкости т.д.</w:t>
            </w:r>
            <w:r w:rsidR="00361EAC" w:rsidRPr="00042E49">
              <w:rPr>
                <w:rFonts w:ascii="Times New Roman" w:hAnsi="Times New Roman"/>
                <w:sz w:val="24"/>
              </w:rPr>
              <w:t> </w:t>
            </w:r>
            <w:r w:rsidR="00361EAC" w:rsidRPr="00042E49">
              <w:rPr>
                <w:rFonts w:ascii="Times New Roman" w:hAnsi="Times New Roman"/>
                <w:sz w:val="24"/>
                <w:lang w:val="ru-RU"/>
              </w:rPr>
              <w:t>)</w:t>
            </w:r>
          </w:p>
        </w:tc>
        <w:tc>
          <w:tcPr>
            <w:tcW w:w="1800" w:type="dxa"/>
          </w:tcPr>
          <w:p w14:paraId="4DE11791" w14:textId="77777777" w:rsidR="00FF1B02" w:rsidRPr="00042E49" w:rsidRDefault="00FF1B02" w:rsidP="00FF1B02">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8</w:t>
            </w:r>
          </w:p>
        </w:tc>
        <w:tc>
          <w:tcPr>
            <w:tcW w:w="2410" w:type="dxa"/>
          </w:tcPr>
          <w:p w14:paraId="4F51E2C7" w14:textId="77777777" w:rsidR="00FF1B02" w:rsidRPr="00042E49" w:rsidRDefault="00FF1B02" w:rsidP="00FF1B02">
            <w:pPr>
              <w:widowControl w:val="0"/>
              <w:tabs>
                <w:tab w:val="left" w:pos="0"/>
              </w:tabs>
              <w:ind w:left="0" w:firstLine="0"/>
              <w:jc w:val="center"/>
              <w:rPr>
                <w:rFonts w:ascii="Times New Roman" w:hAnsi="Times New Roman"/>
                <w:sz w:val="24"/>
                <w:szCs w:val="24"/>
              </w:rPr>
            </w:pPr>
          </w:p>
        </w:tc>
      </w:tr>
      <w:tr w:rsidR="00E93A4C" w:rsidRPr="00042E49" w14:paraId="5ABEEEBB" w14:textId="77777777" w:rsidTr="00E93A4C">
        <w:tc>
          <w:tcPr>
            <w:tcW w:w="674" w:type="dxa"/>
          </w:tcPr>
          <w:p w14:paraId="04FE9CC3" w14:textId="67819141" w:rsidR="00E93A4C" w:rsidRPr="00042E49" w:rsidRDefault="00E93A4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14</w:t>
            </w:r>
          </w:p>
        </w:tc>
        <w:tc>
          <w:tcPr>
            <w:tcW w:w="4217" w:type="dxa"/>
          </w:tcPr>
          <w:p w14:paraId="36D0AA99" w14:textId="6D541B58" w:rsidR="00E93A4C" w:rsidRPr="00042E49" w:rsidRDefault="00E93A4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lang w:val="ru-RU"/>
              </w:rPr>
              <w:t>Сумматор/ Датчик объема раствора в резервуаре.</w:t>
            </w:r>
          </w:p>
        </w:tc>
        <w:tc>
          <w:tcPr>
            <w:tcW w:w="1800" w:type="dxa"/>
          </w:tcPr>
          <w:p w14:paraId="7E2D8D8A" w14:textId="4EA9E9F7" w:rsidR="00E93A4C" w:rsidRPr="00042E49" w:rsidRDefault="00E93A4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8</w:t>
            </w:r>
          </w:p>
        </w:tc>
        <w:tc>
          <w:tcPr>
            <w:tcW w:w="2410" w:type="dxa"/>
          </w:tcPr>
          <w:p w14:paraId="349BDECB"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r w:rsidR="00E93A4C" w:rsidRPr="00042E49" w14:paraId="690A7756" w14:textId="77777777" w:rsidTr="00E93A4C">
        <w:tc>
          <w:tcPr>
            <w:tcW w:w="674" w:type="dxa"/>
          </w:tcPr>
          <w:p w14:paraId="2BD930F2" w14:textId="729A8E4A" w:rsidR="00E93A4C" w:rsidRPr="00042E49" w:rsidRDefault="00E93A4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15</w:t>
            </w:r>
          </w:p>
        </w:tc>
        <w:tc>
          <w:tcPr>
            <w:tcW w:w="4217" w:type="dxa"/>
          </w:tcPr>
          <w:p w14:paraId="46378776" w14:textId="32F2F510" w:rsidR="00E93A4C" w:rsidRPr="00042E49" w:rsidRDefault="00E93A4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lang w:val="ru-RU"/>
              </w:rPr>
              <w:t xml:space="preserve">Датчик измерения фактора </w:t>
            </w:r>
            <w:r w:rsidRPr="00042E49">
              <w:rPr>
                <w:rFonts w:ascii="Times New Roman" w:hAnsi="Times New Roman"/>
                <w:sz w:val="24"/>
              </w:rPr>
              <w:t>pH</w:t>
            </w:r>
            <w:r w:rsidRPr="00042E49">
              <w:rPr>
                <w:rFonts w:ascii="Times New Roman" w:hAnsi="Times New Roman"/>
                <w:sz w:val="24"/>
                <w:lang w:val="ru-RU"/>
              </w:rPr>
              <w:t xml:space="preserve"> в буровом растворе</w:t>
            </w:r>
          </w:p>
        </w:tc>
        <w:tc>
          <w:tcPr>
            <w:tcW w:w="1800" w:type="dxa"/>
          </w:tcPr>
          <w:p w14:paraId="5B5481A6" w14:textId="24B18A80" w:rsidR="00E93A4C" w:rsidRPr="00042E49" w:rsidRDefault="002B497D"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2</w:t>
            </w:r>
          </w:p>
        </w:tc>
        <w:tc>
          <w:tcPr>
            <w:tcW w:w="2410" w:type="dxa"/>
          </w:tcPr>
          <w:p w14:paraId="53FE9798"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r w:rsidR="00E93A4C" w:rsidRPr="00042E49" w14:paraId="15B37E0D" w14:textId="77777777" w:rsidTr="00E93A4C">
        <w:tc>
          <w:tcPr>
            <w:tcW w:w="674" w:type="dxa"/>
          </w:tcPr>
          <w:p w14:paraId="1F335BCA" w14:textId="2E519017" w:rsidR="00E93A4C" w:rsidRPr="00042E49" w:rsidRDefault="00E93A4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16</w:t>
            </w:r>
          </w:p>
        </w:tc>
        <w:tc>
          <w:tcPr>
            <w:tcW w:w="4217" w:type="dxa"/>
          </w:tcPr>
          <w:p w14:paraId="10550BFC" w14:textId="25CE3380" w:rsidR="00E93A4C" w:rsidRPr="00042E49" w:rsidRDefault="00E93A4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lang w:val="ru-RU"/>
              </w:rPr>
              <w:t>Датчик обнаружения взрывоопасных газов (</w:t>
            </w:r>
            <w:r w:rsidRPr="00042E49">
              <w:rPr>
                <w:rFonts w:ascii="Times New Roman" w:hAnsi="Times New Roman"/>
                <w:sz w:val="24"/>
                <w:lang w:val="en-US"/>
              </w:rPr>
              <w:t>CH</w:t>
            </w:r>
            <w:r w:rsidRPr="00042E49">
              <w:rPr>
                <w:rFonts w:ascii="Times New Roman" w:hAnsi="Times New Roman"/>
                <w:sz w:val="24"/>
                <w:vertAlign w:val="subscript"/>
                <w:lang w:val="ru-RU"/>
              </w:rPr>
              <w:t>4</w:t>
            </w:r>
            <w:r w:rsidRPr="00042E49">
              <w:rPr>
                <w:rFonts w:ascii="Times New Roman" w:hAnsi="Times New Roman"/>
                <w:sz w:val="24"/>
                <w:lang w:val="ru-RU"/>
              </w:rPr>
              <w:t>)</w:t>
            </w:r>
          </w:p>
        </w:tc>
        <w:tc>
          <w:tcPr>
            <w:tcW w:w="1800" w:type="dxa"/>
          </w:tcPr>
          <w:p w14:paraId="29B96D7C" w14:textId="60B3E115"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2410" w:type="dxa"/>
          </w:tcPr>
          <w:p w14:paraId="49A9E498"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r w:rsidR="00E93A4C" w:rsidRPr="00042E49" w14:paraId="0D97B4AB" w14:textId="77777777" w:rsidTr="00E93A4C">
        <w:tc>
          <w:tcPr>
            <w:tcW w:w="674" w:type="dxa"/>
          </w:tcPr>
          <w:p w14:paraId="21F7829B" w14:textId="22101AFB"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17</w:t>
            </w:r>
          </w:p>
        </w:tc>
        <w:tc>
          <w:tcPr>
            <w:tcW w:w="4217" w:type="dxa"/>
          </w:tcPr>
          <w:p w14:paraId="2F5A2B88" w14:textId="7C1DE611" w:rsidR="00E93A4C" w:rsidRPr="00042E49" w:rsidRDefault="00361EA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lang w:val="ru-RU"/>
              </w:rPr>
              <w:t>Датчик давления на линии глушения</w:t>
            </w:r>
          </w:p>
        </w:tc>
        <w:tc>
          <w:tcPr>
            <w:tcW w:w="1800" w:type="dxa"/>
          </w:tcPr>
          <w:p w14:paraId="3144D53A" w14:textId="5EE7CBF3"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2410" w:type="dxa"/>
          </w:tcPr>
          <w:p w14:paraId="38B4DD39"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r w:rsidR="00E93A4C" w:rsidRPr="00042E49" w14:paraId="355543E0" w14:textId="77777777" w:rsidTr="00E93A4C">
        <w:tc>
          <w:tcPr>
            <w:tcW w:w="674" w:type="dxa"/>
          </w:tcPr>
          <w:p w14:paraId="0FFAB940" w14:textId="74273D05"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18</w:t>
            </w:r>
          </w:p>
        </w:tc>
        <w:tc>
          <w:tcPr>
            <w:tcW w:w="4217" w:type="dxa"/>
          </w:tcPr>
          <w:p w14:paraId="20A17769" w14:textId="62A413AD" w:rsidR="00E93A4C" w:rsidRPr="00042E49" w:rsidRDefault="00361EA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lang w:val="ru-RU"/>
              </w:rPr>
              <w:t>Датчик глубины/датчик скорости проходки</w:t>
            </w:r>
          </w:p>
        </w:tc>
        <w:tc>
          <w:tcPr>
            <w:tcW w:w="1800" w:type="dxa"/>
          </w:tcPr>
          <w:p w14:paraId="6D6EC298" w14:textId="4B93CA02"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2410" w:type="dxa"/>
          </w:tcPr>
          <w:p w14:paraId="4D2C3E0C"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r w:rsidR="00E93A4C" w:rsidRPr="00042E49" w14:paraId="75B497E1" w14:textId="77777777" w:rsidTr="00E93A4C">
        <w:tc>
          <w:tcPr>
            <w:tcW w:w="674" w:type="dxa"/>
          </w:tcPr>
          <w:p w14:paraId="258FEAA8" w14:textId="205CEC78"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19</w:t>
            </w:r>
          </w:p>
        </w:tc>
        <w:tc>
          <w:tcPr>
            <w:tcW w:w="4217" w:type="dxa"/>
          </w:tcPr>
          <w:p w14:paraId="1D29FA09" w14:textId="1647CCBD" w:rsidR="00E93A4C" w:rsidRPr="00042E49" w:rsidRDefault="00361EA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rPr>
              <w:t>Датчик давления на штуцере</w:t>
            </w:r>
          </w:p>
        </w:tc>
        <w:tc>
          <w:tcPr>
            <w:tcW w:w="1800" w:type="dxa"/>
          </w:tcPr>
          <w:p w14:paraId="6E69FE4A" w14:textId="41945FAD"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2410" w:type="dxa"/>
          </w:tcPr>
          <w:p w14:paraId="734D409C"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r w:rsidR="00E93A4C" w:rsidRPr="00042E49" w14:paraId="4DF72F2E" w14:textId="77777777" w:rsidTr="00E93A4C">
        <w:tc>
          <w:tcPr>
            <w:tcW w:w="674" w:type="dxa"/>
          </w:tcPr>
          <w:p w14:paraId="2C3392A4" w14:textId="27E8709E"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20</w:t>
            </w:r>
          </w:p>
        </w:tc>
        <w:tc>
          <w:tcPr>
            <w:tcW w:w="4217" w:type="dxa"/>
          </w:tcPr>
          <w:p w14:paraId="518D79D0" w14:textId="325FE26E" w:rsidR="00E93A4C" w:rsidRPr="00042E49" w:rsidRDefault="00361EAC" w:rsidP="00FF1B02">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lang w:val="ru-RU"/>
              </w:rPr>
              <w:t>Датчик скорости в колонне/индикатор положения</w:t>
            </w:r>
            <w:r w:rsidRPr="00042E49">
              <w:rPr>
                <w:rFonts w:ascii="Times New Roman" w:hAnsi="Times New Roman"/>
                <w:sz w:val="24"/>
              </w:rPr>
              <w:t> </w:t>
            </w:r>
            <w:r w:rsidRPr="00042E49">
              <w:rPr>
                <w:rFonts w:ascii="Times New Roman" w:hAnsi="Times New Roman"/>
                <w:sz w:val="24"/>
                <w:lang w:val="ru-RU"/>
              </w:rPr>
              <w:t xml:space="preserve"> блока</w:t>
            </w:r>
          </w:p>
        </w:tc>
        <w:tc>
          <w:tcPr>
            <w:tcW w:w="1800" w:type="dxa"/>
          </w:tcPr>
          <w:p w14:paraId="3B871168" w14:textId="237E5BCC" w:rsidR="00E93A4C" w:rsidRPr="00042E49" w:rsidRDefault="00361EAC" w:rsidP="00FF1B02">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2410" w:type="dxa"/>
          </w:tcPr>
          <w:p w14:paraId="47B38B63" w14:textId="77777777" w:rsidR="00E93A4C" w:rsidRPr="00042E49" w:rsidRDefault="00E93A4C" w:rsidP="00FF1B02">
            <w:pPr>
              <w:widowControl w:val="0"/>
              <w:tabs>
                <w:tab w:val="left" w:pos="0"/>
              </w:tabs>
              <w:ind w:left="0" w:firstLine="0"/>
              <w:jc w:val="center"/>
              <w:rPr>
                <w:rFonts w:ascii="Times New Roman" w:hAnsi="Times New Roman"/>
                <w:sz w:val="24"/>
                <w:szCs w:val="24"/>
                <w:lang w:val="ru-RU"/>
              </w:rPr>
            </w:pPr>
          </w:p>
        </w:tc>
      </w:tr>
    </w:tbl>
    <w:p w14:paraId="27B7BE1B" w14:textId="77777777" w:rsidR="00FF1B02" w:rsidRPr="00042E49" w:rsidRDefault="00FF1B02" w:rsidP="00E93A4C">
      <w:pPr>
        <w:tabs>
          <w:tab w:val="clear" w:pos="1080"/>
          <w:tab w:val="left" w:pos="0"/>
          <w:tab w:val="left" w:pos="36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4F04C6B5" w14:textId="77777777" w:rsidR="00FF1B02" w:rsidRPr="00042E49" w:rsidRDefault="00FF1B02" w:rsidP="00F03B67">
      <w:pPr>
        <w:tabs>
          <w:tab w:val="clear" w:pos="1080"/>
          <w:tab w:val="left" w:pos="0"/>
          <w:tab w:val="left" w:pos="36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0547F0BD" w14:textId="77777777" w:rsidR="002219D5" w:rsidRPr="00042E49" w:rsidRDefault="0027455D" w:rsidP="00042E49">
      <w:pPr>
        <w:numPr>
          <w:ilvl w:val="1"/>
          <w:numId w:val="26"/>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Подготовка сводных диаграмм исходных данных скорректированной </w:t>
      </w:r>
      <w:r w:rsidRPr="00042E49">
        <w:rPr>
          <w:rFonts w:ascii="Times New Roman" w:hAnsi="Times New Roman"/>
          <w:sz w:val="24"/>
          <w:szCs w:val="24"/>
          <w:lang w:val="en-US"/>
        </w:rPr>
        <w:t>D</w:t>
      </w:r>
      <w:r w:rsidRPr="00042E49">
        <w:rPr>
          <w:rFonts w:ascii="Times New Roman" w:hAnsi="Times New Roman"/>
          <w:sz w:val="24"/>
          <w:szCs w:val="24"/>
          <w:lang w:val="ru-RU"/>
        </w:rPr>
        <w:t>-экспоненты, скорости бурения, плотности сланцевых глин, разности температур и сопротивляемости бурового раствора, сопротивляемости на выходе, содержания газа в буровом растворе в формате согласованным между Подрядчиком и Заказчиком.</w:t>
      </w:r>
    </w:p>
    <w:p w14:paraId="33EB341D" w14:textId="77777777" w:rsidR="002219D5" w:rsidRPr="00042E49" w:rsidRDefault="0027455D" w:rsidP="00042E49">
      <w:pPr>
        <w:numPr>
          <w:ilvl w:val="1"/>
          <w:numId w:val="26"/>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Подготовка сводки анализа данных бурения на основании интерпретации вышеуказанных параметров, с указанием расчетного пластового давления, усредненной плотности в циркуляционной системе, и расчетного градиента давления гидроразрыва в формате согласованным между Подрядчиком и Заказчиком.</w:t>
      </w:r>
    </w:p>
    <w:p w14:paraId="613B11E0" w14:textId="57401200" w:rsidR="002219D5" w:rsidRPr="00042E49" w:rsidRDefault="0027455D" w:rsidP="00042E49">
      <w:pPr>
        <w:numPr>
          <w:ilvl w:val="1"/>
          <w:numId w:val="26"/>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Подготовка ежедневных отчетов о существующих условиях бурения по требованию руководителя буровых работ Заказчика. Показатели, требуемые Заказчиком, предоставляются на основании расчетов, выполненных в базовом программном обеспечении, или на основании величин, определенных инженером. Требуется наличие программ для расчета </w:t>
      </w:r>
      <w:r w:rsidRPr="00042E49">
        <w:rPr>
          <w:rFonts w:ascii="Times New Roman" w:hAnsi="Times New Roman"/>
          <w:sz w:val="24"/>
          <w:szCs w:val="24"/>
          <w:lang w:val="en-US"/>
        </w:rPr>
        <w:t>D</w:t>
      </w:r>
      <w:r w:rsidRPr="00042E49">
        <w:rPr>
          <w:rFonts w:ascii="Times New Roman" w:hAnsi="Times New Roman"/>
          <w:sz w:val="24"/>
          <w:szCs w:val="24"/>
          <w:lang w:val="ru-RU"/>
        </w:rPr>
        <w:t xml:space="preserve">-экспоненты, гидравлических параметров раствора, градиента давления гидроразрыва и расчетного пластового давления. </w:t>
      </w:r>
      <w:r w:rsidR="00B70AD8" w:rsidRPr="00042E49">
        <w:rPr>
          <w:rFonts w:ascii="Times New Roman" w:hAnsi="Times New Roman"/>
          <w:sz w:val="24"/>
          <w:szCs w:val="24"/>
          <w:lang w:val="ru-RU"/>
        </w:rPr>
        <w:t>Д</w:t>
      </w:r>
      <w:r w:rsidRPr="00042E49">
        <w:rPr>
          <w:rFonts w:ascii="Times New Roman" w:hAnsi="Times New Roman"/>
          <w:sz w:val="24"/>
          <w:szCs w:val="24"/>
          <w:lang w:val="ru-RU"/>
        </w:rPr>
        <w:t>ополнительные расчеты стоимости эксплуатации бурового долота предоставляются по требованию. Требуется наличие программ мониторинга обсадных колонн и мониторинга глушения скважины.</w:t>
      </w:r>
    </w:p>
    <w:p w14:paraId="3229BA4F" w14:textId="77777777" w:rsidR="002219D5" w:rsidRPr="00042E49" w:rsidRDefault="0027455D" w:rsidP="00042E49">
      <w:pPr>
        <w:numPr>
          <w:ilvl w:val="1"/>
          <w:numId w:val="26"/>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Подготовка еженедельных отчетов с детальным описанием буровых операций и любых условий, связанных с обнаружением аномального пластового давления.  </w:t>
      </w:r>
    </w:p>
    <w:p w14:paraId="05DD2CD0" w14:textId="77777777" w:rsidR="002219D5" w:rsidRPr="00042E49" w:rsidRDefault="0027455D" w:rsidP="002219D5">
      <w:pPr>
        <w:widowControl w:val="0"/>
        <w:tabs>
          <w:tab w:val="clear" w:pos="1080"/>
          <w:tab w:val="left" w:pos="0"/>
          <w:tab w:val="left" w:pos="567"/>
        </w:tabs>
        <w:ind w:left="0" w:firstLine="0"/>
        <w:rPr>
          <w:rStyle w:val="Style660"/>
          <w:rFonts w:eastAsia="Batang"/>
          <w:lang w:val="ru-RU"/>
        </w:rPr>
      </w:pPr>
      <w:r w:rsidRPr="00042E49">
        <w:rPr>
          <w:rFonts w:ascii="Times New Roman" w:hAnsi="Times New Roman"/>
          <w:b/>
          <w:sz w:val="24"/>
          <w:szCs w:val="24"/>
          <w:lang w:val="ru-RU"/>
        </w:rPr>
        <w:t>1.15</w:t>
      </w:r>
      <w:r w:rsidRPr="00042E49">
        <w:rPr>
          <w:rStyle w:val="Style660"/>
          <w:rFonts w:eastAsia="Batang"/>
          <w:lang w:val="ru-RU"/>
        </w:rPr>
        <w:t xml:space="preserve"> Подрядчик предоставляет Услуги оценки пластового давления, в том числе построение диаграммы давления в масштабе, указанном Заказчиком, содержащей следующие данные:   </w:t>
      </w:r>
    </w:p>
    <w:p w14:paraId="110CDF50" w14:textId="77777777" w:rsidR="002219D5" w:rsidRPr="00042E49" w:rsidRDefault="0027455D" w:rsidP="002219D5">
      <w:pPr>
        <w:widowControl w:val="0"/>
        <w:tabs>
          <w:tab w:val="left" w:pos="0"/>
          <w:tab w:val="left" w:pos="567"/>
        </w:tabs>
        <w:rPr>
          <w:rFonts w:ascii="Times New Roman" w:hAnsi="Times New Roman"/>
          <w:sz w:val="24"/>
          <w:szCs w:val="24"/>
          <w:lang w:val="ru-RU"/>
        </w:rPr>
      </w:pPr>
      <w:r w:rsidRPr="00042E49">
        <w:rPr>
          <w:rFonts w:ascii="Times New Roman" w:hAnsi="Times New Roman"/>
          <w:sz w:val="24"/>
          <w:szCs w:val="24"/>
          <w:lang w:val="en-US"/>
        </w:rPr>
        <w:t>a</w:t>
      </w:r>
      <w:r w:rsidRPr="00042E49">
        <w:rPr>
          <w:rFonts w:ascii="Times New Roman" w:hAnsi="Times New Roman"/>
          <w:sz w:val="24"/>
          <w:szCs w:val="24"/>
          <w:lang w:val="ru-RU"/>
        </w:rPr>
        <w:t>)</w:t>
      </w:r>
      <w:r w:rsidRPr="00042E49">
        <w:rPr>
          <w:rFonts w:ascii="Times New Roman" w:hAnsi="Times New Roman"/>
          <w:sz w:val="24"/>
          <w:szCs w:val="24"/>
          <w:lang w:val="ru-RU"/>
        </w:rPr>
        <w:tab/>
        <w:t xml:space="preserve">Скорректированная и откалиброванная </w:t>
      </w:r>
      <w:r w:rsidRPr="00042E49">
        <w:rPr>
          <w:rFonts w:ascii="Times New Roman" w:hAnsi="Times New Roman"/>
          <w:sz w:val="24"/>
          <w:szCs w:val="24"/>
          <w:lang w:val="en-US"/>
        </w:rPr>
        <w:t>D</w:t>
      </w:r>
      <w:r w:rsidRPr="00042E49">
        <w:rPr>
          <w:rFonts w:ascii="Times New Roman" w:hAnsi="Times New Roman"/>
          <w:sz w:val="24"/>
          <w:szCs w:val="24"/>
          <w:lang w:val="ru-RU"/>
        </w:rPr>
        <w:t>-экспонента;</w:t>
      </w:r>
    </w:p>
    <w:p w14:paraId="35DFB8EF" w14:textId="77777777" w:rsidR="002219D5" w:rsidRPr="00042E49" w:rsidRDefault="0027455D" w:rsidP="00042E49">
      <w:pPr>
        <w:widowControl w:val="0"/>
        <w:numPr>
          <w:ilvl w:val="2"/>
          <w:numId w:val="16"/>
        </w:numPr>
        <w:tabs>
          <w:tab w:val="clear" w:pos="1080"/>
          <w:tab w:val="clear" w:pos="2340"/>
          <w:tab w:val="left" w:pos="0"/>
          <w:tab w:val="left" w:pos="567"/>
        </w:tabs>
        <w:spacing w:line="240" w:lineRule="auto"/>
        <w:ind w:left="0" w:firstLine="0"/>
        <w:rPr>
          <w:rFonts w:ascii="Times New Roman" w:hAnsi="Times New Roman"/>
          <w:sz w:val="24"/>
          <w:szCs w:val="24"/>
          <w:lang w:val="en-US"/>
        </w:rPr>
      </w:pPr>
      <w:r w:rsidRPr="00042E49">
        <w:rPr>
          <w:rFonts w:ascii="Times New Roman" w:hAnsi="Times New Roman"/>
          <w:sz w:val="24"/>
          <w:szCs w:val="24"/>
          <w:lang w:val="ru-RU"/>
        </w:rPr>
        <w:t>Плотность сланцевых глин;</w:t>
      </w:r>
      <w:r w:rsidRPr="00042E49">
        <w:rPr>
          <w:rFonts w:ascii="Times New Roman" w:hAnsi="Times New Roman"/>
          <w:sz w:val="24"/>
          <w:szCs w:val="24"/>
          <w:lang w:val="en-US"/>
        </w:rPr>
        <w:t xml:space="preserve"> </w:t>
      </w:r>
    </w:p>
    <w:p w14:paraId="62C67D7E" w14:textId="77777777" w:rsidR="002219D5" w:rsidRPr="00042E49" w:rsidRDefault="0027455D" w:rsidP="00042E49">
      <w:pPr>
        <w:widowControl w:val="0"/>
        <w:numPr>
          <w:ilvl w:val="2"/>
          <w:numId w:val="16"/>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Общее содержание углеводородов, соединение, попутный газ поступающий в скважину при спуско-подъемных операциях;</w:t>
      </w:r>
    </w:p>
    <w:p w14:paraId="73C92E5A" w14:textId="77777777" w:rsidR="002219D5" w:rsidRPr="00042E49" w:rsidRDefault="0027455D" w:rsidP="00042E49">
      <w:pPr>
        <w:widowControl w:val="0"/>
        <w:numPr>
          <w:ilvl w:val="2"/>
          <w:numId w:val="16"/>
        </w:numPr>
        <w:tabs>
          <w:tab w:val="clear" w:pos="1080"/>
          <w:tab w:val="clear" w:pos="2340"/>
          <w:tab w:val="left" w:pos="0"/>
          <w:tab w:val="left" w:pos="567"/>
        </w:tabs>
        <w:spacing w:line="240" w:lineRule="auto"/>
        <w:ind w:left="0" w:firstLine="0"/>
        <w:rPr>
          <w:rFonts w:ascii="Times New Roman" w:hAnsi="Times New Roman"/>
          <w:sz w:val="24"/>
          <w:szCs w:val="24"/>
          <w:lang w:val="en-US"/>
        </w:rPr>
      </w:pPr>
      <w:r w:rsidRPr="00042E49">
        <w:rPr>
          <w:rFonts w:ascii="Times New Roman" w:hAnsi="Times New Roman"/>
          <w:sz w:val="24"/>
          <w:szCs w:val="24"/>
          <w:lang w:val="ru-RU"/>
        </w:rPr>
        <w:t>Интерпретированный состав пластовой породы;</w:t>
      </w:r>
    </w:p>
    <w:p w14:paraId="08041BE6" w14:textId="77777777" w:rsidR="002219D5" w:rsidRPr="00042E49" w:rsidRDefault="0027455D" w:rsidP="00042E49">
      <w:pPr>
        <w:widowControl w:val="0"/>
        <w:numPr>
          <w:ilvl w:val="2"/>
          <w:numId w:val="16"/>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Анализ карбонатного содержания породы, с условием обязательного наличия на буровой площадке необходимых хим.реагентов;</w:t>
      </w:r>
    </w:p>
    <w:p w14:paraId="20AEFAEF" w14:textId="77777777" w:rsidR="002219D5" w:rsidRPr="00042E49" w:rsidRDefault="0027455D" w:rsidP="00042E49">
      <w:pPr>
        <w:widowControl w:val="0"/>
        <w:numPr>
          <w:ilvl w:val="2"/>
          <w:numId w:val="16"/>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Температура выкидной линии бурового раствора на входе и на выходе, расчетное поровое давление пласта;</w:t>
      </w:r>
    </w:p>
    <w:p w14:paraId="73DD5506" w14:textId="77777777" w:rsidR="002219D5" w:rsidRPr="00042E49" w:rsidRDefault="0027455D" w:rsidP="00042E49">
      <w:pPr>
        <w:widowControl w:val="0"/>
        <w:numPr>
          <w:ilvl w:val="2"/>
          <w:numId w:val="16"/>
        </w:numPr>
        <w:tabs>
          <w:tab w:val="clear" w:pos="1080"/>
          <w:tab w:val="clear" w:pos="2340"/>
          <w:tab w:val="left" w:pos="0"/>
          <w:tab w:val="left" w:pos="567"/>
        </w:tabs>
        <w:spacing w:line="240" w:lineRule="auto"/>
        <w:ind w:left="0" w:firstLine="0"/>
        <w:rPr>
          <w:rFonts w:ascii="Times New Roman" w:hAnsi="Times New Roman"/>
          <w:sz w:val="24"/>
          <w:szCs w:val="24"/>
          <w:lang w:val="en-US"/>
        </w:rPr>
      </w:pPr>
      <w:r w:rsidRPr="00042E49">
        <w:rPr>
          <w:rFonts w:ascii="Times New Roman" w:hAnsi="Times New Roman"/>
          <w:sz w:val="24"/>
          <w:szCs w:val="24"/>
          <w:lang w:val="ru-RU"/>
        </w:rPr>
        <w:t>Удельный вес бурового раствора;</w:t>
      </w:r>
    </w:p>
    <w:p w14:paraId="0D13BBD9" w14:textId="77777777" w:rsidR="002219D5" w:rsidRPr="00042E49" w:rsidRDefault="0027455D" w:rsidP="00042E49">
      <w:pPr>
        <w:widowControl w:val="0"/>
        <w:numPr>
          <w:ilvl w:val="2"/>
          <w:numId w:val="16"/>
        </w:numPr>
        <w:tabs>
          <w:tab w:val="clear" w:pos="1080"/>
          <w:tab w:val="clear" w:pos="234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Минимальный и расчетный градиенты давления гидроразрыва;</w:t>
      </w:r>
    </w:p>
    <w:p w14:paraId="491A2044" w14:textId="77777777" w:rsidR="00672507" w:rsidRPr="00042E49" w:rsidRDefault="0027455D" w:rsidP="00042E49">
      <w:pPr>
        <w:widowControl w:val="0"/>
        <w:numPr>
          <w:ilvl w:val="2"/>
          <w:numId w:val="16"/>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Данные бурения и инженерно-технические данные (механическая скорость проходки, нагрузка на долото, обороты, крутящий момент, число ходов поршня насоса, уровни в резервуаре бурового раствора определяемого при помощи 8 акустических датчиков уровня раствора в резервуаре, расход). </w:t>
      </w:r>
    </w:p>
    <w:p w14:paraId="0A549F88" w14:textId="77777777" w:rsidR="007C210A" w:rsidRPr="00042E49" w:rsidRDefault="007C210A" w:rsidP="007C210A">
      <w:pPr>
        <w:widowControl w:val="0"/>
        <w:tabs>
          <w:tab w:val="clear" w:pos="1080"/>
          <w:tab w:val="left" w:pos="0"/>
          <w:tab w:val="left" w:pos="567"/>
        </w:tabs>
        <w:spacing w:line="240" w:lineRule="auto"/>
        <w:ind w:left="0" w:firstLine="0"/>
        <w:rPr>
          <w:rFonts w:ascii="Times New Roman" w:hAnsi="Times New Roman"/>
          <w:sz w:val="24"/>
          <w:szCs w:val="24"/>
          <w:lang w:val="ru-RU"/>
        </w:rPr>
      </w:pPr>
    </w:p>
    <w:p w14:paraId="6B78DB2D" w14:textId="77777777" w:rsidR="00672507" w:rsidRPr="00042E49" w:rsidRDefault="0027455D" w:rsidP="00042E49">
      <w:pPr>
        <w:widowControl w:val="0"/>
        <w:numPr>
          <w:ilvl w:val="1"/>
          <w:numId w:val="2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сообщает стоимость работ на указанную дату на ежедневной основе или по требованию Заказчика.</w:t>
      </w:r>
    </w:p>
    <w:p w14:paraId="167D4516" w14:textId="77777777" w:rsidR="002219D5" w:rsidRPr="00042E49" w:rsidRDefault="0027455D" w:rsidP="00042E49">
      <w:pPr>
        <w:widowControl w:val="0"/>
        <w:numPr>
          <w:ilvl w:val="1"/>
          <w:numId w:val="2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Подготовка комплексного на русском и английском языках окончательного отчета по скважине по завершении каждой скважины, содержащего информацию о динамике бурения скважины, интерпретации, заключения и полный пакет каротажных диаграмм, компьютерных распечаток и графиков. Следующая документация должна быть подготовлена и передана Заказчику в течение 15 дней с момента достижения полной глубины скважины.   </w:t>
      </w:r>
    </w:p>
    <w:p w14:paraId="5ED01AA8" w14:textId="4FFF5CF2" w:rsidR="002219D5" w:rsidRPr="00042E49" w:rsidRDefault="0027455D" w:rsidP="00042E49">
      <w:pPr>
        <w:widowControl w:val="0"/>
        <w:numPr>
          <w:ilvl w:val="1"/>
          <w:numId w:val="2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Следующие </w:t>
      </w:r>
      <w:r w:rsidR="00136C5F" w:rsidRPr="00042E49">
        <w:rPr>
          <w:rFonts w:ascii="Times New Roman" w:hAnsi="Times New Roman"/>
          <w:sz w:val="24"/>
          <w:szCs w:val="24"/>
          <w:lang w:val="ru-RU"/>
        </w:rPr>
        <w:t xml:space="preserve">графические и текстовые материалы </w:t>
      </w:r>
      <w:r w:rsidRPr="00042E49">
        <w:rPr>
          <w:rFonts w:ascii="Times New Roman" w:hAnsi="Times New Roman"/>
          <w:sz w:val="24"/>
          <w:szCs w:val="24"/>
          <w:lang w:val="ru-RU"/>
        </w:rPr>
        <w:t xml:space="preserve">должны предоставляются Заказчику без всякой дополнительной оплаты: </w:t>
      </w:r>
    </w:p>
    <w:p w14:paraId="1A4A543A" w14:textId="37CCEFD9" w:rsidR="002219D5" w:rsidRPr="00042E49" w:rsidRDefault="0027455D" w:rsidP="002219D5">
      <w:pPr>
        <w:widowControl w:val="0"/>
        <w:numPr>
          <w:ilvl w:val="0"/>
          <w:numId w:val="10"/>
        </w:numPr>
        <w:tabs>
          <w:tab w:val="clear" w:pos="720"/>
          <w:tab w:val="clear" w:pos="1080"/>
          <w:tab w:val="left" w:pos="0"/>
          <w:tab w:val="left" w:pos="567"/>
          <w:tab w:val="left" w:pos="1710"/>
          <w:tab w:val="left" w:pos="1800"/>
          <w:tab w:val="left" w:pos="243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Двенадцать (12) экспресс-выводов (по </w:t>
      </w:r>
      <w:r w:rsidR="00B70AD8" w:rsidRPr="00042E49">
        <w:rPr>
          <w:rFonts w:ascii="Times New Roman" w:hAnsi="Times New Roman"/>
          <w:sz w:val="24"/>
          <w:szCs w:val="24"/>
          <w:lang w:val="ru-RU"/>
        </w:rPr>
        <w:t xml:space="preserve">шесть </w:t>
      </w:r>
      <w:r w:rsidRPr="00042E49">
        <w:rPr>
          <w:rFonts w:ascii="Times New Roman" w:hAnsi="Times New Roman"/>
          <w:sz w:val="24"/>
          <w:szCs w:val="24"/>
          <w:lang w:val="ru-RU"/>
        </w:rPr>
        <w:t>(</w:t>
      </w:r>
      <w:r w:rsidR="00136C5F" w:rsidRPr="00042E49">
        <w:rPr>
          <w:rFonts w:ascii="Times New Roman" w:hAnsi="Times New Roman"/>
          <w:sz w:val="24"/>
          <w:szCs w:val="24"/>
          <w:lang w:val="ru-RU"/>
        </w:rPr>
        <w:t>6</w:t>
      </w:r>
      <w:r w:rsidRPr="00042E49">
        <w:rPr>
          <w:rFonts w:ascii="Times New Roman" w:hAnsi="Times New Roman"/>
          <w:sz w:val="24"/>
          <w:szCs w:val="24"/>
          <w:lang w:val="ru-RU"/>
        </w:rPr>
        <w:t>) для Заказчика,</w:t>
      </w:r>
      <w:r w:rsidR="00795FDC" w:rsidRPr="00042E49">
        <w:rPr>
          <w:rFonts w:ascii="Times New Roman" w:hAnsi="Times New Roman"/>
          <w:sz w:val="24"/>
          <w:szCs w:val="24"/>
          <w:lang w:val="ru-RU"/>
        </w:rPr>
        <w:t xml:space="preserve"> (6)</w:t>
      </w:r>
      <w:r w:rsidRPr="00042E49">
        <w:rPr>
          <w:rFonts w:ascii="Times New Roman" w:hAnsi="Times New Roman"/>
          <w:sz w:val="24"/>
          <w:szCs w:val="24"/>
          <w:lang w:val="ru-RU"/>
        </w:rPr>
        <w:t xml:space="preserve"> АО «Национальная Компания «КазМунайГаз»,).</w:t>
      </w:r>
    </w:p>
    <w:p w14:paraId="4F4752B8" w14:textId="77777777" w:rsidR="00D833C6" w:rsidRPr="00042E49" w:rsidRDefault="001B462B" w:rsidP="00D833C6">
      <w:pPr>
        <w:tabs>
          <w:tab w:val="left" w:pos="0"/>
        </w:tabs>
        <w:ind w:left="0" w:firstLine="0"/>
        <w:rPr>
          <w:rFonts w:ascii="Times New Roman" w:hAnsi="Times New Roman"/>
          <w:sz w:val="24"/>
          <w:szCs w:val="24"/>
          <w:lang w:val="ru-RU"/>
        </w:rPr>
      </w:pPr>
      <w:r w:rsidRPr="00042E49">
        <w:rPr>
          <w:rFonts w:ascii="Times New Roman" w:hAnsi="Times New Roman"/>
          <w:sz w:val="24"/>
          <w:szCs w:val="24"/>
          <w:lang w:val="en-US"/>
        </w:rPr>
        <w:t>b</w:t>
      </w:r>
      <w:r w:rsidR="00D833C6" w:rsidRPr="00042E49">
        <w:rPr>
          <w:rFonts w:ascii="Times New Roman" w:hAnsi="Times New Roman"/>
          <w:sz w:val="24"/>
          <w:szCs w:val="24"/>
          <w:lang w:val="ru-RU"/>
        </w:rPr>
        <w:t xml:space="preserve">.     Отчеты и каротажные диаграммы, необходимые к предоставлению Заказчику после оказания необходимых Услуг по оценочной скважине № </w:t>
      </w:r>
      <w:r w:rsidR="00D833C6" w:rsidRPr="00042E49">
        <w:rPr>
          <w:rFonts w:ascii="Times New Roman" w:hAnsi="Times New Roman"/>
          <w:sz w:val="24"/>
          <w:szCs w:val="24"/>
          <w:lang w:val="en-US"/>
        </w:rPr>
        <w:t>ZT</w:t>
      </w:r>
      <w:r w:rsidR="00D833C6" w:rsidRPr="00042E49">
        <w:rPr>
          <w:rFonts w:ascii="Times New Roman" w:hAnsi="Times New Roman"/>
          <w:sz w:val="24"/>
          <w:szCs w:val="24"/>
          <w:lang w:val="ru-RU"/>
        </w:rPr>
        <w:t xml:space="preserve">-2 отдельно. </w:t>
      </w:r>
    </w:p>
    <w:p w14:paraId="7E3D4943" w14:textId="77777777" w:rsidR="00D833C6" w:rsidRPr="00042E49" w:rsidRDefault="00D833C6" w:rsidP="00D833C6">
      <w:pPr>
        <w:tabs>
          <w:tab w:val="left" w:pos="0"/>
        </w:tabs>
        <w:ind w:left="0" w:firstLine="0"/>
        <w:rPr>
          <w:rFonts w:ascii="Times New Roman" w:hAnsi="Times New Roman"/>
          <w:sz w:val="24"/>
          <w:szCs w:val="24"/>
          <w:lang w:val="ru-RU"/>
        </w:rPr>
      </w:pPr>
    </w:p>
    <w:tbl>
      <w:tblPr>
        <w:tblW w:w="90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8378"/>
      </w:tblGrid>
      <w:tr w:rsidR="00D833C6" w:rsidRPr="00042E49" w14:paraId="1848770C" w14:textId="77777777" w:rsidTr="00F03B67">
        <w:tc>
          <w:tcPr>
            <w:tcW w:w="720" w:type="dxa"/>
          </w:tcPr>
          <w:p w14:paraId="1030892D" w14:textId="77777777" w:rsidR="00D833C6" w:rsidRPr="00042E49" w:rsidRDefault="00D833C6" w:rsidP="004F61AF">
            <w:pPr>
              <w:tabs>
                <w:tab w:val="left" w:pos="0"/>
              </w:tabs>
              <w:ind w:left="0" w:firstLine="0"/>
              <w:rPr>
                <w:rFonts w:ascii="Times New Roman" w:hAnsi="Times New Roman"/>
                <w:b/>
                <w:bCs/>
                <w:sz w:val="24"/>
                <w:szCs w:val="24"/>
                <w:lang w:val="ru-RU"/>
              </w:rPr>
            </w:pPr>
            <w:r w:rsidRPr="00042E49">
              <w:rPr>
                <w:rFonts w:ascii="Times New Roman" w:hAnsi="Times New Roman"/>
                <w:b/>
                <w:bCs/>
                <w:sz w:val="24"/>
                <w:szCs w:val="24"/>
                <w:lang w:val="ru-RU"/>
              </w:rPr>
              <w:t>№</w:t>
            </w:r>
          </w:p>
        </w:tc>
        <w:tc>
          <w:tcPr>
            <w:tcW w:w="8378" w:type="dxa"/>
          </w:tcPr>
          <w:p w14:paraId="310B4450" w14:textId="77777777" w:rsidR="00D833C6" w:rsidRPr="00042E49" w:rsidRDefault="00D833C6" w:rsidP="004F61AF">
            <w:pPr>
              <w:tabs>
                <w:tab w:val="left" w:pos="0"/>
              </w:tabs>
              <w:ind w:left="0" w:firstLine="0"/>
              <w:rPr>
                <w:rFonts w:ascii="Times New Roman" w:hAnsi="Times New Roman"/>
                <w:b/>
                <w:bCs/>
                <w:sz w:val="24"/>
                <w:szCs w:val="24"/>
                <w:lang w:val="ru-RU"/>
              </w:rPr>
            </w:pPr>
            <w:r w:rsidRPr="00042E49">
              <w:rPr>
                <w:rFonts w:ascii="Times New Roman" w:hAnsi="Times New Roman"/>
                <w:b/>
                <w:bCs/>
                <w:sz w:val="24"/>
                <w:szCs w:val="24"/>
                <w:lang w:val="ru-RU"/>
              </w:rPr>
              <w:t xml:space="preserve">Описание </w:t>
            </w:r>
          </w:p>
        </w:tc>
      </w:tr>
      <w:tr w:rsidR="00D833C6" w:rsidRPr="00E17136" w14:paraId="7D532AEF" w14:textId="77777777" w:rsidTr="00F03B67">
        <w:tc>
          <w:tcPr>
            <w:tcW w:w="720" w:type="dxa"/>
          </w:tcPr>
          <w:p w14:paraId="2F0BD3DD" w14:textId="77777777" w:rsidR="00D833C6" w:rsidRPr="00042E49" w:rsidRDefault="00D833C6" w:rsidP="004F61AF">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w:t>
            </w:r>
          </w:p>
        </w:tc>
        <w:tc>
          <w:tcPr>
            <w:tcW w:w="8378" w:type="dxa"/>
          </w:tcPr>
          <w:p w14:paraId="73CB8A37" w14:textId="77777777" w:rsidR="00D833C6" w:rsidRPr="00042E49" w:rsidRDefault="00D833C6" w:rsidP="00F03B67">
            <w:pPr>
              <w:pStyle w:val="afc"/>
              <w:tabs>
                <w:tab w:val="left" w:pos="0"/>
              </w:tabs>
              <w:ind w:left="0"/>
              <w:rPr>
                <w:rFonts w:ascii="Times New Roman" w:hAnsi="Times New Roman"/>
                <w:sz w:val="24"/>
                <w:szCs w:val="24"/>
                <w:lang w:val="ru-RU"/>
              </w:rPr>
            </w:pPr>
            <w:r w:rsidRPr="00042E49">
              <w:rPr>
                <w:rFonts w:ascii="Times New Roman" w:hAnsi="Times New Roman"/>
                <w:sz w:val="24"/>
                <w:szCs w:val="24"/>
                <w:lang w:val="ru-RU"/>
              </w:rPr>
              <w:t xml:space="preserve">Пакет окончательного отчета о газовом каротаже по окончанию скважины, на 2-х языках </w:t>
            </w:r>
            <w:r w:rsidRPr="00042E49">
              <w:rPr>
                <w:rFonts w:ascii="Times New Roman" w:hAnsi="Times New Roman"/>
                <w:sz w:val="24"/>
                <w:szCs w:val="24"/>
                <w:lang w:val="kk-KZ"/>
              </w:rPr>
              <w:t xml:space="preserve">в количестве </w:t>
            </w:r>
            <w:r w:rsidRPr="00042E49">
              <w:rPr>
                <w:rFonts w:ascii="Times New Roman" w:hAnsi="Times New Roman"/>
                <w:sz w:val="24"/>
                <w:szCs w:val="24"/>
                <w:lang w:val="ru-RU"/>
              </w:rPr>
              <w:t>3 экземпляров русском и 1 экземпляра на английском, которые включают:</w:t>
            </w:r>
          </w:p>
          <w:p w14:paraId="62826461" w14:textId="77777777" w:rsidR="00D833C6" w:rsidRPr="00042E49" w:rsidRDefault="00D833C6" w:rsidP="004F61AF">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Окончательный отчет.</w:t>
            </w:r>
          </w:p>
          <w:p w14:paraId="3F51B594" w14:textId="77777777" w:rsidR="00D833C6" w:rsidRPr="00042E49" w:rsidRDefault="00D833C6" w:rsidP="004F61AF">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Окончательная диаграмма газового каротажа</w:t>
            </w:r>
            <w:r w:rsidR="001B462B" w:rsidRPr="00042E49">
              <w:rPr>
                <w:rFonts w:ascii="Times New Roman" w:hAnsi="Times New Roman"/>
                <w:sz w:val="24"/>
                <w:szCs w:val="24"/>
                <w:lang w:val="ru-RU"/>
              </w:rPr>
              <w:t xml:space="preserve"> по времени и по глубине</w:t>
            </w:r>
            <w:r w:rsidRPr="00042E49">
              <w:rPr>
                <w:rFonts w:ascii="Times New Roman" w:hAnsi="Times New Roman"/>
                <w:sz w:val="24"/>
                <w:szCs w:val="24"/>
                <w:lang w:val="ru-RU"/>
              </w:rPr>
              <w:t xml:space="preserve"> (на бумажном носителе*).</w:t>
            </w:r>
          </w:p>
          <w:p w14:paraId="3CAFCE86" w14:textId="77777777" w:rsidR="00D833C6" w:rsidRPr="00042E49" w:rsidRDefault="00D833C6" w:rsidP="004F61AF">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Окончательная кривая давления (на бумажном носителе*).</w:t>
            </w:r>
          </w:p>
          <w:p w14:paraId="3F92C9C4" w14:textId="77777777" w:rsidR="00D833C6" w:rsidRPr="00042E49" w:rsidRDefault="00D833C6" w:rsidP="004F61AF">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Окончательная диаграмма данных бурения (на бумажном носителе*).</w:t>
            </w:r>
          </w:p>
        </w:tc>
      </w:tr>
    </w:tbl>
    <w:p w14:paraId="7AA2FEA5" w14:textId="77777777" w:rsidR="00D833C6" w:rsidRPr="00042E49" w:rsidRDefault="00D833C6" w:rsidP="00D833C6">
      <w:pPr>
        <w:tabs>
          <w:tab w:val="left" w:pos="0"/>
          <w:tab w:val="left" w:pos="6480"/>
        </w:tabs>
        <w:ind w:left="0" w:firstLine="0"/>
        <w:rPr>
          <w:rFonts w:ascii="Times New Roman" w:hAnsi="Times New Roman"/>
          <w:sz w:val="24"/>
          <w:szCs w:val="24"/>
          <w:lang w:val="ru-RU"/>
        </w:rPr>
      </w:pPr>
      <w:r w:rsidRPr="00042E49">
        <w:rPr>
          <w:rFonts w:ascii="Times New Roman" w:hAnsi="Times New Roman"/>
          <w:sz w:val="24"/>
          <w:szCs w:val="24"/>
          <w:lang w:val="ru-RU"/>
        </w:rPr>
        <w:t>* Окончательные каротажные диаграммы должны быть распечатаны на фальцованной бумаге.</w:t>
      </w:r>
      <w:r w:rsidR="001B462B" w:rsidRPr="00042E49">
        <w:rPr>
          <w:rFonts w:ascii="Times New Roman" w:hAnsi="Times New Roman"/>
          <w:sz w:val="24"/>
          <w:szCs w:val="24"/>
          <w:lang w:val="ru-RU"/>
        </w:rPr>
        <w:t xml:space="preserve"> </w:t>
      </w:r>
    </w:p>
    <w:p w14:paraId="5A0FE877" w14:textId="77777777" w:rsidR="00672507" w:rsidRPr="00042E49" w:rsidRDefault="00672507" w:rsidP="00672507">
      <w:pPr>
        <w:widowControl w:val="0"/>
        <w:tabs>
          <w:tab w:val="clear" w:pos="1080"/>
          <w:tab w:val="left" w:pos="0"/>
          <w:tab w:val="left" w:pos="567"/>
          <w:tab w:val="left" w:pos="1710"/>
          <w:tab w:val="left" w:pos="1800"/>
          <w:tab w:val="left" w:pos="2430"/>
        </w:tabs>
        <w:spacing w:line="240" w:lineRule="auto"/>
        <w:ind w:left="0" w:firstLine="0"/>
        <w:rPr>
          <w:rFonts w:ascii="Times New Roman" w:hAnsi="Times New Roman"/>
          <w:sz w:val="24"/>
          <w:szCs w:val="24"/>
          <w:lang w:val="ru-RU"/>
        </w:rPr>
      </w:pPr>
    </w:p>
    <w:p w14:paraId="2F56060E" w14:textId="77777777" w:rsidR="002219D5" w:rsidRPr="00042E49" w:rsidRDefault="0027455D" w:rsidP="00042E49">
      <w:pPr>
        <w:widowControl w:val="0"/>
        <w:numPr>
          <w:ilvl w:val="1"/>
          <w:numId w:val="27"/>
        </w:numPr>
        <w:tabs>
          <w:tab w:val="clear" w:pos="1080"/>
          <w:tab w:val="left" w:pos="0"/>
          <w:tab w:val="left" w:pos="360"/>
          <w:tab w:val="left" w:pos="567"/>
          <w:tab w:val="left" w:pos="243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Формат каротажных диаграмм (мастерлог, каротаж газового фактора, каротаж давления и т.д.) подлежит согласованию между Подрядчиком и Заказчиком и включает в себя, не ограничиваясь, следующие данные:</w:t>
      </w:r>
    </w:p>
    <w:p w14:paraId="12332559"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Процентный состав породы, описание и интерпретация</w:t>
      </w:r>
    </w:p>
    <w:p w14:paraId="4F2C8E23"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rPr>
      </w:pPr>
      <w:r w:rsidRPr="00042E49">
        <w:rPr>
          <w:rFonts w:ascii="Times New Roman" w:hAnsi="Times New Roman"/>
          <w:sz w:val="24"/>
          <w:szCs w:val="24"/>
          <w:lang w:val="ru-RU"/>
        </w:rPr>
        <w:t>Скорость бурения</w:t>
      </w:r>
    </w:p>
    <w:p w14:paraId="7B55C780"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Газ в буровом растворе</w:t>
      </w:r>
    </w:p>
    <w:p w14:paraId="24D38432"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Данные хроматографии</w:t>
      </w:r>
    </w:p>
    <w:p w14:paraId="61832E08"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Газ в выбуренной породе </w:t>
      </w:r>
    </w:p>
    <w:p w14:paraId="0089C7C5" w14:textId="77777777" w:rsidR="002219D5" w:rsidRPr="00042E49" w:rsidRDefault="0027455D" w:rsidP="002219D5">
      <w:pPr>
        <w:numPr>
          <w:ilvl w:val="0"/>
          <w:numId w:val="14"/>
        </w:numPr>
        <w:tabs>
          <w:tab w:val="clear" w:pos="720"/>
          <w:tab w:val="clear" w:pos="1080"/>
          <w:tab w:val="left" w:pos="0"/>
          <w:tab w:val="left" w:pos="475"/>
          <w:tab w:val="left" w:pos="567"/>
        </w:tabs>
        <w:overflowPunct w:val="0"/>
        <w:autoSpaceDE w:val="0"/>
        <w:autoSpaceDN w:val="0"/>
        <w:adjustRightInd w:val="0"/>
        <w:spacing w:line="240" w:lineRule="auto"/>
        <w:ind w:left="0" w:firstLine="0"/>
        <w:textAlignment w:val="baseline"/>
        <w:rPr>
          <w:rFonts w:ascii="Times New Roman" w:hAnsi="Times New Roman"/>
          <w:sz w:val="24"/>
          <w:szCs w:val="24"/>
        </w:rPr>
      </w:pPr>
      <w:r w:rsidRPr="00042E49">
        <w:rPr>
          <w:rFonts w:ascii="Times New Roman" w:hAnsi="Times New Roman"/>
          <w:sz w:val="24"/>
          <w:szCs w:val="24"/>
          <w:lang w:val="ru-RU"/>
        </w:rPr>
        <w:t xml:space="preserve">  Интервал и описание керна</w:t>
      </w:r>
    </w:p>
    <w:p w14:paraId="40C18265"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Параметры бурового раствора</w:t>
      </w:r>
    </w:p>
    <w:p w14:paraId="5AB42E83"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Параметры бурового долота и другая родственная инженерно-техническая информация  </w:t>
      </w:r>
    </w:p>
    <w:p w14:paraId="4D694A61"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Инклинометрия</w:t>
      </w:r>
    </w:p>
    <w:p w14:paraId="5B574F91"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Зарегистрированные результаты замера температур</w:t>
      </w:r>
    </w:p>
    <w:p w14:paraId="3F944FD5" w14:textId="77777777" w:rsidR="002219D5" w:rsidRPr="00042E49" w:rsidRDefault="0027455D" w:rsidP="002219D5">
      <w:pPr>
        <w:numPr>
          <w:ilvl w:val="0"/>
          <w:numId w:val="14"/>
        </w:numPr>
        <w:tabs>
          <w:tab w:val="clear" w:pos="720"/>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Ведомость спущенных обсадных труб</w:t>
      </w:r>
      <w:r w:rsidR="00672507" w:rsidRPr="00042E49">
        <w:rPr>
          <w:rFonts w:ascii="Times New Roman" w:hAnsi="Times New Roman"/>
          <w:sz w:val="24"/>
          <w:szCs w:val="24"/>
          <w:lang w:val="ru-RU"/>
        </w:rPr>
        <w:t>.</w:t>
      </w:r>
    </w:p>
    <w:p w14:paraId="37C77645" w14:textId="77777777" w:rsidR="00672507" w:rsidRPr="00042E49" w:rsidRDefault="00672507" w:rsidP="00672507">
      <w:p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p>
    <w:p w14:paraId="7A111160"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b/>
          <w:sz w:val="24"/>
          <w:szCs w:val="24"/>
          <w:lang w:val="ru-RU"/>
        </w:rPr>
        <w:t>1.20</w:t>
      </w:r>
      <w:r w:rsidRPr="00042E49">
        <w:rPr>
          <w:rFonts w:ascii="Times New Roman" w:hAnsi="Times New Roman"/>
          <w:sz w:val="24"/>
          <w:szCs w:val="24"/>
          <w:lang w:val="ru-RU"/>
        </w:rPr>
        <w:t xml:space="preserve"> Подрядчик предоставляет газокаротажную станцию и всё необходимое испытательное оборудование и расходные материалы без дополнительной оплаты. Кроме того,  Подрядчик предоставляет один (1) полный резервный комплект испытательного оборудования</w:t>
      </w:r>
      <w:r w:rsidR="00B70AD8" w:rsidRPr="00042E49">
        <w:rPr>
          <w:rFonts w:ascii="Times New Roman" w:hAnsi="Times New Roman"/>
          <w:sz w:val="24"/>
          <w:szCs w:val="24"/>
          <w:lang w:val="ru-RU"/>
        </w:rPr>
        <w:t xml:space="preserve"> используемого при выполнении Услуг</w:t>
      </w:r>
      <w:r w:rsidRPr="00042E49">
        <w:rPr>
          <w:rFonts w:ascii="Times New Roman" w:hAnsi="Times New Roman"/>
          <w:sz w:val="24"/>
          <w:szCs w:val="24"/>
          <w:lang w:val="ru-RU"/>
        </w:rPr>
        <w:t xml:space="preserve"> и достаточный запас расходных материалов:</w:t>
      </w:r>
    </w:p>
    <w:p w14:paraId="7BD487AF" w14:textId="092EF5D7" w:rsidR="002219D5" w:rsidRPr="00042E49" w:rsidRDefault="008A76AC"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u w:val="single"/>
          <w:lang w:val="ru-RU"/>
        </w:rPr>
        <w:t>Требования к м</w:t>
      </w:r>
      <w:r w:rsidR="0027455D" w:rsidRPr="00042E49">
        <w:rPr>
          <w:rFonts w:ascii="Times New Roman" w:hAnsi="Times New Roman"/>
          <w:sz w:val="24"/>
          <w:szCs w:val="24"/>
          <w:u w:val="single"/>
          <w:lang w:val="ru-RU"/>
        </w:rPr>
        <w:t>орск</w:t>
      </w:r>
      <w:r w:rsidRPr="00042E49">
        <w:rPr>
          <w:rFonts w:ascii="Times New Roman" w:hAnsi="Times New Roman"/>
          <w:sz w:val="24"/>
          <w:szCs w:val="24"/>
          <w:u w:val="single"/>
          <w:lang w:val="ru-RU"/>
        </w:rPr>
        <w:t>ой</w:t>
      </w:r>
      <w:r w:rsidR="0027455D" w:rsidRPr="00042E49">
        <w:rPr>
          <w:rFonts w:ascii="Times New Roman" w:hAnsi="Times New Roman"/>
          <w:sz w:val="24"/>
          <w:szCs w:val="24"/>
          <w:u w:val="single"/>
          <w:lang w:val="ru-RU"/>
        </w:rPr>
        <w:t xml:space="preserve"> </w:t>
      </w:r>
      <w:r w:rsidR="00DD62B6" w:rsidRPr="00042E49">
        <w:rPr>
          <w:rFonts w:ascii="Times New Roman" w:hAnsi="Times New Roman"/>
          <w:sz w:val="24"/>
          <w:szCs w:val="24"/>
          <w:u w:val="single"/>
          <w:lang w:val="ru-RU"/>
        </w:rPr>
        <w:t>газокаротажной станции</w:t>
      </w:r>
      <w:r w:rsidR="0027455D" w:rsidRPr="00042E49">
        <w:rPr>
          <w:rFonts w:ascii="Times New Roman" w:hAnsi="Times New Roman"/>
          <w:sz w:val="24"/>
          <w:szCs w:val="24"/>
          <w:lang w:val="ru-RU"/>
        </w:rPr>
        <w:t>:</w:t>
      </w:r>
    </w:p>
    <w:p w14:paraId="23662F80" w14:textId="6999E952" w:rsidR="002219D5" w:rsidRPr="00042E49" w:rsidRDefault="0027455D" w:rsidP="002219D5">
      <w:pPr>
        <w:numPr>
          <w:ilvl w:val="0"/>
          <w:numId w:val="15"/>
        </w:numPr>
        <w:tabs>
          <w:tab w:val="clear" w:pos="720"/>
          <w:tab w:val="clear" w:pos="1080"/>
          <w:tab w:val="left" w:pos="0"/>
          <w:tab w:val="left" w:pos="567"/>
          <w:tab w:val="left" w:pos="216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Газокаротажная станция должна соответствовать требованиям безопасности и инженерно-техническим требованиям для размещения и эксплуатации на морской установке.</w:t>
      </w:r>
      <w:r w:rsidR="008A76AC" w:rsidRPr="00042E49">
        <w:rPr>
          <w:rFonts w:ascii="Times New Roman" w:hAnsi="Times New Roman"/>
          <w:sz w:val="24"/>
          <w:szCs w:val="24"/>
          <w:lang w:val="ru-RU"/>
        </w:rPr>
        <w:t xml:space="preserve"> Кроме того, морская каротажная станция должна иметь «предбанник», то есть отдельное пространство, отделяющее «рабоч</w:t>
      </w:r>
      <w:r w:rsidR="001B462B" w:rsidRPr="00042E49">
        <w:rPr>
          <w:rFonts w:ascii="Times New Roman" w:hAnsi="Times New Roman"/>
          <w:sz w:val="24"/>
          <w:szCs w:val="24"/>
          <w:lang w:val="ru-RU"/>
        </w:rPr>
        <w:t>ее пространство</w:t>
      </w:r>
      <w:r w:rsidR="008A76AC" w:rsidRPr="00042E49">
        <w:rPr>
          <w:rFonts w:ascii="Times New Roman" w:hAnsi="Times New Roman"/>
          <w:sz w:val="24"/>
          <w:szCs w:val="24"/>
          <w:lang w:val="ru-RU"/>
        </w:rPr>
        <w:t>» от основного входа в станцию.</w:t>
      </w:r>
    </w:p>
    <w:p w14:paraId="2238FCC5" w14:textId="5098D76D"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В случаях, когда это допустимо, станция </w:t>
      </w:r>
      <w:r w:rsidR="008A76AC" w:rsidRPr="00042E49">
        <w:rPr>
          <w:rFonts w:ascii="Times New Roman" w:hAnsi="Times New Roman"/>
          <w:sz w:val="24"/>
          <w:szCs w:val="24"/>
          <w:lang w:val="ru-RU"/>
        </w:rPr>
        <w:t>должна быть</w:t>
      </w:r>
      <w:r w:rsidRPr="00042E49">
        <w:rPr>
          <w:rFonts w:ascii="Times New Roman" w:hAnsi="Times New Roman"/>
          <w:sz w:val="24"/>
          <w:szCs w:val="24"/>
          <w:lang w:val="ru-RU"/>
        </w:rPr>
        <w:t xml:space="preserve"> оборудована источником бесперебойного питания, обеспечивающим работу вычислительного оборудования и оборудования мониторинга данных в случае отключения электропитания буровой установки. </w:t>
      </w:r>
    </w:p>
    <w:p w14:paraId="7F45DF0A"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Должна быть обеспечена Система обнаружения углеводородов для использования на участке.</w:t>
      </w:r>
    </w:p>
    <w:p w14:paraId="368A7BCB"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Должно быть обеспечено защитное оборудование. </w:t>
      </w:r>
    </w:p>
    <w:p w14:paraId="79BBE9A4"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На наружное оборудование должны быть установлены защитные ограждения, обеспечивающее искробезопасность оборудования. Конструкция и монтаж всех систем должны отвечать требованиям национальных и международных норм.</w:t>
      </w:r>
    </w:p>
    <w:p w14:paraId="38FF430C"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en-US"/>
        </w:rPr>
      </w:pPr>
      <w:r w:rsidRPr="00042E49">
        <w:rPr>
          <w:rFonts w:ascii="Times New Roman" w:hAnsi="Times New Roman"/>
          <w:sz w:val="24"/>
          <w:szCs w:val="24"/>
          <w:lang w:val="ru-RU"/>
        </w:rPr>
        <w:t>Система взрывозащитного наддува должна обеспечивать взрывобезопасность внутренних отделений установки путем нагнетания свежего воздуха и поддержания стабильной температуры путем использования сдвоенной системы кондиционирования. Забор воздуха для системы наддува должен производиться на безопасном удалении от участка установки вибросита. Все</w:t>
      </w:r>
      <w:r w:rsidRPr="00042E49">
        <w:rPr>
          <w:rFonts w:ascii="Times New Roman" w:hAnsi="Times New Roman"/>
          <w:sz w:val="24"/>
          <w:szCs w:val="24"/>
          <w:lang w:val="en-US"/>
        </w:rPr>
        <w:t xml:space="preserve"> </w:t>
      </w:r>
      <w:r w:rsidRPr="00042E49">
        <w:rPr>
          <w:rFonts w:ascii="Times New Roman" w:hAnsi="Times New Roman"/>
          <w:sz w:val="24"/>
          <w:szCs w:val="24"/>
          <w:lang w:val="ru-RU"/>
        </w:rPr>
        <w:t>трубопроводы</w:t>
      </w:r>
      <w:r w:rsidRPr="00042E49">
        <w:rPr>
          <w:rFonts w:ascii="Times New Roman" w:hAnsi="Times New Roman"/>
          <w:sz w:val="24"/>
          <w:szCs w:val="24"/>
          <w:lang w:val="en-US"/>
        </w:rPr>
        <w:t xml:space="preserve"> </w:t>
      </w:r>
      <w:r w:rsidRPr="00042E49">
        <w:rPr>
          <w:rFonts w:ascii="Times New Roman" w:hAnsi="Times New Roman"/>
          <w:sz w:val="24"/>
          <w:szCs w:val="24"/>
          <w:lang w:val="ru-RU"/>
        </w:rPr>
        <w:t>для</w:t>
      </w:r>
      <w:r w:rsidRPr="00042E49">
        <w:rPr>
          <w:rFonts w:ascii="Times New Roman" w:hAnsi="Times New Roman"/>
          <w:sz w:val="24"/>
          <w:szCs w:val="24"/>
          <w:lang w:val="en-US"/>
        </w:rPr>
        <w:t xml:space="preserve"> </w:t>
      </w:r>
      <w:r w:rsidRPr="00042E49">
        <w:rPr>
          <w:rFonts w:ascii="Times New Roman" w:hAnsi="Times New Roman"/>
          <w:sz w:val="24"/>
          <w:szCs w:val="24"/>
          <w:lang w:val="ru-RU"/>
        </w:rPr>
        <w:t>установки</w:t>
      </w:r>
      <w:r w:rsidRPr="00042E49">
        <w:rPr>
          <w:rFonts w:ascii="Times New Roman" w:hAnsi="Times New Roman"/>
          <w:sz w:val="24"/>
          <w:szCs w:val="24"/>
          <w:lang w:val="en-US"/>
        </w:rPr>
        <w:t xml:space="preserve"> </w:t>
      </w:r>
      <w:r w:rsidRPr="00042E49">
        <w:rPr>
          <w:rFonts w:ascii="Times New Roman" w:hAnsi="Times New Roman"/>
          <w:sz w:val="24"/>
          <w:szCs w:val="24"/>
          <w:lang w:val="ru-RU"/>
        </w:rPr>
        <w:t>предоставляются</w:t>
      </w:r>
      <w:r w:rsidRPr="00042E49">
        <w:rPr>
          <w:rFonts w:ascii="Times New Roman" w:hAnsi="Times New Roman"/>
          <w:sz w:val="24"/>
          <w:szCs w:val="24"/>
          <w:lang w:val="en-US"/>
        </w:rPr>
        <w:t xml:space="preserve"> </w:t>
      </w:r>
      <w:r w:rsidRPr="00042E49">
        <w:rPr>
          <w:rFonts w:ascii="Times New Roman" w:hAnsi="Times New Roman"/>
          <w:sz w:val="24"/>
          <w:szCs w:val="24"/>
          <w:lang w:val="ru-RU"/>
        </w:rPr>
        <w:t>Подрядчиком</w:t>
      </w:r>
      <w:r w:rsidRPr="00042E49">
        <w:rPr>
          <w:rFonts w:ascii="Times New Roman" w:hAnsi="Times New Roman"/>
          <w:sz w:val="24"/>
          <w:szCs w:val="24"/>
        </w:rPr>
        <w:t>.</w:t>
      </w:r>
    </w:p>
    <w:p w14:paraId="33BBF09D"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Внутренние компоненты оборудования должны иметь модульную конструкцию. Отдельные стандартные панели должны располагаться в стойках, обеспечивающих фронтальный доступ для калибровки и обслуживания.</w:t>
      </w:r>
    </w:p>
    <w:p w14:paraId="4C0A74ED"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Станция должна быть оборудована телефонной системой или интеркомом для поддержания связи между станцией и стратегическими пунктами буровой установки.</w:t>
      </w:r>
    </w:p>
    <w:p w14:paraId="48348349"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Станция должна иметь отделения достаточной вместимости для хранения запчастей и расходных материалов.</w:t>
      </w:r>
    </w:p>
    <w:p w14:paraId="219D6389" w14:textId="77777777" w:rsidR="008A76AC" w:rsidRPr="00042E49" w:rsidRDefault="008A76AC"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Станция должна иметь аварийный выход на случай непредвиденных ситуаций. </w:t>
      </w:r>
    </w:p>
    <w:p w14:paraId="58E4E8F0" w14:textId="77777777" w:rsidR="002219D5" w:rsidRPr="00042E49" w:rsidRDefault="0027455D" w:rsidP="002219D5">
      <w:pPr>
        <w:numPr>
          <w:ilvl w:val="0"/>
          <w:numId w:val="15"/>
        </w:numPr>
        <w:tabs>
          <w:tab w:val="clear" w:pos="720"/>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Помимо рабочих мест для персонала Подрядчика, на станции должно быть предусмотрено достаточное рабочее пространство для представителя Заказчика и следующего оборудования:</w:t>
      </w:r>
    </w:p>
    <w:p w14:paraId="60C91847" w14:textId="77777777" w:rsidR="002219D5" w:rsidRPr="00042E49" w:rsidRDefault="0027455D" w:rsidP="002219D5">
      <w:pPr>
        <w:numPr>
          <w:ilvl w:val="0"/>
          <w:numId w:val="12"/>
        </w:numPr>
        <w:tabs>
          <w:tab w:val="clear" w:pos="1080"/>
          <w:tab w:val="clear" w:pos="180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Пространство для микроскопа и вспомогательного оборудования Заказчика. </w:t>
      </w:r>
    </w:p>
    <w:p w14:paraId="1DB53483" w14:textId="77777777" w:rsidR="002219D5" w:rsidRPr="00042E49" w:rsidRDefault="0027455D" w:rsidP="002219D5">
      <w:pPr>
        <w:numPr>
          <w:ilvl w:val="0"/>
          <w:numId w:val="12"/>
        </w:numPr>
        <w:tabs>
          <w:tab w:val="clear" w:pos="1080"/>
          <w:tab w:val="clear" w:pos="180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Выдвижные ящики для хранения справочной документации и полученной информации.</w:t>
      </w:r>
    </w:p>
    <w:p w14:paraId="4BAC3B77" w14:textId="77777777" w:rsidR="002219D5" w:rsidRPr="00042E49" w:rsidRDefault="0027455D" w:rsidP="002219D5">
      <w:pPr>
        <w:pStyle w:val="afc"/>
        <w:numPr>
          <w:ilvl w:val="0"/>
          <w:numId w:val="15"/>
        </w:numPr>
        <w:tabs>
          <w:tab w:val="clear" w:pos="72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Электронные датчики (сенсоры) для контроля уровня и объема бурового раствора в приемных мерниках.  </w:t>
      </w:r>
    </w:p>
    <w:p w14:paraId="29720EB6" w14:textId="77777777" w:rsidR="002219D5" w:rsidRPr="00042E49" w:rsidRDefault="0027455D" w:rsidP="002219D5">
      <w:pPr>
        <w:numPr>
          <w:ilvl w:val="0"/>
          <w:numId w:val="12"/>
        </w:numPr>
        <w:tabs>
          <w:tab w:val="clear" w:pos="1080"/>
          <w:tab w:val="clear" w:pos="1800"/>
          <w:tab w:val="left" w:pos="0"/>
          <w:tab w:val="left" w:pos="567"/>
        </w:tabs>
        <w:spacing w:line="240" w:lineRule="auto"/>
        <w:ind w:left="0" w:firstLine="0"/>
        <w:jc w:val="left"/>
        <w:rPr>
          <w:rFonts w:ascii="Times New Roman" w:hAnsi="Times New Roman"/>
          <w:sz w:val="24"/>
          <w:szCs w:val="24"/>
          <w:lang w:val="en-US"/>
        </w:rPr>
      </w:pPr>
      <w:r w:rsidRPr="00042E49">
        <w:rPr>
          <w:rFonts w:ascii="Times New Roman" w:hAnsi="Times New Roman"/>
          <w:sz w:val="24"/>
          <w:szCs w:val="24"/>
          <w:lang w:val="ru-RU"/>
        </w:rPr>
        <w:t>Лабораторные стулья или кресла</w:t>
      </w:r>
      <w:r w:rsidR="009F5855" w:rsidRPr="00042E49">
        <w:rPr>
          <w:rFonts w:ascii="Times New Roman" w:hAnsi="Times New Roman"/>
          <w:sz w:val="24"/>
          <w:szCs w:val="24"/>
          <w:lang w:val="ru-RU"/>
        </w:rPr>
        <w:t>.</w:t>
      </w:r>
    </w:p>
    <w:p w14:paraId="17AB24BA" w14:textId="128D50A9" w:rsidR="00751EA5" w:rsidRPr="00042E49" w:rsidRDefault="008A76AC" w:rsidP="002219D5">
      <w:pPr>
        <w:numPr>
          <w:ilvl w:val="0"/>
          <w:numId w:val="12"/>
        </w:numPr>
        <w:tabs>
          <w:tab w:val="clear" w:pos="1080"/>
          <w:tab w:val="clear" w:pos="1800"/>
          <w:tab w:val="left" w:pos="0"/>
          <w:tab w:val="left" w:pos="567"/>
        </w:tabs>
        <w:spacing w:line="240" w:lineRule="auto"/>
        <w:ind w:left="0" w:firstLine="0"/>
        <w:jc w:val="left"/>
        <w:rPr>
          <w:rFonts w:ascii="Times New Roman" w:hAnsi="Times New Roman"/>
          <w:sz w:val="24"/>
          <w:szCs w:val="24"/>
          <w:lang w:val="ru-RU"/>
        </w:rPr>
      </w:pPr>
      <w:r w:rsidRPr="00042E49">
        <w:rPr>
          <w:rFonts w:ascii="Times New Roman" w:hAnsi="Times New Roman"/>
          <w:sz w:val="24"/>
          <w:szCs w:val="24"/>
          <w:lang w:val="ru-RU"/>
        </w:rPr>
        <w:t xml:space="preserve">Морская станция </w:t>
      </w:r>
      <w:r w:rsidR="00751EA5" w:rsidRPr="00042E49">
        <w:rPr>
          <w:rFonts w:ascii="Times New Roman" w:hAnsi="Times New Roman"/>
          <w:sz w:val="24"/>
          <w:szCs w:val="24"/>
          <w:lang w:val="ru-RU"/>
        </w:rPr>
        <w:t>должна быть оснашена запирающимся шкафом/ящиком для хранения химических реагентов используемых при выполнении Услуг.</w:t>
      </w:r>
    </w:p>
    <w:tbl>
      <w:tblPr>
        <w:tblStyle w:val="aff0"/>
        <w:tblW w:w="0" w:type="auto"/>
        <w:tblLook w:val="04A0" w:firstRow="1" w:lastRow="0" w:firstColumn="1" w:lastColumn="0" w:noHBand="0" w:noVBand="1"/>
      </w:tblPr>
      <w:tblGrid>
        <w:gridCol w:w="9347"/>
      </w:tblGrid>
      <w:tr w:rsidR="00A204DA" w:rsidRPr="00E17136" w14:paraId="499FA862" w14:textId="77777777" w:rsidTr="00A204DA">
        <w:tc>
          <w:tcPr>
            <w:tcW w:w="9347" w:type="dxa"/>
          </w:tcPr>
          <w:p w14:paraId="1BACA76C"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1.20:</w:t>
            </w:r>
          </w:p>
        </w:tc>
      </w:tr>
      <w:tr w:rsidR="00A204DA" w:rsidRPr="00E17136" w14:paraId="126F6FDA" w14:textId="77777777" w:rsidTr="00A204DA">
        <w:tc>
          <w:tcPr>
            <w:tcW w:w="9347" w:type="dxa"/>
          </w:tcPr>
          <w:p w14:paraId="0D0BA2C1"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4706B9A5" w14:textId="77777777" w:rsidR="00672507" w:rsidRPr="00042E49" w:rsidRDefault="00672507" w:rsidP="00672507">
      <w:pPr>
        <w:tabs>
          <w:tab w:val="clear" w:pos="1080"/>
          <w:tab w:val="left" w:pos="0"/>
          <w:tab w:val="left" w:pos="567"/>
        </w:tabs>
        <w:spacing w:line="240" w:lineRule="auto"/>
        <w:ind w:left="0" w:firstLine="0"/>
        <w:jc w:val="left"/>
        <w:rPr>
          <w:rFonts w:ascii="Times New Roman" w:hAnsi="Times New Roman"/>
          <w:sz w:val="24"/>
          <w:szCs w:val="24"/>
          <w:lang w:val="ru-RU"/>
        </w:rPr>
      </w:pPr>
    </w:p>
    <w:p w14:paraId="48D654AB" w14:textId="27AF15D5" w:rsidR="00672507" w:rsidRPr="00042E49" w:rsidRDefault="0027455D" w:rsidP="00F03B67">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b/>
          <w:sz w:val="24"/>
          <w:szCs w:val="24"/>
          <w:lang w:val="ru-RU"/>
        </w:rPr>
        <w:t>1.21</w:t>
      </w:r>
      <w:r w:rsidRPr="00042E49">
        <w:rPr>
          <w:rFonts w:ascii="Times New Roman" w:hAnsi="Times New Roman"/>
          <w:sz w:val="24"/>
          <w:szCs w:val="24"/>
          <w:lang w:val="ru-RU"/>
        </w:rPr>
        <w:t xml:space="preserve">  Оборудование</w:t>
      </w:r>
      <w:r w:rsidR="00753DF9" w:rsidRPr="00042E49">
        <w:rPr>
          <w:rFonts w:ascii="Times New Roman" w:hAnsi="Times New Roman"/>
          <w:sz w:val="24"/>
          <w:szCs w:val="24"/>
          <w:lang w:val="ru-RU"/>
        </w:rPr>
        <w:t xml:space="preserve"> морской газокаротжаной станции</w:t>
      </w:r>
      <w:r w:rsidRPr="00042E49">
        <w:rPr>
          <w:rFonts w:ascii="Times New Roman" w:hAnsi="Times New Roman"/>
          <w:sz w:val="24"/>
          <w:szCs w:val="24"/>
          <w:lang w:val="ru-RU"/>
        </w:rPr>
        <w:t>, предоставляемое для нормальной оценки характеристик пласта при оказании Услуг, включает в себя, не ограничиваясь:</w:t>
      </w:r>
    </w:p>
    <w:tbl>
      <w:tblPr>
        <w:tblStyle w:val="aff0"/>
        <w:tblW w:w="0" w:type="auto"/>
        <w:tblLook w:val="04A0" w:firstRow="1" w:lastRow="0" w:firstColumn="1" w:lastColumn="0" w:noHBand="0" w:noVBand="1"/>
      </w:tblPr>
      <w:tblGrid>
        <w:gridCol w:w="704"/>
        <w:gridCol w:w="5527"/>
        <w:gridCol w:w="3116"/>
      </w:tblGrid>
      <w:tr w:rsidR="002C09F1" w:rsidRPr="00E17136" w14:paraId="6991044C" w14:textId="77777777" w:rsidTr="00F03B67">
        <w:tc>
          <w:tcPr>
            <w:tcW w:w="704" w:type="dxa"/>
          </w:tcPr>
          <w:p w14:paraId="617B10C4"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rPr>
            </w:pPr>
            <w:r w:rsidRPr="00042E49">
              <w:rPr>
                <w:rFonts w:ascii="Times New Roman" w:hAnsi="Times New Roman"/>
                <w:b/>
                <w:sz w:val="24"/>
                <w:szCs w:val="24"/>
              </w:rPr>
              <w:t>#</w:t>
            </w:r>
          </w:p>
        </w:tc>
        <w:tc>
          <w:tcPr>
            <w:tcW w:w="5527" w:type="dxa"/>
          </w:tcPr>
          <w:p w14:paraId="493F1794"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Наименование оборудования</w:t>
            </w:r>
            <w:r w:rsidR="00A55270" w:rsidRPr="00042E49">
              <w:rPr>
                <w:rFonts w:ascii="Times New Roman" w:hAnsi="Times New Roman"/>
                <w:b/>
                <w:sz w:val="24"/>
                <w:szCs w:val="24"/>
                <w:lang w:val="kk-KZ"/>
              </w:rPr>
              <w:t xml:space="preserve"> </w:t>
            </w:r>
          </w:p>
        </w:tc>
        <w:tc>
          <w:tcPr>
            <w:tcW w:w="3116" w:type="dxa"/>
          </w:tcPr>
          <w:p w14:paraId="14786395" w14:textId="77777777" w:rsidR="002C09F1" w:rsidRPr="00042E49" w:rsidRDefault="002C09F1" w:rsidP="00A55270">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Предложение Подрядчика</w:t>
            </w:r>
            <w:r w:rsidR="00A55270" w:rsidRPr="00042E49">
              <w:rPr>
                <w:rFonts w:ascii="Times New Roman" w:hAnsi="Times New Roman"/>
                <w:b/>
                <w:sz w:val="24"/>
                <w:szCs w:val="24"/>
                <w:lang w:val="kk-KZ"/>
              </w:rPr>
              <w:t xml:space="preserve"> </w:t>
            </w:r>
            <w:r w:rsidR="00A55270" w:rsidRPr="00042E49">
              <w:rPr>
                <w:rFonts w:ascii="Times New Roman" w:hAnsi="Times New Roman"/>
                <w:b/>
                <w:sz w:val="24"/>
                <w:szCs w:val="24"/>
                <w:lang w:val="ru-RU"/>
              </w:rPr>
              <w:t>в соответствии с требованиями пункта 1.21:</w:t>
            </w:r>
          </w:p>
        </w:tc>
      </w:tr>
      <w:tr w:rsidR="002C09F1" w:rsidRPr="00E17136" w14:paraId="46C7583B" w14:textId="77777777" w:rsidTr="00F03B67">
        <w:tc>
          <w:tcPr>
            <w:tcW w:w="704" w:type="dxa"/>
          </w:tcPr>
          <w:p w14:paraId="7B5EC826"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1</w:t>
            </w:r>
          </w:p>
        </w:tc>
        <w:tc>
          <w:tcPr>
            <w:tcW w:w="5527" w:type="dxa"/>
          </w:tcPr>
          <w:p w14:paraId="1B116A69" w14:textId="4635A8FB" w:rsidR="005D4AE0" w:rsidRPr="00042E49" w:rsidRDefault="002C09F1" w:rsidP="00F03B67">
            <w:pPr>
              <w:spacing w:after="120" w:line="276" w:lineRule="auto"/>
              <w:ind w:left="0" w:firstLine="0"/>
              <w:rPr>
                <w:rFonts w:ascii="Times New Roman" w:hAnsi="Times New Roman"/>
                <w:lang w:val="ru-RU"/>
              </w:rPr>
            </w:pPr>
            <w:r w:rsidRPr="00042E49">
              <w:rPr>
                <w:rFonts w:ascii="Times New Roman" w:hAnsi="Times New Roman"/>
                <w:sz w:val="24"/>
                <w:szCs w:val="24"/>
                <w:lang w:val="ru-RU"/>
              </w:rPr>
              <w:t xml:space="preserve">Бинокулярный микроскоп с увеличением 10х 30, или эквивалент </w:t>
            </w:r>
            <w:r w:rsidR="005D4AE0" w:rsidRPr="00042E49">
              <w:rPr>
                <w:rFonts w:ascii="Times New Roman" w:hAnsi="Times New Roman"/>
                <w:sz w:val="24"/>
                <w:szCs w:val="24"/>
                <w:lang w:val="ru-RU"/>
              </w:rPr>
              <w:t xml:space="preserve">с цифровой камерой микроскопа </w:t>
            </w:r>
          </w:p>
          <w:p w14:paraId="062BF60B" w14:textId="0BDE63B1" w:rsidR="005D4AE0" w:rsidRPr="00042E49" w:rsidRDefault="005D4AE0" w:rsidP="00F03B67">
            <w:pPr>
              <w:spacing w:after="120" w:line="276" w:lineRule="auto"/>
              <w:ind w:left="0" w:firstLine="0"/>
              <w:rPr>
                <w:rFonts w:ascii="Times New Roman" w:hAnsi="Times New Roman"/>
                <w:sz w:val="24"/>
                <w:lang w:val="ru-RU"/>
              </w:rPr>
            </w:pPr>
            <w:r w:rsidRPr="00042E49">
              <w:rPr>
                <w:rFonts w:ascii="Times New Roman" w:hAnsi="Times New Roman"/>
                <w:sz w:val="24"/>
                <w:lang w:val="ru-RU"/>
              </w:rPr>
              <w:t>(</w:t>
            </w:r>
            <w:r w:rsidR="00496787" w:rsidRPr="00042E49">
              <w:rPr>
                <w:rFonts w:ascii="Times New Roman" w:hAnsi="Times New Roman"/>
                <w:sz w:val="24"/>
                <w:lang w:val="ru-RU"/>
              </w:rPr>
              <w:t>Необходима ц</w:t>
            </w:r>
            <w:r w:rsidRPr="00042E49">
              <w:rPr>
                <w:rFonts w:ascii="Times New Roman" w:hAnsi="Times New Roman"/>
                <w:sz w:val="24"/>
                <w:lang w:val="ru-RU"/>
              </w:rPr>
              <w:t>ифровая камера, прикрепленная к микроскопу, для записи</w:t>
            </w:r>
            <w:r w:rsidR="00496787" w:rsidRPr="00042E49">
              <w:rPr>
                <w:rFonts w:ascii="Times New Roman" w:hAnsi="Times New Roman"/>
                <w:sz w:val="24"/>
                <w:lang w:val="ru-RU"/>
              </w:rPr>
              <w:t xml:space="preserve"> при необходимости</w:t>
            </w:r>
            <w:r w:rsidRPr="00042E49">
              <w:rPr>
                <w:rFonts w:ascii="Times New Roman" w:hAnsi="Times New Roman"/>
                <w:sz w:val="24"/>
                <w:lang w:val="ru-RU"/>
              </w:rPr>
              <w:t xml:space="preserve"> масштабированных изображений каждой пробы, или проб, отобранных в перспективных пластах.</w:t>
            </w:r>
            <w:r w:rsidRPr="00042E49">
              <w:rPr>
                <w:rFonts w:ascii="Times New Roman" w:hAnsi="Times New Roman"/>
                <w:sz w:val="24"/>
              </w:rPr>
              <w:t> </w:t>
            </w:r>
            <w:r w:rsidRPr="00042E49">
              <w:rPr>
                <w:rFonts w:ascii="Times New Roman" w:hAnsi="Times New Roman"/>
                <w:sz w:val="24"/>
                <w:lang w:val="ru-RU"/>
              </w:rPr>
              <w:t xml:space="preserve"> </w:t>
            </w:r>
          </w:p>
          <w:p w14:paraId="7E315343" w14:textId="7E37EAE9" w:rsidR="002C09F1" w:rsidRPr="00042E49" w:rsidRDefault="005D4AE0" w:rsidP="005D4AE0">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lang w:val="ru-RU"/>
              </w:rPr>
              <w:t>Расширение цифровой фотографии должно быть как минимум 2400 точек на дюйм, которое позволяет пользователю увеличивать фото, чтобы четко показать отдельные песчинки и структуру песчинок и их определение)</w:t>
            </w:r>
          </w:p>
        </w:tc>
        <w:tc>
          <w:tcPr>
            <w:tcW w:w="3116" w:type="dxa"/>
          </w:tcPr>
          <w:p w14:paraId="45541C1D"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7C8BFED0" w14:textId="77777777" w:rsidTr="00F03B67">
        <w:tc>
          <w:tcPr>
            <w:tcW w:w="704" w:type="dxa"/>
          </w:tcPr>
          <w:p w14:paraId="6890A526"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2</w:t>
            </w:r>
          </w:p>
        </w:tc>
        <w:tc>
          <w:tcPr>
            <w:tcW w:w="5527" w:type="dxa"/>
          </w:tcPr>
          <w:p w14:paraId="101C9B38" w14:textId="66531A94" w:rsidR="002C09F1" w:rsidRPr="00042E49" w:rsidRDefault="002C09F1" w:rsidP="00AD2A56">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Ультрафиолетовый флуороскоп</w:t>
            </w:r>
            <w:r w:rsidR="00AD2A56" w:rsidRPr="00042E49">
              <w:rPr>
                <w:rFonts w:ascii="Times New Roman" w:hAnsi="Times New Roman"/>
                <w:sz w:val="24"/>
                <w:szCs w:val="24"/>
                <w:lang w:val="ru-RU"/>
              </w:rPr>
              <w:t xml:space="preserve"> и хим. реагенты к проведению флюороскопического анализа </w:t>
            </w:r>
            <w:r w:rsidR="00346549" w:rsidRPr="00042E49">
              <w:rPr>
                <w:rFonts w:ascii="Times New Roman" w:hAnsi="Times New Roman"/>
                <w:sz w:val="24"/>
                <w:szCs w:val="24"/>
                <w:lang w:val="ru-RU"/>
              </w:rPr>
              <w:t xml:space="preserve"> </w:t>
            </w:r>
            <w:r w:rsidR="00AD2A56" w:rsidRPr="00042E49">
              <w:rPr>
                <w:rFonts w:ascii="Times New Roman" w:hAnsi="Times New Roman"/>
                <w:sz w:val="24"/>
                <w:szCs w:val="24"/>
                <w:lang w:val="ru-RU"/>
              </w:rPr>
              <w:t xml:space="preserve">( не должны применятся </w:t>
            </w:r>
            <w:r w:rsidR="00AD2A56" w:rsidRPr="00A531BE">
              <w:rPr>
                <w:rFonts w:ascii="Times New Roman" w:hAnsi="Times New Roman"/>
                <w:sz w:val="24"/>
                <w:lang w:val="ru-RU"/>
              </w:rPr>
              <w:t>Трихлорэтилен или ему подобный растворитель)</w:t>
            </w:r>
          </w:p>
        </w:tc>
        <w:tc>
          <w:tcPr>
            <w:tcW w:w="3116" w:type="dxa"/>
          </w:tcPr>
          <w:p w14:paraId="347B62D9"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4AAC8361" w14:textId="77777777" w:rsidTr="00F03B67">
        <w:tc>
          <w:tcPr>
            <w:tcW w:w="704" w:type="dxa"/>
          </w:tcPr>
          <w:p w14:paraId="21BB658E"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3</w:t>
            </w:r>
          </w:p>
        </w:tc>
        <w:tc>
          <w:tcPr>
            <w:tcW w:w="5527" w:type="dxa"/>
          </w:tcPr>
          <w:p w14:paraId="2D33B2F5" w14:textId="3EDBE7F3" w:rsidR="002C09F1" w:rsidRPr="00042E49" w:rsidRDefault="002C09F1" w:rsidP="00AD2A56">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Оборудование для копирования докум</w:t>
            </w:r>
            <w:r w:rsidR="00AD2A56" w:rsidRPr="00042E49">
              <w:rPr>
                <w:rFonts w:ascii="Times New Roman" w:hAnsi="Times New Roman"/>
                <w:sz w:val="24"/>
                <w:szCs w:val="24"/>
                <w:lang w:val="ru-RU"/>
              </w:rPr>
              <w:t>ентов, сканнер, принтер и канцелярские пренадлежности</w:t>
            </w:r>
            <w:r w:rsidR="00346549" w:rsidRPr="00042E49">
              <w:rPr>
                <w:rFonts w:ascii="Times New Roman" w:hAnsi="Times New Roman"/>
                <w:sz w:val="24"/>
                <w:szCs w:val="24"/>
                <w:lang w:val="ru-RU"/>
              </w:rPr>
              <w:t xml:space="preserve"> </w:t>
            </w:r>
            <w:r w:rsidR="00AD2A56" w:rsidRPr="00042E49">
              <w:rPr>
                <w:rFonts w:ascii="Times New Roman" w:hAnsi="Times New Roman"/>
                <w:sz w:val="32"/>
                <w:szCs w:val="24"/>
                <w:lang w:val="ru-RU"/>
              </w:rPr>
              <w:t>(</w:t>
            </w:r>
            <w:r w:rsidR="00AD2A56" w:rsidRPr="00042E49">
              <w:rPr>
                <w:rFonts w:ascii="Times New Roman" w:hAnsi="Times New Roman"/>
                <w:sz w:val="24"/>
                <w:lang w:val="ru-RU"/>
              </w:rPr>
              <w:t>Канцелярские принадлежности, несмываемые маркеры (красный, синий, черный), геотехнические диаграммы, копировальная бумага и т.д.)</w:t>
            </w:r>
          </w:p>
        </w:tc>
        <w:tc>
          <w:tcPr>
            <w:tcW w:w="3116" w:type="dxa"/>
          </w:tcPr>
          <w:p w14:paraId="33652796"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042E49" w14:paraId="7170E404" w14:textId="77777777" w:rsidTr="00F03B67">
        <w:tc>
          <w:tcPr>
            <w:tcW w:w="704" w:type="dxa"/>
          </w:tcPr>
          <w:p w14:paraId="5738EA91"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4</w:t>
            </w:r>
          </w:p>
        </w:tc>
        <w:tc>
          <w:tcPr>
            <w:tcW w:w="5527" w:type="dxa"/>
          </w:tcPr>
          <w:p w14:paraId="3D8B9DB5" w14:textId="77777777" w:rsidR="002C09F1" w:rsidRPr="00042E49" w:rsidRDefault="002C09F1" w:rsidP="00346549">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Печь для сушки образцов</w:t>
            </w:r>
            <w:r w:rsidR="00346549" w:rsidRPr="00042E49">
              <w:rPr>
                <w:rFonts w:ascii="Times New Roman" w:hAnsi="Times New Roman"/>
                <w:sz w:val="24"/>
                <w:szCs w:val="24"/>
                <w:lang w:val="ru-RU"/>
              </w:rPr>
              <w:t xml:space="preserve">. </w:t>
            </w:r>
          </w:p>
        </w:tc>
        <w:tc>
          <w:tcPr>
            <w:tcW w:w="3116" w:type="dxa"/>
          </w:tcPr>
          <w:p w14:paraId="302E0B36"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231C0A1E" w14:textId="77777777" w:rsidTr="00F03B67">
        <w:tc>
          <w:tcPr>
            <w:tcW w:w="704" w:type="dxa"/>
          </w:tcPr>
          <w:p w14:paraId="12E85FA6"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5</w:t>
            </w:r>
          </w:p>
        </w:tc>
        <w:tc>
          <w:tcPr>
            <w:tcW w:w="5527" w:type="dxa"/>
          </w:tcPr>
          <w:p w14:paraId="77AA0FE2" w14:textId="77777777" w:rsidR="002C09F1" w:rsidRPr="00042E49" w:rsidRDefault="002C09F1" w:rsidP="002C09F1">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Подходящее программное обеспечение для построения диаграмм каротажа </w:t>
            </w:r>
          </w:p>
        </w:tc>
        <w:tc>
          <w:tcPr>
            <w:tcW w:w="3116" w:type="dxa"/>
          </w:tcPr>
          <w:p w14:paraId="5230543A"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15A6624F" w14:textId="77777777" w:rsidTr="00F03B67">
        <w:tc>
          <w:tcPr>
            <w:tcW w:w="704" w:type="dxa"/>
          </w:tcPr>
          <w:p w14:paraId="05BCDA99"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6</w:t>
            </w:r>
          </w:p>
        </w:tc>
        <w:tc>
          <w:tcPr>
            <w:tcW w:w="5527" w:type="dxa"/>
          </w:tcPr>
          <w:p w14:paraId="391ACDD0" w14:textId="77777777" w:rsidR="002C09F1" w:rsidRPr="00042E49" w:rsidRDefault="002C09F1" w:rsidP="00346549">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Химическое и геологическое оборудование для анализа бурового шлама</w:t>
            </w:r>
            <w:r w:rsidR="00346549" w:rsidRPr="00042E49">
              <w:rPr>
                <w:rFonts w:ascii="Times New Roman" w:hAnsi="Times New Roman"/>
                <w:sz w:val="24"/>
                <w:szCs w:val="24"/>
                <w:lang w:val="ru-RU"/>
              </w:rPr>
              <w:t xml:space="preserve">. </w:t>
            </w:r>
          </w:p>
        </w:tc>
        <w:tc>
          <w:tcPr>
            <w:tcW w:w="3116" w:type="dxa"/>
          </w:tcPr>
          <w:p w14:paraId="5456812C"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7E0C49E5" w14:textId="77777777" w:rsidTr="00F03B67">
        <w:tc>
          <w:tcPr>
            <w:tcW w:w="704" w:type="dxa"/>
          </w:tcPr>
          <w:p w14:paraId="2B1624B3"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7</w:t>
            </w:r>
          </w:p>
        </w:tc>
        <w:tc>
          <w:tcPr>
            <w:tcW w:w="5527" w:type="dxa"/>
          </w:tcPr>
          <w:p w14:paraId="0B8AC31E" w14:textId="77777777" w:rsidR="002C09F1" w:rsidRPr="00042E49" w:rsidRDefault="002C09F1" w:rsidP="00346549">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Комплект для определения плотности сланцевых глин.</w:t>
            </w:r>
            <w:r w:rsidR="00346549" w:rsidRPr="00042E49">
              <w:rPr>
                <w:rFonts w:ascii="Times New Roman" w:hAnsi="Times New Roman"/>
                <w:sz w:val="24"/>
                <w:szCs w:val="24"/>
                <w:lang w:val="ru-RU"/>
              </w:rPr>
              <w:t xml:space="preserve"> </w:t>
            </w:r>
          </w:p>
        </w:tc>
        <w:tc>
          <w:tcPr>
            <w:tcW w:w="3116" w:type="dxa"/>
          </w:tcPr>
          <w:p w14:paraId="656C1270"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6D659657" w14:textId="77777777" w:rsidTr="002C09F1">
        <w:tc>
          <w:tcPr>
            <w:tcW w:w="704" w:type="dxa"/>
          </w:tcPr>
          <w:p w14:paraId="387BD605"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8</w:t>
            </w:r>
          </w:p>
        </w:tc>
        <w:tc>
          <w:tcPr>
            <w:tcW w:w="5527" w:type="dxa"/>
          </w:tcPr>
          <w:p w14:paraId="01CE532A" w14:textId="1D2F9A0D" w:rsidR="002C09F1" w:rsidRPr="00042E49" w:rsidRDefault="002C09F1" w:rsidP="00346549">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Портативный измеритель сопротивляемости</w:t>
            </w:r>
            <w:r w:rsidR="00AD2A56" w:rsidRPr="00042E49">
              <w:rPr>
                <w:rFonts w:ascii="Times New Roman" w:hAnsi="Times New Roman"/>
                <w:sz w:val="24"/>
                <w:szCs w:val="24"/>
                <w:lang w:val="ru-RU"/>
              </w:rPr>
              <w:t xml:space="preserve"> пород и воды</w:t>
            </w:r>
            <w:r w:rsidRPr="00042E49">
              <w:rPr>
                <w:rFonts w:ascii="Times New Roman" w:hAnsi="Times New Roman"/>
                <w:sz w:val="24"/>
                <w:szCs w:val="24"/>
                <w:lang w:val="ru-RU"/>
              </w:rPr>
              <w:t xml:space="preserve">. </w:t>
            </w:r>
          </w:p>
        </w:tc>
        <w:tc>
          <w:tcPr>
            <w:tcW w:w="3116" w:type="dxa"/>
          </w:tcPr>
          <w:p w14:paraId="63592176"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042E49" w14:paraId="746A8664" w14:textId="77777777" w:rsidTr="002C09F1">
        <w:tc>
          <w:tcPr>
            <w:tcW w:w="704" w:type="dxa"/>
          </w:tcPr>
          <w:p w14:paraId="6D457CB7"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9</w:t>
            </w:r>
          </w:p>
        </w:tc>
        <w:tc>
          <w:tcPr>
            <w:tcW w:w="5527" w:type="dxa"/>
          </w:tcPr>
          <w:p w14:paraId="1DCE7517" w14:textId="77777777" w:rsidR="002C09F1" w:rsidRPr="00042E49" w:rsidRDefault="002C09F1" w:rsidP="00F03B67">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Монокальциметр.</w:t>
            </w:r>
            <w:r w:rsidR="00346549" w:rsidRPr="00042E49">
              <w:rPr>
                <w:rFonts w:ascii="Times New Roman" w:hAnsi="Times New Roman"/>
                <w:sz w:val="24"/>
                <w:szCs w:val="24"/>
                <w:lang w:val="ru-RU"/>
              </w:rPr>
              <w:t xml:space="preserve"> </w:t>
            </w:r>
          </w:p>
        </w:tc>
        <w:tc>
          <w:tcPr>
            <w:tcW w:w="3116" w:type="dxa"/>
          </w:tcPr>
          <w:p w14:paraId="146EA988"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042E49" w14:paraId="20BEA6B9" w14:textId="77777777" w:rsidTr="002C09F1">
        <w:tc>
          <w:tcPr>
            <w:tcW w:w="704" w:type="dxa"/>
          </w:tcPr>
          <w:p w14:paraId="35B2AF2D"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10</w:t>
            </w:r>
          </w:p>
        </w:tc>
        <w:tc>
          <w:tcPr>
            <w:tcW w:w="5527" w:type="dxa"/>
          </w:tcPr>
          <w:p w14:paraId="22F72D23" w14:textId="77777777" w:rsidR="002C09F1" w:rsidRPr="00042E49" w:rsidRDefault="002C09F1" w:rsidP="00F03B67">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Лотки для обработки проб</w:t>
            </w:r>
            <w:r w:rsidRPr="00042E49">
              <w:rPr>
                <w:rFonts w:ascii="Times New Roman" w:hAnsi="Times New Roman"/>
                <w:sz w:val="24"/>
                <w:szCs w:val="24"/>
              </w:rPr>
              <w:t>.</w:t>
            </w:r>
          </w:p>
        </w:tc>
        <w:tc>
          <w:tcPr>
            <w:tcW w:w="3116" w:type="dxa"/>
          </w:tcPr>
          <w:p w14:paraId="7F8B5EBE"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2C09F1" w:rsidRPr="00E17136" w14:paraId="1C651427" w14:textId="77777777" w:rsidTr="002C09F1">
        <w:tc>
          <w:tcPr>
            <w:tcW w:w="704" w:type="dxa"/>
          </w:tcPr>
          <w:p w14:paraId="4D0EB8E2"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11</w:t>
            </w:r>
          </w:p>
        </w:tc>
        <w:tc>
          <w:tcPr>
            <w:tcW w:w="5527" w:type="dxa"/>
          </w:tcPr>
          <w:p w14:paraId="48D7A05A" w14:textId="51811914" w:rsidR="002C09F1" w:rsidRPr="00042E49" w:rsidRDefault="002C09F1" w:rsidP="00F03B67">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Стеклянная тара</w:t>
            </w:r>
            <w:r w:rsidR="00E93A4C" w:rsidRPr="00042E49">
              <w:rPr>
                <w:rFonts w:ascii="Times New Roman" w:hAnsi="Times New Roman"/>
                <w:sz w:val="24"/>
                <w:szCs w:val="24"/>
                <w:lang w:val="ru-RU"/>
              </w:rPr>
              <w:t xml:space="preserve">, </w:t>
            </w:r>
            <w:r w:rsidR="00E93A4C" w:rsidRPr="00042E49">
              <w:rPr>
                <w:rFonts w:ascii="Times New Roman" w:hAnsi="Times New Roman"/>
                <w:lang w:val="ru-RU"/>
              </w:rPr>
              <w:t>керамические подносы</w:t>
            </w:r>
            <w:r w:rsidRPr="00042E49">
              <w:rPr>
                <w:rFonts w:ascii="Times New Roman" w:hAnsi="Times New Roman"/>
                <w:sz w:val="24"/>
                <w:szCs w:val="24"/>
                <w:lang w:val="ru-RU"/>
              </w:rPr>
              <w:t xml:space="preserve"> и химреагенты</w:t>
            </w:r>
            <w:r w:rsidR="00E93A4C" w:rsidRPr="00042E49">
              <w:rPr>
                <w:rFonts w:ascii="Times New Roman" w:hAnsi="Times New Roman"/>
                <w:sz w:val="24"/>
                <w:szCs w:val="24"/>
                <w:lang w:val="ru-RU"/>
              </w:rPr>
              <w:t xml:space="preserve"> </w:t>
            </w:r>
            <w:r w:rsidR="00E93A4C" w:rsidRPr="00042E49">
              <w:rPr>
                <w:rFonts w:ascii="Times New Roman" w:hAnsi="Times New Roman"/>
                <w:sz w:val="32"/>
                <w:szCs w:val="24"/>
                <w:lang w:val="ru-RU"/>
              </w:rPr>
              <w:t>(</w:t>
            </w:r>
            <w:r w:rsidR="00E93A4C" w:rsidRPr="00042E49">
              <w:rPr>
                <w:rFonts w:ascii="Times New Roman" w:hAnsi="Times New Roman"/>
                <w:sz w:val="24"/>
                <w:lang w:val="ru-RU"/>
              </w:rPr>
              <w:t xml:space="preserve">хлористо-водородная кислота, ализарин, фенолфталеин и т.д. а также шипцы, зубцы, палетки для определения гранулометрического состава и цвета породы и т.д.) </w:t>
            </w:r>
          </w:p>
        </w:tc>
        <w:tc>
          <w:tcPr>
            <w:tcW w:w="3116" w:type="dxa"/>
          </w:tcPr>
          <w:p w14:paraId="132F65E7" w14:textId="77777777" w:rsidR="002C09F1" w:rsidRPr="00042E49" w:rsidRDefault="002C09F1"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5D4AE0" w:rsidRPr="00E17136" w14:paraId="39C21A81" w14:textId="77777777" w:rsidTr="002C09F1">
        <w:tc>
          <w:tcPr>
            <w:tcW w:w="704" w:type="dxa"/>
          </w:tcPr>
          <w:p w14:paraId="43398C1C" w14:textId="667F8EA4" w:rsidR="005D4AE0" w:rsidRPr="00042E49" w:rsidRDefault="005D4AE0"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12</w:t>
            </w:r>
          </w:p>
        </w:tc>
        <w:tc>
          <w:tcPr>
            <w:tcW w:w="5527" w:type="dxa"/>
          </w:tcPr>
          <w:p w14:paraId="11C0D761" w14:textId="3B442DB9" w:rsidR="005D4AE0" w:rsidRPr="00042E49" w:rsidRDefault="005D4AE0">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Набор для работы с керновым материалом </w:t>
            </w:r>
            <w:r w:rsidRPr="00042E49">
              <w:rPr>
                <w:rFonts w:ascii="Times New Roman" w:hAnsi="Times New Roman"/>
                <w:sz w:val="32"/>
                <w:szCs w:val="24"/>
                <w:lang w:val="ru-RU"/>
              </w:rPr>
              <w:t>(</w:t>
            </w:r>
            <w:r w:rsidRPr="00042E49">
              <w:rPr>
                <w:rFonts w:ascii="Times New Roman" w:hAnsi="Times New Roman"/>
                <w:sz w:val="24"/>
                <w:lang w:val="ru-RU"/>
              </w:rPr>
              <w:t>ванна с воском, воск, желтый мелок, красный и черный несмываемые маркеры, пищевая пленка, пленка из фольги, лента, отвертка, молоток, зубило, гвозди и т.д.</w:t>
            </w:r>
          </w:p>
        </w:tc>
        <w:tc>
          <w:tcPr>
            <w:tcW w:w="3116" w:type="dxa"/>
          </w:tcPr>
          <w:p w14:paraId="2E136979" w14:textId="77777777" w:rsidR="005D4AE0" w:rsidRPr="00042E49" w:rsidRDefault="005D4AE0"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D2A56" w:rsidRPr="00E17136" w14:paraId="1884B571" w14:textId="77777777" w:rsidTr="002C09F1">
        <w:tc>
          <w:tcPr>
            <w:tcW w:w="704" w:type="dxa"/>
          </w:tcPr>
          <w:p w14:paraId="36EE87FE" w14:textId="19DFBC3A" w:rsidR="00AD2A56" w:rsidRPr="00042E49" w:rsidRDefault="00AD2A56" w:rsidP="00AD2A56">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13</w:t>
            </w:r>
          </w:p>
        </w:tc>
        <w:tc>
          <w:tcPr>
            <w:tcW w:w="5527" w:type="dxa"/>
          </w:tcPr>
          <w:p w14:paraId="77E3DB42" w14:textId="3744BA5D" w:rsidR="00AD2A56" w:rsidRPr="00042E49" w:rsidRDefault="00AD2A56">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Набор калибровочного газа (сероводород, метан, смесь газов, углеовдородов и т.д). </w:t>
            </w:r>
          </w:p>
        </w:tc>
        <w:tc>
          <w:tcPr>
            <w:tcW w:w="3116" w:type="dxa"/>
          </w:tcPr>
          <w:p w14:paraId="7B5F77D2" w14:textId="77777777" w:rsidR="00AD2A56" w:rsidRPr="00042E49" w:rsidRDefault="00AD2A56"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D2A56" w:rsidRPr="00E17136" w14:paraId="2143BC0F" w14:textId="77777777" w:rsidTr="002C09F1">
        <w:tc>
          <w:tcPr>
            <w:tcW w:w="704" w:type="dxa"/>
          </w:tcPr>
          <w:p w14:paraId="3A901187" w14:textId="15F4D699" w:rsidR="00AD2A56" w:rsidRPr="00042E49" w:rsidRDefault="00AD2A56" w:rsidP="00AD2A56">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en-US"/>
              </w:rPr>
              <w:t>14</w:t>
            </w:r>
          </w:p>
        </w:tc>
        <w:tc>
          <w:tcPr>
            <w:tcW w:w="5527" w:type="dxa"/>
          </w:tcPr>
          <w:p w14:paraId="43FD499A" w14:textId="72DA58CE" w:rsidR="00AD2A56" w:rsidRPr="00042E49" w:rsidRDefault="00AD2A56">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lang w:val="ru-RU"/>
              </w:rPr>
              <w:t>Термометры, измеряющие температуру до 150°</w:t>
            </w:r>
            <w:r w:rsidRPr="00042E49">
              <w:rPr>
                <w:rFonts w:ascii="Times New Roman" w:hAnsi="Times New Roman"/>
                <w:sz w:val="24"/>
              </w:rPr>
              <w:t>C</w:t>
            </w:r>
            <w:r w:rsidRPr="00042E49">
              <w:rPr>
                <w:rFonts w:ascii="Times New Roman" w:hAnsi="Times New Roman"/>
                <w:sz w:val="24"/>
                <w:lang w:val="ru-RU"/>
              </w:rPr>
              <w:t xml:space="preserve"> и гидрометры, способные измерить степени плотности АНИ от 10° до 60°.</w:t>
            </w:r>
          </w:p>
        </w:tc>
        <w:tc>
          <w:tcPr>
            <w:tcW w:w="3116" w:type="dxa"/>
          </w:tcPr>
          <w:p w14:paraId="66FD5F73" w14:textId="77777777" w:rsidR="00AD2A56" w:rsidRPr="00042E49" w:rsidRDefault="00AD2A56"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bl>
    <w:p w14:paraId="6CC2EFB6" w14:textId="77777777" w:rsidR="001044CA" w:rsidRPr="00042E49" w:rsidRDefault="001044CA" w:rsidP="001044C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0D730744" w14:textId="77777777" w:rsidR="002219D5" w:rsidRPr="00042E49" w:rsidRDefault="0027455D" w:rsidP="00042E49">
      <w:pPr>
        <w:numPr>
          <w:ilvl w:val="1"/>
          <w:numId w:val="28"/>
        </w:numPr>
        <w:tabs>
          <w:tab w:val="clear" w:pos="108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Оборудование газового мониторинга для анализа различных газов должно быть предоставлено в следующей комплектации:</w:t>
      </w:r>
    </w:p>
    <w:p w14:paraId="5B2EAEBC" w14:textId="2D9B132F" w:rsidR="002219D5" w:rsidRPr="00042E49" w:rsidRDefault="002219D5" w:rsidP="00F03B67">
      <w:pPr>
        <w:tabs>
          <w:tab w:val="clear" w:pos="1080"/>
          <w:tab w:val="left" w:pos="0"/>
          <w:tab w:val="left" w:pos="567"/>
        </w:tabs>
        <w:spacing w:line="240" w:lineRule="auto"/>
        <w:ind w:left="0" w:firstLine="0"/>
        <w:rPr>
          <w:rFonts w:ascii="Times New Roman" w:hAnsi="Times New Roman"/>
          <w:snapToGrid w:val="0"/>
          <w:sz w:val="24"/>
          <w:szCs w:val="24"/>
          <w:lang w:val="ru-RU"/>
        </w:rPr>
      </w:pPr>
    </w:p>
    <w:tbl>
      <w:tblPr>
        <w:tblStyle w:val="aff0"/>
        <w:tblW w:w="0" w:type="auto"/>
        <w:tblLook w:val="04A0" w:firstRow="1" w:lastRow="0" w:firstColumn="1" w:lastColumn="0" w:noHBand="0" w:noVBand="1"/>
      </w:tblPr>
      <w:tblGrid>
        <w:gridCol w:w="704"/>
        <w:gridCol w:w="5527"/>
        <w:gridCol w:w="3116"/>
      </w:tblGrid>
      <w:tr w:rsidR="00A204DA" w:rsidRPr="00E17136" w14:paraId="567BEB4A" w14:textId="77777777" w:rsidTr="00296BE8">
        <w:tc>
          <w:tcPr>
            <w:tcW w:w="704" w:type="dxa"/>
          </w:tcPr>
          <w:p w14:paraId="28F251F1"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rPr>
            </w:pPr>
            <w:r w:rsidRPr="00042E49">
              <w:rPr>
                <w:rFonts w:ascii="Times New Roman" w:hAnsi="Times New Roman"/>
                <w:b/>
                <w:sz w:val="24"/>
                <w:szCs w:val="24"/>
              </w:rPr>
              <w:t>#</w:t>
            </w:r>
          </w:p>
        </w:tc>
        <w:tc>
          <w:tcPr>
            <w:tcW w:w="5527" w:type="dxa"/>
          </w:tcPr>
          <w:p w14:paraId="733E56C0"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Наименование оборудования</w:t>
            </w:r>
          </w:p>
        </w:tc>
        <w:tc>
          <w:tcPr>
            <w:tcW w:w="3116" w:type="dxa"/>
          </w:tcPr>
          <w:p w14:paraId="3992F98A" w14:textId="77777777" w:rsidR="00A204DA" w:rsidRPr="00042E49" w:rsidRDefault="00A55270" w:rsidP="00A55270">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 xml:space="preserve">Предложение Подрядчика </w:t>
            </w:r>
            <w:r w:rsidRPr="00042E49">
              <w:rPr>
                <w:rFonts w:ascii="Times New Roman" w:hAnsi="Times New Roman"/>
                <w:b/>
                <w:sz w:val="24"/>
                <w:szCs w:val="24"/>
                <w:lang w:val="ru-RU"/>
              </w:rPr>
              <w:t>в соответствии с требованиями пункта 1.22:</w:t>
            </w:r>
          </w:p>
        </w:tc>
      </w:tr>
      <w:tr w:rsidR="00A204DA" w:rsidRPr="00042E49" w14:paraId="75B259C5" w14:textId="77777777" w:rsidTr="00296BE8">
        <w:tc>
          <w:tcPr>
            <w:tcW w:w="704" w:type="dxa"/>
          </w:tcPr>
          <w:p w14:paraId="6AFE4CA6"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1</w:t>
            </w:r>
          </w:p>
        </w:tc>
        <w:tc>
          <w:tcPr>
            <w:tcW w:w="5527" w:type="dxa"/>
          </w:tcPr>
          <w:p w14:paraId="38CF632F"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Пламенно-ионизационный детектор общего содержания углеводородов, 0-100 %.</w:t>
            </w:r>
            <w:r w:rsidR="00071C91" w:rsidRPr="00042E49">
              <w:rPr>
                <w:rFonts w:ascii="Times New Roman" w:hAnsi="Times New Roman"/>
                <w:sz w:val="24"/>
                <w:szCs w:val="24"/>
                <w:lang w:val="ru-RU"/>
              </w:rPr>
              <w:t xml:space="preserve"> Требуемое количество 1 основной и 1 запасной.</w:t>
            </w:r>
          </w:p>
        </w:tc>
        <w:tc>
          <w:tcPr>
            <w:tcW w:w="3116" w:type="dxa"/>
          </w:tcPr>
          <w:p w14:paraId="071CC4B0"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204DA" w:rsidRPr="00042E49" w14:paraId="4A10C988" w14:textId="77777777" w:rsidTr="00296BE8">
        <w:tc>
          <w:tcPr>
            <w:tcW w:w="704" w:type="dxa"/>
          </w:tcPr>
          <w:p w14:paraId="562ABF7E"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2</w:t>
            </w:r>
          </w:p>
        </w:tc>
        <w:tc>
          <w:tcPr>
            <w:tcW w:w="5527" w:type="dxa"/>
          </w:tcPr>
          <w:p w14:paraId="41013863" w14:textId="77777777" w:rsidR="00A204DA" w:rsidRPr="00042E49" w:rsidRDefault="00A204DA" w:rsidP="00071C91">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Пламенно-ионизационный газовый хроматограф для автоматического и непрерывного циклического анализа содержания углеводородов от </w:t>
            </w:r>
            <w:r w:rsidRPr="00042E49">
              <w:rPr>
                <w:rFonts w:ascii="Times New Roman" w:hAnsi="Times New Roman"/>
                <w:sz w:val="24"/>
                <w:szCs w:val="24"/>
              </w:rPr>
              <w:t>C</w:t>
            </w:r>
            <w:r w:rsidRPr="00042E49">
              <w:rPr>
                <w:rFonts w:ascii="Times New Roman" w:hAnsi="Times New Roman"/>
                <w:sz w:val="24"/>
                <w:szCs w:val="24"/>
                <w:lang w:val="ru-RU"/>
              </w:rPr>
              <w:t xml:space="preserve">1 до </w:t>
            </w:r>
            <w:r w:rsidRPr="00042E49">
              <w:rPr>
                <w:rFonts w:ascii="Times New Roman" w:hAnsi="Times New Roman"/>
                <w:sz w:val="24"/>
                <w:szCs w:val="24"/>
              </w:rPr>
              <w:t>C</w:t>
            </w:r>
            <w:r w:rsidRPr="00042E49">
              <w:rPr>
                <w:rFonts w:ascii="Times New Roman" w:hAnsi="Times New Roman"/>
                <w:sz w:val="24"/>
                <w:szCs w:val="24"/>
                <w:lang w:val="ru-RU"/>
              </w:rPr>
              <w:t>5 и определения ацетилена для расчета времени прохождения раствора. По одному пламенно-ионизационному детектору общего содержания газа и пламенно-ионизационный газовый резервный хроматограф.</w:t>
            </w:r>
            <w:r w:rsidRPr="00042E49">
              <w:rPr>
                <w:rFonts w:ascii="Times New Roman" w:hAnsi="Times New Roman"/>
                <w:sz w:val="24"/>
                <w:szCs w:val="24"/>
                <w:lang w:val="ru-RU"/>
              </w:rPr>
              <w:tab/>
            </w:r>
            <w:r w:rsidR="00071C91" w:rsidRPr="00042E49">
              <w:rPr>
                <w:rFonts w:ascii="Times New Roman" w:hAnsi="Times New Roman"/>
                <w:sz w:val="24"/>
                <w:szCs w:val="24"/>
                <w:lang w:val="ru-RU"/>
              </w:rPr>
              <w:t xml:space="preserve"> Требуемое количество 1 основной и 1 запасной.</w:t>
            </w:r>
          </w:p>
        </w:tc>
        <w:tc>
          <w:tcPr>
            <w:tcW w:w="3116" w:type="dxa"/>
          </w:tcPr>
          <w:p w14:paraId="66DD1238"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204DA" w:rsidRPr="00E17136" w14:paraId="5541D62D" w14:textId="77777777" w:rsidTr="00296BE8">
        <w:tc>
          <w:tcPr>
            <w:tcW w:w="704" w:type="dxa"/>
          </w:tcPr>
          <w:p w14:paraId="0110426C"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3</w:t>
            </w:r>
          </w:p>
        </w:tc>
        <w:tc>
          <w:tcPr>
            <w:tcW w:w="5527" w:type="dxa"/>
          </w:tcPr>
          <w:p w14:paraId="67D0DECE" w14:textId="7CB8609E" w:rsidR="00A204DA" w:rsidRPr="00042E49" w:rsidRDefault="00A204DA" w:rsidP="00F03B67">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 xml:space="preserve">Детектор сероводорода (0-100 </w:t>
            </w:r>
            <w:r w:rsidRPr="00042E49">
              <w:rPr>
                <w:rFonts w:ascii="Times New Roman" w:hAnsi="Times New Roman"/>
                <w:sz w:val="24"/>
                <w:szCs w:val="24"/>
              </w:rPr>
              <w:t>ppm</w:t>
            </w:r>
            <w:r w:rsidRPr="00042E49">
              <w:rPr>
                <w:rFonts w:ascii="Times New Roman" w:hAnsi="Times New Roman"/>
                <w:sz w:val="24"/>
                <w:szCs w:val="24"/>
                <w:lang w:val="ru-RU"/>
              </w:rPr>
              <w:t>, полупрово</w:t>
            </w:r>
            <w:r w:rsidR="001E3550" w:rsidRPr="00042E49">
              <w:rPr>
                <w:rFonts w:ascii="Times New Roman" w:hAnsi="Times New Roman"/>
                <w:sz w:val="24"/>
                <w:szCs w:val="24"/>
                <w:lang w:val="ru-RU"/>
              </w:rPr>
              <w:t xml:space="preserve">дниковый) с двумя сенсорами на </w:t>
            </w:r>
            <w:r w:rsidRPr="00042E49">
              <w:rPr>
                <w:rFonts w:ascii="Times New Roman" w:hAnsi="Times New Roman"/>
                <w:sz w:val="24"/>
                <w:szCs w:val="24"/>
                <w:lang w:val="ru-RU"/>
              </w:rPr>
              <w:t>вибросите/выкидной линии/переходном патрубке</w:t>
            </w:r>
            <w:r w:rsidR="00E93A4C" w:rsidRPr="00042E49">
              <w:rPr>
                <w:rFonts w:ascii="Times New Roman" w:hAnsi="Times New Roman"/>
                <w:sz w:val="24"/>
                <w:szCs w:val="24"/>
                <w:lang w:val="ru-RU"/>
              </w:rPr>
              <w:t>/ на буровой площадке/газокаротажной станции/напорном баке мешалок/</w:t>
            </w:r>
            <w:r w:rsidR="007A68D6" w:rsidRPr="00042E49">
              <w:rPr>
                <w:rFonts w:ascii="Times New Roman" w:hAnsi="Times New Roman"/>
                <w:sz w:val="24"/>
                <w:szCs w:val="24"/>
                <w:lang w:val="ru-RU"/>
              </w:rPr>
              <w:t xml:space="preserve"> и одно запасное положение</w:t>
            </w:r>
            <w:r w:rsidR="00E93A4C" w:rsidRPr="00042E49">
              <w:rPr>
                <w:rFonts w:ascii="Times New Roman" w:hAnsi="Times New Roman"/>
                <w:sz w:val="24"/>
                <w:szCs w:val="24"/>
                <w:lang w:val="ru-RU"/>
              </w:rPr>
              <w:t xml:space="preserve"> </w:t>
            </w:r>
            <w:r w:rsidR="001E3550" w:rsidRPr="00042E49">
              <w:rPr>
                <w:rFonts w:ascii="Times New Roman" w:hAnsi="Times New Roman"/>
                <w:sz w:val="24"/>
                <w:szCs w:val="24"/>
                <w:lang w:val="ru-RU"/>
              </w:rPr>
              <w:t>.</w:t>
            </w:r>
            <w:r w:rsidR="00071C91" w:rsidRPr="00042E49">
              <w:rPr>
                <w:rFonts w:ascii="Times New Roman" w:hAnsi="Times New Roman"/>
                <w:sz w:val="24"/>
                <w:szCs w:val="24"/>
                <w:lang w:val="ru-RU"/>
              </w:rPr>
              <w:t xml:space="preserve"> </w:t>
            </w:r>
          </w:p>
        </w:tc>
        <w:tc>
          <w:tcPr>
            <w:tcW w:w="3116" w:type="dxa"/>
          </w:tcPr>
          <w:p w14:paraId="5300802B"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204DA" w:rsidRPr="00E17136" w14:paraId="11AA83E3" w14:textId="77777777" w:rsidTr="00296BE8">
        <w:tc>
          <w:tcPr>
            <w:tcW w:w="704" w:type="dxa"/>
          </w:tcPr>
          <w:p w14:paraId="59C24D0B"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4</w:t>
            </w:r>
          </w:p>
        </w:tc>
        <w:tc>
          <w:tcPr>
            <w:tcW w:w="5527" w:type="dxa"/>
          </w:tcPr>
          <w:p w14:paraId="0E1290E4" w14:textId="319D5AFD" w:rsidR="00A204DA" w:rsidRPr="00042E49" w:rsidRDefault="00A204DA" w:rsidP="00A204DA">
            <w:pPr>
              <w:tabs>
                <w:tab w:val="left" w:pos="0"/>
                <w:tab w:val="left" w:pos="567"/>
              </w:tabs>
              <w:rPr>
                <w:rFonts w:ascii="Times New Roman" w:hAnsi="Times New Roman"/>
                <w:snapToGrid w:val="0"/>
                <w:sz w:val="24"/>
                <w:szCs w:val="24"/>
                <w:lang w:val="ru-RU"/>
              </w:rPr>
            </w:pPr>
            <w:r w:rsidRPr="00042E49">
              <w:rPr>
                <w:rFonts w:ascii="Times New Roman" w:hAnsi="Times New Roman"/>
                <w:sz w:val="24"/>
                <w:szCs w:val="24"/>
                <w:lang w:val="ru-RU"/>
              </w:rPr>
              <w:t>Мониторинг газоопасности</w:t>
            </w:r>
            <w:r w:rsidR="007A68D6" w:rsidRPr="00042E49">
              <w:rPr>
                <w:rFonts w:ascii="Times New Roman" w:hAnsi="Times New Roman"/>
                <w:sz w:val="24"/>
                <w:szCs w:val="24"/>
                <w:lang w:val="ru-RU"/>
              </w:rPr>
              <w:t xml:space="preserve"> и сероводорода</w:t>
            </w:r>
            <w:r w:rsidRPr="00042E49">
              <w:rPr>
                <w:rFonts w:ascii="Times New Roman" w:hAnsi="Times New Roman"/>
                <w:sz w:val="24"/>
                <w:szCs w:val="24"/>
                <w:lang w:val="ru-RU"/>
              </w:rPr>
              <w:t xml:space="preserve"> в следующих предлагаемых пунктах:</w:t>
            </w:r>
          </w:p>
          <w:p w14:paraId="794D31E6" w14:textId="77777777" w:rsidR="00A204DA" w:rsidRPr="00042E49" w:rsidRDefault="00A204DA" w:rsidP="00A204DA">
            <w:pPr>
              <w:numPr>
                <w:ilvl w:val="0"/>
                <w:numId w:val="12"/>
              </w:numPr>
              <w:tabs>
                <w:tab w:val="clear" w:pos="1080"/>
                <w:tab w:val="clear" w:pos="180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napToGrid w:val="0"/>
                <w:sz w:val="24"/>
                <w:szCs w:val="24"/>
                <w:lang w:val="ru-RU"/>
              </w:rPr>
              <w:t>Линия газа, отделенного от раствора.</w:t>
            </w:r>
          </w:p>
          <w:p w14:paraId="218031CD" w14:textId="77777777" w:rsidR="00A204DA" w:rsidRPr="00042E49" w:rsidRDefault="00A204DA" w:rsidP="00A204DA">
            <w:pPr>
              <w:numPr>
                <w:ilvl w:val="0"/>
                <w:numId w:val="12"/>
              </w:numPr>
              <w:tabs>
                <w:tab w:val="clear" w:pos="1080"/>
                <w:tab w:val="clear" w:pos="1800"/>
                <w:tab w:val="left" w:pos="0"/>
                <w:tab w:val="left" w:pos="567"/>
              </w:tabs>
              <w:spacing w:line="240" w:lineRule="auto"/>
              <w:ind w:left="0" w:firstLine="0"/>
              <w:rPr>
                <w:rFonts w:ascii="Times New Roman" w:hAnsi="Times New Roman"/>
                <w:snapToGrid w:val="0"/>
                <w:sz w:val="24"/>
                <w:szCs w:val="24"/>
              </w:rPr>
            </w:pPr>
            <w:r w:rsidRPr="00042E49">
              <w:rPr>
                <w:rFonts w:ascii="Times New Roman" w:hAnsi="Times New Roman"/>
                <w:snapToGrid w:val="0"/>
                <w:sz w:val="24"/>
                <w:szCs w:val="24"/>
                <w:lang w:val="ru-RU"/>
              </w:rPr>
              <w:t>Палуба буровой установки.</w:t>
            </w:r>
          </w:p>
          <w:p w14:paraId="4E035904" w14:textId="77777777" w:rsidR="00A204DA" w:rsidRPr="00042E49" w:rsidRDefault="00A204DA" w:rsidP="00A204DA">
            <w:pPr>
              <w:numPr>
                <w:ilvl w:val="0"/>
                <w:numId w:val="12"/>
              </w:numPr>
              <w:tabs>
                <w:tab w:val="clear" w:pos="1080"/>
                <w:tab w:val="clear" w:pos="1800"/>
                <w:tab w:val="left" w:pos="0"/>
                <w:tab w:val="left" w:pos="567"/>
              </w:tabs>
              <w:spacing w:line="240" w:lineRule="auto"/>
              <w:ind w:left="0" w:firstLine="0"/>
              <w:rPr>
                <w:rFonts w:ascii="Times New Roman" w:hAnsi="Times New Roman"/>
                <w:snapToGrid w:val="0"/>
                <w:sz w:val="24"/>
                <w:szCs w:val="24"/>
              </w:rPr>
            </w:pPr>
            <w:r w:rsidRPr="00042E49">
              <w:rPr>
                <w:rFonts w:ascii="Times New Roman" w:hAnsi="Times New Roman"/>
                <w:snapToGrid w:val="0"/>
                <w:sz w:val="24"/>
                <w:szCs w:val="24"/>
                <w:lang w:val="ru-RU"/>
              </w:rPr>
              <w:t>Вибросита.</w:t>
            </w:r>
          </w:p>
          <w:p w14:paraId="717ADC98" w14:textId="77777777" w:rsidR="00A204DA" w:rsidRPr="00042E49" w:rsidRDefault="00A204DA" w:rsidP="00A204DA">
            <w:pPr>
              <w:numPr>
                <w:ilvl w:val="0"/>
                <w:numId w:val="12"/>
              </w:numPr>
              <w:tabs>
                <w:tab w:val="clear" w:pos="1080"/>
                <w:tab w:val="clear" w:pos="1800"/>
                <w:tab w:val="left" w:pos="0"/>
                <w:tab w:val="left" w:pos="567"/>
              </w:tabs>
              <w:spacing w:line="240" w:lineRule="auto"/>
              <w:ind w:left="0" w:firstLine="0"/>
              <w:rPr>
                <w:rFonts w:ascii="Times New Roman" w:hAnsi="Times New Roman"/>
                <w:snapToGrid w:val="0"/>
                <w:sz w:val="24"/>
                <w:szCs w:val="24"/>
              </w:rPr>
            </w:pPr>
            <w:r w:rsidRPr="00042E49">
              <w:rPr>
                <w:rFonts w:ascii="Times New Roman" w:hAnsi="Times New Roman"/>
                <w:snapToGrid w:val="0"/>
                <w:sz w:val="24"/>
                <w:szCs w:val="24"/>
                <w:lang w:val="ru-RU"/>
              </w:rPr>
              <w:t>Резервуары бурового раствора.</w:t>
            </w:r>
          </w:p>
          <w:p w14:paraId="116DB3E0" w14:textId="77777777" w:rsidR="00A204DA" w:rsidRPr="00042E49" w:rsidRDefault="00A204DA" w:rsidP="00F03B67">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Выводы на сигнализацию и регистратор данных.</w:t>
            </w:r>
          </w:p>
        </w:tc>
        <w:tc>
          <w:tcPr>
            <w:tcW w:w="3116" w:type="dxa"/>
          </w:tcPr>
          <w:p w14:paraId="389A4735" w14:textId="77777777" w:rsidR="00A204DA" w:rsidRPr="00042E49" w:rsidRDefault="00A204DA"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E93A4C" w:rsidRPr="00E17136" w14:paraId="5520C275" w14:textId="77777777" w:rsidTr="00296BE8">
        <w:tc>
          <w:tcPr>
            <w:tcW w:w="704" w:type="dxa"/>
          </w:tcPr>
          <w:p w14:paraId="5C4A66B3" w14:textId="64D0EBDA" w:rsidR="00E93A4C" w:rsidRPr="00042E49" w:rsidRDefault="00E93A4C"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5</w:t>
            </w:r>
          </w:p>
        </w:tc>
        <w:tc>
          <w:tcPr>
            <w:tcW w:w="5527" w:type="dxa"/>
          </w:tcPr>
          <w:p w14:paraId="2D52B89F" w14:textId="61A3234A" w:rsidR="00E93A4C" w:rsidRPr="00042E49" w:rsidRDefault="00E93A4C" w:rsidP="00F03B67">
            <w:pPr>
              <w:tabs>
                <w:tab w:val="left" w:pos="0"/>
                <w:tab w:val="left" w:pos="567"/>
              </w:tabs>
              <w:ind w:left="0" w:firstLine="0"/>
              <w:rPr>
                <w:rFonts w:ascii="Times New Roman" w:hAnsi="Times New Roman"/>
                <w:sz w:val="24"/>
                <w:szCs w:val="24"/>
                <w:lang w:val="ru-RU"/>
              </w:rPr>
            </w:pPr>
            <w:r w:rsidRPr="00A531BE">
              <w:rPr>
                <w:rFonts w:ascii="Times New Roman" w:hAnsi="Times New Roman"/>
                <w:sz w:val="24"/>
                <w:lang w:val="ru-RU"/>
              </w:rPr>
              <w:t>Переносимый датчик наличия газа для сероводорода (0-100 мг/м3 и 10-10,000 мг/м3) и углекислого газа (0.0- 60%).</w:t>
            </w:r>
          </w:p>
        </w:tc>
        <w:tc>
          <w:tcPr>
            <w:tcW w:w="3116" w:type="dxa"/>
          </w:tcPr>
          <w:p w14:paraId="59816C33" w14:textId="77777777" w:rsidR="00E93A4C" w:rsidRPr="00042E49" w:rsidRDefault="00E93A4C" w:rsidP="00296BE8">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bl>
    <w:p w14:paraId="559267D1" w14:textId="77777777" w:rsidR="001044CA" w:rsidRPr="00042E49" w:rsidRDefault="001044CA" w:rsidP="001044CA">
      <w:pPr>
        <w:tabs>
          <w:tab w:val="clear" w:pos="1080"/>
          <w:tab w:val="left" w:pos="0"/>
          <w:tab w:val="left" w:pos="567"/>
        </w:tabs>
        <w:spacing w:line="240" w:lineRule="auto"/>
        <w:ind w:left="0" w:firstLine="0"/>
        <w:rPr>
          <w:rFonts w:ascii="Times New Roman" w:hAnsi="Times New Roman"/>
          <w:snapToGrid w:val="0"/>
          <w:sz w:val="24"/>
          <w:szCs w:val="24"/>
          <w:lang w:val="ru-RU"/>
        </w:rPr>
      </w:pPr>
    </w:p>
    <w:p w14:paraId="6CA59A49" w14:textId="11B8978B"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Газодетектор смесительной установки для анализа газа в выбуренной породе.</w:t>
      </w:r>
      <w:r w:rsidR="00346549" w:rsidRPr="00042E49">
        <w:rPr>
          <w:rFonts w:ascii="Times New Roman" w:hAnsi="Times New Roman"/>
          <w:sz w:val="24"/>
          <w:szCs w:val="24"/>
          <w:lang w:val="ru-RU"/>
        </w:rPr>
        <w:t xml:space="preserve"> Требуемое </w:t>
      </w:r>
      <w:r w:rsidR="00CF79F4" w:rsidRPr="00042E49">
        <w:rPr>
          <w:rFonts w:ascii="Times New Roman" w:hAnsi="Times New Roman"/>
          <w:sz w:val="24"/>
          <w:szCs w:val="24"/>
          <w:lang w:val="ru-RU"/>
        </w:rPr>
        <w:t xml:space="preserve">минимальное </w:t>
      </w:r>
      <w:r w:rsidR="00346549" w:rsidRPr="00042E49">
        <w:rPr>
          <w:rFonts w:ascii="Times New Roman" w:hAnsi="Times New Roman"/>
          <w:sz w:val="24"/>
          <w:szCs w:val="24"/>
          <w:lang w:val="ru-RU"/>
        </w:rPr>
        <w:t>количество 2 основной и 2 запасной.</w:t>
      </w:r>
    </w:p>
    <w:tbl>
      <w:tblPr>
        <w:tblStyle w:val="aff0"/>
        <w:tblW w:w="0" w:type="auto"/>
        <w:tblLook w:val="04A0" w:firstRow="1" w:lastRow="0" w:firstColumn="1" w:lastColumn="0" w:noHBand="0" w:noVBand="1"/>
      </w:tblPr>
      <w:tblGrid>
        <w:gridCol w:w="9347"/>
      </w:tblGrid>
      <w:tr w:rsidR="00A204DA" w:rsidRPr="00E17136" w14:paraId="735011B3" w14:textId="77777777" w:rsidTr="00296BE8">
        <w:tc>
          <w:tcPr>
            <w:tcW w:w="9347" w:type="dxa"/>
          </w:tcPr>
          <w:p w14:paraId="281CC8CC"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1.23:</w:t>
            </w:r>
          </w:p>
        </w:tc>
      </w:tr>
      <w:tr w:rsidR="00A204DA" w:rsidRPr="00E17136" w14:paraId="337B34F3" w14:textId="77777777" w:rsidTr="00296BE8">
        <w:tc>
          <w:tcPr>
            <w:tcW w:w="9347" w:type="dxa"/>
          </w:tcPr>
          <w:p w14:paraId="61C3E6D4" w14:textId="77777777" w:rsidR="00A204DA" w:rsidRPr="00042E49" w:rsidRDefault="00A204DA"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18AB1144" w14:textId="77777777" w:rsidR="00A204DA" w:rsidRPr="00042E49" w:rsidRDefault="00A204DA" w:rsidP="00F03B67">
      <w:pPr>
        <w:tabs>
          <w:tab w:val="clear" w:pos="1080"/>
          <w:tab w:val="left" w:pos="0"/>
          <w:tab w:val="left" w:pos="567"/>
        </w:tabs>
        <w:spacing w:line="240" w:lineRule="auto"/>
        <w:ind w:left="0" w:firstLine="0"/>
        <w:rPr>
          <w:rFonts w:ascii="Times New Roman" w:hAnsi="Times New Roman"/>
          <w:snapToGrid w:val="0"/>
          <w:sz w:val="24"/>
          <w:szCs w:val="24"/>
          <w:lang w:val="ru-RU"/>
        </w:rPr>
      </w:pPr>
    </w:p>
    <w:p w14:paraId="75C22003" w14:textId="20DB221E"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 xml:space="preserve">Автоматический дегазатор, газоуловитель постоянного объема, </w:t>
      </w:r>
      <w:r w:rsidRPr="00042E49">
        <w:rPr>
          <w:rFonts w:ascii="Times New Roman" w:hAnsi="Times New Roman"/>
          <w:sz w:val="24"/>
          <w:szCs w:val="24"/>
          <w:u w:val="single"/>
          <w:lang w:val="ru-RU"/>
        </w:rPr>
        <w:t>если есть в наличии</w:t>
      </w:r>
      <w:r w:rsidRPr="00042E49">
        <w:rPr>
          <w:rFonts w:ascii="Times New Roman" w:hAnsi="Times New Roman"/>
          <w:sz w:val="24"/>
          <w:szCs w:val="24"/>
          <w:lang w:val="ru-RU"/>
        </w:rPr>
        <w:t>.</w:t>
      </w:r>
      <w:r w:rsidR="00346549" w:rsidRPr="00042E49">
        <w:rPr>
          <w:rFonts w:ascii="Times New Roman" w:hAnsi="Times New Roman"/>
          <w:sz w:val="24"/>
          <w:szCs w:val="24"/>
          <w:lang w:val="ru-RU"/>
        </w:rPr>
        <w:t xml:space="preserve"> Требуемое </w:t>
      </w:r>
      <w:r w:rsidR="00CF79F4" w:rsidRPr="00042E49">
        <w:rPr>
          <w:rFonts w:ascii="Times New Roman" w:hAnsi="Times New Roman"/>
          <w:sz w:val="24"/>
          <w:szCs w:val="24"/>
          <w:lang w:val="ru-RU"/>
        </w:rPr>
        <w:t xml:space="preserve">минимальное </w:t>
      </w:r>
      <w:r w:rsidR="00346549" w:rsidRPr="00042E49">
        <w:rPr>
          <w:rFonts w:ascii="Times New Roman" w:hAnsi="Times New Roman"/>
          <w:sz w:val="24"/>
          <w:szCs w:val="24"/>
          <w:lang w:val="ru-RU"/>
        </w:rPr>
        <w:t>количество 2 основной и 2 запасной.</w:t>
      </w:r>
      <w:r w:rsidRPr="00042E49">
        <w:rPr>
          <w:rFonts w:ascii="Times New Roman" w:hAnsi="Times New Roman"/>
          <w:sz w:val="24"/>
          <w:szCs w:val="24"/>
          <w:lang w:val="ru-RU"/>
        </w:rPr>
        <w:t xml:space="preserve">  </w:t>
      </w:r>
    </w:p>
    <w:tbl>
      <w:tblPr>
        <w:tblStyle w:val="aff0"/>
        <w:tblW w:w="0" w:type="auto"/>
        <w:tblLook w:val="04A0" w:firstRow="1" w:lastRow="0" w:firstColumn="1" w:lastColumn="0" w:noHBand="0" w:noVBand="1"/>
      </w:tblPr>
      <w:tblGrid>
        <w:gridCol w:w="9347"/>
      </w:tblGrid>
      <w:tr w:rsidR="00A204DA" w:rsidRPr="00E17136" w14:paraId="13AAE658" w14:textId="77777777" w:rsidTr="00296BE8">
        <w:tc>
          <w:tcPr>
            <w:tcW w:w="9347" w:type="dxa"/>
          </w:tcPr>
          <w:p w14:paraId="335309C7"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1.24:</w:t>
            </w:r>
          </w:p>
        </w:tc>
      </w:tr>
      <w:tr w:rsidR="00A204DA" w:rsidRPr="00E17136" w14:paraId="05D46A51" w14:textId="77777777" w:rsidTr="00296BE8">
        <w:tc>
          <w:tcPr>
            <w:tcW w:w="9347" w:type="dxa"/>
          </w:tcPr>
          <w:p w14:paraId="1E5389A6" w14:textId="77777777" w:rsidR="00A204DA" w:rsidRPr="00042E49" w:rsidRDefault="00A204DA"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40FF6411" w14:textId="77777777" w:rsidR="00A204DA" w:rsidRPr="00042E49" w:rsidRDefault="00A204DA" w:rsidP="00F03B67">
      <w:pPr>
        <w:tabs>
          <w:tab w:val="clear" w:pos="1080"/>
          <w:tab w:val="left" w:pos="0"/>
          <w:tab w:val="left" w:pos="567"/>
        </w:tabs>
        <w:spacing w:line="240" w:lineRule="auto"/>
        <w:ind w:left="0" w:firstLine="0"/>
        <w:rPr>
          <w:rFonts w:ascii="Times New Roman" w:hAnsi="Times New Roman"/>
          <w:snapToGrid w:val="0"/>
          <w:sz w:val="24"/>
          <w:szCs w:val="24"/>
          <w:lang w:val="ru-RU"/>
        </w:rPr>
      </w:pPr>
    </w:p>
    <w:p w14:paraId="20AEB453" w14:textId="52744423"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Детектор двуокиси углерода (инфракрасный) с выводом на измерительное устройство и регистратор.</w:t>
      </w:r>
      <w:r w:rsidR="00071C91" w:rsidRPr="00042E49">
        <w:rPr>
          <w:rFonts w:ascii="Times New Roman" w:hAnsi="Times New Roman"/>
          <w:sz w:val="24"/>
          <w:szCs w:val="24"/>
          <w:lang w:val="ru-RU"/>
        </w:rPr>
        <w:t xml:space="preserve"> </w:t>
      </w:r>
      <w:r w:rsidR="007A68D6" w:rsidRPr="00042E49">
        <w:rPr>
          <w:rFonts w:ascii="Times New Roman" w:hAnsi="Times New Roman"/>
          <w:sz w:val="24"/>
          <w:szCs w:val="24"/>
          <w:lang w:val="ru-RU"/>
        </w:rPr>
        <w:t xml:space="preserve"> </w:t>
      </w:r>
      <w:r w:rsidR="007A68D6" w:rsidRPr="00042E49">
        <w:rPr>
          <w:rFonts w:ascii="Times New Roman" w:hAnsi="Times New Roman"/>
          <w:sz w:val="24"/>
        </w:rPr>
        <w:t>Предел 0-30%.</w:t>
      </w:r>
      <w:r w:rsidR="00071C91" w:rsidRPr="00042E49">
        <w:rPr>
          <w:rFonts w:ascii="Times New Roman" w:hAnsi="Times New Roman"/>
          <w:sz w:val="24"/>
          <w:szCs w:val="24"/>
          <w:lang w:val="ru-RU"/>
        </w:rPr>
        <w:t xml:space="preserve">Требуемое </w:t>
      </w:r>
      <w:r w:rsidR="007A68D6" w:rsidRPr="00042E49">
        <w:rPr>
          <w:rFonts w:ascii="Times New Roman" w:hAnsi="Times New Roman"/>
          <w:sz w:val="24"/>
          <w:szCs w:val="24"/>
          <w:lang w:val="ru-RU"/>
        </w:rPr>
        <w:t xml:space="preserve">минимальное </w:t>
      </w:r>
      <w:r w:rsidR="00071C91" w:rsidRPr="00042E49">
        <w:rPr>
          <w:rFonts w:ascii="Times New Roman" w:hAnsi="Times New Roman"/>
          <w:sz w:val="24"/>
          <w:szCs w:val="24"/>
          <w:lang w:val="ru-RU"/>
        </w:rPr>
        <w:t xml:space="preserve">количество 1 основной и 1 запасной. </w:t>
      </w:r>
    </w:p>
    <w:tbl>
      <w:tblPr>
        <w:tblStyle w:val="aff0"/>
        <w:tblW w:w="0" w:type="auto"/>
        <w:tblLook w:val="04A0" w:firstRow="1" w:lastRow="0" w:firstColumn="1" w:lastColumn="0" w:noHBand="0" w:noVBand="1"/>
      </w:tblPr>
      <w:tblGrid>
        <w:gridCol w:w="9347"/>
      </w:tblGrid>
      <w:tr w:rsidR="00A204DA" w:rsidRPr="00E17136" w14:paraId="1E6E1E54" w14:textId="77777777" w:rsidTr="00296BE8">
        <w:tc>
          <w:tcPr>
            <w:tcW w:w="9347" w:type="dxa"/>
          </w:tcPr>
          <w:p w14:paraId="694886F4"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1.25:</w:t>
            </w:r>
          </w:p>
        </w:tc>
      </w:tr>
      <w:tr w:rsidR="00A204DA" w:rsidRPr="00E17136" w14:paraId="4691D7EB" w14:textId="77777777" w:rsidTr="00296BE8">
        <w:tc>
          <w:tcPr>
            <w:tcW w:w="9347" w:type="dxa"/>
          </w:tcPr>
          <w:p w14:paraId="018E2E46" w14:textId="77777777" w:rsidR="00A204DA" w:rsidRPr="00042E49" w:rsidRDefault="00A204DA"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64153DD1" w14:textId="77777777" w:rsidR="00A204DA" w:rsidRPr="00042E49" w:rsidRDefault="00A204DA" w:rsidP="00F03B67">
      <w:pPr>
        <w:tabs>
          <w:tab w:val="clear" w:pos="1080"/>
          <w:tab w:val="left" w:pos="0"/>
          <w:tab w:val="left" w:pos="567"/>
        </w:tabs>
        <w:spacing w:line="240" w:lineRule="auto"/>
        <w:ind w:left="0" w:firstLine="0"/>
        <w:rPr>
          <w:rFonts w:ascii="Times New Roman" w:hAnsi="Times New Roman"/>
          <w:snapToGrid w:val="0"/>
          <w:sz w:val="24"/>
          <w:szCs w:val="24"/>
          <w:lang w:val="ru-RU"/>
        </w:rPr>
      </w:pPr>
    </w:p>
    <w:p w14:paraId="1DF1725D" w14:textId="77777777"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Подрядчик предоставляет вычислительное оборудование и программное обеспечение для обеспечения непрерывного сбора и интерпретации данных пласта и буровых операций в автоматическом режиме.</w:t>
      </w:r>
      <w:r w:rsidR="00A204DA" w:rsidRPr="00042E49">
        <w:rPr>
          <w:rFonts w:ascii="Times New Roman" w:hAnsi="Times New Roman"/>
          <w:sz w:val="24"/>
          <w:szCs w:val="24"/>
          <w:lang w:val="ru-RU"/>
        </w:rPr>
        <w:t xml:space="preserve"> </w:t>
      </w:r>
    </w:p>
    <w:tbl>
      <w:tblPr>
        <w:tblStyle w:val="aff0"/>
        <w:tblW w:w="0" w:type="auto"/>
        <w:tblLook w:val="04A0" w:firstRow="1" w:lastRow="0" w:firstColumn="1" w:lastColumn="0" w:noHBand="0" w:noVBand="1"/>
      </w:tblPr>
      <w:tblGrid>
        <w:gridCol w:w="9347"/>
      </w:tblGrid>
      <w:tr w:rsidR="00A204DA" w:rsidRPr="00E17136" w14:paraId="3CC63194" w14:textId="77777777" w:rsidTr="00296BE8">
        <w:tc>
          <w:tcPr>
            <w:tcW w:w="9347" w:type="dxa"/>
          </w:tcPr>
          <w:p w14:paraId="52BD21CA"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1.26:</w:t>
            </w:r>
          </w:p>
        </w:tc>
      </w:tr>
      <w:tr w:rsidR="00A204DA" w:rsidRPr="00E17136" w14:paraId="5F146E1C" w14:textId="77777777" w:rsidTr="00296BE8">
        <w:tc>
          <w:tcPr>
            <w:tcW w:w="9347" w:type="dxa"/>
          </w:tcPr>
          <w:p w14:paraId="1A68C386" w14:textId="77777777" w:rsidR="00A204DA" w:rsidRPr="00042E49" w:rsidRDefault="00A55270" w:rsidP="00296BE8">
            <w:pPr>
              <w:tabs>
                <w:tab w:val="clear" w:pos="1080"/>
                <w:tab w:val="left" w:pos="0"/>
                <w:tab w:val="left" w:pos="567"/>
              </w:tabs>
              <w:spacing w:line="240" w:lineRule="auto"/>
              <w:ind w:left="0" w:firstLine="0"/>
              <w:jc w:val="left"/>
              <w:rPr>
                <w:rFonts w:ascii="Times New Roman" w:hAnsi="Times New Roman"/>
                <w:sz w:val="24"/>
                <w:szCs w:val="24"/>
                <w:lang w:val="ru-RU"/>
              </w:rPr>
            </w:pPr>
            <w:r w:rsidRPr="00042E49">
              <w:rPr>
                <w:rFonts w:ascii="Times New Roman" w:hAnsi="Times New Roman"/>
                <w:sz w:val="24"/>
                <w:szCs w:val="24"/>
                <w:lang w:val="ru-RU"/>
              </w:rPr>
              <w:t>Информация по вычислительному оборудованию:</w:t>
            </w:r>
          </w:p>
          <w:p w14:paraId="4021AD78" w14:textId="77777777" w:rsidR="00A55270" w:rsidRPr="00042E49" w:rsidRDefault="00A55270" w:rsidP="00296BE8">
            <w:pPr>
              <w:tabs>
                <w:tab w:val="clear" w:pos="1080"/>
                <w:tab w:val="left" w:pos="0"/>
                <w:tab w:val="left" w:pos="567"/>
              </w:tabs>
              <w:spacing w:line="240" w:lineRule="auto"/>
              <w:ind w:left="0" w:firstLine="0"/>
              <w:jc w:val="left"/>
              <w:rPr>
                <w:rFonts w:ascii="Times New Roman" w:hAnsi="Times New Roman"/>
                <w:sz w:val="24"/>
                <w:szCs w:val="24"/>
                <w:lang w:val="ru-RU"/>
              </w:rPr>
            </w:pPr>
          </w:p>
          <w:p w14:paraId="67089A80" w14:textId="77777777" w:rsidR="00A55270" w:rsidRPr="00042E49" w:rsidRDefault="00A55270" w:rsidP="00296BE8">
            <w:pPr>
              <w:tabs>
                <w:tab w:val="clear" w:pos="1080"/>
                <w:tab w:val="left" w:pos="0"/>
                <w:tab w:val="left" w:pos="567"/>
              </w:tabs>
              <w:spacing w:line="240" w:lineRule="auto"/>
              <w:ind w:left="0" w:firstLine="0"/>
              <w:jc w:val="left"/>
              <w:rPr>
                <w:rFonts w:ascii="Times New Roman" w:hAnsi="Times New Roman"/>
                <w:sz w:val="24"/>
                <w:szCs w:val="24"/>
                <w:lang w:val="ru-RU"/>
              </w:rPr>
            </w:pPr>
            <w:r w:rsidRPr="00042E49">
              <w:rPr>
                <w:rFonts w:ascii="Times New Roman" w:hAnsi="Times New Roman"/>
                <w:sz w:val="24"/>
                <w:szCs w:val="24"/>
                <w:lang w:val="ru-RU"/>
              </w:rPr>
              <w:t xml:space="preserve">Информация по программному обеспечению: </w:t>
            </w:r>
          </w:p>
          <w:p w14:paraId="501C0C65" w14:textId="77777777" w:rsidR="00A55270" w:rsidRPr="00042E49" w:rsidRDefault="00A55270"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46D9982A" w14:textId="77777777" w:rsidR="002219D5" w:rsidRPr="00042E49" w:rsidRDefault="0027455D" w:rsidP="00042E49">
      <w:pPr>
        <w:numPr>
          <w:ilvl w:val="1"/>
          <w:numId w:val="28"/>
        </w:numPr>
        <w:tabs>
          <w:tab w:val="clear" w:pos="108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Компьютерное оборудование включает в себя:</w:t>
      </w:r>
    </w:p>
    <w:p w14:paraId="24AF70A8" w14:textId="77777777" w:rsidR="002219D5" w:rsidRPr="00042E49" w:rsidRDefault="0027455D" w:rsidP="002219D5">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a</w:t>
      </w:r>
      <w:r w:rsidRPr="00042E49">
        <w:rPr>
          <w:rFonts w:ascii="Times New Roman" w:hAnsi="Times New Roman"/>
          <w:sz w:val="24"/>
          <w:szCs w:val="24"/>
          <w:lang w:val="ru-RU"/>
        </w:rPr>
        <w:t>)</w:t>
      </w:r>
      <w:r w:rsidRPr="00042E49">
        <w:rPr>
          <w:rFonts w:ascii="Times New Roman" w:hAnsi="Times New Roman"/>
          <w:sz w:val="24"/>
          <w:szCs w:val="24"/>
          <w:lang w:val="ru-RU"/>
        </w:rPr>
        <w:tab/>
        <w:t>Локальный компьютер с цветным монитором</w:t>
      </w:r>
    </w:p>
    <w:p w14:paraId="798197FF" w14:textId="77777777" w:rsidR="002219D5" w:rsidRPr="00042E49" w:rsidRDefault="0027455D" w:rsidP="002219D5">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b</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Устройства обработки сигналов и сбора данных.</w:t>
      </w:r>
    </w:p>
    <w:p w14:paraId="7BB10FF6" w14:textId="77777777" w:rsidR="002219D5" w:rsidRPr="00042E49" w:rsidRDefault="0027455D" w:rsidP="002219D5">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c</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 xml:space="preserve">Принтер. </w:t>
      </w:r>
    </w:p>
    <w:p w14:paraId="52BE5A29" w14:textId="77777777" w:rsidR="002219D5" w:rsidRPr="00042E49" w:rsidRDefault="0027455D" w:rsidP="002219D5">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d</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 xml:space="preserve">Компьютер реального времени с цветным монитором и дублирующим дисплеем по запросу Заказчика.  </w:t>
      </w:r>
    </w:p>
    <w:p w14:paraId="6B95B23B" w14:textId="77777777" w:rsidR="002219D5" w:rsidRPr="00042E49" w:rsidRDefault="0027455D" w:rsidP="002219D5">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e</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Высокоскоростной графопостроитель</w:t>
      </w:r>
      <w:r w:rsidR="001044CA" w:rsidRPr="00042E49">
        <w:rPr>
          <w:rFonts w:ascii="Times New Roman" w:hAnsi="Times New Roman"/>
          <w:sz w:val="24"/>
          <w:szCs w:val="24"/>
          <w:lang w:val="ru-RU"/>
        </w:rPr>
        <w:t>.</w:t>
      </w:r>
    </w:p>
    <w:tbl>
      <w:tblPr>
        <w:tblStyle w:val="aff0"/>
        <w:tblW w:w="0" w:type="auto"/>
        <w:tblLook w:val="04A0" w:firstRow="1" w:lastRow="0" w:firstColumn="1" w:lastColumn="0" w:noHBand="0" w:noVBand="1"/>
      </w:tblPr>
      <w:tblGrid>
        <w:gridCol w:w="9347"/>
      </w:tblGrid>
      <w:tr w:rsidR="00A204DA" w:rsidRPr="00E17136" w14:paraId="779B6271" w14:textId="77777777" w:rsidTr="00296BE8">
        <w:tc>
          <w:tcPr>
            <w:tcW w:w="9347" w:type="dxa"/>
          </w:tcPr>
          <w:p w14:paraId="68E36B61"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1.27:</w:t>
            </w:r>
          </w:p>
        </w:tc>
      </w:tr>
      <w:tr w:rsidR="00A204DA" w:rsidRPr="00E17136" w14:paraId="2642E37F" w14:textId="77777777" w:rsidTr="00296BE8">
        <w:tc>
          <w:tcPr>
            <w:tcW w:w="9347" w:type="dxa"/>
          </w:tcPr>
          <w:p w14:paraId="1F1C9312" w14:textId="77777777" w:rsidR="00A204DA" w:rsidRPr="00042E49" w:rsidRDefault="00A204DA"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6F1E3D53" w14:textId="77777777" w:rsidR="001044CA" w:rsidRPr="00042E49" w:rsidRDefault="001044CA" w:rsidP="002219D5">
      <w:pPr>
        <w:tabs>
          <w:tab w:val="left" w:pos="0"/>
          <w:tab w:val="left" w:pos="426"/>
        </w:tabs>
        <w:rPr>
          <w:rFonts w:ascii="Times New Roman" w:hAnsi="Times New Roman"/>
          <w:sz w:val="24"/>
          <w:szCs w:val="24"/>
          <w:lang w:val="ru-RU"/>
        </w:rPr>
      </w:pPr>
    </w:p>
    <w:p w14:paraId="76239036" w14:textId="77777777"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Устройства вывода:</w:t>
      </w:r>
    </w:p>
    <w:p w14:paraId="4D605995" w14:textId="77777777" w:rsidR="002219D5" w:rsidRPr="00042E49" w:rsidRDefault="0027455D" w:rsidP="002219D5">
      <w:pPr>
        <w:tabs>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 xml:space="preserve">Шесть (6) подходящих устройств для отображения непрерывно фиксируемых данных по верхнему/нижнему пределу, в графическом и числовом формате на 1 устройстве контролируемый по глубине, на 5 устройствах контролируемых по времени.  </w:t>
      </w:r>
    </w:p>
    <w:tbl>
      <w:tblPr>
        <w:tblStyle w:val="aff0"/>
        <w:tblW w:w="0" w:type="auto"/>
        <w:tblLook w:val="04A0" w:firstRow="1" w:lastRow="0" w:firstColumn="1" w:lastColumn="0" w:noHBand="0" w:noVBand="1"/>
      </w:tblPr>
      <w:tblGrid>
        <w:gridCol w:w="9347"/>
      </w:tblGrid>
      <w:tr w:rsidR="00A204DA" w:rsidRPr="00E17136" w14:paraId="7A9A6366" w14:textId="77777777" w:rsidTr="00296BE8">
        <w:tc>
          <w:tcPr>
            <w:tcW w:w="9347" w:type="dxa"/>
          </w:tcPr>
          <w:p w14:paraId="04598D9D" w14:textId="77777777" w:rsidR="00A204DA" w:rsidRPr="00042E49" w:rsidRDefault="00A204DA" w:rsidP="00A204DA">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1.28:</w:t>
            </w:r>
          </w:p>
        </w:tc>
      </w:tr>
      <w:tr w:rsidR="00A204DA" w:rsidRPr="00E17136" w14:paraId="40FB0750" w14:textId="77777777" w:rsidTr="00296BE8">
        <w:tc>
          <w:tcPr>
            <w:tcW w:w="9347" w:type="dxa"/>
          </w:tcPr>
          <w:p w14:paraId="0FE43612" w14:textId="77777777" w:rsidR="00A204DA" w:rsidRPr="00042E49" w:rsidRDefault="00A204DA"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7954596E" w14:textId="77777777" w:rsidR="001044CA" w:rsidRPr="00042E49" w:rsidRDefault="001044CA" w:rsidP="002219D5">
      <w:pPr>
        <w:tabs>
          <w:tab w:val="left" w:pos="0"/>
          <w:tab w:val="left" w:pos="567"/>
        </w:tabs>
        <w:ind w:left="0" w:firstLine="0"/>
        <w:rPr>
          <w:rFonts w:ascii="Times New Roman" w:hAnsi="Times New Roman"/>
          <w:sz w:val="24"/>
          <w:szCs w:val="24"/>
          <w:lang w:val="ru-RU"/>
        </w:rPr>
      </w:pPr>
    </w:p>
    <w:p w14:paraId="33F7DB34" w14:textId="5EC29967" w:rsidR="002219D5" w:rsidRPr="00042E49" w:rsidRDefault="00A204DA" w:rsidP="00042E49">
      <w:pPr>
        <w:numPr>
          <w:ilvl w:val="1"/>
          <w:numId w:val="2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Система м</w:t>
      </w:r>
      <w:r w:rsidR="0027455D" w:rsidRPr="00042E49">
        <w:rPr>
          <w:rFonts w:ascii="Times New Roman" w:hAnsi="Times New Roman"/>
          <w:sz w:val="24"/>
          <w:szCs w:val="24"/>
          <w:lang w:val="ru-RU"/>
        </w:rPr>
        <w:t>ониторинг</w:t>
      </w:r>
      <w:r w:rsidRPr="00042E49">
        <w:rPr>
          <w:rFonts w:ascii="Times New Roman" w:hAnsi="Times New Roman"/>
          <w:sz w:val="24"/>
          <w:szCs w:val="24"/>
          <w:lang w:val="ru-RU"/>
        </w:rPr>
        <w:t>а</w:t>
      </w:r>
      <w:r w:rsidR="0027455D" w:rsidRPr="00042E49">
        <w:rPr>
          <w:rFonts w:ascii="Times New Roman" w:hAnsi="Times New Roman"/>
          <w:sz w:val="24"/>
          <w:szCs w:val="24"/>
          <w:lang w:val="ru-RU"/>
        </w:rPr>
        <w:t xml:space="preserve"> и расчет</w:t>
      </w:r>
      <w:r w:rsidRPr="00042E49">
        <w:rPr>
          <w:rFonts w:ascii="Times New Roman" w:hAnsi="Times New Roman"/>
          <w:sz w:val="24"/>
          <w:szCs w:val="24"/>
          <w:lang w:val="ru-RU"/>
        </w:rPr>
        <w:t>ов</w:t>
      </w:r>
      <w:r w:rsidR="0027455D" w:rsidRPr="00042E49">
        <w:rPr>
          <w:rFonts w:ascii="Times New Roman" w:hAnsi="Times New Roman"/>
          <w:sz w:val="24"/>
          <w:szCs w:val="24"/>
          <w:lang w:val="ru-RU"/>
        </w:rPr>
        <w:t xml:space="preserve"> данных бурения и пластового давления посредством сетевой компьютерной системы</w:t>
      </w:r>
      <w:r w:rsidR="00A265B6" w:rsidRPr="00042E49">
        <w:rPr>
          <w:rFonts w:ascii="Times New Roman" w:hAnsi="Times New Roman"/>
          <w:sz w:val="24"/>
          <w:szCs w:val="24"/>
          <w:lang w:val="ru-RU"/>
        </w:rPr>
        <w:t xml:space="preserve"> должна иметь возможность</w:t>
      </w:r>
      <w:r w:rsidR="0027455D" w:rsidRPr="00042E49">
        <w:rPr>
          <w:rFonts w:ascii="Times New Roman" w:hAnsi="Times New Roman"/>
          <w:sz w:val="24"/>
          <w:szCs w:val="24"/>
          <w:lang w:val="ru-RU"/>
        </w:rPr>
        <w:t>:</w:t>
      </w:r>
    </w:p>
    <w:p w14:paraId="46A138AD" w14:textId="6BA6C65A"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a</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 xml:space="preserve">Полной обработки </w:t>
      </w:r>
      <w:r w:rsidRPr="00042E49">
        <w:rPr>
          <w:rFonts w:ascii="Times New Roman" w:hAnsi="Times New Roman"/>
          <w:sz w:val="24"/>
          <w:szCs w:val="24"/>
          <w:lang w:val="ru-RU"/>
        </w:rPr>
        <w:t xml:space="preserve">и </w:t>
      </w:r>
      <w:r w:rsidR="00A265B6" w:rsidRPr="00042E49">
        <w:rPr>
          <w:rFonts w:ascii="Times New Roman" w:hAnsi="Times New Roman"/>
          <w:sz w:val="24"/>
          <w:szCs w:val="24"/>
          <w:lang w:val="ru-RU"/>
        </w:rPr>
        <w:t xml:space="preserve">регистрации </w:t>
      </w:r>
      <w:r w:rsidRPr="00042E49">
        <w:rPr>
          <w:rFonts w:ascii="Times New Roman" w:hAnsi="Times New Roman"/>
          <w:sz w:val="24"/>
          <w:szCs w:val="24"/>
          <w:lang w:val="ru-RU"/>
        </w:rPr>
        <w:t>данных в реальном времени.</w:t>
      </w:r>
    </w:p>
    <w:p w14:paraId="32081612" w14:textId="78144EA6"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b</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 xml:space="preserve">Отображения </w:t>
      </w:r>
      <w:r w:rsidRPr="00042E49">
        <w:rPr>
          <w:rFonts w:ascii="Times New Roman" w:hAnsi="Times New Roman"/>
          <w:sz w:val="24"/>
          <w:szCs w:val="24"/>
          <w:lang w:val="ru-RU"/>
        </w:rPr>
        <w:t>вычисляемых и измеряемых параметров.</w:t>
      </w:r>
    </w:p>
    <w:p w14:paraId="7B43867B" w14:textId="3E1A1C22" w:rsidR="002219D5" w:rsidRPr="00042E49" w:rsidRDefault="0027455D" w:rsidP="002219D5">
      <w:pPr>
        <w:tabs>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rPr>
        <w:t>c</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 xml:space="preserve">Управления </w:t>
      </w:r>
      <w:r w:rsidRPr="00042E49">
        <w:rPr>
          <w:rFonts w:ascii="Times New Roman" w:hAnsi="Times New Roman"/>
          <w:sz w:val="24"/>
          <w:szCs w:val="24"/>
          <w:lang w:val="ru-RU"/>
        </w:rPr>
        <w:t>графическими принтерами/дисплеями, работающими в реальном времени.</w:t>
      </w:r>
    </w:p>
    <w:p w14:paraId="688B03A2" w14:textId="0AB61880" w:rsidR="002219D5" w:rsidRPr="00042E49" w:rsidRDefault="0027455D" w:rsidP="002219D5">
      <w:pPr>
        <w:tabs>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rPr>
        <w:t>d</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 xml:space="preserve">Отображения графических </w:t>
      </w:r>
      <w:r w:rsidRPr="00042E49">
        <w:rPr>
          <w:rFonts w:ascii="Times New Roman" w:hAnsi="Times New Roman"/>
          <w:sz w:val="24"/>
          <w:szCs w:val="24"/>
          <w:lang w:val="ru-RU"/>
        </w:rPr>
        <w:t>символы для быстрого определения статуса оборудования (подключения, насосы и пр.)</w:t>
      </w:r>
    </w:p>
    <w:p w14:paraId="38174DDF" w14:textId="77777777"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e</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Вывод</w:t>
      </w:r>
      <w:r w:rsidR="00A265B6" w:rsidRPr="00042E49">
        <w:rPr>
          <w:rFonts w:ascii="Times New Roman" w:hAnsi="Times New Roman"/>
          <w:sz w:val="24"/>
          <w:szCs w:val="24"/>
          <w:lang w:val="ru-RU"/>
        </w:rPr>
        <w:t>а</w:t>
      </w:r>
      <w:r w:rsidRPr="00042E49">
        <w:rPr>
          <w:rFonts w:ascii="Times New Roman" w:hAnsi="Times New Roman"/>
          <w:sz w:val="24"/>
          <w:szCs w:val="24"/>
          <w:lang w:val="ru-RU"/>
        </w:rPr>
        <w:t xml:space="preserve"> данных на печать в реальном времени.</w:t>
      </w:r>
    </w:p>
    <w:p w14:paraId="71132CB1" w14:textId="06D6994E"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f</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Построения г</w:t>
      </w:r>
      <w:r w:rsidRPr="00042E49">
        <w:rPr>
          <w:rFonts w:ascii="Times New Roman" w:hAnsi="Times New Roman"/>
          <w:sz w:val="24"/>
          <w:szCs w:val="24"/>
          <w:lang w:val="ru-RU"/>
        </w:rPr>
        <w:t>истограммы для графического вывода данных.</w:t>
      </w:r>
    </w:p>
    <w:p w14:paraId="07A6637D" w14:textId="71C3FEA7"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g</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 xml:space="preserve">Сигнализации </w:t>
      </w:r>
      <w:r w:rsidRPr="00042E49">
        <w:rPr>
          <w:rFonts w:ascii="Times New Roman" w:hAnsi="Times New Roman"/>
          <w:sz w:val="24"/>
          <w:szCs w:val="24"/>
          <w:lang w:val="ru-RU"/>
        </w:rPr>
        <w:t>по верхнему/нижнему пределу для всех параметров.</w:t>
      </w:r>
    </w:p>
    <w:p w14:paraId="15435627" w14:textId="2408BBA9"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h</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быть установлена и работать на н</w:t>
      </w:r>
      <w:r w:rsidRPr="00042E49">
        <w:rPr>
          <w:rFonts w:ascii="Times New Roman" w:hAnsi="Times New Roman"/>
          <w:sz w:val="24"/>
          <w:szCs w:val="24"/>
          <w:lang w:val="ru-RU"/>
        </w:rPr>
        <w:t>е менее 3 удаленных монитор</w:t>
      </w:r>
      <w:r w:rsidR="00A265B6" w:rsidRPr="00042E49">
        <w:rPr>
          <w:rFonts w:ascii="Times New Roman" w:hAnsi="Times New Roman"/>
          <w:sz w:val="24"/>
          <w:szCs w:val="24"/>
          <w:lang w:val="ru-RU"/>
        </w:rPr>
        <w:t>ах</w:t>
      </w:r>
      <w:r w:rsidRPr="00042E49">
        <w:rPr>
          <w:rFonts w:ascii="Times New Roman" w:hAnsi="Times New Roman"/>
          <w:sz w:val="24"/>
          <w:szCs w:val="24"/>
          <w:lang w:val="ru-RU"/>
        </w:rPr>
        <w:t xml:space="preserve"> (в безопасной зоне).</w:t>
      </w:r>
    </w:p>
    <w:p w14:paraId="534CE24B" w14:textId="7E14077A" w:rsidR="002219D5" w:rsidRPr="00042E49" w:rsidRDefault="0027455D" w:rsidP="002219D5">
      <w:pPr>
        <w:tabs>
          <w:tab w:val="left" w:pos="0"/>
          <w:tab w:val="left" w:pos="567"/>
        </w:tabs>
        <w:rPr>
          <w:rFonts w:ascii="Times New Roman" w:hAnsi="Times New Roman"/>
          <w:sz w:val="24"/>
          <w:szCs w:val="24"/>
          <w:lang w:val="ru-RU"/>
        </w:rPr>
      </w:pPr>
      <w:r w:rsidRPr="00042E49">
        <w:rPr>
          <w:rFonts w:ascii="Times New Roman" w:hAnsi="Times New Roman"/>
          <w:sz w:val="24"/>
          <w:szCs w:val="24"/>
        </w:rPr>
        <w:t>i</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r>
      <w:r w:rsidR="00A265B6" w:rsidRPr="00042E49">
        <w:rPr>
          <w:rFonts w:ascii="Times New Roman" w:hAnsi="Times New Roman"/>
          <w:sz w:val="24"/>
          <w:szCs w:val="24"/>
          <w:lang w:val="ru-RU"/>
        </w:rPr>
        <w:t xml:space="preserve">быть установлена и работать на </w:t>
      </w:r>
      <w:r w:rsidRPr="00042E49">
        <w:rPr>
          <w:rFonts w:ascii="Times New Roman" w:hAnsi="Times New Roman"/>
          <w:sz w:val="24"/>
          <w:szCs w:val="24"/>
          <w:lang w:val="ru-RU"/>
        </w:rPr>
        <w:t xml:space="preserve">1 </w:t>
      </w:r>
      <w:r w:rsidR="00A265B6" w:rsidRPr="00042E49">
        <w:rPr>
          <w:rFonts w:ascii="Times New Roman" w:hAnsi="Times New Roman"/>
          <w:sz w:val="24"/>
          <w:szCs w:val="24"/>
          <w:lang w:val="ru-RU"/>
        </w:rPr>
        <w:t xml:space="preserve">удаленном </w:t>
      </w:r>
      <w:r w:rsidRPr="00042E49">
        <w:rPr>
          <w:rFonts w:ascii="Times New Roman" w:hAnsi="Times New Roman"/>
          <w:sz w:val="24"/>
          <w:szCs w:val="24"/>
          <w:lang w:val="ru-RU"/>
        </w:rPr>
        <w:t>монитор</w:t>
      </w:r>
      <w:r w:rsidR="00A265B6" w:rsidRPr="00042E49">
        <w:rPr>
          <w:rFonts w:ascii="Times New Roman" w:hAnsi="Times New Roman"/>
          <w:sz w:val="24"/>
          <w:szCs w:val="24"/>
          <w:lang w:val="ru-RU"/>
        </w:rPr>
        <w:t>е</w:t>
      </w:r>
      <w:r w:rsidRPr="00042E49">
        <w:rPr>
          <w:rFonts w:ascii="Times New Roman" w:hAnsi="Times New Roman"/>
          <w:sz w:val="24"/>
          <w:szCs w:val="24"/>
          <w:lang w:val="ru-RU"/>
        </w:rPr>
        <w:t xml:space="preserve"> (взрывозащищенный)</w:t>
      </w:r>
      <w:r w:rsidR="00D1321E" w:rsidRPr="00042E49">
        <w:rPr>
          <w:rFonts w:ascii="Times New Roman" w:hAnsi="Times New Roman"/>
          <w:sz w:val="24"/>
          <w:szCs w:val="24"/>
          <w:lang w:val="ru-RU"/>
        </w:rPr>
        <w:t>.</w:t>
      </w:r>
    </w:p>
    <w:p w14:paraId="47924611" w14:textId="77777777" w:rsidR="00D1321E" w:rsidRPr="00042E49" w:rsidRDefault="00D1321E" w:rsidP="002219D5">
      <w:pPr>
        <w:tabs>
          <w:tab w:val="left" w:pos="0"/>
          <w:tab w:val="left" w:pos="567"/>
        </w:tabs>
        <w:rPr>
          <w:rFonts w:ascii="Times New Roman" w:hAnsi="Times New Roman"/>
          <w:sz w:val="24"/>
          <w:szCs w:val="24"/>
          <w:lang w:val="ru-RU"/>
        </w:rPr>
      </w:pPr>
    </w:p>
    <w:p w14:paraId="5196C674" w14:textId="77777777"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Диаграммы газового каротажа и пластового давления должны быть преобразованы в соответствии с требованиями Заказчика</w:t>
      </w:r>
      <w:r w:rsidR="001044CA" w:rsidRPr="00042E49">
        <w:rPr>
          <w:rFonts w:ascii="Times New Roman" w:hAnsi="Times New Roman"/>
          <w:sz w:val="24"/>
          <w:szCs w:val="24"/>
          <w:lang w:val="ru-RU"/>
        </w:rPr>
        <w:t>.</w:t>
      </w:r>
    </w:p>
    <w:p w14:paraId="20482689" w14:textId="77777777" w:rsidR="001044CA" w:rsidRPr="00042E49" w:rsidRDefault="001044CA" w:rsidP="001044CA">
      <w:pPr>
        <w:tabs>
          <w:tab w:val="clear" w:pos="1080"/>
          <w:tab w:val="left" w:pos="0"/>
          <w:tab w:val="left" w:pos="567"/>
        </w:tabs>
        <w:spacing w:line="240" w:lineRule="auto"/>
        <w:ind w:left="0" w:firstLine="0"/>
        <w:rPr>
          <w:rFonts w:ascii="Times New Roman" w:hAnsi="Times New Roman"/>
          <w:sz w:val="24"/>
          <w:szCs w:val="24"/>
          <w:lang w:val="ru-RU"/>
        </w:rPr>
      </w:pPr>
    </w:p>
    <w:p w14:paraId="0AFB19CF" w14:textId="0F8FAD37" w:rsidR="002219D5"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База данных: Все данные газового каротажа будут храниться в базе данных, и доступны для Заказчика в форматах </w:t>
      </w:r>
      <w:r w:rsidRPr="00042E49">
        <w:rPr>
          <w:rFonts w:ascii="Times New Roman" w:hAnsi="Times New Roman"/>
          <w:sz w:val="24"/>
          <w:szCs w:val="24"/>
        </w:rPr>
        <w:t>LIS</w:t>
      </w:r>
      <w:r w:rsidRPr="00042E49">
        <w:rPr>
          <w:rFonts w:ascii="Times New Roman" w:hAnsi="Times New Roman"/>
          <w:sz w:val="24"/>
          <w:szCs w:val="24"/>
          <w:lang w:val="ru-RU"/>
        </w:rPr>
        <w:t xml:space="preserve">, </w:t>
      </w:r>
      <w:r w:rsidRPr="00042E49">
        <w:rPr>
          <w:rFonts w:ascii="Times New Roman" w:hAnsi="Times New Roman"/>
          <w:sz w:val="24"/>
          <w:szCs w:val="24"/>
        </w:rPr>
        <w:t>ASCII</w:t>
      </w:r>
      <w:r w:rsidRPr="00042E49">
        <w:rPr>
          <w:rFonts w:ascii="Times New Roman" w:hAnsi="Times New Roman"/>
          <w:sz w:val="24"/>
          <w:szCs w:val="24"/>
          <w:lang w:val="ru-RU"/>
        </w:rPr>
        <w:t xml:space="preserve"> или </w:t>
      </w:r>
      <w:r w:rsidRPr="00042E49">
        <w:rPr>
          <w:rFonts w:ascii="Times New Roman" w:hAnsi="Times New Roman"/>
          <w:sz w:val="24"/>
          <w:szCs w:val="24"/>
        </w:rPr>
        <w:t>WITS</w:t>
      </w:r>
      <w:r w:rsidR="00AD2A56" w:rsidRPr="00042E49">
        <w:rPr>
          <w:rFonts w:ascii="Times New Roman" w:hAnsi="Times New Roman"/>
          <w:sz w:val="24"/>
          <w:szCs w:val="24"/>
          <w:lang w:val="ru-RU"/>
        </w:rPr>
        <w:t>/</w:t>
      </w:r>
      <w:r w:rsidR="00AD2A56" w:rsidRPr="00042E49">
        <w:rPr>
          <w:rFonts w:ascii="Times New Roman" w:hAnsi="Times New Roman"/>
          <w:sz w:val="24"/>
          <w:szCs w:val="24"/>
          <w:lang w:val="en-US"/>
        </w:rPr>
        <w:t>WITSML</w:t>
      </w:r>
      <w:r w:rsidRPr="00042E49">
        <w:rPr>
          <w:rFonts w:ascii="Times New Roman" w:hAnsi="Times New Roman"/>
          <w:sz w:val="24"/>
          <w:szCs w:val="24"/>
          <w:lang w:val="ru-RU"/>
        </w:rPr>
        <w:t>.  Данные, полученные при выполнении других каротажных операций, такие как данные электрокаротажа или каротажа в процессе бурения должны быть доступны для импортирования в базу данных для создания композитных диаграмм в соответствии с требованиями. Все данные сохраняются и могут быть отображены в режиме выборки и выведены на печать на рабочей станции Заказчика или газокаротажной станции.</w:t>
      </w:r>
    </w:p>
    <w:p w14:paraId="5E19CAFA" w14:textId="77777777" w:rsidR="00A265B6" w:rsidRPr="00042E49" w:rsidRDefault="00A265B6" w:rsidP="00F03B67">
      <w:pPr>
        <w:pStyle w:val="afc"/>
        <w:rPr>
          <w:rFonts w:ascii="Times New Roman" w:hAnsi="Times New Roman"/>
          <w:sz w:val="24"/>
          <w:szCs w:val="24"/>
          <w:lang w:val="ru-RU"/>
        </w:rPr>
      </w:pPr>
    </w:p>
    <w:p w14:paraId="181BDEA5" w14:textId="77777777" w:rsidR="000126AF" w:rsidRPr="00042E49" w:rsidRDefault="0027455D" w:rsidP="00042E49">
      <w:pPr>
        <w:numPr>
          <w:ilvl w:val="1"/>
          <w:numId w:val="2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Подрядчик должен предоставить данные реального времени и данные, хранимые в памяти (по хронологии и по глубинам, в установленном формате Заказчика) для всех спуско-подъемов каротажного зонда </w:t>
      </w:r>
      <w:r w:rsidRPr="00042E49">
        <w:rPr>
          <w:rFonts w:ascii="Times New Roman" w:hAnsi="Times New Roman"/>
          <w:sz w:val="24"/>
          <w:szCs w:val="24"/>
          <w:lang w:val="en-US"/>
        </w:rPr>
        <w:t>LWD</w:t>
      </w:r>
      <w:r w:rsidRPr="00042E49">
        <w:rPr>
          <w:rFonts w:ascii="Times New Roman" w:hAnsi="Times New Roman"/>
          <w:sz w:val="24"/>
          <w:szCs w:val="24"/>
          <w:lang w:val="ru-RU"/>
        </w:rPr>
        <w:t>/</w:t>
      </w:r>
      <w:r w:rsidRPr="00042E49">
        <w:rPr>
          <w:rFonts w:ascii="Times New Roman" w:hAnsi="Times New Roman"/>
          <w:sz w:val="24"/>
          <w:szCs w:val="24"/>
          <w:lang w:val="en-US"/>
        </w:rPr>
        <w:t>MWD</w:t>
      </w:r>
      <w:r w:rsidRPr="00042E49">
        <w:rPr>
          <w:rFonts w:ascii="Times New Roman" w:hAnsi="Times New Roman"/>
          <w:sz w:val="24"/>
          <w:szCs w:val="24"/>
          <w:lang w:val="ru-RU"/>
        </w:rPr>
        <w:t xml:space="preserve">. Дополнительно предоставляет следующее: </w:t>
      </w:r>
    </w:p>
    <w:p w14:paraId="003920AF" w14:textId="616FBF4A" w:rsidR="00436FDF" w:rsidRPr="00042E49" w:rsidRDefault="0027455D" w:rsidP="00042E49">
      <w:pPr>
        <w:numPr>
          <w:ilvl w:val="0"/>
          <w:numId w:val="59"/>
        </w:numPr>
        <w:tabs>
          <w:tab w:val="clear" w:pos="1080"/>
          <w:tab w:val="num" w:pos="567"/>
        </w:tabs>
        <w:overflowPunct w:val="0"/>
        <w:autoSpaceDE w:val="0"/>
        <w:autoSpaceDN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Подрядчик </w:t>
      </w:r>
      <w:r w:rsidR="00A55270" w:rsidRPr="00042E49">
        <w:rPr>
          <w:rFonts w:ascii="Times New Roman" w:hAnsi="Times New Roman"/>
          <w:sz w:val="24"/>
          <w:szCs w:val="24"/>
          <w:lang w:val="ru-RU"/>
        </w:rPr>
        <w:t xml:space="preserve">за свой счет </w:t>
      </w:r>
      <w:r w:rsidRPr="00042E49">
        <w:rPr>
          <w:rFonts w:ascii="Times New Roman" w:hAnsi="Times New Roman"/>
          <w:sz w:val="24"/>
          <w:szCs w:val="24"/>
          <w:lang w:val="ru-RU"/>
        </w:rPr>
        <w:t>предоставляет услуги</w:t>
      </w:r>
      <w:r w:rsidR="002E6549" w:rsidRPr="00042E49">
        <w:rPr>
          <w:rFonts w:ascii="Times New Roman" w:hAnsi="Times New Roman"/>
          <w:sz w:val="24"/>
          <w:szCs w:val="24"/>
          <w:lang w:val="ru-RU"/>
        </w:rPr>
        <w:t xml:space="preserve"> </w:t>
      </w:r>
      <w:r w:rsidRPr="00042E49">
        <w:rPr>
          <w:rFonts w:ascii="Times New Roman" w:hAnsi="Times New Roman"/>
          <w:sz w:val="24"/>
          <w:szCs w:val="24"/>
          <w:lang w:val="ru-RU"/>
        </w:rPr>
        <w:t>мониторинга в режиме реального времени</w:t>
      </w:r>
      <w:r w:rsidR="00A55270" w:rsidRPr="00042E49">
        <w:rPr>
          <w:rFonts w:ascii="Times New Roman" w:hAnsi="Times New Roman"/>
          <w:sz w:val="24"/>
          <w:szCs w:val="24"/>
          <w:lang w:val="ru-RU"/>
        </w:rPr>
        <w:t xml:space="preserve"> (включая установку необходимого программного обеспечения и/или возможность подключения к системе)</w:t>
      </w:r>
      <w:r w:rsidRPr="00042E49">
        <w:rPr>
          <w:rFonts w:ascii="Times New Roman" w:hAnsi="Times New Roman"/>
          <w:sz w:val="24"/>
          <w:szCs w:val="24"/>
          <w:lang w:val="ru-RU"/>
        </w:rPr>
        <w:t>, включая необходимое оборудование и как минимум 5 (пять) допусков к услугам мониторинга.</w:t>
      </w:r>
      <w:r w:rsidRPr="00042E49">
        <w:rPr>
          <w:rFonts w:ascii="Times New Roman" w:hAnsi="Times New Roman"/>
          <w:sz w:val="24"/>
          <w:szCs w:val="24"/>
        </w:rPr>
        <w:t> </w:t>
      </w:r>
      <w:r w:rsidRPr="00042E49">
        <w:rPr>
          <w:rFonts w:ascii="Times New Roman" w:hAnsi="Times New Roman"/>
          <w:sz w:val="24"/>
          <w:szCs w:val="24"/>
          <w:lang w:val="ru-RU"/>
        </w:rPr>
        <w:t xml:space="preserve"> </w:t>
      </w:r>
    </w:p>
    <w:p w14:paraId="2AA78AA7" w14:textId="77777777" w:rsidR="00436FDF" w:rsidRPr="00042E49" w:rsidRDefault="0027455D" w:rsidP="00042E49">
      <w:pPr>
        <w:numPr>
          <w:ilvl w:val="0"/>
          <w:numId w:val="59"/>
        </w:numPr>
        <w:tabs>
          <w:tab w:val="clear" w:pos="1080"/>
          <w:tab w:val="num" w:pos="567"/>
        </w:tabs>
        <w:overflowPunct w:val="0"/>
        <w:autoSpaceDE w:val="0"/>
        <w:autoSpaceDN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Подрядчик должен рассылать ежедневный журнал наблюдений </w:t>
      </w:r>
      <w:r w:rsidRPr="00042E49">
        <w:rPr>
          <w:rFonts w:ascii="Times New Roman" w:hAnsi="Times New Roman"/>
          <w:sz w:val="24"/>
          <w:szCs w:val="24"/>
        </w:rPr>
        <w:t> </w:t>
      </w:r>
      <w:r w:rsidRPr="00042E49">
        <w:rPr>
          <w:rFonts w:ascii="Times New Roman" w:hAnsi="Times New Roman"/>
          <w:sz w:val="24"/>
          <w:szCs w:val="24"/>
          <w:lang w:val="ru-RU"/>
        </w:rPr>
        <w:t>без дополнительного расхода Заказчика.</w:t>
      </w:r>
    </w:p>
    <w:p w14:paraId="3B6AB6F7" w14:textId="170A7059" w:rsidR="00D1321E" w:rsidRPr="00042E49" w:rsidRDefault="0027455D" w:rsidP="00042E49">
      <w:pPr>
        <w:numPr>
          <w:ilvl w:val="0"/>
          <w:numId w:val="59"/>
        </w:numPr>
        <w:tabs>
          <w:tab w:val="clear" w:pos="1080"/>
          <w:tab w:val="num" w:pos="567"/>
        </w:tabs>
        <w:overflowPunct w:val="0"/>
        <w:autoSpaceDE w:val="0"/>
        <w:autoSpaceDN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Подрядчик ежедневно предоставляет файлы в</w:t>
      </w:r>
      <w:r w:rsidRPr="00042E49">
        <w:rPr>
          <w:rFonts w:ascii="Times New Roman" w:hAnsi="Times New Roman"/>
          <w:sz w:val="24"/>
          <w:szCs w:val="24"/>
        </w:rPr>
        <w:t> </w:t>
      </w:r>
      <w:r w:rsidRPr="00042E49">
        <w:rPr>
          <w:rFonts w:ascii="Times New Roman" w:hAnsi="Times New Roman"/>
          <w:sz w:val="24"/>
          <w:szCs w:val="24"/>
          <w:lang w:val="ru-RU"/>
        </w:rPr>
        <w:t xml:space="preserve"> формате </w:t>
      </w:r>
      <w:r w:rsidRPr="00042E49">
        <w:rPr>
          <w:rFonts w:ascii="Times New Roman" w:hAnsi="Times New Roman"/>
          <w:sz w:val="24"/>
          <w:szCs w:val="24"/>
        </w:rPr>
        <w:t>LAS</w:t>
      </w:r>
      <w:r w:rsidRPr="00042E49">
        <w:rPr>
          <w:rFonts w:ascii="Times New Roman" w:hAnsi="Times New Roman"/>
          <w:sz w:val="24"/>
          <w:szCs w:val="24"/>
          <w:lang w:val="ru-RU"/>
        </w:rPr>
        <w:t xml:space="preserve"> (данные по интервалу 0,1 м, или иным образом, указанным Заказчиком) по всем данным. </w:t>
      </w:r>
    </w:p>
    <w:p w14:paraId="07FA059D" w14:textId="77777777" w:rsidR="000126AF" w:rsidRPr="00042E49" w:rsidRDefault="00D1321E" w:rsidP="00042E49">
      <w:pPr>
        <w:numPr>
          <w:ilvl w:val="0"/>
          <w:numId w:val="59"/>
        </w:numPr>
        <w:tabs>
          <w:tab w:val="clear" w:pos="1080"/>
          <w:tab w:val="num" w:pos="567"/>
        </w:tabs>
        <w:overflowPunct w:val="0"/>
        <w:autoSpaceDE w:val="0"/>
        <w:autoSpaceDN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Система мониторинга должна иметь возможность проводного подключения </w:t>
      </w:r>
      <w:r w:rsidR="00A55270" w:rsidRPr="00042E49">
        <w:rPr>
          <w:rFonts w:ascii="Times New Roman" w:hAnsi="Times New Roman"/>
          <w:sz w:val="24"/>
          <w:szCs w:val="24"/>
          <w:lang w:val="ru-RU"/>
        </w:rPr>
        <w:t xml:space="preserve">(в том числе к интернету) </w:t>
      </w:r>
      <w:r w:rsidRPr="00042E49">
        <w:rPr>
          <w:rFonts w:ascii="Times New Roman" w:hAnsi="Times New Roman"/>
          <w:sz w:val="24"/>
          <w:szCs w:val="24"/>
          <w:lang w:val="ru-RU"/>
        </w:rPr>
        <w:t xml:space="preserve">и быть совместима с </w:t>
      </w:r>
      <w:r w:rsidR="00A55270" w:rsidRPr="00042E49">
        <w:rPr>
          <w:rFonts w:ascii="Times New Roman" w:hAnsi="Times New Roman"/>
          <w:sz w:val="24"/>
          <w:szCs w:val="24"/>
          <w:lang w:val="ru-RU"/>
        </w:rPr>
        <w:t>форматами данных и форматами передачи данных</w:t>
      </w:r>
      <w:r w:rsidRPr="00042E49">
        <w:rPr>
          <w:rFonts w:ascii="Times New Roman" w:hAnsi="Times New Roman"/>
          <w:sz w:val="24"/>
          <w:szCs w:val="24"/>
          <w:lang w:val="ru-RU"/>
        </w:rPr>
        <w:t xml:space="preserve"> Подрядной организаци</w:t>
      </w:r>
      <w:r w:rsidR="00A55270" w:rsidRPr="00042E49">
        <w:rPr>
          <w:rFonts w:ascii="Times New Roman" w:hAnsi="Times New Roman"/>
          <w:sz w:val="24"/>
          <w:szCs w:val="24"/>
          <w:lang w:val="ru-RU"/>
        </w:rPr>
        <w:t>и</w:t>
      </w:r>
      <w:r w:rsidRPr="00042E49">
        <w:rPr>
          <w:rFonts w:ascii="Times New Roman" w:hAnsi="Times New Roman"/>
          <w:sz w:val="24"/>
          <w:szCs w:val="24"/>
          <w:lang w:val="ru-RU"/>
        </w:rPr>
        <w:t xml:space="preserve"> нанятой Заказчиком для выполнения услуг телеметрического сопровождения </w:t>
      </w:r>
      <w:r w:rsidRPr="00042E49">
        <w:rPr>
          <w:rFonts w:ascii="Times New Roman" w:hAnsi="Times New Roman"/>
          <w:sz w:val="24"/>
          <w:szCs w:val="24"/>
          <w:lang w:val="en-US"/>
        </w:rPr>
        <w:t>LWD</w:t>
      </w:r>
      <w:r w:rsidRPr="00042E49">
        <w:rPr>
          <w:rFonts w:ascii="Times New Roman" w:hAnsi="Times New Roman"/>
          <w:sz w:val="24"/>
          <w:szCs w:val="24"/>
          <w:lang w:val="ru-RU"/>
        </w:rPr>
        <w:t>/</w:t>
      </w:r>
      <w:r w:rsidRPr="00042E49">
        <w:rPr>
          <w:rFonts w:ascii="Times New Roman" w:hAnsi="Times New Roman"/>
          <w:sz w:val="24"/>
          <w:szCs w:val="24"/>
          <w:lang w:val="en-US"/>
        </w:rPr>
        <w:t>MWD</w:t>
      </w:r>
      <w:r w:rsidRPr="00042E49">
        <w:rPr>
          <w:rFonts w:ascii="Times New Roman" w:hAnsi="Times New Roman"/>
          <w:sz w:val="24"/>
          <w:szCs w:val="24"/>
          <w:lang w:val="ru-RU"/>
        </w:rPr>
        <w:t xml:space="preserve">. </w:t>
      </w:r>
    </w:p>
    <w:p w14:paraId="1DB61062" w14:textId="77777777" w:rsidR="00D1321E" w:rsidRPr="00042E49" w:rsidRDefault="00D1321E" w:rsidP="00042E49">
      <w:pPr>
        <w:pStyle w:val="afc"/>
        <w:numPr>
          <w:ilvl w:val="1"/>
          <w:numId w:val="28"/>
        </w:numPr>
        <w:tabs>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kk-KZ"/>
        </w:rPr>
        <w:t xml:space="preserve"> Данные передаваемые по системе мониторинга данных в реальном времени должны передаваться через сервера</w:t>
      </w:r>
      <w:r w:rsidR="00554C89" w:rsidRPr="00042E49">
        <w:rPr>
          <w:rFonts w:ascii="Times New Roman" w:hAnsi="Times New Roman"/>
          <w:sz w:val="24"/>
          <w:szCs w:val="24"/>
          <w:lang w:val="kk-KZ"/>
        </w:rPr>
        <w:t xml:space="preserve"> передачи данных</w:t>
      </w:r>
      <w:r w:rsidRPr="00042E49">
        <w:rPr>
          <w:rFonts w:ascii="Times New Roman" w:hAnsi="Times New Roman"/>
          <w:sz w:val="24"/>
          <w:szCs w:val="24"/>
          <w:lang w:val="kk-KZ"/>
        </w:rPr>
        <w:t xml:space="preserve"> находящиеся в пределах Респуб</w:t>
      </w:r>
      <w:r w:rsidR="00611B2B" w:rsidRPr="00042E49">
        <w:rPr>
          <w:rFonts w:ascii="Times New Roman" w:hAnsi="Times New Roman"/>
          <w:sz w:val="24"/>
          <w:szCs w:val="24"/>
          <w:lang w:val="kk-KZ"/>
        </w:rPr>
        <w:t>ли</w:t>
      </w:r>
      <w:r w:rsidRPr="00042E49">
        <w:rPr>
          <w:rFonts w:ascii="Times New Roman" w:hAnsi="Times New Roman"/>
          <w:sz w:val="24"/>
          <w:szCs w:val="24"/>
          <w:lang w:val="kk-KZ"/>
        </w:rPr>
        <w:t>ки Казахстан</w:t>
      </w:r>
      <w:r w:rsidRPr="00042E49">
        <w:rPr>
          <w:rFonts w:ascii="Times New Roman" w:hAnsi="Times New Roman"/>
          <w:sz w:val="24"/>
          <w:szCs w:val="24"/>
          <w:lang w:val="ru-RU"/>
        </w:rPr>
        <w:t>.</w:t>
      </w:r>
    </w:p>
    <w:tbl>
      <w:tblPr>
        <w:tblStyle w:val="aff0"/>
        <w:tblW w:w="0" w:type="auto"/>
        <w:tblLook w:val="04A0" w:firstRow="1" w:lastRow="0" w:firstColumn="1" w:lastColumn="0" w:noHBand="0" w:noVBand="1"/>
      </w:tblPr>
      <w:tblGrid>
        <w:gridCol w:w="9347"/>
      </w:tblGrid>
      <w:tr w:rsidR="00D1321E" w:rsidRPr="00E17136" w14:paraId="35E130A0" w14:textId="77777777" w:rsidTr="00296BE8">
        <w:tc>
          <w:tcPr>
            <w:tcW w:w="9347" w:type="dxa"/>
          </w:tcPr>
          <w:p w14:paraId="6C9F49DA" w14:textId="0684C07B" w:rsidR="00D1321E" w:rsidRPr="00042E49" w:rsidRDefault="00D1321E" w:rsidP="00FC7608">
            <w:pPr>
              <w:tabs>
                <w:tab w:val="clear" w:pos="1080"/>
                <w:tab w:val="left" w:pos="0"/>
                <w:tab w:val="left" w:pos="567"/>
              </w:tabs>
              <w:spacing w:line="240" w:lineRule="auto"/>
              <w:ind w:left="0" w:firstLine="0"/>
              <w:jc w:val="left"/>
              <w:rPr>
                <w:rFonts w:ascii="Times New Roman" w:hAnsi="Times New Roman"/>
                <w:b/>
                <w:sz w:val="24"/>
                <w:szCs w:val="24"/>
                <w:lang w:val="ru-RU"/>
              </w:rPr>
            </w:pPr>
            <w:r w:rsidRPr="00042E49">
              <w:rPr>
                <w:rFonts w:ascii="Times New Roman" w:hAnsi="Times New Roman"/>
                <w:b/>
                <w:sz w:val="24"/>
                <w:szCs w:val="24"/>
                <w:lang w:val="ru-RU"/>
              </w:rPr>
              <w:t>Предложение Подрячика в соответствии с требованиями пункта 1.3</w:t>
            </w:r>
            <w:r w:rsidR="00FC7608" w:rsidRPr="00042E49">
              <w:rPr>
                <w:rFonts w:ascii="Times New Roman" w:hAnsi="Times New Roman"/>
                <w:b/>
                <w:sz w:val="24"/>
                <w:szCs w:val="24"/>
                <w:lang w:val="ru-RU"/>
              </w:rPr>
              <w:t>6</w:t>
            </w:r>
            <w:r w:rsidRPr="00042E49">
              <w:rPr>
                <w:rFonts w:ascii="Times New Roman" w:hAnsi="Times New Roman"/>
                <w:b/>
                <w:sz w:val="24"/>
                <w:szCs w:val="24"/>
                <w:lang w:val="ru-RU"/>
              </w:rPr>
              <w:t>:</w:t>
            </w:r>
          </w:p>
        </w:tc>
      </w:tr>
      <w:tr w:rsidR="00D1321E" w:rsidRPr="00E17136" w14:paraId="4951D85F" w14:textId="77777777" w:rsidTr="00296BE8">
        <w:tc>
          <w:tcPr>
            <w:tcW w:w="9347" w:type="dxa"/>
          </w:tcPr>
          <w:p w14:paraId="1B132A7E" w14:textId="77777777" w:rsidR="00D1321E" w:rsidRPr="00042E49" w:rsidRDefault="00D1321E" w:rsidP="00296BE8">
            <w:pPr>
              <w:tabs>
                <w:tab w:val="clear" w:pos="1080"/>
                <w:tab w:val="left" w:pos="0"/>
                <w:tab w:val="left" w:pos="567"/>
              </w:tabs>
              <w:spacing w:line="240" w:lineRule="auto"/>
              <w:ind w:left="0" w:firstLine="0"/>
              <w:jc w:val="left"/>
              <w:rPr>
                <w:rFonts w:ascii="Times New Roman" w:hAnsi="Times New Roman"/>
                <w:sz w:val="24"/>
                <w:szCs w:val="24"/>
                <w:lang w:val="ru-RU"/>
              </w:rPr>
            </w:pPr>
          </w:p>
        </w:tc>
      </w:tr>
    </w:tbl>
    <w:p w14:paraId="63E6A1FB" w14:textId="77777777" w:rsidR="002E6549" w:rsidRPr="00042E49" w:rsidRDefault="002E6549" w:rsidP="00042E49">
      <w:pPr>
        <w:pStyle w:val="afc"/>
        <w:numPr>
          <w:ilvl w:val="1"/>
          <w:numId w:val="28"/>
        </w:numPr>
        <w:tabs>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kk-KZ"/>
        </w:rPr>
        <w:t xml:space="preserve">Подрядчик должен иметь переносные средства связи для «экстренной» связи на случай отсутствия телефонной связи и связи по средствам интернет подключения.  </w:t>
      </w:r>
    </w:p>
    <w:p w14:paraId="21E1027C" w14:textId="77777777" w:rsidR="00672507" w:rsidRPr="00042E49" w:rsidRDefault="00672507" w:rsidP="00F03B67">
      <w:pPr>
        <w:tabs>
          <w:tab w:val="left" w:pos="0"/>
          <w:tab w:val="left" w:pos="567"/>
        </w:tabs>
        <w:spacing w:line="240" w:lineRule="auto"/>
        <w:ind w:left="0"/>
        <w:rPr>
          <w:rFonts w:ascii="Times New Roman" w:hAnsi="Times New Roman"/>
          <w:sz w:val="24"/>
          <w:szCs w:val="24"/>
          <w:lang w:val="ru-RU"/>
        </w:rPr>
      </w:pPr>
    </w:p>
    <w:p w14:paraId="502922E4" w14:textId="77777777" w:rsidR="00672507" w:rsidRPr="00042E49" w:rsidRDefault="00577458" w:rsidP="00042E49">
      <w:pPr>
        <w:pStyle w:val="afc"/>
        <w:numPr>
          <w:ilvl w:val="1"/>
          <w:numId w:val="28"/>
        </w:numPr>
        <w:tabs>
          <w:tab w:val="left" w:pos="0"/>
          <w:tab w:val="left" w:pos="567"/>
        </w:tabs>
        <w:spacing w:line="240" w:lineRule="auto"/>
        <w:rPr>
          <w:rFonts w:ascii="Times New Roman" w:hAnsi="Times New Roman"/>
          <w:sz w:val="24"/>
          <w:szCs w:val="24"/>
          <w:lang w:val="kk-KZ"/>
        </w:rPr>
      </w:pPr>
      <w:r w:rsidRPr="00042E49">
        <w:rPr>
          <w:rFonts w:ascii="Times New Roman" w:hAnsi="Times New Roman"/>
          <w:sz w:val="24"/>
          <w:szCs w:val="24"/>
          <w:lang w:val="kk-KZ"/>
        </w:rPr>
        <w:t xml:space="preserve">    Предоставляемые</w:t>
      </w:r>
      <w:r w:rsidR="00FA5375" w:rsidRPr="00042E49">
        <w:rPr>
          <w:rFonts w:ascii="Times New Roman" w:hAnsi="Times New Roman"/>
          <w:sz w:val="24"/>
          <w:szCs w:val="24"/>
          <w:lang w:val="kk-KZ"/>
        </w:rPr>
        <w:t xml:space="preserve"> в рамках выполнения Услуг</w:t>
      </w:r>
      <w:r w:rsidRPr="00042E49">
        <w:rPr>
          <w:rFonts w:ascii="Times New Roman" w:hAnsi="Times New Roman"/>
          <w:sz w:val="24"/>
          <w:szCs w:val="24"/>
          <w:lang w:val="kk-KZ"/>
        </w:rPr>
        <w:t xml:space="preserve"> Подрядчиком </w:t>
      </w:r>
      <w:r w:rsidR="00FA5375" w:rsidRPr="00042E49">
        <w:rPr>
          <w:rFonts w:ascii="Times New Roman" w:hAnsi="Times New Roman"/>
          <w:sz w:val="24"/>
          <w:szCs w:val="24"/>
          <w:lang w:val="kk-KZ"/>
        </w:rPr>
        <w:t xml:space="preserve">без дополнительной оплаты </w:t>
      </w:r>
      <w:r w:rsidRPr="00042E49">
        <w:rPr>
          <w:rFonts w:ascii="Times New Roman" w:hAnsi="Times New Roman"/>
          <w:sz w:val="24"/>
          <w:szCs w:val="24"/>
          <w:lang w:val="kk-KZ"/>
        </w:rPr>
        <w:t>расходные материалы</w:t>
      </w:r>
      <w:r w:rsidR="00FA5375" w:rsidRPr="00042E49">
        <w:rPr>
          <w:rFonts w:ascii="Times New Roman" w:hAnsi="Times New Roman"/>
          <w:sz w:val="24"/>
          <w:szCs w:val="24"/>
          <w:lang w:val="kk-KZ"/>
        </w:rPr>
        <w:t>, согласно ниже указанного перечня:</w:t>
      </w:r>
    </w:p>
    <w:p w14:paraId="552C687B" w14:textId="77777777" w:rsidR="00FA5375" w:rsidRPr="00042E49" w:rsidRDefault="00FA5375" w:rsidP="00F03B67">
      <w:pPr>
        <w:pStyle w:val="afc"/>
        <w:tabs>
          <w:tab w:val="left" w:pos="0"/>
          <w:tab w:val="left" w:pos="567"/>
        </w:tabs>
        <w:spacing w:line="240" w:lineRule="auto"/>
        <w:ind w:left="420"/>
        <w:rPr>
          <w:rFonts w:ascii="Times New Roman" w:hAnsi="Times New Roman"/>
          <w:sz w:val="24"/>
          <w:szCs w:val="24"/>
          <w:lang w:val="kk-KZ"/>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8919"/>
      </w:tblGrid>
      <w:tr w:rsidR="00577458" w:rsidRPr="00042E49" w14:paraId="64FEB780" w14:textId="77777777" w:rsidTr="00F03B67">
        <w:trPr>
          <w:trHeight w:val="127"/>
        </w:trPr>
        <w:tc>
          <w:tcPr>
            <w:tcW w:w="720" w:type="dxa"/>
            <w:vAlign w:val="center"/>
          </w:tcPr>
          <w:p w14:paraId="23B126DA" w14:textId="77777777" w:rsidR="00577458" w:rsidRPr="00042E49" w:rsidRDefault="00577458" w:rsidP="00296BE8">
            <w:pPr>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w:t>
            </w:r>
          </w:p>
        </w:tc>
        <w:tc>
          <w:tcPr>
            <w:tcW w:w="8919" w:type="dxa"/>
            <w:vAlign w:val="center"/>
          </w:tcPr>
          <w:p w14:paraId="5E2C4FD0" w14:textId="77777777" w:rsidR="00577458" w:rsidRPr="00042E49" w:rsidRDefault="00577458" w:rsidP="00296BE8">
            <w:pPr>
              <w:tabs>
                <w:tab w:val="left" w:pos="0"/>
              </w:tabs>
              <w:ind w:left="0" w:firstLine="0"/>
              <w:jc w:val="center"/>
              <w:rPr>
                <w:rFonts w:ascii="Times New Roman" w:hAnsi="Times New Roman"/>
                <w:sz w:val="24"/>
                <w:szCs w:val="24"/>
                <w:lang w:val="en-US"/>
              </w:rPr>
            </w:pPr>
            <w:r w:rsidRPr="00042E49">
              <w:rPr>
                <w:rFonts w:ascii="Times New Roman" w:hAnsi="Times New Roman"/>
                <w:sz w:val="24"/>
                <w:szCs w:val="24"/>
                <w:lang w:val="ru-RU"/>
              </w:rPr>
              <w:t>Описание</w:t>
            </w:r>
            <w:r w:rsidRPr="00042E49">
              <w:rPr>
                <w:rFonts w:ascii="Times New Roman" w:hAnsi="Times New Roman"/>
                <w:sz w:val="24"/>
                <w:szCs w:val="24"/>
                <w:lang w:val="en-US"/>
              </w:rPr>
              <w:t xml:space="preserve"> (</w:t>
            </w:r>
            <w:r w:rsidRPr="00042E49">
              <w:rPr>
                <w:rFonts w:ascii="Times New Roman" w:hAnsi="Times New Roman"/>
                <w:sz w:val="24"/>
                <w:szCs w:val="24"/>
                <w:lang w:val="ru-RU"/>
              </w:rPr>
              <w:t>на 1 скважину</w:t>
            </w:r>
            <w:r w:rsidRPr="00042E49">
              <w:rPr>
                <w:rFonts w:ascii="Times New Roman" w:hAnsi="Times New Roman"/>
                <w:sz w:val="24"/>
                <w:szCs w:val="24"/>
                <w:lang w:val="en-US"/>
              </w:rPr>
              <w:t>)</w:t>
            </w:r>
          </w:p>
        </w:tc>
      </w:tr>
      <w:tr w:rsidR="00577458" w:rsidRPr="00042E49" w14:paraId="78888B2D" w14:textId="77777777" w:rsidTr="00F03B67">
        <w:tc>
          <w:tcPr>
            <w:tcW w:w="720" w:type="dxa"/>
          </w:tcPr>
          <w:p w14:paraId="1AD29AA5"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1</w:t>
            </w:r>
          </w:p>
        </w:tc>
        <w:tc>
          <w:tcPr>
            <w:tcW w:w="8919" w:type="dxa"/>
          </w:tcPr>
          <w:p w14:paraId="1C836A0F"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lang w:val="ru-RU"/>
              </w:rPr>
              <w:t>Матерчатые мешки</w:t>
            </w:r>
            <w:r w:rsidRPr="00042E49">
              <w:rPr>
                <w:rFonts w:ascii="Times New Roman" w:hAnsi="Times New Roman"/>
                <w:sz w:val="24"/>
                <w:szCs w:val="24"/>
              </w:rPr>
              <w:t xml:space="preserve"> (</w:t>
            </w:r>
            <w:r w:rsidRPr="00042E49">
              <w:rPr>
                <w:rFonts w:ascii="Times New Roman" w:hAnsi="Times New Roman"/>
                <w:sz w:val="24"/>
                <w:szCs w:val="24"/>
                <w:lang w:val="ru-RU"/>
              </w:rPr>
              <w:t xml:space="preserve">типа </w:t>
            </w:r>
            <w:r w:rsidRPr="00042E49">
              <w:rPr>
                <w:rFonts w:ascii="Times New Roman" w:hAnsi="Times New Roman"/>
                <w:sz w:val="24"/>
                <w:szCs w:val="24"/>
              </w:rPr>
              <w:t>Hubco)</w:t>
            </w:r>
          </w:p>
        </w:tc>
      </w:tr>
      <w:tr w:rsidR="00577458" w:rsidRPr="00E17136" w14:paraId="1B139853" w14:textId="77777777" w:rsidTr="00F03B67">
        <w:tc>
          <w:tcPr>
            <w:tcW w:w="720" w:type="dxa"/>
          </w:tcPr>
          <w:p w14:paraId="2950335D"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2</w:t>
            </w:r>
          </w:p>
        </w:tc>
        <w:tc>
          <w:tcPr>
            <w:tcW w:w="8919" w:type="dxa"/>
          </w:tcPr>
          <w:p w14:paraId="04CF2D90"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Полиэтиленовые мешки (типа </w:t>
            </w:r>
            <w:r w:rsidRPr="00042E49">
              <w:rPr>
                <w:rFonts w:ascii="Times New Roman" w:hAnsi="Times New Roman"/>
                <w:sz w:val="24"/>
                <w:szCs w:val="24"/>
              </w:rPr>
              <w:t>Mini</w:t>
            </w:r>
            <w:r w:rsidRPr="00042E49">
              <w:rPr>
                <w:rFonts w:ascii="Times New Roman" w:hAnsi="Times New Roman"/>
                <w:sz w:val="24"/>
                <w:szCs w:val="24"/>
                <w:lang w:val="ru-RU"/>
              </w:rPr>
              <w:t xml:space="preserve"> </w:t>
            </w:r>
            <w:r w:rsidRPr="00042E49">
              <w:rPr>
                <w:rFonts w:ascii="Times New Roman" w:hAnsi="Times New Roman"/>
                <w:sz w:val="24"/>
                <w:szCs w:val="24"/>
              </w:rPr>
              <w:t>grip</w:t>
            </w:r>
            <w:r w:rsidRPr="00042E49">
              <w:rPr>
                <w:rFonts w:ascii="Times New Roman" w:hAnsi="Times New Roman"/>
                <w:sz w:val="24"/>
                <w:szCs w:val="24"/>
                <w:lang w:val="ru-RU"/>
              </w:rPr>
              <w:t xml:space="preserve"> – вкладыш для матерчатого мешка)</w:t>
            </w:r>
          </w:p>
        </w:tc>
      </w:tr>
      <w:tr w:rsidR="00577458" w:rsidRPr="00042E49" w14:paraId="3CFBC8A2" w14:textId="77777777" w:rsidTr="00F03B67">
        <w:tc>
          <w:tcPr>
            <w:tcW w:w="720" w:type="dxa"/>
          </w:tcPr>
          <w:p w14:paraId="59C765AB"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3</w:t>
            </w:r>
          </w:p>
        </w:tc>
        <w:tc>
          <w:tcPr>
            <w:tcW w:w="8919" w:type="dxa"/>
          </w:tcPr>
          <w:p w14:paraId="51942FD4"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lang w:val="ru-RU"/>
              </w:rPr>
              <w:t xml:space="preserve">Мешки из фольги </w:t>
            </w:r>
          </w:p>
        </w:tc>
      </w:tr>
      <w:tr w:rsidR="00577458" w:rsidRPr="00042E49" w14:paraId="702B0A84" w14:textId="77777777" w:rsidTr="00F03B67">
        <w:tc>
          <w:tcPr>
            <w:tcW w:w="720" w:type="dxa"/>
          </w:tcPr>
          <w:p w14:paraId="224CC8EB"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4</w:t>
            </w:r>
          </w:p>
        </w:tc>
        <w:tc>
          <w:tcPr>
            <w:tcW w:w="8919" w:type="dxa"/>
          </w:tcPr>
          <w:p w14:paraId="76C49F95" w14:textId="77777777" w:rsidR="00577458" w:rsidRPr="00042E49" w:rsidRDefault="00611B2B" w:rsidP="00296BE8">
            <w:pPr>
              <w:tabs>
                <w:tab w:val="left" w:pos="0"/>
              </w:tabs>
              <w:ind w:left="0" w:firstLine="0"/>
              <w:rPr>
                <w:rFonts w:ascii="Times New Roman" w:hAnsi="Times New Roman"/>
                <w:sz w:val="24"/>
                <w:szCs w:val="24"/>
              </w:rPr>
            </w:pPr>
            <w:r w:rsidRPr="00042E49">
              <w:rPr>
                <w:rFonts w:ascii="Times New Roman" w:hAnsi="Times New Roman"/>
                <w:sz w:val="24"/>
                <w:szCs w:val="24"/>
                <w:lang w:val="ru-RU"/>
              </w:rPr>
              <w:t>Палет</w:t>
            </w:r>
          </w:p>
        </w:tc>
      </w:tr>
      <w:tr w:rsidR="00577458" w:rsidRPr="00E17136" w14:paraId="34576575" w14:textId="77777777" w:rsidTr="00F03B67">
        <w:tc>
          <w:tcPr>
            <w:tcW w:w="720" w:type="dxa"/>
          </w:tcPr>
          <w:p w14:paraId="3E3F5FAA"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5</w:t>
            </w:r>
          </w:p>
        </w:tc>
        <w:tc>
          <w:tcPr>
            <w:tcW w:w="8919" w:type="dxa"/>
          </w:tcPr>
          <w:p w14:paraId="2045E463" w14:textId="77777777" w:rsidR="00577458" w:rsidRPr="00042E49" w:rsidRDefault="00577458" w:rsidP="00296BE8">
            <w:pPr>
              <w:tabs>
                <w:tab w:val="left" w:pos="0"/>
              </w:tabs>
              <w:ind w:left="0" w:firstLine="0"/>
              <w:rPr>
                <w:rFonts w:ascii="Times New Roman" w:hAnsi="Times New Roman"/>
                <w:sz w:val="24"/>
                <w:szCs w:val="24"/>
                <w:vertAlign w:val="superscript"/>
                <w:lang w:val="ru-RU"/>
              </w:rPr>
            </w:pPr>
            <w:r w:rsidRPr="00042E49">
              <w:rPr>
                <w:rFonts w:ascii="Times New Roman" w:hAnsi="Times New Roman"/>
                <w:sz w:val="24"/>
                <w:szCs w:val="24"/>
                <w:lang w:val="ru-RU"/>
              </w:rPr>
              <w:t>Контейнеры для влажных образцов шлама*</w:t>
            </w:r>
            <w:r w:rsidR="00C74DBE" w:rsidRPr="00042E49">
              <w:rPr>
                <w:rFonts w:ascii="Times New Roman" w:hAnsi="Times New Roman"/>
                <w:sz w:val="24"/>
                <w:szCs w:val="24"/>
                <w:lang w:val="ru-RU"/>
              </w:rPr>
              <w:t>*</w:t>
            </w:r>
            <w:r w:rsidRPr="00042E49">
              <w:rPr>
                <w:rFonts w:ascii="Times New Roman" w:hAnsi="Times New Roman"/>
                <w:sz w:val="24"/>
                <w:szCs w:val="24"/>
                <w:lang w:val="ru-RU"/>
              </w:rPr>
              <w:t>*</w:t>
            </w:r>
          </w:p>
        </w:tc>
      </w:tr>
      <w:tr w:rsidR="00577458" w:rsidRPr="00E17136" w14:paraId="4DEADC81" w14:textId="77777777" w:rsidTr="00F03B67">
        <w:tc>
          <w:tcPr>
            <w:tcW w:w="720" w:type="dxa"/>
          </w:tcPr>
          <w:p w14:paraId="17DC1BE3"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6</w:t>
            </w:r>
          </w:p>
        </w:tc>
        <w:tc>
          <w:tcPr>
            <w:tcW w:w="8919" w:type="dxa"/>
          </w:tcPr>
          <w:p w14:paraId="722699E5"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Упаковочная бумага для образцов (сухие образцы)</w:t>
            </w:r>
          </w:p>
        </w:tc>
      </w:tr>
      <w:tr w:rsidR="00577458" w:rsidRPr="00E17136" w14:paraId="3BEEB2B3" w14:textId="77777777" w:rsidTr="00F03B67">
        <w:tc>
          <w:tcPr>
            <w:tcW w:w="720" w:type="dxa"/>
          </w:tcPr>
          <w:p w14:paraId="461A1382"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7</w:t>
            </w:r>
          </w:p>
        </w:tc>
        <w:tc>
          <w:tcPr>
            <w:tcW w:w="8919" w:type="dxa"/>
          </w:tcPr>
          <w:p w14:paraId="716B497A"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Контейнеры для сухих образцов шлама </w:t>
            </w:r>
          </w:p>
        </w:tc>
      </w:tr>
      <w:tr w:rsidR="00577458" w:rsidRPr="00042E49" w14:paraId="11683085" w14:textId="77777777" w:rsidTr="00F03B67">
        <w:tc>
          <w:tcPr>
            <w:tcW w:w="720" w:type="dxa"/>
          </w:tcPr>
          <w:p w14:paraId="4F4A4DB9"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8</w:t>
            </w:r>
          </w:p>
        </w:tc>
        <w:tc>
          <w:tcPr>
            <w:tcW w:w="8919" w:type="dxa"/>
          </w:tcPr>
          <w:p w14:paraId="7094A418"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Контейнеры для геохимических проб</w:t>
            </w:r>
          </w:p>
        </w:tc>
      </w:tr>
      <w:tr w:rsidR="00577458" w:rsidRPr="00042E49" w14:paraId="3367EFD6" w14:textId="77777777" w:rsidTr="00F03B67">
        <w:tc>
          <w:tcPr>
            <w:tcW w:w="720" w:type="dxa"/>
          </w:tcPr>
          <w:p w14:paraId="651A2546"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9</w:t>
            </w:r>
          </w:p>
        </w:tc>
        <w:tc>
          <w:tcPr>
            <w:tcW w:w="8919" w:type="dxa"/>
          </w:tcPr>
          <w:p w14:paraId="3714C8CB"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Пластиковые бутылки</w:t>
            </w:r>
            <w:r w:rsidRPr="00042E49">
              <w:rPr>
                <w:rFonts w:ascii="Times New Roman" w:hAnsi="Times New Roman"/>
                <w:sz w:val="24"/>
                <w:szCs w:val="24"/>
              </w:rPr>
              <w:t xml:space="preserve"> 1 </w:t>
            </w:r>
            <w:r w:rsidRPr="00042E49">
              <w:rPr>
                <w:rFonts w:ascii="Times New Roman" w:hAnsi="Times New Roman"/>
                <w:sz w:val="24"/>
                <w:szCs w:val="24"/>
                <w:lang w:val="ru-RU"/>
              </w:rPr>
              <w:t>л.</w:t>
            </w:r>
          </w:p>
        </w:tc>
      </w:tr>
      <w:tr w:rsidR="00577458" w:rsidRPr="00042E49" w14:paraId="4665759D" w14:textId="77777777" w:rsidTr="00F03B67">
        <w:tc>
          <w:tcPr>
            <w:tcW w:w="720" w:type="dxa"/>
          </w:tcPr>
          <w:p w14:paraId="3568A149"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10</w:t>
            </w:r>
          </w:p>
        </w:tc>
        <w:tc>
          <w:tcPr>
            <w:tcW w:w="8919" w:type="dxa"/>
          </w:tcPr>
          <w:p w14:paraId="0A003E5F"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Пластиковые бутылки </w:t>
            </w:r>
            <w:r w:rsidRPr="00042E49">
              <w:rPr>
                <w:rFonts w:ascii="Times New Roman" w:hAnsi="Times New Roman"/>
                <w:sz w:val="24"/>
                <w:szCs w:val="24"/>
              </w:rPr>
              <w:t xml:space="preserve">5 </w:t>
            </w:r>
            <w:r w:rsidRPr="00042E49">
              <w:rPr>
                <w:rFonts w:ascii="Times New Roman" w:hAnsi="Times New Roman"/>
                <w:sz w:val="24"/>
                <w:szCs w:val="24"/>
                <w:lang w:val="ru-RU"/>
              </w:rPr>
              <w:t>л.</w:t>
            </w:r>
          </w:p>
        </w:tc>
      </w:tr>
      <w:tr w:rsidR="00577458" w:rsidRPr="00E17136" w14:paraId="055FA088" w14:textId="77777777" w:rsidTr="00F03B67">
        <w:tc>
          <w:tcPr>
            <w:tcW w:w="720" w:type="dxa"/>
          </w:tcPr>
          <w:p w14:paraId="3D5DDD3B"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11</w:t>
            </w:r>
          </w:p>
        </w:tc>
        <w:tc>
          <w:tcPr>
            <w:tcW w:w="8919" w:type="dxa"/>
          </w:tcPr>
          <w:p w14:paraId="54FCE810"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Контейнеры для керна – деревянные (диаметр керна 101,2-110,0 мм)</w:t>
            </w:r>
          </w:p>
        </w:tc>
      </w:tr>
      <w:tr w:rsidR="00577458" w:rsidRPr="00E17136" w14:paraId="7CA25D2D" w14:textId="77777777" w:rsidTr="00F03B67">
        <w:tc>
          <w:tcPr>
            <w:tcW w:w="720" w:type="dxa"/>
          </w:tcPr>
          <w:p w14:paraId="409E3867"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rPr>
              <w:t>12</w:t>
            </w:r>
          </w:p>
        </w:tc>
        <w:tc>
          <w:tcPr>
            <w:tcW w:w="8919" w:type="dxa"/>
          </w:tcPr>
          <w:p w14:paraId="10E6ADB3" w14:textId="77777777" w:rsidR="00577458" w:rsidRPr="00042E49" w:rsidRDefault="00577458" w:rsidP="00753DF9">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Контейнеры для керна – деревянные (диаметр керна 133,4 мм)</w:t>
            </w:r>
            <w:r w:rsidR="00753DF9" w:rsidRPr="00042E49">
              <w:rPr>
                <w:rFonts w:ascii="Times New Roman" w:hAnsi="Times New Roman"/>
                <w:sz w:val="24"/>
                <w:szCs w:val="24"/>
                <w:lang w:val="ru-RU"/>
              </w:rPr>
              <w:t xml:space="preserve"> </w:t>
            </w:r>
          </w:p>
        </w:tc>
      </w:tr>
      <w:tr w:rsidR="00577458" w:rsidRPr="00E17136" w14:paraId="7D0E0AC7" w14:textId="77777777" w:rsidTr="00F03B67">
        <w:tc>
          <w:tcPr>
            <w:tcW w:w="720" w:type="dxa"/>
          </w:tcPr>
          <w:p w14:paraId="7BDD8D8A"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3</w:t>
            </w:r>
          </w:p>
        </w:tc>
        <w:tc>
          <w:tcPr>
            <w:tcW w:w="8919" w:type="dxa"/>
          </w:tcPr>
          <w:p w14:paraId="7D8BF39F"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Пенопластовый лист 1/2» (для подкладки в деревянных контейнерах)</w:t>
            </w:r>
          </w:p>
        </w:tc>
      </w:tr>
      <w:tr w:rsidR="00577458" w:rsidRPr="00E17136" w14:paraId="3FFF5863" w14:textId="77777777" w:rsidTr="00F03B67">
        <w:tc>
          <w:tcPr>
            <w:tcW w:w="720" w:type="dxa"/>
          </w:tcPr>
          <w:p w14:paraId="1EC0636A"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4</w:t>
            </w:r>
          </w:p>
        </w:tc>
        <w:tc>
          <w:tcPr>
            <w:tcW w:w="8919" w:type="dxa"/>
          </w:tcPr>
          <w:p w14:paraId="55B29B5E"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Воск/кг (типа </w:t>
            </w:r>
            <w:r w:rsidRPr="00042E49">
              <w:rPr>
                <w:rFonts w:ascii="Times New Roman" w:hAnsi="Times New Roman"/>
                <w:sz w:val="24"/>
                <w:szCs w:val="24"/>
              </w:rPr>
              <w:t>Sebacote</w:t>
            </w:r>
            <w:r w:rsidRPr="00042E49">
              <w:rPr>
                <w:rFonts w:ascii="Times New Roman" w:hAnsi="Times New Roman"/>
                <w:sz w:val="24"/>
                <w:szCs w:val="24"/>
                <w:lang w:val="ru-RU"/>
              </w:rPr>
              <w:t xml:space="preserve"> </w:t>
            </w:r>
            <w:r w:rsidRPr="00042E49">
              <w:rPr>
                <w:rFonts w:ascii="Times New Roman" w:hAnsi="Times New Roman"/>
                <w:sz w:val="24"/>
                <w:szCs w:val="24"/>
              </w:rPr>
              <w:t>HDC</w:t>
            </w:r>
            <w:r w:rsidRPr="00042E49">
              <w:rPr>
                <w:rFonts w:ascii="Times New Roman" w:hAnsi="Times New Roman"/>
                <w:sz w:val="24"/>
                <w:szCs w:val="24"/>
                <w:lang w:val="ru-RU"/>
              </w:rPr>
              <w:t>-1/низкотемпературный)</w:t>
            </w:r>
          </w:p>
        </w:tc>
      </w:tr>
      <w:tr w:rsidR="00577458" w:rsidRPr="00042E49" w14:paraId="23F45348" w14:textId="77777777" w:rsidTr="00F03B67">
        <w:tc>
          <w:tcPr>
            <w:tcW w:w="720" w:type="dxa"/>
          </w:tcPr>
          <w:p w14:paraId="41EEB5BE"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5</w:t>
            </w:r>
          </w:p>
        </w:tc>
        <w:tc>
          <w:tcPr>
            <w:tcW w:w="8919" w:type="dxa"/>
          </w:tcPr>
          <w:p w14:paraId="7DBF0373" w14:textId="77777777" w:rsidR="00577458" w:rsidRPr="00042E49" w:rsidRDefault="00577458" w:rsidP="00296BE8">
            <w:pPr>
              <w:tabs>
                <w:tab w:val="left" w:pos="0"/>
              </w:tabs>
              <w:ind w:left="0" w:firstLine="0"/>
              <w:rPr>
                <w:rFonts w:ascii="Times New Roman" w:hAnsi="Times New Roman"/>
                <w:sz w:val="24"/>
                <w:szCs w:val="24"/>
              </w:rPr>
            </w:pPr>
            <w:r w:rsidRPr="00042E49">
              <w:rPr>
                <w:rFonts w:ascii="Times New Roman" w:hAnsi="Times New Roman"/>
                <w:sz w:val="24"/>
                <w:szCs w:val="24"/>
                <w:lang w:val="ru-RU"/>
              </w:rPr>
              <w:t>Рулон</w:t>
            </w:r>
            <w:r w:rsidRPr="00042E49">
              <w:rPr>
                <w:rFonts w:ascii="Times New Roman" w:hAnsi="Times New Roman"/>
                <w:sz w:val="24"/>
                <w:szCs w:val="24"/>
                <w:lang w:val="en-US"/>
              </w:rPr>
              <w:t xml:space="preserve"> </w:t>
            </w:r>
            <w:r w:rsidRPr="00042E49">
              <w:rPr>
                <w:rFonts w:ascii="Times New Roman" w:hAnsi="Times New Roman"/>
                <w:sz w:val="24"/>
                <w:szCs w:val="24"/>
                <w:lang w:val="ru-RU"/>
              </w:rPr>
              <w:t>алюминиевой</w:t>
            </w:r>
            <w:r w:rsidRPr="00042E49">
              <w:rPr>
                <w:rFonts w:ascii="Times New Roman" w:hAnsi="Times New Roman"/>
                <w:sz w:val="24"/>
                <w:szCs w:val="24"/>
                <w:lang w:val="en-US"/>
              </w:rPr>
              <w:t xml:space="preserve"> </w:t>
            </w:r>
            <w:r w:rsidRPr="00042E49">
              <w:rPr>
                <w:rFonts w:ascii="Times New Roman" w:hAnsi="Times New Roman"/>
                <w:sz w:val="24"/>
                <w:szCs w:val="24"/>
                <w:lang w:val="ru-RU"/>
              </w:rPr>
              <w:t>фольги</w:t>
            </w:r>
            <w:r w:rsidRPr="00042E49">
              <w:rPr>
                <w:rFonts w:ascii="Times New Roman" w:hAnsi="Times New Roman"/>
                <w:sz w:val="24"/>
                <w:szCs w:val="24"/>
              </w:rPr>
              <w:t xml:space="preserve"> (</w:t>
            </w:r>
            <w:r w:rsidRPr="00042E49">
              <w:rPr>
                <w:rFonts w:ascii="Times New Roman" w:hAnsi="Times New Roman"/>
                <w:sz w:val="24"/>
                <w:szCs w:val="24"/>
                <w:lang w:val="ru-RU"/>
              </w:rPr>
              <w:t>прочная</w:t>
            </w:r>
            <w:r w:rsidRPr="00042E49">
              <w:rPr>
                <w:rFonts w:ascii="Times New Roman" w:hAnsi="Times New Roman"/>
                <w:sz w:val="24"/>
                <w:szCs w:val="24"/>
              </w:rPr>
              <w:t>)</w:t>
            </w:r>
          </w:p>
        </w:tc>
      </w:tr>
      <w:tr w:rsidR="00577458" w:rsidRPr="00E17136" w14:paraId="0F1F9D5B" w14:textId="77777777" w:rsidTr="00F03B67">
        <w:tc>
          <w:tcPr>
            <w:tcW w:w="720" w:type="dxa"/>
          </w:tcPr>
          <w:p w14:paraId="6F2BB869"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6</w:t>
            </w:r>
          </w:p>
        </w:tc>
        <w:tc>
          <w:tcPr>
            <w:tcW w:w="8919" w:type="dxa"/>
          </w:tcPr>
          <w:p w14:paraId="7B4E8A61"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Рулон пленки для заворачивания продуктов/ пленка типа </w:t>
            </w:r>
            <w:r w:rsidRPr="00042E49">
              <w:rPr>
                <w:rFonts w:ascii="Times New Roman" w:hAnsi="Times New Roman"/>
                <w:sz w:val="24"/>
                <w:szCs w:val="24"/>
              </w:rPr>
              <w:t>Barex</w:t>
            </w:r>
            <w:r w:rsidRPr="00042E49">
              <w:rPr>
                <w:rFonts w:ascii="Times New Roman" w:hAnsi="Times New Roman"/>
                <w:sz w:val="24"/>
                <w:szCs w:val="24"/>
                <w:lang w:val="ru-RU"/>
              </w:rPr>
              <w:t xml:space="preserve"> (НЕ “</w:t>
            </w:r>
            <w:r w:rsidRPr="00042E49">
              <w:rPr>
                <w:rFonts w:ascii="Times New Roman" w:hAnsi="Times New Roman"/>
                <w:sz w:val="24"/>
                <w:szCs w:val="24"/>
              </w:rPr>
              <w:t>clingfilm</w:t>
            </w:r>
            <w:r w:rsidRPr="00042E49">
              <w:rPr>
                <w:rFonts w:ascii="Times New Roman" w:hAnsi="Times New Roman"/>
                <w:sz w:val="24"/>
                <w:szCs w:val="24"/>
                <w:lang w:val="ru-RU"/>
              </w:rPr>
              <w:t>”)</w:t>
            </w:r>
          </w:p>
        </w:tc>
      </w:tr>
      <w:tr w:rsidR="00577458" w:rsidRPr="00042E49" w14:paraId="7C1A6093" w14:textId="77777777" w:rsidTr="00F03B67">
        <w:tc>
          <w:tcPr>
            <w:tcW w:w="720" w:type="dxa"/>
          </w:tcPr>
          <w:p w14:paraId="4AE4781C"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7</w:t>
            </w:r>
          </w:p>
        </w:tc>
        <w:tc>
          <w:tcPr>
            <w:tcW w:w="8919" w:type="dxa"/>
          </w:tcPr>
          <w:p w14:paraId="39E0B206"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Нестираемые маркеры</w:t>
            </w:r>
          </w:p>
        </w:tc>
      </w:tr>
      <w:tr w:rsidR="00577458" w:rsidRPr="00042E49" w14:paraId="6414BC26" w14:textId="77777777" w:rsidTr="00F03B67">
        <w:tc>
          <w:tcPr>
            <w:tcW w:w="720" w:type="dxa"/>
          </w:tcPr>
          <w:p w14:paraId="1AF7E3C9"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8</w:t>
            </w:r>
          </w:p>
        </w:tc>
        <w:tc>
          <w:tcPr>
            <w:tcW w:w="8919" w:type="dxa"/>
            <w:tcBorders>
              <w:bottom w:val="nil"/>
            </w:tcBorders>
          </w:tcPr>
          <w:p w14:paraId="32EA5D94"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Маркировочный карандаш</w:t>
            </w:r>
          </w:p>
        </w:tc>
      </w:tr>
      <w:tr w:rsidR="00577458" w:rsidRPr="00E17136" w14:paraId="3CEDDF46" w14:textId="77777777" w:rsidTr="00F03B67">
        <w:tc>
          <w:tcPr>
            <w:tcW w:w="720" w:type="dxa"/>
          </w:tcPr>
          <w:p w14:paraId="0A82DF4A" w14:textId="77777777" w:rsidR="00577458" w:rsidRPr="00042E49" w:rsidRDefault="00577458" w:rsidP="00296BE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19</w:t>
            </w:r>
          </w:p>
        </w:tc>
        <w:tc>
          <w:tcPr>
            <w:tcW w:w="8919" w:type="dxa"/>
            <w:tcBorders>
              <w:bottom w:val="single" w:sz="6" w:space="0" w:color="auto"/>
            </w:tcBorders>
          </w:tcPr>
          <w:p w14:paraId="59BCD96C" w14:textId="77777777" w:rsidR="00577458" w:rsidRPr="00042E49" w:rsidRDefault="00577458" w:rsidP="00296BE8">
            <w:pPr>
              <w:tabs>
                <w:tab w:val="left" w:pos="0"/>
                <w:tab w:val="left" w:pos="2640"/>
              </w:tabs>
              <w:spacing w:after="180"/>
              <w:ind w:left="0" w:firstLine="0"/>
              <w:rPr>
                <w:rFonts w:ascii="Times New Roman" w:hAnsi="Times New Roman"/>
                <w:sz w:val="24"/>
                <w:szCs w:val="24"/>
                <w:lang w:val="ru-RU"/>
              </w:rPr>
            </w:pPr>
            <w:r w:rsidRPr="00042E49">
              <w:rPr>
                <w:rFonts w:ascii="Times New Roman" w:hAnsi="Times New Roman"/>
                <w:sz w:val="24"/>
                <w:szCs w:val="24"/>
                <w:lang w:val="ru-RU"/>
              </w:rPr>
              <w:t>Компактные диски для компьютера (</w:t>
            </w:r>
            <w:r w:rsidRPr="00042E49">
              <w:rPr>
                <w:rFonts w:ascii="Times New Roman" w:hAnsi="Times New Roman"/>
                <w:sz w:val="24"/>
                <w:szCs w:val="24"/>
              </w:rPr>
              <w:t>CD</w:t>
            </w:r>
            <w:r w:rsidRPr="00042E49">
              <w:rPr>
                <w:rFonts w:ascii="Times New Roman" w:hAnsi="Times New Roman"/>
                <w:sz w:val="24"/>
                <w:szCs w:val="24"/>
                <w:lang w:val="ru-RU"/>
              </w:rPr>
              <w:t>)</w:t>
            </w:r>
          </w:p>
        </w:tc>
      </w:tr>
    </w:tbl>
    <w:p w14:paraId="0C9B4E82" w14:textId="77777777" w:rsidR="00577458" w:rsidRPr="00042E49" w:rsidRDefault="00577458" w:rsidP="00577458">
      <w:pPr>
        <w:tabs>
          <w:tab w:val="left" w:pos="0"/>
        </w:tabs>
        <w:ind w:left="0" w:firstLine="0"/>
        <w:rPr>
          <w:rFonts w:ascii="Times New Roman" w:hAnsi="Times New Roman"/>
          <w:sz w:val="24"/>
          <w:szCs w:val="24"/>
          <w:lang w:val="ru-RU"/>
        </w:rPr>
      </w:pPr>
    </w:p>
    <w:p w14:paraId="3D1F8F0B" w14:textId="77777777" w:rsidR="00577458" w:rsidRPr="00042E49" w:rsidRDefault="00577458" w:rsidP="0057745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w:t>
      </w:r>
      <w:r w:rsidR="00C74DBE" w:rsidRPr="00042E49">
        <w:rPr>
          <w:rFonts w:ascii="Times New Roman" w:hAnsi="Times New Roman"/>
          <w:sz w:val="24"/>
          <w:szCs w:val="24"/>
          <w:lang w:val="ru-RU"/>
        </w:rPr>
        <w:t>* -</w:t>
      </w:r>
      <w:r w:rsidRPr="00042E49">
        <w:rPr>
          <w:rFonts w:ascii="Times New Roman" w:hAnsi="Times New Roman"/>
          <w:sz w:val="24"/>
          <w:szCs w:val="24"/>
          <w:lang w:val="ru-RU"/>
        </w:rPr>
        <w:t xml:space="preserve"> Контейнеры для влажных образцов шлама должны быть деревянными с примерными размерами 50см </w:t>
      </w:r>
      <w:r w:rsidRPr="00042E49">
        <w:rPr>
          <w:rFonts w:ascii="Times New Roman" w:hAnsi="Times New Roman"/>
          <w:sz w:val="24"/>
          <w:szCs w:val="24"/>
        </w:rPr>
        <w:t>x</w:t>
      </w:r>
      <w:r w:rsidRPr="00042E49">
        <w:rPr>
          <w:rFonts w:ascii="Times New Roman" w:hAnsi="Times New Roman"/>
          <w:sz w:val="24"/>
          <w:szCs w:val="24"/>
          <w:lang w:val="ru-RU"/>
        </w:rPr>
        <w:t xml:space="preserve"> 40см </w:t>
      </w:r>
      <w:r w:rsidRPr="00042E49">
        <w:rPr>
          <w:rFonts w:ascii="Times New Roman" w:hAnsi="Times New Roman"/>
          <w:sz w:val="24"/>
          <w:szCs w:val="24"/>
        </w:rPr>
        <w:t>x</w:t>
      </w:r>
      <w:r w:rsidRPr="00042E49">
        <w:rPr>
          <w:rFonts w:ascii="Times New Roman" w:hAnsi="Times New Roman"/>
          <w:sz w:val="24"/>
          <w:szCs w:val="24"/>
          <w:lang w:val="ru-RU"/>
        </w:rPr>
        <w:t xml:space="preserve"> 40см. Они могут быть изготовлены внутри страны. Применение пластиковых складных контейнеров для хранения влажных образцов шлама приемлемо при согласовании с Заказчиком.  </w:t>
      </w:r>
    </w:p>
    <w:p w14:paraId="7EBF6D36" w14:textId="7678B207" w:rsidR="00577458" w:rsidRPr="00042E49" w:rsidRDefault="007A68D6" w:rsidP="00F03B67">
      <w:pPr>
        <w:pStyle w:val="afc"/>
        <w:tabs>
          <w:tab w:val="left" w:pos="0"/>
          <w:tab w:val="left" w:pos="567"/>
        </w:tabs>
        <w:spacing w:line="240" w:lineRule="auto"/>
        <w:ind w:left="420"/>
        <w:rPr>
          <w:rFonts w:ascii="Times New Roman" w:hAnsi="Times New Roman"/>
          <w:sz w:val="24"/>
          <w:szCs w:val="24"/>
          <w:lang w:val="ru-RU"/>
        </w:rPr>
      </w:pPr>
      <w:r w:rsidRPr="00042E49">
        <w:rPr>
          <w:rFonts w:ascii="Times New Roman" w:hAnsi="Times New Roman"/>
          <w:sz w:val="24"/>
          <w:szCs w:val="24"/>
          <w:lang w:val="ru-RU"/>
        </w:rPr>
        <w:t>1.36. Для датчиков где используется водород необходим</w:t>
      </w:r>
      <w:r w:rsidRPr="00A531BE">
        <w:rPr>
          <w:rFonts w:ascii="Times New Roman" w:hAnsi="Times New Roman"/>
          <w:sz w:val="32"/>
          <w:szCs w:val="24"/>
          <w:lang w:val="ru-RU"/>
        </w:rPr>
        <w:t xml:space="preserve"> </w:t>
      </w:r>
      <w:r w:rsidRPr="00A531BE">
        <w:rPr>
          <w:rFonts w:ascii="Times New Roman" w:hAnsi="Times New Roman"/>
          <w:sz w:val="24"/>
          <w:lang w:val="ru-RU"/>
        </w:rPr>
        <w:t>водородный генератор с запасной бутылкой для датчиков газа. Бутыли водородов должны находиться в надежном мешке за пределами газокаротажной станции и соответствовать стандартам ТБ.</w:t>
      </w:r>
      <w:r w:rsidRPr="00A531BE">
        <w:rPr>
          <w:rFonts w:ascii="Times New Roman" w:hAnsi="Times New Roman"/>
          <w:sz w:val="24"/>
        </w:rPr>
        <w:t> </w:t>
      </w:r>
    </w:p>
    <w:p w14:paraId="10CDB71E" w14:textId="77777777" w:rsidR="00672507" w:rsidRPr="00042E49" w:rsidRDefault="00672507" w:rsidP="004B5CBC">
      <w:pPr>
        <w:tabs>
          <w:tab w:val="clear" w:pos="1080"/>
          <w:tab w:val="left" w:pos="0"/>
          <w:tab w:val="left" w:pos="567"/>
        </w:tabs>
        <w:spacing w:line="240" w:lineRule="auto"/>
        <w:ind w:left="0" w:firstLine="0"/>
        <w:rPr>
          <w:rFonts w:ascii="Times New Roman" w:hAnsi="Times New Roman"/>
          <w:sz w:val="24"/>
          <w:szCs w:val="24"/>
          <w:lang w:val="ru-RU"/>
        </w:rPr>
      </w:pPr>
    </w:p>
    <w:tbl>
      <w:tblPr>
        <w:tblW w:w="0" w:type="auto"/>
        <w:tblLook w:val="04A0" w:firstRow="1" w:lastRow="0" w:firstColumn="1" w:lastColumn="0" w:noHBand="0" w:noVBand="1"/>
      </w:tblPr>
      <w:tblGrid>
        <w:gridCol w:w="4684"/>
        <w:gridCol w:w="4673"/>
      </w:tblGrid>
      <w:tr w:rsidR="00672507" w:rsidRPr="00042E49" w14:paraId="4FE33CB5" w14:textId="77777777" w:rsidTr="0072732C">
        <w:tc>
          <w:tcPr>
            <w:tcW w:w="4927" w:type="dxa"/>
          </w:tcPr>
          <w:p w14:paraId="3EF6AF2C" w14:textId="77777777" w:rsidR="00672507" w:rsidRPr="00042E49" w:rsidRDefault="00672507" w:rsidP="0072732C">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«Заказчик»</w:t>
            </w:r>
          </w:p>
          <w:p w14:paraId="18AB0A72" w14:textId="77777777" w:rsidR="00672507" w:rsidRPr="00042E49" w:rsidRDefault="00672507" w:rsidP="0072732C">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Генеральный директор</w:t>
            </w:r>
          </w:p>
          <w:p w14:paraId="74BC7A9F" w14:textId="77777777" w:rsidR="00672507" w:rsidRPr="00042E49" w:rsidRDefault="00672507" w:rsidP="0072732C">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ТОО «Жамбыл Петролеум»</w:t>
            </w:r>
          </w:p>
        </w:tc>
        <w:tc>
          <w:tcPr>
            <w:tcW w:w="4927" w:type="dxa"/>
          </w:tcPr>
          <w:p w14:paraId="7DB92357" w14:textId="77777777" w:rsidR="00672507" w:rsidRPr="00042E49" w:rsidRDefault="00672507" w:rsidP="0072732C">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«Подрядчик»</w:t>
            </w:r>
          </w:p>
          <w:p w14:paraId="428DAAEE" w14:textId="77777777" w:rsidR="00672507" w:rsidRPr="00042E49" w:rsidRDefault="00672507" w:rsidP="0072732C">
            <w:pPr>
              <w:tabs>
                <w:tab w:val="left" w:pos="0"/>
              </w:tabs>
              <w:spacing w:line="240" w:lineRule="auto"/>
              <w:ind w:left="0" w:firstLine="0"/>
              <w:rPr>
                <w:rFonts w:ascii="Times New Roman" w:hAnsi="Times New Roman"/>
                <w:b/>
                <w:bCs/>
                <w:iCs/>
                <w:sz w:val="24"/>
                <w:szCs w:val="24"/>
                <w:lang w:val="ru-RU"/>
              </w:rPr>
            </w:pPr>
          </w:p>
        </w:tc>
      </w:tr>
      <w:tr w:rsidR="00672507" w:rsidRPr="00042E49" w14:paraId="7DF03E90" w14:textId="77777777" w:rsidTr="0072732C">
        <w:tc>
          <w:tcPr>
            <w:tcW w:w="4927" w:type="dxa"/>
          </w:tcPr>
          <w:p w14:paraId="5B9CDA32" w14:textId="77777777" w:rsidR="00672507" w:rsidRPr="00042E49" w:rsidRDefault="00672507" w:rsidP="0072732C">
            <w:pPr>
              <w:keepNext/>
              <w:tabs>
                <w:tab w:val="left" w:pos="0"/>
              </w:tabs>
              <w:spacing w:line="240" w:lineRule="auto"/>
              <w:ind w:left="0" w:firstLine="0"/>
              <w:outlineLvl w:val="2"/>
              <w:rPr>
                <w:rFonts w:ascii="Times New Roman" w:hAnsi="Times New Roman"/>
                <w:b/>
                <w:bCs/>
                <w:iCs/>
                <w:sz w:val="24"/>
                <w:szCs w:val="24"/>
                <w:lang w:val="ru-RU"/>
              </w:rPr>
            </w:pPr>
          </w:p>
          <w:p w14:paraId="2B6BA654" w14:textId="77777777" w:rsidR="00672507" w:rsidRPr="00042E49" w:rsidRDefault="00672507" w:rsidP="0072732C">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_______________ Елевсинов Х.Т.</w:t>
            </w:r>
          </w:p>
          <w:p w14:paraId="5BD8A926" w14:textId="77777777" w:rsidR="00672507" w:rsidRPr="00042E49" w:rsidRDefault="00672507" w:rsidP="00795FDC">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w:t>
            </w:r>
            <w:r w:rsidR="00795FDC" w:rsidRPr="00042E49">
              <w:rPr>
                <w:rFonts w:ascii="Times New Roman" w:hAnsi="Times New Roman"/>
                <w:b/>
                <w:bCs/>
                <w:sz w:val="24"/>
                <w:szCs w:val="24"/>
                <w:lang w:val="ru-RU"/>
              </w:rPr>
              <w:t xml:space="preserve">2018 </w:t>
            </w:r>
            <w:r w:rsidRPr="00042E49">
              <w:rPr>
                <w:rFonts w:ascii="Times New Roman" w:hAnsi="Times New Roman"/>
                <w:b/>
                <w:bCs/>
                <w:sz w:val="24"/>
                <w:szCs w:val="24"/>
                <w:lang w:val="ru-RU"/>
              </w:rPr>
              <w:t>года</w:t>
            </w:r>
          </w:p>
        </w:tc>
        <w:tc>
          <w:tcPr>
            <w:tcW w:w="4927" w:type="dxa"/>
          </w:tcPr>
          <w:p w14:paraId="21DDFF55" w14:textId="77777777" w:rsidR="00672507" w:rsidRPr="00042E49" w:rsidRDefault="00672507" w:rsidP="0072732C">
            <w:pPr>
              <w:keepNext/>
              <w:tabs>
                <w:tab w:val="left" w:pos="0"/>
              </w:tabs>
              <w:spacing w:line="240" w:lineRule="auto"/>
              <w:ind w:left="0" w:firstLine="0"/>
              <w:outlineLvl w:val="2"/>
              <w:rPr>
                <w:rFonts w:ascii="Times New Roman" w:hAnsi="Times New Roman"/>
                <w:b/>
                <w:bCs/>
                <w:iCs/>
                <w:sz w:val="24"/>
                <w:szCs w:val="24"/>
                <w:lang w:val="ru-RU"/>
              </w:rPr>
            </w:pPr>
          </w:p>
          <w:p w14:paraId="5C992244" w14:textId="77777777" w:rsidR="00672507" w:rsidRPr="00042E49" w:rsidRDefault="00672507" w:rsidP="0072732C">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_____________.</w:t>
            </w:r>
          </w:p>
          <w:p w14:paraId="79C461FE" w14:textId="77777777" w:rsidR="00672507" w:rsidRPr="00042E49" w:rsidRDefault="00672507" w:rsidP="00795FDC">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w:t>
            </w:r>
            <w:r w:rsidR="00795FDC" w:rsidRPr="00042E49">
              <w:rPr>
                <w:rFonts w:ascii="Times New Roman" w:hAnsi="Times New Roman"/>
                <w:b/>
                <w:bCs/>
                <w:sz w:val="24"/>
                <w:szCs w:val="24"/>
                <w:lang w:val="ru-RU"/>
              </w:rPr>
              <w:t xml:space="preserve">2018 </w:t>
            </w:r>
            <w:r w:rsidRPr="00042E49">
              <w:rPr>
                <w:rFonts w:ascii="Times New Roman" w:hAnsi="Times New Roman"/>
                <w:b/>
                <w:bCs/>
                <w:sz w:val="24"/>
                <w:szCs w:val="24"/>
                <w:lang w:val="ru-RU"/>
              </w:rPr>
              <w:t>года</w:t>
            </w:r>
          </w:p>
        </w:tc>
      </w:tr>
    </w:tbl>
    <w:p w14:paraId="049D0CBB" w14:textId="77777777" w:rsidR="002219D5" w:rsidRPr="00042E49" w:rsidRDefault="002219D5" w:rsidP="002219D5">
      <w:pPr>
        <w:pStyle w:val="a4"/>
        <w:tabs>
          <w:tab w:val="left" w:pos="0"/>
        </w:tabs>
        <w:spacing w:before="0"/>
        <w:ind w:left="0"/>
        <w:jc w:val="center"/>
        <w:rPr>
          <w:rFonts w:ascii="Times New Roman" w:hAnsi="Times New Roman"/>
          <w:b/>
          <w:noProof/>
          <w:sz w:val="24"/>
          <w:szCs w:val="24"/>
          <w:lang w:val="ru-RU"/>
        </w:rPr>
      </w:pPr>
    </w:p>
    <w:p w14:paraId="17FE2380" w14:textId="77777777" w:rsidR="00672507" w:rsidRPr="00042E49" w:rsidRDefault="00672507" w:rsidP="002219D5">
      <w:pPr>
        <w:pStyle w:val="a4"/>
        <w:tabs>
          <w:tab w:val="left" w:pos="0"/>
        </w:tabs>
        <w:spacing w:before="0"/>
        <w:ind w:left="0"/>
        <w:jc w:val="center"/>
        <w:rPr>
          <w:rFonts w:ascii="Times New Roman" w:hAnsi="Times New Roman"/>
          <w:b/>
          <w:noProof/>
          <w:sz w:val="24"/>
          <w:szCs w:val="24"/>
          <w:lang w:val="ru-RU"/>
        </w:rPr>
      </w:pPr>
    </w:p>
    <w:p w14:paraId="0BA49682" w14:textId="77777777" w:rsidR="00672507" w:rsidRPr="00042E49" w:rsidRDefault="00672507" w:rsidP="002219D5">
      <w:pPr>
        <w:pStyle w:val="a4"/>
        <w:tabs>
          <w:tab w:val="left" w:pos="0"/>
        </w:tabs>
        <w:spacing w:before="0"/>
        <w:ind w:left="0"/>
        <w:jc w:val="center"/>
        <w:rPr>
          <w:rFonts w:ascii="Times New Roman" w:hAnsi="Times New Roman"/>
          <w:b/>
          <w:noProof/>
          <w:sz w:val="24"/>
          <w:szCs w:val="24"/>
          <w:lang w:val="ru-RU"/>
        </w:rPr>
      </w:pPr>
    </w:p>
    <w:p w14:paraId="442EA4C3" w14:textId="77777777" w:rsidR="00672507" w:rsidRPr="00042E49" w:rsidRDefault="00672507" w:rsidP="002219D5">
      <w:pPr>
        <w:pStyle w:val="a4"/>
        <w:tabs>
          <w:tab w:val="left" w:pos="0"/>
        </w:tabs>
        <w:spacing w:before="0"/>
        <w:ind w:left="0"/>
        <w:jc w:val="center"/>
        <w:rPr>
          <w:rFonts w:ascii="Times New Roman" w:hAnsi="Times New Roman"/>
          <w:b/>
          <w:noProof/>
          <w:sz w:val="24"/>
          <w:szCs w:val="24"/>
          <w:lang w:val="ru-RU"/>
        </w:rPr>
      </w:pPr>
    </w:p>
    <w:p w14:paraId="14537E49"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622076A8"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274F775"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2C45F09D"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22C77DA"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4EFE9E3E"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9098545"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D4A6C41"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4B27B854"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4DD749A1"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57307A88"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79D99376"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2AFB10D3"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7CC14B56"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E741689"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669135A6"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6BC3FDC4"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58EB2796"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505A882C"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C26E24A"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AC416B6"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0FA81831"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EB4BBA2"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68F19A8"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2AD819C6"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F618F4E"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CC37D07"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12A03948"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27C23A6D"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61483512"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2A28ECB3"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7F0D5DD9"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ED65155"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EFAFB54"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D888A00"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3A22FC97"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6B40F77B" w14:textId="77777777" w:rsidR="00A531BE" w:rsidRDefault="00A531BE" w:rsidP="002219D5">
      <w:pPr>
        <w:widowControl w:val="0"/>
        <w:tabs>
          <w:tab w:val="left" w:pos="0"/>
        </w:tabs>
        <w:spacing w:line="240" w:lineRule="auto"/>
        <w:ind w:left="0" w:firstLine="0"/>
        <w:jc w:val="right"/>
        <w:rPr>
          <w:rFonts w:ascii="Times New Roman" w:hAnsi="Times New Roman"/>
          <w:b/>
          <w:sz w:val="24"/>
          <w:szCs w:val="24"/>
          <w:lang w:val="ru-RU"/>
        </w:rPr>
      </w:pPr>
    </w:p>
    <w:p w14:paraId="6403875E" w14:textId="77777777" w:rsidR="002219D5" w:rsidRPr="00042E49" w:rsidRDefault="0027455D" w:rsidP="002219D5">
      <w:pPr>
        <w:widowControl w:val="0"/>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Приложение 3</w:t>
      </w:r>
    </w:p>
    <w:p w14:paraId="766D0DCB" w14:textId="77777777" w:rsidR="002219D5" w:rsidRPr="00042E49" w:rsidRDefault="0027455D" w:rsidP="002219D5">
      <w:pPr>
        <w:tabs>
          <w:tab w:val="left" w:pos="0"/>
        </w:tabs>
        <w:spacing w:line="240" w:lineRule="auto"/>
        <w:ind w:left="0" w:firstLine="0"/>
        <w:jc w:val="right"/>
        <w:rPr>
          <w:rFonts w:ascii="Times New Roman" w:hAnsi="Times New Roman"/>
          <w:b/>
          <w:noProof/>
          <w:sz w:val="24"/>
          <w:szCs w:val="24"/>
          <w:lang w:val="ru-RU"/>
        </w:rPr>
      </w:pPr>
      <w:r w:rsidRPr="00042E49">
        <w:rPr>
          <w:rFonts w:ascii="Times New Roman" w:hAnsi="Times New Roman"/>
          <w:b/>
          <w:sz w:val="24"/>
          <w:szCs w:val="24"/>
          <w:lang w:val="ru-RU"/>
        </w:rPr>
        <w:t xml:space="preserve">к </w:t>
      </w:r>
      <w:r w:rsidRPr="00042E49">
        <w:rPr>
          <w:rFonts w:ascii="Times New Roman" w:hAnsi="Times New Roman"/>
          <w:b/>
          <w:noProof/>
          <w:sz w:val="24"/>
          <w:szCs w:val="24"/>
          <w:lang w:val="ru-RU"/>
        </w:rPr>
        <w:t xml:space="preserve"> Договору № __________</w:t>
      </w:r>
    </w:p>
    <w:p w14:paraId="50B70D1F" w14:textId="77777777" w:rsidR="002219D5" w:rsidRPr="00042E49" w:rsidRDefault="0027455D" w:rsidP="002219D5">
      <w:pPr>
        <w:tabs>
          <w:tab w:val="left" w:pos="0"/>
        </w:tabs>
        <w:spacing w:line="240" w:lineRule="auto"/>
        <w:ind w:left="0" w:firstLine="0"/>
        <w:jc w:val="right"/>
        <w:rPr>
          <w:rFonts w:ascii="Times New Roman" w:hAnsi="Times New Roman"/>
          <w:b/>
          <w:noProof/>
          <w:sz w:val="24"/>
          <w:szCs w:val="24"/>
          <w:lang w:val="ru-RU"/>
        </w:rPr>
      </w:pPr>
      <w:r w:rsidRPr="00042E49">
        <w:rPr>
          <w:rFonts w:ascii="Times New Roman" w:hAnsi="Times New Roman"/>
          <w:b/>
          <w:noProof/>
          <w:sz w:val="24"/>
          <w:szCs w:val="24"/>
          <w:lang w:val="ru-RU"/>
        </w:rPr>
        <w:t xml:space="preserve">от «___» __________ </w:t>
      </w:r>
      <w:r w:rsidR="00795FDC" w:rsidRPr="00042E49">
        <w:rPr>
          <w:rFonts w:ascii="Times New Roman" w:hAnsi="Times New Roman"/>
          <w:b/>
          <w:noProof/>
          <w:sz w:val="24"/>
          <w:szCs w:val="24"/>
          <w:lang w:val="ru-RU"/>
        </w:rPr>
        <w:t xml:space="preserve">2018 </w:t>
      </w:r>
      <w:r w:rsidRPr="00042E49">
        <w:rPr>
          <w:rFonts w:ascii="Times New Roman" w:hAnsi="Times New Roman"/>
          <w:b/>
          <w:noProof/>
          <w:sz w:val="24"/>
          <w:szCs w:val="24"/>
          <w:lang w:val="ru-RU"/>
        </w:rPr>
        <w:t>г.</w:t>
      </w:r>
    </w:p>
    <w:p w14:paraId="197F3927" w14:textId="77777777" w:rsidR="002219D5" w:rsidRPr="00042E49" w:rsidRDefault="0027455D" w:rsidP="002219D5">
      <w:pPr>
        <w:pStyle w:val="a4"/>
        <w:tabs>
          <w:tab w:val="left" w:pos="0"/>
        </w:tabs>
        <w:spacing w:before="0"/>
        <w:ind w:left="0"/>
        <w:jc w:val="center"/>
        <w:outlineLvl w:val="0"/>
        <w:rPr>
          <w:rFonts w:ascii="Times New Roman" w:hAnsi="Times New Roman"/>
          <w:b/>
          <w:caps/>
          <w:sz w:val="24"/>
          <w:szCs w:val="24"/>
          <w:lang w:val="ru-RU"/>
        </w:rPr>
      </w:pPr>
      <w:r w:rsidRPr="00042E49">
        <w:rPr>
          <w:rFonts w:ascii="Times New Roman" w:hAnsi="Times New Roman"/>
          <w:b/>
          <w:caps/>
          <w:sz w:val="24"/>
          <w:szCs w:val="24"/>
          <w:lang w:val="ru-RU"/>
        </w:rPr>
        <w:t>ТАБЛИЦА ЦЕН И ТАРИФОВ</w:t>
      </w:r>
    </w:p>
    <w:p w14:paraId="40C04D4F" w14:textId="209777E4" w:rsidR="002219D5" w:rsidRPr="00042E49" w:rsidRDefault="0027455D" w:rsidP="002219D5">
      <w:pPr>
        <w:pStyle w:val="a4"/>
        <w:tabs>
          <w:tab w:val="left" w:pos="0"/>
        </w:tabs>
        <w:spacing w:before="0"/>
        <w:ind w:left="0"/>
        <w:jc w:val="center"/>
        <w:rPr>
          <w:rFonts w:ascii="Times New Roman" w:hAnsi="Times New Roman"/>
          <w:b/>
          <w:caps/>
          <w:sz w:val="24"/>
          <w:szCs w:val="24"/>
          <w:lang w:val="ru-RU"/>
        </w:rPr>
      </w:pPr>
      <w:r w:rsidRPr="00042E49">
        <w:rPr>
          <w:rFonts w:ascii="Times New Roman" w:hAnsi="Times New Roman"/>
          <w:b/>
          <w:caps/>
          <w:sz w:val="24"/>
          <w:szCs w:val="24"/>
          <w:lang w:val="ru-RU"/>
        </w:rPr>
        <w:t>УСЛУГ</w:t>
      </w:r>
      <w:r w:rsidR="00515200">
        <w:rPr>
          <w:rFonts w:ascii="Times New Roman" w:hAnsi="Times New Roman"/>
          <w:b/>
          <w:caps/>
          <w:sz w:val="24"/>
          <w:szCs w:val="24"/>
          <w:lang w:val="ru-RU"/>
        </w:rPr>
        <w:t>И</w:t>
      </w:r>
      <w:r w:rsidRPr="00042E49">
        <w:rPr>
          <w:rFonts w:ascii="Times New Roman" w:hAnsi="Times New Roman"/>
          <w:b/>
          <w:caps/>
          <w:sz w:val="24"/>
          <w:szCs w:val="24"/>
          <w:lang w:val="ru-RU"/>
        </w:rPr>
        <w:t xml:space="preserve"> СТАНЦИИ </w:t>
      </w:r>
      <w:r w:rsidR="00515200">
        <w:rPr>
          <w:rFonts w:ascii="Times New Roman" w:hAnsi="Times New Roman"/>
          <w:b/>
          <w:caps/>
          <w:sz w:val="24"/>
          <w:szCs w:val="24"/>
          <w:lang w:val="ru-RU"/>
        </w:rPr>
        <w:t>ГАЗОВОГО КАРОТАЖА</w:t>
      </w:r>
    </w:p>
    <w:p w14:paraId="2C6295C2" w14:textId="77777777" w:rsidR="002219D5" w:rsidRPr="00042E49" w:rsidRDefault="0027455D" w:rsidP="002219D5">
      <w:pPr>
        <w:pStyle w:val="10"/>
        <w:tabs>
          <w:tab w:val="left" w:pos="0"/>
        </w:tabs>
        <w:rPr>
          <w:rFonts w:ascii="Times New Roman" w:hAnsi="Times New Roman"/>
          <w:szCs w:val="24"/>
          <w:lang w:val="ru-RU"/>
        </w:rPr>
      </w:pPr>
      <w:r w:rsidRPr="00042E49">
        <w:rPr>
          <w:rFonts w:ascii="Times New Roman" w:hAnsi="Times New Roman"/>
          <w:szCs w:val="24"/>
          <w:lang w:val="ru-RU"/>
        </w:rPr>
        <w:t>СТАТЬЯ 1. ОБЩИЕ УСЛОВИЯ</w:t>
      </w:r>
    </w:p>
    <w:p w14:paraId="5D1806F2" w14:textId="329B1BD0" w:rsidR="002219D5" w:rsidRPr="00042E49" w:rsidRDefault="0027455D" w:rsidP="00042E49">
      <w:pPr>
        <w:pStyle w:val="Normal1"/>
        <w:numPr>
          <w:ilvl w:val="1"/>
          <w:numId w:val="30"/>
        </w:numPr>
        <w:tabs>
          <w:tab w:val="clear" w:pos="851"/>
          <w:tab w:val="clear" w:pos="2552"/>
          <w:tab w:val="left" w:pos="0"/>
          <w:tab w:val="left" w:pos="993"/>
        </w:tabs>
        <w:ind w:left="0" w:firstLine="0"/>
        <w:rPr>
          <w:rFonts w:ascii="Times New Roman" w:hAnsi="Times New Roman"/>
          <w:sz w:val="24"/>
          <w:szCs w:val="24"/>
          <w:lang w:val="ru-RU"/>
        </w:rPr>
      </w:pPr>
      <w:r w:rsidRPr="00042E49">
        <w:rPr>
          <w:rFonts w:ascii="Times New Roman" w:hAnsi="Times New Roman"/>
          <w:sz w:val="24"/>
          <w:szCs w:val="24"/>
          <w:lang w:val="ru-RU"/>
        </w:rPr>
        <w:t>Расчет сумм оплаты, причитающихся Подрядчику в связи с оказанием Услуг по настоящему Договору, осуществляется в соответствии с процедурами, предусмотренными в настоящем Приложении 3 «Таблица цен и тарифов» к Договору. Цены и ставки, указанные в данном Приложении, представляют собой полную компенсацию Подрядчику за оказанные Услуги и включают все расходы, связанные с оказанием Услуг в соответствии с требованиями Договора, за исключением тех платежей, которые могут возникнуть в результате изменений.</w:t>
      </w:r>
    </w:p>
    <w:p w14:paraId="7DCF5916" w14:textId="77777777" w:rsidR="002219D5" w:rsidRPr="00042E49" w:rsidRDefault="0027455D" w:rsidP="00042E49">
      <w:pPr>
        <w:pStyle w:val="Normal1"/>
        <w:numPr>
          <w:ilvl w:val="1"/>
          <w:numId w:val="30"/>
        </w:numPr>
        <w:tabs>
          <w:tab w:val="clear" w:pos="851"/>
          <w:tab w:val="clear" w:pos="1701"/>
          <w:tab w:val="left" w:pos="0"/>
          <w:tab w:val="left" w:pos="993"/>
        </w:tabs>
        <w:ind w:left="0" w:firstLine="0"/>
        <w:rPr>
          <w:rFonts w:ascii="Times New Roman" w:hAnsi="Times New Roman"/>
          <w:sz w:val="24"/>
          <w:szCs w:val="24"/>
          <w:lang w:val="ru-RU"/>
        </w:rPr>
      </w:pPr>
      <w:r w:rsidRPr="00042E49">
        <w:rPr>
          <w:rFonts w:ascii="Times New Roman" w:hAnsi="Times New Roman"/>
          <w:sz w:val="24"/>
          <w:szCs w:val="24"/>
          <w:lang w:val="ru-RU"/>
        </w:rPr>
        <w:t>Цены и ставки, указанные в данном Приложении 3 «Таблица цен и тарифов» к Договору являются фиксированными и не подлежат какому-либо пересмотру или увеличению, или какой-либо корректировке. Все цены и ставки указаны без учета НДС.</w:t>
      </w:r>
    </w:p>
    <w:p w14:paraId="1699A5C5" w14:textId="62875384" w:rsidR="002219D5" w:rsidRPr="00042E49" w:rsidRDefault="0027455D" w:rsidP="00042E49">
      <w:pPr>
        <w:pStyle w:val="Normal1"/>
        <w:numPr>
          <w:ilvl w:val="1"/>
          <w:numId w:val="30"/>
        </w:numPr>
        <w:tabs>
          <w:tab w:val="clear" w:pos="851"/>
          <w:tab w:val="clear" w:pos="1701"/>
          <w:tab w:val="left" w:pos="0"/>
          <w:tab w:val="left" w:pos="993"/>
        </w:tabs>
        <w:ind w:left="0" w:firstLine="0"/>
        <w:rPr>
          <w:rFonts w:ascii="Times New Roman" w:hAnsi="Times New Roman"/>
          <w:sz w:val="24"/>
          <w:szCs w:val="24"/>
          <w:lang w:val="ru-RU"/>
        </w:rPr>
      </w:pPr>
      <w:r w:rsidRPr="00042E49">
        <w:rPr>
          <w:rFonts w:ascii="Times New Roman" w:hAnsi="Times New Roman"/>
          <w:sz w:val="24"/>
          <w:szCs w:val="24"/>
          <w:lang w:val="ru-RU"/>
        </w:rPr>
        <w:t>Все расходы и начисления, присущие или связанные с оказанием Услуг, по которым не предусматривается возможность отдельного назначения цен, считаются включенными в цены и ставки. Никакие требования или заявления об оплате дополнительных сумм не будут приниматься Заказчиком на основании невозможности или неспособности Подрядчика установить цену на вид Услуг, обозначенный в Перечне Услуг Приложения 2 к Договору.</w:t>
      </w:r>
    </w:p>
    <w:p w14:paraId="1F7924F3" w14:textId="77777777" w:rsidR="002219D5" w:rsidRPr="00042E49" w:rsidRDefault="0027455D" w:rsidP="002219D5">
      <w:pPr>
        <w:pStyle w:val="10"/>
        <w:tabs>
          <w:tab w:val="left" w:pos="0"/>
        </w:tabs>
        <w:rPr>
          <w:rFonts w:ascii="Times New Roman" w:hAnsi="Times New Roman"/>
          <w:szCs w:val="24"/>
          <w:lang w:val="ru-RU"/>
        </w:rPr>
      </w:pPr>
      <w:bookmarkStart w:id="91" w:name="_Toc239442113"/>
      <w:r w:rsidRPr="00042E49">
        <w:rPr>
          <w:rFonts w:ascii="Times New Roman" w:hAnsi="Times New Roman"/>
          <w:caps/>
          <w:szCs w:val="24"/>
          <w:lang w:val="ru-RU"/>
        </w:rPr>
        <w:t xml:space="preserve">СТАТЬЯ 2. </w:t>
      </w:r>
      <w:bookmarkEnd w:id="91"/>
      <w:r w:rsidRPr="00042E49">
        <w:rPr>
          <w:rFonts w:ascii="Times New Roman" w:hAnsi="Times New Roman"/>
          <w:caps/>
          <w:szCs w:val="24"/>
          <w:lang w:val="ru-RU"/>
        </w:rPr>
        <w:t>Договорные цены и ставки</w:t>
      </w:r>
      <w:r w:rsidRPr="00042E49">
        <w:rPr>
          <w:rFonts w:ascii="Times New Roman" w:hAnsi="Times New Roman"/>
          <w:szCs w:val="24"/>
          <w:lang w:val="ru-RU"/>
        </w:rPr>
        <w:t>.</w:t>
      </w:r>
    </w:p>
    <w:p w14:paraId="058B4277" w14:textId="77777777" w:rsidR="002219D5" w:rsidRPr="00042E49" w:rsidRDefault="0027455D" w:rsidP="00042E49">
      <w:pPr>
        <w:pStyle w:val="Normal1"/>
        <w:numPr>
          <w:ilvl w:val="1"/>
          <w:numId w:val="32"/>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Если цены и ставки не указаны отдельно в данном Приложении 3 «Таблица цен и тарифов» к Договору или не указаны специально в Договоре, как исключаемые, либо не предусматриваются Заказчиком, как свободные, то цены и ставки считаются полностью включающими оплату всех Услуг и покрывают все, что необходимо для завершения Услуг эффективным образом и в соответствии с действующими правилами, положениями и процедурами законодательства или Заказчика. Цены и ставки включают, но не ограничиваются следующим:</w:t>
      </w:r>
    </w:p>
    <w:p w14:paraId="4A818DF2" w14:textId="2DD8E05D"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 xml:space="preserve">управление, администрирование, инженерно-техническое обеспечение, составление смет и </w:t>
      </w:r>
      <w:r w:rsidR="002E6549" w:rsidRPr="00042E49">
        <w:rPr>
          <w:rFonts w:ascii="Times New Roman" w:hAnsi="Times New Roman"/>
          <w:sz w:val="24"/>
          <w:szCs w:val="24"/>
          <w:lang w:val="ru-RU"/>
        </w:rPr>
        <w:t xml:space="preserve">подготовку </w:t>
      </w:r>
      <w:r w:rsidRPr="00042E49">
        <w:rPr>
          <w:rFonts w:ascii="Times New Roman" w:hAnsi="Times New Roman"/>
          <w:sz w:val="24"/>
          <w:szCs w:val="24"/>
          <w:lang w:val="ru-RU"/>
        </w:rPr>
        <w:t xml:space="preserve">документации; </w:t>
      </w:r>
    </w:p>
    <w:p w14:paraId="672F5806" w14:textId="77777777"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 xml:space="preserve">обеспечение оборудованием, трудовыми ресурсами, материалами, проведение технического надзора и приемочного контроля в соответствии со стандартами и спецификациями Заказчика, переоснащение, канаты, расходные материалы (например, канатная мазь, смазочный материал для резьбы, противокоагуляторы, моющие средства, краски, кисти, ветошь, корзины, контейнеры и буровые инструменты), топливо, смазочное масло, комплектующие; </w:t>
      </w:r>
    </w:p>
    <w:p w14:paraId="1E50D997" w14:textId="7C9BDDFE"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уплата всех налогов, начисление любого износа, связанного с предметами материально-технического снабжения Подрядчика, в соответствии со всеми правительственными и законодательными положениями, а также всеми нормами и требованиями Операторов по технике безопасности Операторов;</w:t>
      </w:r>
    </w:p>
    <w:p w14:paraId="1EB82F8D" w14:textId="5DAF2264"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техническое обслуживание оборудования, резервные и вспомогательные буровые инструменты, предоставление достаточного количества запасных частей для обеспечения непрерывной эксплуатации предметов материально-технического снабжения Подрядчика, временные работы;</w:t>
      </w:r>
    </w:p>
    <w:p w14:paraId="1B0508D2" w14:textId="77777777"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 xml:space="preserve">подготовка и выполнение процедур, внедрение систем обеспечения и контроля </w:t>
      </w:r>
    </w:p>
    <w:p w14:paraId="2B30168A" w14:textId="77777777" w:rsidR="002219D5" w:rsidRPr="00042E49" w:rsidRDefault="0027455D" w:rsidP="002219D5">
      <w:pPr>
        <w:pStyle w:val="Normal1"/>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качества, систем аварийной защиты и обеспечения безопасности, как предусматривается Договором;</w:t>
      </w:r>
    </w:p>
    <w:p w14:paraId="6EDD7316" w14:textId="77777777"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расходы по заработной плате и отпускам, расходы на телефонную и факсимильную связь, средства связи и информационные технологии, плата за агентские услуги, стоимость перевозки и транспортировки, суточные, бонусы, дополнительные выплаты, расходы на медицинское обслуживание, мелкий инструмент, прочие затраты на содержание персонала;</w:t>
      </w:r>
    </w:p>
    <w:p w14:paraId="409513B8" w14:textId="77777777"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защита Услуг от ущерба, очистка и приведение в порядок территории после завершения Услуг, поддержание чистоты и порядка и постоянное содержание участка Услуг в чистом и опрятном состоянии;</w:t>
      </w:r>
    </w:p>
    <w:p w14:paraId="32225615" w14:textId="22C748D3"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организационные расходы, страховые платежи и удержания, связанные с требованиями Договора, все таможенные пошлины, сборы, регистрационные взносы, затраты на финансирование, накладные расходы и прибыли, связанные с предметами материально-технического снабжения Подрядчика;</w:t>
      </w:r>
    </w:p>
    <w:p w14:paraId="6A4D2E1B" w14:textId="52417FBF"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расходы Подрядчика на мобилизацию и демобилизацию, включая транспортировку предметов материально-технического снабжения в порт погрузки или из порта погрузки Заказчика;</w:t>
      </w:r>
    </w:p>
    <w:p w14:paraId="2DEEB0C7" w14:textId="2519EA38"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все расходы, независимо от их характера, необходимые для взаимодействия Подрядчика с Заказчиком, другими Подрядчиками, Субподрядчиками и третьими сторонами ходе оказания Услуг;</w:t>
      </w:r>
    </w:p>
    <w:p w14:paraId="39009C82" w14:textId="77777777"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все административные, накладные и аналогичные расходы, связанные с подготовкой и оказанием всех распоряжений по выполнению Услуг к Договору, выпущенных в соответствии с Договором;</w:t>
      </w:r>
    </w:p>
    <w:p w14:paraId="6780F560" w14:textId="6E76C6A5" w:rsidR="002219D5" w:rsidRPr="00042E49"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 xml:space="preserve">все средства индивидуальной защиты (СИЗ), необходимые персоналу Подрядчика для оказания Услуг; </w:t>
      </w:r>
    </w:p>
    <w:p w14:paraId="59524F05" w14:textId="35A772A4" w:rsidR="002219D5" w:rsidRDefault="0027455D"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042E49">
        <w:rPr>
          <w:rFonts w:ascii="Times New Roman" w:hAnsi="Times New Roman"/>
          <w:sz w:val="24"/>
          <w:szCs w:val="24"/>
          <w:lang w:val="ru-RU"/>
        </w:rPr>
        <w:t>присутствие на объектах Субподрядчиков.</w:t>
      </w:r>
    </w:p>
    <w:p w14:paraId="1A55A878" w14:textId="3AC13FF5" w:rsidR="00CA54D3" w:rsidRPr="00042E49" w:rsidRDefault="00CA54D3" w:rsidP="00042E49">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Pr>
          <w:rFonts w:ascii="Times New Roman" w:hAnsi="Times New Roman"/>
          <w:sz w:val="24"/>
          <w:szCs w:val="24"/>
          <w:lang w:val="ru-RU"/>
        </w:rPr>
        <w:t>Мобилизацию и демобилизацию персонала.</w:t>
      </w:r>
    </w:p>
    <w:p w14:paraId="45AE6947" w14:textId="77777777" w:rsidR="002219D5" w:rsidRPr="00042E49" w:rsidRDefault="002219D5" w:rsidP="002219D5">
      <w:pPr>
        <w:pStyle w:val="Normal1"/>
        <w:tabs>
          <w:tab w:val="clear" w:pos="851"/>
          <w:tab w:val="clear" w:pos="1701"/>
          <w:tab w:val="left" w:pos="0"/>
          <w:tab w:val="left" w:pos="993"/>
        </w:tabs>
        <w:ind w:left="0" w:firstLine="0"/>
        <w:rPr>
          <w:rFonts w:ascii="Times New Roman" w:hAnsi="Times New Roman"/>
          <w:sz w:val="24"/>
          <w:szCs w:val="24"/>
          <w:lang w:val="ru-RU"/>
        </w:rPr>
      </w:pPr>
    </w:p>
    <w:p w14:paraId="4F09A94D" w14:textId="77777777" w:rsidR="002219D5" w:rsidRPr="00042E49" w:rsidRDefault="0027455D" w:rsidP="002219D5">
      <w:pPr>
        <w:pStyle w:val="10"/>
        <w:tabs>
          <w:tab w:val="left" w:pos="0"/>
        </w:tabs>
        <w:rPr>
          <w:rFonts w:ascii="Times New Roman" w:hAnsi="Times New Roman"/>
          <w:szCs w:val="24"/>
          <w:lang w:val="ru-RU"/>
        </w:rPr>
      </w:pPr>
      <w:bookmarkStart w:id="92" w:name="_Toc14588507"/>
      <w:bookmarkStart w:id="93" w:name="_Toc14588896"/>
      <w:bookmarkStart w:id="94" w:name="_Toc43259609"/>
      <w:bookmarkStart w:id="95" w:name="_Toc239442115"/>
      <w:r w:rsidRPr="00042E49">
        <w:rPr>
          <w:rFonts w:ascii="Times New Roman" w:hAnsi="Times New Roman"/>
          <w:szCs w:val="24"/>
          <w:lang w:val="ru-RU"/>
        </w:rPr>
        <w:t xml:space="preserve">СТАТЬЯ 3. СТАВКИ ДЛЯ </w:t>
      </w:r>
      <w:bookmarkEnd w:id="92"/>
      <w:bookmarkEnd w:id="93"/>
      <w:bookmarkEnd w:id="94"/>
      <w:bookmarkEnd w:id="95"/>
      <w:r w:rsidRPr="00042E49">
        <w:rPr>
          <w:rFonts w:ascii="Times New Roman" w:hAnsi="Times New Roman"/>
          <w:szCs w:val="24"/>
          <w:lang w:val="ru-RU"/>
        </w:rPr>
        <w:t xml:space="preserve">ПЕРСОНАЛА, </w:t>
      </w:r>
      <w:r w:rsidRPr="00042E49">
        <w:rPr>
          <w:rFonts w:ascii="Times New Roman" w:hAnsi="Times New Roman"/>
          <w:caps/>
          <w:szCs w:val="24"/>
          <w:lang w:val="ru-RU"/>
        </w:rPr>
        <w:t>оборудования и товаров подрядчика</w:t>
      </w:r>
      <w:bookmarkStart w:id="96" w:name="_Toc14588508"/>
      <w:bookmarkStart w:id="97" w:name="_Toc14588897"/>
      <w:bookmarkStart w:id="98" w:name="_Toc43259610"/>
      <w:bookmarkStart w:id="99" w:name="_Toc239442116"/>
    </w:p>
    <w:bookmarkEnd w:id="96"/>
    <w:bookmarkEnd w:id="97"/>
    <w:bookmarkEnd w:id="98"/>
    <w:p w14:paraId="40B0C704" w14:textId="63F2202F" w:rsidR="002219D5" w:rsidRPr="00042E49" w:rsidRDefault="0027455D" w:rsidP="00042E49">
      <w:pPr>
        <w:pStyle w:val="10"/>
        <w:keepNext/>
        <w:widowControl/>
        <w:numPr>
          <w:ilvl w:val="1"/>
          <w:numId w:val="33"/>
        </w:numPr>
        <w:tabs>
          <w:tab w:val="left" w:pos="0"/>
        </w:tabs>
        <w:ind w:left="0" w:firstLine="0"/>
        <w:rPr>
          <w:rFonts w:ascii="Times New Roman" w:hAnsi="Times New Roman"/>
          <w:szCs w:val="24"/>
          <w:lang w:val="ru-RU"/>
        </w:rPr>
      </w:pPr>
      <w:r w:rsidRPr="00042E49">
        <w:rPr>
          <w:rFonts w:ascii="Times New Roman" w:hAnsi="Times New Roman"/>
          <w:szCs w:val="24"/>
          <w:lang w:val="ru-RU"/>
        </w:rPr>
        <w:t>Общие положения</w:t>
      </w:r>
      <w:bookmarkEnd w:id="99"/>
      <w:r w:rsidRPr="00042E49">
        <w:rPr>
          <w:rFonts w:ascii="Times New Roman" w:hAnsi="Times New Roman"/>
          <w:szCs w:val="24"/>
          <w:lang w:val="ru-RU"/>
        </w:rPr>
        <w:t xml:space="preserve"> для ставок за </w:t>
      </w:r>
      <w:r w:rsidR="002B24FD" w:rsidRPr="00042E49">
        <w:rPr>
          <w:rFonts w:ascii="Times New Roman" w:hAnsi="Times New Roman"/>
          <w:szCs w:val="24"/>
          <w:lang w:val="ru-RU"/>
        </w:rPr>
        <w:t xml:space="preserve">персонал и услуги станции газового каратажа </w:t>
      </w:r>
      <w:r w:rsidR="00FC426A" w:rsidRPr="00042E49">
        <w:rPr>
          <w:rFonts w:ascii="Times New Roman" w:hAnsi="Times New Roman"/>
          <w:szCs w:val="24"/>
          <w:lang w:val="ru-RU"/>
        </w:rPr>
        <w:t>.</w:t>
      </w:r>
    </w:p>
    <w:p w14:paraId="58CFA856" w14:textId="0269BAC0"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3.1.1</w:t>
      </w:r>
      <w:r w:rsidRPr="00042E49">
        <w:rPr>
          <w:rFonts w:ascii="Times New Roman" w:hAnsi="Times New Roman" w:cs="Times New Roman"/>
          <w:color w:val="auto"/>
          <w:sz w:val="24"/>
          <w:szCs w:val="24"/>
          <w:lang w:val="ru-RU"/>
        </w:rPr>
        <w:tab/>
        <w:t xml:space="preserve">Услуги выполняются на основе </w:t>
      </w:r>
      <w:r w:rsidR="002B24FD" w:rsidRPr="00042E49">
        <w:rPr>
          <w:rFonts w:ascii="Times New Roman" w:hAnsi="Times New Roman" w:cs="Times New Roman"/>
          <w:color w:val="auto"/>
          <w:sz w:val="24"/>
          <w:szCs w:val="24"/>
          <w:lang w:val="ru-RU"/>
        </w:rPr>
        <w:t xml:space="preserve">суточной </w:t>
      </w:r>
      <w:r w:rsidRPr="00042E49">
        <w:rPr>
          <w:rFonts w:ascii="Times New Roman" w:hAnsi="Times New Roman" w:cs="Times New Roman"/>
          <w:color w:val="auto"/>
          <w:sz w:val="24"/>
          <w:szCs w:val="24"/>
          <w:lang w:val="ru-RU"/>
        </w:rPr>
        <w:t>ставки за оборудовани</w:t>
      </w:r>
      <w:r w:rsidR="002B24FD" w:rsidRPr="00042E49">
        <w:rPr>
          <w:rFonts w:ascii="Times New Roman" w:hAnsi="Times New Roman" w:cs="Times New Roman"/>
          <w:color w:val="auto"/>
          <w:sz w:val="24"/>
          <w:szCs w:val="24"/>
          <w:lang w:val="ru-RU"/>
        </w:rPr>
        <w:t>е</w:t>
      </w:r>
      <w:r w:rsidRPr="00042E49">
        <w:rPr>
          <w:rFonts w:ascii="Times New Roman" w:hAnsi="Times New Roman" w:cs="Times New Roman"/>
          <w:color w:val="auto"/>
          <w:sz w:val="24"/>
          <w:szCs w:val="24"/>
          <w:lang w:val="ru-RU"/>
        </w:rPr>
        <w:t>, как предусмотрено в данном Приложении 3.</w:t>
      </w:r>
    </w:p>
    <w:p w14:paraId="3179DAD0" w14:textId="77777777"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3.1.2</w:t>
      </w:r>
      <w:r w:rsidRPr="00042E49">
        <w:rPr>
          <w:rFonts w:ascii="Times New Roman" w:hAnsi="Times New Roman" w:cs="Times New Roman"/>
          <w:color w:val="auto"/>
          <w:sz w:val="24"/>
          <w:szCs w:val="24"/>
          <w:lang w:val="ru-RU"/>
        </w:rPr>
        <w:tab/>
        <w:t xml:space="preserve">Если иное не указывается в таблицах цен ставки включают все расходные материалы, используемые в ходе оказания Услуг. Применение ставки начинается и заканчивается в сроки, подтвержденные Сторонами как полностью операционное время по каждому виду Услуг.  </w:t>
      </w:r>
    </w:p>
    <w:p w14:paraId="2ACC22CC" w14:textId="77777777"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3.1.3</w:t>
      </w:r>
      <w:r w:rsidRPr="00042E49">
        <w:rPr>
          <w:rFonts w:ascii="Times New Roman" w:hAnsi="Times New Roman" w:cs="Times New Roman"/>
          <w:color w:val="auto"/>
          <w:sz w:val="24"/>
          <w:szCs w:val="24"/>
          <w:lang w:val="ru-RU"/>
        </w:rPr>
        <w:tab/>
        <w:t>В отношении всех Услуг, оказываемых на основании Заказ-нарядов, все применимые ставки становятся действительны только в случае оформления Заказ-нарядов.</w:t>
      </w:r>
      <w:bookmarkStart w:id="100" w:name="_Toc14588509"/>
      <w:bookmarkStart w:id="101" w:name="_Toc14588898"/>
      <w:bookmarkStart w:id="102" w:name="_Toc43259611"/>
      <w:r w:rsidRPr="00042E49">
        <w:rPr>
          <w:rFonts w:ascii="Times New Roman" w:hAnsi="Times New Roman" w:cs="Times New Roman"/>
          <w:color w:val="auto"/>
          <w:sz w:val="24"/>
          <w:szCs w:val="24"/>
          <w:lang w:val="ru-RU"/>
        </w:rPr>
        <w:t xml:space="preserve"> </w:t>
      </w:r>
    </w:p>
    <w:bookmarkEnd w:id="100"/>
    <w:bookmarkEnd w:id="101"/>
    <w:bookmarkEnd w:id="102"/>
    <w:p w14:paraId="745FBFA7" w14:textId="7E0E16A4" w:rsidR="002219D5" w:rsidRPr="00042E49" w:rsidRDefault="0027455D" w:rsidP="002219D5">
      <w:pPr>
        <w:pStyle w:val="Normal1"/>
        <w:tabs>
          <w:tab w:val="clear" w:pos="851"/>
          <w:tab w:val="clear" w:pos="1701"/>
          <w:tab w:val="clear"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3.1.4</w:t>
      </w:r>
      <w:r w:rsidRPr="00042E49">
        <w:rPr>
          <w:rFonts w:ascii="Times New Roman" w:hAnsi="Times New Roman"/>
          <w:sz w:val="24"/>
          <w:szCs w:val="24"/>
          <w:lang w:val="ru-RU"/>
        </w:rPr>
        <w:tab/>
        <w:t xml:space="preserve">  </w:t>
      </w:r>
      <w:r w:rsidR="003E13AD" w:rsidRPr="00042E49">
        <w:rPr>
          <w:rFonts w:ascii="Times New Roman" w:hAnsi="Times New Roman"/>
          <w:sz w:val="24"/>
          <w:szCs w:val="24"/>
          <w:lang w:val="ru-RU"/>
        </w:rPr>
        <w:t xml:space="preserve">Ставка </w:t>
      </w:r>
      <w:r w:rsidRPr="00042E49">
        <w:rPr>
          <w:rFonts w:ascii="Times New Roman" w:hAnsi="Times New Roman"/>
          <w:sz w:val="24"/>
          <w:szCs w:val="24"/>
          <w:lang w:val="ru-RU"/>
        </w:rPr>
        <w:t xml:space="preserve">оплаты </w:t>
      </w:r>
      <w:r w:rsidR="00FD3C4C" w:rsidRPr="00042E49">
        <w:rPr>
          <w:rFonts w:ascii="Times New Roman" w:hAnsi="Times New Roman"/>
          <w:sz w:val="24"/>
          <w:szCs w:val="24"/>
          <w:lang w:val="ru-RU"/>
        </w:rPr>
        <w:t xml:space="preserve">Мобилизации Оборудования Исполнителя, </w:t>
      </w:r>
      <w:r w:rsidRPr="00042E49">
        <w:rPr>
          <w:rFonts w:ascii="Times New Roman" w:hAnsi="Times New Roman"/>
          <w:sz w:val="24"/>
          <w:szCs w:val="24"/>
          <w:lang w:val="ru-RU"/>
        </w:rPr>
        <w:t xml:space="preserve">включают в себя стоимость всех затрат и расходов, </w:t>
      </w:r>
      <w:r w:rsidR="00FD3C4C" w:rsidRPr="00042E49">
        <w:rPr>
          <w:rFonts w:ascii="Times New Roman" w:hAnsi="Times New Roman"/>
          <w:sz w:val="24"/>
          <w:szCs w:val="24"/>
          <w:lang w:val="ru-RU"/>
        </w:rPr>
        <w:t xml:space="preserve">понесенных </w:t>
      </w:r>
      <w:r w:rsidRPr="00042E49">
        <w:rPr>
          <w:rFonts w:ascii="Times New Roman" w:hAnsi="Times New Roman"/>
          <w:sz w:val="24"/>
          <w:szCs w:val="24"/>
          <w:lang w:val="ru-RU"/>
        </w:rPr>
        <w:t xml:space="preserve">Подрядчиком на мобилизацию, чтобы обеспечить поставку всего Оборудования и Товаров Подрядчика на местную базу Подрядчика, включая все затраты на разгрузку, страхование, транспортировку, установку и поставку такого Оборудования и Товаров Подрядчика в порт погрузки. </w:t>
      </w:r>
      <w:r w:rsidR="002B24FD" w:rsidRPr="00042E49">
        <w:rPr>
          <w:rFonts w:ascii="Times New Roman" w:hAnsi="Times New Roman"/>
          <w:sz w:val="24"/>
          <w:szCs w:val="24"/>
          <w:lang w:val="ru-RU"/>
        </w:rPr>
        <w:t xml:space="preserve">А также пуск-наладку Оборудования </w:t>
      </w:r>
      <w:r w:rsidR="00FC426A" w:rsidRPr="00042E49">
        <w:rPr>
          <w:rFonts w:ascii="Times New Roman" w:hAnsi="Times New Roman"/>
          <w:sz w:val="24"/>
          <w:szCs w:val="24"/>
          <w:lang w:val="ru-RU"/>
        </w:rPr>
        <w:t>Подрядчика</w:t>
      </w:r>
      <w:r w:rsidR="002B24FD" w:rsidRPr="00042E49">
        <w:rPr>
          <w:rFonts w:ascii="Times New Roman" w:hAnsi="Times New Roman"/>
          <w:sz w:val="24"/>
          <w:szCs w:val="24"/>
          <w:lang w:val="ru-RU"/>
        </w:rPr>
        <w:t xml:space="preserve"> на ПБУ. </w:t>
      </w:r>
      <w:r w:rsidRPr="00042E49">
        <w:rPr>
          <w:rFonts w:ascii="Times New Roman" w:hAnsi="Times New Roman"/>
          <w:sz w:val="24"/>
          <w:szCs w:val="24"/>
          <w:lang w:val="ru-RU"/>
        </w:rPr>
        <w:t xml:space="preserve">Все мобилизованное Оборудование и Товары Подрядчика </w:t>
      </w:r>
      <w:r w:rsidR="00FD3C4C" w:rsidRPr="00042E49">
        <w:rPr>
          <w:rFonts w:ascii="Times New Roman" w:hAnsi="Times New Roman"/>
          <w:sz w:val="24"/>
          <w:szCs w:val="24"/>
          <w:lang w:val="ru-RU"/>
        </w:rPr>
        <w:t xml:space="preserve">оставшееся </w:t>
      </w:r>
      <w:r w:rsidRPr="00042E49">
        <w:rPr>
          <w:rFonts w:ascii="Times New Roman" w:hAnsi="Times New Roman"/>
          <w:sz w:val="24"/>
          <w:szCs w:val="24"/>
          <w:lang w:val="ru-RU"/>
        </w:rPr>
        <w:t xml:space="preserve">на местной базе Подрядчика, когда </w:t>
      </w:r>
      <w:r w:rsidR="00CA54D3" w:rsidRPr="00042E49">
        <w:rPr>
          <w:rFonts w:ascii="Times New Roman" w:hAnsi="Times New Roman"/>
          <w:sz w:val="24"/>
          <w:szCs w:val="24"/>
          <w:lang w:val="ru-RU"/>
        </w:rPr>
        <w:t>он</w:t>
      </w:r>
      <w:r w:rsidR="00CA54D3">
        <w:rPr>
          <w:rFonts w:ascii="Times New Roman" w:hAnsi="Times New Roman"/>
          <w:sz w:val="24"/>
          <w:szCs w:val="24"/>
          <w:lang w:val="ru-RU"/>
        </w:rPr>
        <w:t>о</w:t>
      </w:r>
      <w:r w:rsidR="00CA54D3" w:rsidRPr="00042E49">
        <w:rPr>
          <w:rFonts w:ascii="Times New Roman" w:hAnsi="Times New Roman"/>
          <w:sz w:val="24"/>
          <w:szCs w:val="24"/>
          <w:lang w:val="ru-RU"/>
        </w:rPr>
        <w:t xml:space="preserve"> </w:t>
      </w:r>
      <w:r w:rsidRPr="00042E49">
        <w:rPr>
          <w:rFonts w:ascii="Times New Roman" w:hAnsi="Times New Roman"/>
          <w:sz w:val="24"/>
          <w:szCs w:val="24"/>
          <w:lang w:val="ru-RU"/>
        </w:rPr>
        <w:t>не находятся в пользовании, в дальнейшем стоимость мобилизации не применяется к такому Оборудованию и Товарам Подрядчика.</w:t>
      </w:r>
    </w:p>
    <w:p w14:paraId="184857D1" w14:textId="630440F7" w:rsidR="002219D5" w:rsidRPr="00042E49" w:rsidRDefault="0027455D" w:rsidP="002219D5">
      <w:pPr>
        <w:pStyle w:val="Normal1"/>
        <w:tabs>
          <w:tab w:val="clear" w:pos="851"/>
          <w:tab w:val="clear" w:pos="1701"/>
          <w:tab w:val="clear"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3.1.5</w:t>
      </w:r>
      <w:r w:rsidRPr="00042E49">
        <w:rPr>
          <w:rFonts w:ascii="Times New Roman" w:hAnsi="Times New Roman"/>
          <w:sz w:val="24"/>
          <w:szCs w:val="24"/>
          <w:lang w:val="ru-RU"/>
        </w:rPr>
        <w:tab/>
      </w:r>
      <w:r w:rsidR="003E13AD" w:rsidRPr="00042E49">
        <w:rPr>
          <w:rFonts w:ascii="Times New Roman" w:hAnsi="Times New Roman"/>
          <w:sz w:val="24"/>
          <w:szCs w:val="24"/>
          <w:lang w:val="ru-RU"/>
        </w:rPr>
        <w:t xml:space="preserve">Ставка </w:t>
      </w:r>
      <w:r w:rsidRPr="00042E49">
        <w:rPr>
          <w:rFonts w:ascii="Times New Roman" w:hAnsi="Times New Roman"/>
          <w:sz w:val="24"/>
          <w:szCs w:val="24"/>
          <w:lang w:val="ru-RU"/>
        </w:rPr>
        <w:t xml:space="preserve">оплаты </w:t>
      </w:r>
      <w:r w:rsidR="003E13AD" w:rsidRPr="00042E49">
        <w:rPr>
          <w:rFonts w:ascii="Times New Roman" w:hAnsi="Times New Roman"/>
          <w:sz w:val="24"/>
          <w:szCs w:val="24"/>
          <w:lang w:val="ru-RU"/>
        </w:rPr>
        <w:t xml:space="preserve">Демобилизации </w:t>
      </w:r>
      <w:r w:rsidRPr="00042E49">
        <w:rPr>
          <w:rFonts w:ascii="Times New Roman" w:hAnsi="Times New Roman"/>
          <w:sz w:val="24"/>
          <w:szCs w:val="24"/>
          <w:lang w:val="ru-RU"/>
        </w:rPr>
        <w:t>Оборудования и Товаров включают в себя стоимость демобилизации Оборудования и Товаров, понесенную Подрядчиком независимо от фактических затрат после завершения Услуг, чтобы осуществить демобилизацию Оборудования и Товаров Подрядчика из порта погрузки, включая все затраты на страхование, демонтаж, упаковку, транспортировку и возвращение на соответствующую основную базу, независимо от того, находится ли она в стране операций или нет. Вопреки вышесказанному, стоимость демобилизации не выплачивается Подрядчику в случае, если Подрядчик заключает с Заказчиком последующий Договор (Контракт) на выполнение всех или части либо компонента Услуг.</w:t>
      </w:r>
    </w:p>
    <w:p w14:paraId="2A5DA101" w14:textId="77777777" w:rsidR="002219D5" w:rsidRPr="00042E49" w:rsidRDefault="0027455D" w:rsidP="002219D5">
      <w:pPr>
        <w:pStyle w:val="Normal1"/>
        <w:tabs>
          <w:tab w:val="clear" w:pos="851"/>
          <w:tab w:val="clear" w:pos="1701"/>
          <w:tab w:val="clear"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3.1.6</w:t>
      </w:r>
      <w:r w:rsidRPr="00042E49">
        <w:rPr>
          <w:rFonts w:ascii="Times New Roman" w:hAnsi="Times New Roman"/>
          <w:sz w:val="24"/>
          <w:szCs w:val="24"/>
          <w:lang w:val="ru-RU"/>
        </w:rPr>
        <w:tab/>
        <w:t xml:space="preserve"> Ставки оплаты Оборудования и Товаров включают в себя все затраты, связанные с упаковкой (ящики, оберточные материалы, поддоны и пр.), затраты, связанные с ремонтом, техобслуживанием, запчастями, калибровкой, инспекцией оборудования, затраты на транспортировку и прочие затраты, связанные с доставкой материалов из пункта отправления Подрядчика в порт обеспечения, если отдельно не оговорено иное.</w:t>
      </w:r>
    </w:p>
    <w:p w14:paraId="64F6600E" w14:textId="7433B074" w:rsidR="002219D5" w:rsidRPr="00042E49" w:rsidRDefault="0027455D" w:rsidP="002219D5">
      <w:pPr>
        <w:pStyle w:val="Normal1"/>
        <w:tabs>
          <w:tab w:val="clear" w:pos="851"/>
          <w:tab w:val="clear" w:pos="1701"/>
          <w:tab w:val="clear"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3.1.7</w:t>
      </w:r>
      <w:r w:rsidRPr="00042E49">
        <w:rPr>
          <w:rFonts w:ascii="Times New Roman" w:hAnsi="Times New Roman"/>
          <w:sz w:val="24"/>
          <w:szCs w:val="24"/>
          <w:lang w:val="ru-RU"/>
        </w:rPr>
        <w:tab/>
        <w:t>Затраты на мобилизацию и демобилизацию Оборудования и Товаров, не соответствующих требованиям настоящего Договора, относятся на счет Подрядчика. Такие затраты включают в себя любые расходы, связанные с возвратом/вывозом оборудования и материалов, а также любые расходы, понесенные в связи с транспортировкой материалов для замены.</w:t>
      </w:r>
    </w:p>
    <w:p w14:paraId="5ACFD7DE" w14:textId="7E0553C3" w:rsidR="002219D5" w:rsidRPr="00042E49" w:rsidRDefault="0027455D" w:rsidP="002219D5">
      <w:pPr>
        <w:tabs>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3.1.8</w:t>
      </w:r>
      <w:r w:rsidRPr="00042E49">
        <w:rPr>
          <w:rFonts w:ascii="Times New Roman" w:hAnsi="Times New Roman"/>
          <w:sz w:val="24"/>
          <w:szCs w:val="24"/>
          <w:lang w:val="ru-RU"/>
        </w:rPr>
        <w:tab/>
        <w:t xml:space="preserve"> Все неиспользованные, не распакованные и неповрежденные расходные материалы возвращаются Подрядчику.</w:t>
      </w:r>
    </w:p>
    <w:p w14:paraId="7299573B" w14:textId="0CB4C7B6" w:rsidR="002219D5" w:rsidRPr="00042E49" w:rsidRDefault="0027455D" w:rsidP="002219D5">
      <w:pPr>
        <w:tabs>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3.1.9</w:t>
      </w:r>
      <w:r w:rsidRPr="00042E49">
        <w:rPr>
          <w:rFonts w:ascii="Times New Roman" w:hAnsi="Times New Roman"/>
          <w:sz w:val="24"/>
          <w:szCs w:val="24"/>
          <w:lang w:val="ru-RU"/>
        </w:rPr>
        <w:tab/>
        <w:t xml:space="preserve"> Текущее техническое обслуживание, такое как смазка, очистка и замена изношенных деталей, осуществляется в периоды, когда Оборудование Подрядчика находится в бездействии.</w:t>
      </w:r>
    </w:p>
    <w:p w14:paraId="7FB46EBC" w14:textId="0E5E3ED4" w:rsidR="002219D5" w:rsidRPr="00042E49" w:rsidRDefault="0027455D" w:rsidP="002219D5">
      <w:pPr>
        <w:tabs>
          <w:tab w:val="clear" w:pos="1080"/>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3.1.10</w:t>
      </w:r>
      <w:r w:rsidRPr="00042E49">
        <w:rPr>
          <w:rFonts w:ascii="Times New Roman" w:hAnsi="Times New Roman"/>
          <w:sz w:val="24"/>
          <w:szCs w:val="24"/>
          <w:lang w:val="ru-RU"/>
        </w:rPr>
        <w:tab/>
        <w:t>Оборудование и Товары Подрядчика, предоставляемые для оказания Услуг, являются те, которые перечислены в Приложении 2 к настоящему Договору. Ставки, оплачиваемые за предоставление такого Оборудования и Товаров Подрядчика, полностью включают в себя все расходы, необходимые обеспечить покрытие такими ставками всех расходов Подрядчика на содержание Оборудования Подрядчика в исправном состоянии в течение периода работы на буровой рабочей площадке, а также на обеспечение необходимой степени готовности Оборудования Подрядчика, материалов и персонала Подрядчика для оказания Услуг согласно Заказ-наряда.</w:t>
      </w:r>
    </w:p>
    <w:p w14:paraId="48092FB0" w14:textId="77777777" w:rsidR="002219D5" w:rsidRPr="00042E49" w:rsidRDefault="0027455D" w:rsidP="002219D5">
      <w:pPr>
        <w:pStyle w:val="afc"/>
        <w:tabs>
          <w:tab w:val="left" w:pos="-2552"/>
          <w:tab w:val="left" w:pos="0"/>
        </w:tabs>
        <w:spacing w:line="240" w:lineRule="auto"/>
        <w:ind w:left="0"/>
        <w:rPr>
          <w:rFonts w:ascii="Times New Roman" w:hAnsi="Times New Roman"/>
          <w:sz w:val="24"/>
          <w:szCs w:val="24"/>
          <w:lang w:val="ru-RU"/>
        </w:rPr>
      </w:pPr>
      <w:r w:rsidRPr="00042E49">
        <w:rPr>
          <w:rFonts w:ascii="Times New Roman" w:hAnsi="Times New Roman"/>
          <w:sz w:val="24"/>
          <w:szCs w:val="24"/>
          <w:lang w:val="ru-RU"/>
        </w:rPr>
        <w:t>3.1.11</w:t>
      </w:r>
      <w:r w:rsidRPr="00042E49">
        <w:rPr>
          <w:rFonts w:ascii="Times New Roman" w:hAnsi="Times New Roman"/>
          <w:sz w:val="24"/>
          <w:szCs w:val="24"/>
          <w:lang w:val="ru-RU"/>
        </w:rPr>
        <w:tab/>
        <w:t>Без ущерба для прав или средств правовой защиты, которые может иметь Заказчик, в течение периода, когда обычные операции выполняются для исправления или устранения последствий халатности или некачественного оказания Услуг Подрядчика, Заказчик оплачивает ноль процентов применимых  затрат на Оборудование Подрядчика.</w:t>
      </w:r>
    </w:p>
    <w:p w14:paraId="2377437D" w14:textId="77777777" w:rsidR="002219D5" w:rsidRPr="00042E49" w:rsidRDefault="0027455D" w:rsidP="002219D5">
      <w:pPr>
        <w:pStyle w:val="afc"/>
        <w:tabs>
          <w:tab w:val="left" w:pos="-2552"/>
          <w:tab w:val="left" w:pos="0"/>
        </w:tabs>
        <w:spacing w:line="240" w:lineRule="auto"/>
        <w:ind w:left="0"/>
        <w:rPr>
          <w:rFonts w:ascii="Times New Roman" w:hAnsi="Times New Roman"/>
          <w:sz w:val="24"/>
          <w:szCs w:val="24"/>
          <w:lang w:val="ru-RU"/>
        </w:rPr>
      </w:pPr>
      <w:r w:rsidRPr="00042E49">
        <w:rPr>
          <w:rFonts w:ascii="Times New Roman" w:hAnsi="Times New Roman"/>
          <w:sz w:val="24"/>
          <w:szCs w:val="24"/>
          <w:lang w:val="ru-RU"/>
        </w:rPr>
        <w:t>3.1.12</w:t>
      </w:r>
      <w:r w:rsidRPr="00042E49">
        <w:rPr>
          <w:rFonts w:ascii="Times New Roman" w:hAnsi="Times New Roman"/>
          <w:sz w:val="24"/>
          <w:szCs w:val="24"/>
          <w:lang w:val="ru-RU"/>
        </w:rPr>
        <w:tab/>
        <w:t>Никакие ставки приостановки не оплачиваются за приостановку вследствие обстоятельств, возникших в результате нарушения со стороны Подрядчика, включая, но не ограничиваясь несоблюдением Подрядчиком требований, предусмотренных Охраной труда, окружающей среды и техники безопасности.</w:t>
      </w:r>
    </w:p>
    <w:p w14:paraId="3164D001" w14:textId="77777777" w:rsidR="002219D5" w:rsidRPr="00042E49" w:rsidRDefault="0027455D" w:rsidP="002219D5">
      <w:pPr>
        <w:tabs>
          <w:tab w:val="left" w:pos="-2552"/>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3.1.13</w:t>
      </w:r>
      <w:r w:rsidRPr="00042E49">
        <w:rPr>
          <w:rFonts w:ascii="Times New Roman" w:hAnsi="Times New Roman"/>
          <w:sz w:val="24"/>
          <w:szCs w:val="24"/>
          <w:lang w:val="ru-RU"/>
        </w:rPr>
        <w:tab/>
        <w:t>В случае временного прекращения оказания Услуг вследствие обстоятельств, определенных как Форс-мажор, затраты на Оборудование и Товары Подрядчика будут оплачиваться Заказчиком за вычетом любых сбережений, осуществленных Подрядчиком путем демобилизации Оборудования и Товаров Подрядчика по взаимному согласованию между Подрядчиком и Заказчиком, а также за вычетом любых других сбережений, осуществленных при таких обстоятельствах (включая операции для третьей стороны). Если Форс-мажорные обстоятельства длятся более тридцати (30) дней, никакие последующие платежи не будут осуществляться до тех пор, пока нормальные операции не будут возобновлены.</w:t>
      </w:r>
    </w:p>
    <w:p w14:paraId="038C75AF" w14:textId="77777777" w:rsidR="002219D5" w:rsidRPr="00042E49" w:rsidRDefault="0027455D" w:rsidP="00042E49">
      <w:pPr>
        <w:pStyle w:val="10"/>
        <w:keepNext/>
        <w:widowControl/>
        <w:numPr>
          <w:ilvl w:val="1"/>
          <w:numId w:val="33"/>
        </w:numPr>
        <w:tabs>
          <w:tab w:val="left" w:pos="0"/>
        </w:tabs>
        <w:ind w:left="0" w:firstLine="0"/>
        <w:jc w:val="left"/>
        <w:rPr>
          <w:rFonts w:ascii="Times New Roman" w:hAnsi="Times New Roman"/>
          <w:szCs w:val="24"/>
          <w:lang w:val="ru-RU"/>
        </w:rPr>
      </w:pPr>
      <w:r w:rsidRPr="00042E49">
        <w:rPr>
          <w:rFonts w:ascii="Times New Roman" w:hAnsi="Times New Roman"/>
          <w:szCs w:val="24"/>
          <w:lang w:val="ru-RU"/>
        </w:rPr>
        <w:t xml:space="preserve">Общие положения для ставок по Персоналу Подрядчика </w:t>
      </w:r>
    </w:p>
    <w:p w14:paraId="3E8B5A58" w14:textId="77777777" w:rsidR="002219D5" w:rsidRPr="00042E49" w:rsidRDefault="0027455D" w:rsidP="002219D5">
      <w:pPr>
        <w:tabs>
          <w:tab w:val="clear" w:pos="1080"/>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3.2.1</w:t>
      </w:r>
      <w:r w:rsidRPr="00042E49">
        <w:rPr>
          <w:rFonts w:ascii="Times New Roman" w:hAnsi="Times New Roman"/>
          <w:sz w:val="24"/>
          <w:szCs w:val="24"/>
          <w:lang w:val="ru-RU"/>
        </w:rPr>
        <w:tab/>
        <w:t xml:space="preserve"> Услуги выполняются на основе ставки за персонал, как предусмотрено в данном Приложении 3.</w:t>
      </w:r>
    </w:p>
    <w:p w14:paraId="0315BC69" w14:textId="77777777" w:rsidR="002219D5" w:rsidRPr="00042E49" w:rsidRDefault="0027455D" w:rsidP="002219D5">
      <w:pPr>
        <w:tabs>
          <w:tab w:val="clear" w:pos="1080"/>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3.2.2</w:t>
      </w:r>
      <w:r w:rsidRPr="00042E49">
        <w:rPr>
          <w:rFonts w:ascii="Times New Roman" w:hAnsi="Times New Roman"/>
          <w:sz w:val="24"/>
          <w:szCs w:val="24"/>
          <w:lang w:val="ru-RU"/>
        </w:rPr>
        <w:tab/>
        <w:t xml:space="preserve"> Транспортировка Персонала Подрядчика из порта отправления на буровую установку, питание и размещение осуществляется за счет Заказчика. Ставки оплаты мобилизации и демобилизации Персонала Группы Подрядчика включают в себя все затраты на мобилизацию и демобилизацию (в том числе транспортировку, суточные, размещение, прочие расходы) для Персонала Подрядчика от пункта выезда Подрядчика до порта отправления и обратно. Все вышеуказанные затраты относятся на счет Подрядчика  и входят в соответствующую суточную ставку или иные тарифы, за исключением случаев, когда  в Разделе 3 оговорено иное или специально указано Заказчиком.</w:t>
      </w:r>
    </w:p>
    <w:p w14:paraId="73E9C4D5" w14:textId="77777777" w:rsidR="002219D5" w:rsidRPr="00042E49" w:rsidRDefault="0027455D" w:rsidP="002219D5">
      <w:pPr>
        <w:tabs>
          <w:tab w:val="clear" w:pos="1080"/>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3.2.3</w:t>
      </w:r>
      <w:r w:rsidRPr="00042E49">
        <w:rPr>
          <w:rFonts w:ascii="Times New Roman" w:hAnsi="Times New Roman"/>
          <w:sz w:val="24"/>
          <w:szCs w:val="24"/>
          <w:lang w:val="ru-RU"/>
        </w:rPr>
        <w:tab/>
        <w:t xml:space="preserve">  По персоналу Подрядчика, выполняющему Услуги в море, Заказчику выставляется время за 1 (один) день только для перевахтовки персонала Подрядчика на основе «один к одному». Никакие дополнительные ставки для персонала Подрядчика не будут выставляться Заказчику в результате привлечения дополнительного персонала Подрядчика на буровой установке вследствие проведения приемо-сдаточных работ или перевахтовки.</w:t>
      </w:r>
    </w:p>
    <w:p w14:paraId="6A312487" w14:textId="77777777" w:rsidR="002219D5" w:rsidRPr="00042E49" w:rsidRDefault="0027455D" w:rsidP="002219D5">
      <w:pPr>
        <w:tabs>
          <w:tab w:val="clear" w:pos="1080"/>
          <w:tab w:val="left" w:pos="-2552"/>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3.2.4</w:t>
      </w:r>
      <w:r w:rsidRPr="00042E49">
        <w:rPr>
          <w:rFonts w:ascii="Times New Roman" w:hAnsi="Times New Roman"/>
          <w:sz w:val="24"/>
          <w:szCs w:val="24"/>
          <w:lang w:val="ru-RU"/>
        </w:rPr>
        <w:tab/>
        <w:t xml:space="preserve">  По персоналу Подрядчика, выполняющему наземные Услуги и за пределами страны операций, стоимость мобилизации и/или демобилизации не подлежит оплате.</w:t>
      </w:r>
    </w:p>
    <w:p w14:paraId="65BBEB79" w14:textId="77777777"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3.2.7</w:t>
      </w:r>
      <w:r w:rsidRPr="00042E49">
        <w:rPr>
          <w:rFonts w:ascii="Times New Roman" w:hAnsi="Times New Roman" w:cs="Times New Roman"/>
          <w:color w:val="auto"/>
          <w:sz w:val="24"/>
          <w:szCs w:val="24"/>
          <w:lang w:val="ru-RU"/>
        </w:rPr>
        <w:tab/>
        <w:t>Для персонала Подрядчика, выполняющего Услуги в море, ставка применяется к тем дням, когда персонал Подрядчика находится на борту буровой установки и готов выполнить Услуги. Применение ставки прекращается в день выезда персонала Подрядчика с буровой установки.</w:t>
      </w:r>
    </w:p>
    <w:p w14:paraId="75457EAF" w14:textId="77777777"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3.2.8</w:t>
      </w:r>
      <w:r w:rsidRPr="00042E49">
        <w:rPr>
          <w:rFonts w:ascii="Times New Roman" w:hAnsi="Times New Roman" w:cs="Times New Roman"/>
          <w:color w:val="auto"/>
          <w:sz w:val="24"/>
          <w:szCs w:val="24"/>
          <w:lang w:val="ru-RU"/>
        </w:rPr>
        <w:tab/>
        <w:t>Для персонала Подрядчика, выполняющего наземные Услуги, ставка применяется к тем дням, когда персонал Подрядчика выполняет Услуги, и применение ставки прекращается по распоряжению Заказчика.</w:t>
      </w:r>
    </w:p>
    <w:p w14:paraId="0619F7D7" w14:textId="77777777"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3.2.9</w:t>
      </w:r>
      <w:r w:rsidRPr="00042E49">
        <w:rPr>
          <w:rFonts w:ascii="Times New Roman" w:hAnsi="Times New Roman" w:cs="Times New Roman"/>
          <w:color w:val="auto"/>
          <w:sz w:val="24"/>
          <w:szCs w:val="24"/>
          <w:lang w:val="ru-RU"/>
        </w:rPr>
        <w:tab/>
        <w:t>Перевахтовка персонала Подрядчика осуществляется следующим образом:</w:t>
      </w:r>
    </w:p>
    <w:p w14:paraId="2D4594C0" w14:textId="77777777" w:rsidR="002219D5" w:rsidRPr="00042E49" w:rsidRDefault="002219D5" w:rsidP="002219D5">
      <w:pPr>
        <w:pStyle w:val="Level2"/>
        <w:tabs>
          <w:tab w:val="left" w:pos="0"/>
        </w:tabs>
        <w:spacing w:after="0" w:line="240" w:lineRule="auto"/>
        <w:ind w:left="0"/>
        <w:rPr>
          <w:rFonts w:ascii="Times New Roman" w:hAnsi="Times New Roman" w:cs="Times New Roman"/>
          <w:color w:val="auto"/>
          <w:sz w:val="24"/>
          <w:szCs w:val="24"/>
          <w:lang w:val="ru-RU"/>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gridCol w:w="5808"/>
      </w:tblGrid>
      <w:tr w:rsidR="002219D5" w:rsidRPr="00042E49" w14:paraId="5A8A5440" w14:textId="77777777" w:rsidTr="00C06462">
        <w:trPr>
          <w:tblHeader/>
        </w:trPr>
        <w:tc>
          <w:tcPr>
            <w:tcW w:w="3690" w:type="dxa"/>
          </w:tcPr>
          <w:p w14:paraId="61685294" w14:textId="77777777" w:rsidR="002219D5" w:rsidRPr="00042E49" w:rsidRDefault="0027455D" w:rsidP="00C06462">
            <w:pPr>
              <w:pStyle w:val="af3"/>
              <w:keepNext/>
              <w:keepLines/>
              <w:tabs>
                <w:tab w:val="left" w:pos="0"/>
              </w:tabs>
              <w:spacing w:line="240" w:lineRule="auto"/>
              <w:ind w:left="0" w:right="0"/>
              <w:jc w:val="center"/>
              <w:rPr>
                <w:rFonts w:ascii="Times New Roman" w:hAnsi="Times New Roman"/>
                <w:b/>
                <w:bCs/>
                <w:sz w:val="24"/>
                <w:szCs w:val="24"/>
                <w:lang w:val="ru-RU"/>
              </w:rPr>
            </w:pPr>
            <w:r w:rsidRPr="00042E49">
              <w:rPr>
                <w:rFonts w:ascii="Times New Roman" w:hAnsi="Times New Roman"/>
                <w:b/>
                <w:bCs/>
                <w:sz w:val="24"/>
                <w:szCs w:val="24"/>
                <w:lang w:val="ru-RU"/>
              </w:rPr>
              <w:t xml:space="preserve">Персонал </w:t>
            </w:r>
          </w:p>
        </w:tc>
        <w:tc>
          <w:tcPr>
            <w:tcW w:w="5808" w:type="dxa"/>
          </w:tcPr>
          <w:p w14:paraId="7A34E6E2" w14:textId="77777777" w:rsidR="002219D5" w:rsidRPr="00042E49" w:rsidRDefault="0027455D" w:rsidP="00C06462">
            <w:pPr>
              <w:pStyle w:val="af3"/>
              <w:keepNext/>
              <w:keepLines/>
              <w:tabs>
                <w:tab w:val="left" w:pos="0"/>
              </w:tabs>
              <w:spacing w:line="240" w:lineRule="auto"/>
              <w:ind w:left="0" w:right="0"/>
              <w:jc w:val="center"/>
              <w:rPr>
                <w:rFonts w:ascii="Times New Roman" w:hAnsi="Times New Roman"/>
                <w:b/>
                <w:bCs/>
                <w:sz w:val="24"/>
                <w:szCs w:val="24"/>
                <w:lang w:val="ru-RU"/>
              </w:rPr>
            </w:pPr>
            <w:r w:rsidRPr="00042E49">
              <w:rPr>
                <w:rFonts w:ascii="Times New Roman" w:hAnsi="Times New Roman"/>
                <w:b/>
                <w:bCs/>
                <w:sz w:val="24"/>
                <w:szCs w:val="24"/>
                <w:lang w:val="ru-RU"/>
              </w:rPr>
              <w:t>Требования к перевахтовке</w:t>
            </w:r>
          </w:p>
        </w:tc>
      </w:tr>
      <w:tr w:rsidR="002219D5" w:rsidRPr="00E17136" w14:paraId="65A48BD1" w14:textId="77777777" w:rsidTr="00C06462">
        <w:tc>
          <w:tcPr>
            <w:tcW w:w="3690" w:type="dxa"/>
          </w:tcPr>
          <w:p w14:paraId="07CF07AD" w14:textId="77777777" w:rsidR="002219D5" w:rsidRPr="00042E49" w:rsidRDefault="0027455D" w:rsidP="00C06462">
            <w:pPr>
              <w:pStyle w:val="af3"/>
              <w:keepNext/>
              <w:keepLines/>
              <w:tabs>
                <w:tab w:val="left" w:pos="0"/>
              </w:tabs>
              <w:spacing w:line="240" w:lineRule="auto"/>
              <w:ind w:left="0" w:right="0"/>
              <w:jc w:val="left"/>
              <w:rPr>
                <w:rFonts w:ascii="Times New Roman" w:hAnsi="Times New Roman"/>
                <w:sz w:val="24"/>
                <w:szCs w:val="24"/>
                <w:lang w:val="ru-RU"/>
              </w:rPr>
            </w:pPr>
            <w:r w:rsidRPr="00042E49">
              <w:rPr>
                <w:rFonts w:ascii="Times New Roman" w:hAnsi="Times New Roman"/>
                <w:sz w:val="24"/>
                <w:szCs w:val="24"/>
                <w:lang w:val="ru-RU"/>
              </w:rPr>
              <w:t>Персонал Подрядчика, проживающий за пределами страны операций</w:t>
            </w:r>
          </w:p>
        </w:tc>
        <w:tc>
          <w:tcPr>
            <w:tcW w:w="5808" w:type="dxa"/>
          </w:tcPr>
          <w:p w14:paraId="2C6624F5" w14:textId="77777777" w:rsidR="002219D5" w:rsidRPr="00042E49" w:rsidRDefault="0027455D" w:rsidP="00C06462">
            <w:pPr>
              <w:pStyle w:val="af3"/>
              <w:keepNext/>
              <w:keepLines/>
              <w:tabs>
                <w:tab w:val="left" w:pos="0"/>
              </w:tabs>
              <w:spacing w:line="240" w:lineRule="auto"/>
              <w:ind w:left="0" w:right="0"/>
              <w:rPr>
                <w:rFonts w:ascii="Times New Roman" w:hAnsi="Times New Roman"/>
                <w:sz w:val="24"/>
                <w:szCs w:val="24"/>
                <w:lang w:val="ru-RU"/>
              </w:rPr>
            </w:pPr>
            <w:r w:rsidRPr="00042E49">
              <w:rPr>
                <w:rFonts w:ascii="Times New Roman" w:hAnsi="Times New Roman"/>
                <w:sz w:val="24"/>
                <w:szCs w:val="24"/>
                <w:lang w:val="ru-RU"/>
              </w:rPr>
              <w:t>Смена такого персонала осуществляется после максимального периода непрерывной работы, не превышающего двадцати восьми (28) дней, если Заказчиком не согласовано иначе.</w:t>
            </w:r>
          </w:p>
        </w:tc>
      </w:tr>
      <w:tr w:rsidR="002219D5" w:rsidRPr="00E17136" w14:paraId="23A4902C" w14:textId="77777777" w:rsidTr="00C06462">
        <w:tc>
          <w:tcPr>
            <w:tcW w:w="3690" w:type="dxa"/>
          </w:tcPr>
          <w:p w14:paraId="7494AF55" w14:textId="77777777" w:rsidR="002219D5" w:rsidRPr="00042E49" w:rsidRDefault="0027455D" w:rsidP="00C06462">
            <w:pPr>
              <w:pStyle w:val="af3"/>
              <w:keepNext/>
              <w:tabs>
                <w:tab w:val="left" w:pos="0"/>
              </w:tabs>
              <w:spacing w:line="240" w:lineRule="auto"/>
              <w:ind w:left="0" w:right="0"/>
              <w:jc w:val="left"/>
              <w:rPr>
                <w:rFonts w:ascii="Times New Roman" w:hAnsi="Times New Roman"/>
                <w:sz w:val="24"/>
                <w:szCs w:val="24"/>
                <w:lang w:val="ru-RU"/>
              </w:rPr>
            </w:pPr>
            <w:r w:rsidRPr="00042E49">
              <w:rPr>
                <w:rFonts w:ascii="Times New Roman" w:hAnsi="Times New Roman"/>
                <w:sz w:val="24"/>
                <w:szCs w:val="24"/>
                <w:lang w:val="ru-RU"/>
              </w:rPr>
              <w:t xml:space="preserve"> Персонал Подрядчика, проживающий в стране операций</w:t>
            </w:r>
          </w:p>
        </w:tc>
        <w:tc>
          <w:tcPr>
            <w:tcW w:w="5808" w:type="dxa"/>
          </w:tcPr>
          <w:p w14:paraId="07174AFD" w14:textId="77777777" w:rsidR="002219D5" w:rsidRPr="00042E49" w:rsidRDefault="0027455D" w:rsidP="00190E68">
            <w:pPr>
              <w:pStyle w:val="af3"/>
              <w:keepNext/>
              <w:tabs>
                <w:tab w:val="left" w:pos="0"/>
              </w:tabs>
              <w:spacing w:line="240" w:lineRule="auto"/>
              <w:ind w:left="0" w:right="0"/>
              <w:rPr>
                <w:rFonts w:ascii="Times New Roman" w:hAnsi="Times New Roman"/>
                <w:sz w:val="24"/>
                <w:szCs w:val="24"/>
                <w:lang w:val="ru-RU"/>
              </w:rPr>
            </w:pPr>
            <w:r w:rsidRPr="00042E49">
              <w:rPr>
                <w:rFonts w:ascii="Times New Roman" w:hAnsi="Times New Roman"/>
                <w:sz w:val="24"/>
                <w:szCs w:val="24"/>
                <w:lang w:val="ru-RU"/>
              </w:rPr>
              <w:t>Смена такого персонала осуществляется после максимального периода непрерывной работы, не превышающего двадцати восьми  (28) дней, если Заказчиком не согласовано иначе.</w:t>
            </w:r>
          </w:p>
        </w:tc>
      </w:tr>
    </w:tbl>
    <w:p w14:paraId="7B3BADAA" w14:textId="2CEB9C0F" w:rsidR="002219D5" w:rsidRPr="00042E49" w:rsidRDefault="0027455D" w:rsidP="002219D5">
      <w:pPr>
        <w:pStyle w:val="af3"/>
        <w:tabs>
          <w:tab w:val="left" w:pos="0"/>
        </w:tabs>
        <w:spacing w:line="240" w:lineRule="auto"/>
        <w:ind w:left="0" w:right="0"/>
        <w:rPr>
          <w:rFonts w:ascii="Times New Roman" w:hAnsi="Times New Roman"/>
          <w:sz w:val="24"/>
          <w:szCs w:val="24"/>
          <w:lang w:val="ru-RU"/>
        </w:rPr>
      </w:pPr>
      <w:r w:rsidRPr="00042E49">
        <w:rPr>
          <w:rFonts w:ascii="Times New Roman" w:hAnsi="Times New Roman"/>
          <w:sz w:val="24"/>
          <w:szCs w:val="24"/>
          <w:lang w:val="ru-RU"/>
        </w:rPr>
        <w:t>3.2.10</w:t>
      </w:r>
      <w:r w:rsidRPr="00042E49">
        <w:rPr>
          <w:rFonts w:ascii="Times New Roman" w:hAnsi="Times New Roman"/>
          <w:sz w:val="24"/>
          <w:szCs w:val="24"/>
          <w:lang w:val="ru-RU"/>
        </w:rPr>
        <w:tab/>
        <w:t xml:space="preserve">Смена персонала Подрядчика на более короткой основе, осуществляется только в случаях заболевания, требующего медицинской эвакуации, в исключительных обстоятельствах или в случае, когда период Услуг меньше, чем указанные сроки. </w:t>
      </w:r>
    </w:p>
    <w:p w14:paraId="3B82501D"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3.2.11</w:t>
      </w:r>
      <w:r w:rsidRPr="00042E49">
        <w:rPr>
          <w:rFonts w:ascii="Times New Roman" w:hAnsi="Times New Roman"/>
          <w:sz w:val="24"/>
          <w:szCs w:val="24"/>
          <w:lang w:val="ru-RU"/>
        </w:rPr>
        <w:tab/>
        <w:t xml:space="preserve">По возможности Подрядчик обеспечивает полноценный отдых персонала Подрядчика перед командированием. Представитель Заказчика имеет право не допустить персонал Подрядчика к началу Услуг по Договору, если, по его мнению, такой персонал недостаточно отдохнул. </w:t>
      </w:r>
    </w:p>
    <w:p w14:paraId="11483E08"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3.2.12</w:t>
      </w:r>
      <w:r w:rsidRPr="00042E49">
        <w:rPr>
          <w:rFonts w:ascii="Times New Roman" w:hAnsi="Times New Roman"/>
          <w:sz w:val="24"/>
          <w:szCs w:val="24"/>
          <w:lang w:val="ru-RU"/>
        </w:rPr>
        <w:tab/>
        <w:t>По требованию Подрядчик направляет Заказчику политику вахтовых работ, сведения о количестве персонала, об отдыхе и т.д., относящиеся к персоналу Подрядчика, предоставляемого по условиям Договора.</w:t>
      </w:r>
    </w:p>
    <w:p w14:paraId="1B80760D" w14:textId="77777777" w:rsidR="002219D5" w:rsidRPr="00042E49" w:rsidRDefault="0027455D" w:rsidP="002219D5">
      <w:pPr>
        <w:tabs>
          <w:tab w:val="clear" w:pos="1080"/>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3.2.13</w:t>
      </w:r>
      <w:r w:rsidRPr="00042E49">
        <w:rPr>
          <w:rFonts w:ascii="Times New Roman" w:hAnsi="Times New Roman"/>
          <w:sz w:val="24"/>
          <w:szCs w:val="24"/>
          <w:lang w:val="ru-RU"/>
        </w:rPr>
        <w:tab/>
        <w:t>Вопреки вышесказанному, Подрядчик остается ответственным за обеспечение соблюдения статьи «выполнение Услуг» в отношении персонала Подрядчика, необходимого для оказания Услуг на постоянной и непрерывной основе, и Подрядчик составляет график перевахтовки персонала Подрядчика.</w:t>
      </w:r>
    </w:p>
    <w:p w14:paraId="16475BB8" w14:textId="77777777" w:rsidR="002219D5" w:rsidRPr="00042E49" w:rsidRDefault="002219D5" w:rsidP="002219D5">
      <w:pPr>
        <w:tabs>
          <w:tab w:val="left" w:pos="0"/>
        </w:tabs>
        <w:rPr>
          <w:rFonts w:ascii="Times New Roman" w:hAnsi="Times New Roman"/>
          <w:sz w:val="24"/>
          <w:szCs w:val="24"/>
          <w:lang w:val="ru-RU"/>
        </w:rPr>
      </w:pPr>
    </w:p>
    <w:p w14:paraId="4A9653AC" w14:textId="77777777" w:rsidR="002219D5" w:rsidRPr="00042E49" w:rsidRDefault="00787E7D" w:rsidP="002219D5">
      <w:pPr>
        <w:pStyle w:val="20"/>
        <w:tabs>
          <w:tab w:val="left" w:pos="0"/>
        </w:tabs>
        <w:rPr>
          <w:rFonts w:ascii="Times New Roman" w:hAnsi="Times New Roman"/>
          <w:sz w:val="24"/>
          <w:szCs w:val="24"/>
          <w:lang w:val="ru-RU"/>
        </w:rPr>
      </w:pPr>
      <w:r w:rsidRPr="00042E49">
        <w:rPr>
          <w:rFonts w:ascii="Times New Roman" w:hAnsi="Times New Roman"/>
          <w:sz w:val="24"/>
          <w:szCs w:val="24"/>
          <w:lang w:val="ru-RU"/>
        </w:rPr>
        <w:t>РАСЧЕТ СТАВОК УСЛУГ СТАНЦИИ ГТИ</w:t>
      </w:r>
    </w:p>
    <w:p w14:paraId="0414BF4F" w14:textId="77777777" w:rsidR="002219D5" w:rsidRPr="00042E49" w:rsidRDefault="00787E7D" w:rsidP="002219D5">
      <w:pPr>
        <w:pStyle w:val="20"/>
        <w:tabs>
          <w:tab w:val="left" w:pos="0"/>
        </w:tabs>
        <w:rPr>
          <w:rFonts w:ascii="Times New Roman" w:hAnsi="Times New Roman"/>
          <w:i/>
          <w:sz w:val="24"/>
          <w:szCs w:val="24"/>
          <w:lang w:val="ru-RU"/>
        </w:rPr>
      </w:pPr>
      <w:r w:rsidRPr="00042E49">
        <w:rPr>
          <w:rFonts w:ascii="Times New Roman" w:hAnsi="Times New Roman"/>
          <w:sz w:val="24"/>
          <w:szCs w:val="24"/>
          <w:lang w:val="ru-RU"/>
        </w:rPr>
        <w:t>4.1</w:t>
      </w:r>
      <w:r w:rsidRPr="00042E49">
        <w:rPr>
          <w:rFonts w:ascii="Times New Roman" w:hAnsi="Times New Roman"/>
          <w:sz w:val="24"/>
          <w:szCs w:val="24"/>
          <w:lang w:val="ru-RU"/>
        </w:rPr>
        <w:tab/>
        <w:t>Перечень тарифных ставок: Персонал проекта</w:t>
      </w:r>
    </w:p>
    <w:p w14:paraId="2AFBFAAA" w14:textId="353D401D" w:rsidR="002219D5" w:rsidRPr="00042E49" w:rsidRDefault="0027455D" w:rsidP="002219D5">
      <w:pPr>
        <w:pStyle w:val="Normal1"/>
        <w:tabs>
          <w:tab w:val="clear" w:pos="851"/>
          <w:tab w:val="clear" w:pos="1701"/>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4.1.1</w:t>
      </w:r>
      <w:r w:rsidRPr="00042E49">
        <w:rPr>
          <w:rFonts w:ascii="Times New Roman" w:hAnsi="Times New Roman"/>
          <w:sz w:val="24"/>
          <w:szCs w:val="24"/>
          <w:lang w:val="ru-RU"/>
        </w:rPr>
        <w:tab/>
        <w:t xml:space="preserve"> Подрядчик предоставляет Персонал проекта на </w:t>
      </w:r>
      <w:r w:rsidR="00795FDC" w:rsidRPr="00042E49">
        <w:rPr>
          <w:rFonts w:ascii="Times New Roman" w:hAnsi="Times New Roman"/>
          <w:sz w:val="24"/>
          <w:szCs w:val="24"/>
          <w:lang w:val="ru-RU"/>
        </w:rPr>
        <w:t xml:space="preserve">оценочную </w:t>
      </w:r>
      <w:r w:rsidRPr="00042E49">
        <w:rPr>
          <w:rFonts w:ascii="Times New Roman" w:hAnsi="Times New Roman"/>
          <w:sz w:val="24"/>
          <w:szCs w:val="24"/>
          <w:lang w:val="ru-RU"/>
        </w:rPr>
        <w:t xml:space="preserve">скважину </w:t>
      </w:r>
      <w:r w:rsidRPr="00042E49">
        <w:rPr>
          <w:rFonts w:ascii="Times New Roman" w:hAnsi="Times New Roman"/>
          <w:sz w:val="24"/>
          <w:szCs w:val="24"/>
          <w:lang w:val="en-US"/>
        </w:rPr>
        <w:t>ZT</w:t>
      </w:r>
      <w:r w:rsidRPr="00042E49">
        <w:rPr>
          <w:rFonts w:ascii="Times New Roman" w:hAnsi="Times New Roman"/>
          <w:sz w:val="24"/>
          <w:szCs w:val="24"/>
          <w:lang w:val="ru-RU"/>
        </w:rPr>
        <w:t>-</w:t>
      </w:r>
      <w:r w:rsidR="00842FE4" w:rsidRPr="00042E49">
        <w:rPr>
          <w:rFonts w:ascii="Times New Roman" w:hAnsi="Times New Roman"/>
          <w:sz w:val="24"/>
          <w:szCs w:val="24"/>
          <w:lang w:val="ru-RU"/>
        </w:rPr>
        <w:t>2</w:t>
      </w:r>
      <w:r w:rsidRPr="00042E49">
        <w:rPr>
          <w:rFonts w:ascii="Times New Roman" w:hAnsi="Times New Roman"/>
          <w:sz w:val="24"/>
          <w:szCs w:val="24"/>
          <w:lang w:val="ru-RU"/>
        </w:rPr>
        <w:t xml:space="preserve"> отдельно согласно следующим СУТОЧНЫМ ставкам:</w:t>
      </w:r>
    </w:p>
    <w:p w14:paraId="1FCC11BE" w14:textId="77777777" w:rsidR="002219D5" w:rsidRPr="00042E49" w:rsidRDefault="002219D5" w:rsidP="002219D5">
      <w:pPr>
        <w:pStyle w:val="Normal1"/>
        <w:tabs>
          <w:tab w:val="clear" w:pos="851"/>
          <w:tab w:val="left" w:pos="0"/>
        </w:tabs>
        <w:ind w:left="0" w:firstLine="0"/>
        <w:rPr>
          <w:rFonts w:ascii="Times New Roman" w:hAnsi="Times New Roman"/>
          <w:sz w:val="24"/>
          <w:szCs w:val="24"/>
          <w:lang w:val="ru-RU"/>
        </w:rPr>
      </w:pPr>
    </w:p>
    <w:tbl>
      <w:tblPr>
        <w:tblW w:w="93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955"/>
        <w:gridCol w:w="1843"/>
        <w:gridCol w:w="1984"/>
      </w:tblGrid>
      <w:tr w:rsidR="002219D5" w:rsidRPr="00E17136" w14:paraId="2E19DD72" w14:textId="77777777" w:rsidTr="00C06462">
        <w:trPr>
          <w:cantSplit/>
          <w:tblHeader/>
        </w:trPr>
        <w:tc>
          <w:tcPr>
            <w:tcW w:w="540" w:type="dxa"/>
            <w:vAlign w:val="center"/>
          </w:tcPr>
          <w:p w14:paraId="72D17286" w14:textId="77777777" w:rsidR="002219D5" w:rsidRPr="00042E49" w:rsidRDefault="0027455D" w:rsidP="00C06462">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w:t>
            </w:r>
          </w:p>
        </w:tc>
        <w:tc>
          <w:tcPr>
            <w:tcW w:w="4955" w:type="dxa"/>
            <w:vAlign w:val="center"/>
          </w:tcPr>
          <w:p w14:paraId="682369FA" w14:textId="77777777" w:rsidR="002219D5" w:rsidRPr="00042E49" w:rsidRDefault="0027455D" w:rsidP="00C06462">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Должность</w:t>
            </w:r>
          </w:p>
        </w:tc>
        <w:tc>
          <w:tcPr>
            <w:tcW w:w="1843" w:type="dxa"/>
            <w:vAlign w:val="center"/>
          </w:tcPr>
          <w:p w14:paraId="31A579DB" w14:textId="77777777" w:rsidR="002219D5" w:rsidRPr="00042E49" w:rsidRDefault="0027455D" w:rsidP="00C06462">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Ед.измерения</w:t>
            </w:r>
          </w:p>
        </w:tc>
        <w:tc>
          <w:tcPr>
            <w:tcW w:w="1984" w:type="dxa"/>
            <w:vAlign w:val="center"/>
          </w:tcPr>
          <w:p w14:paraId="34409ED3" w14:textId="77777777" w:rsidR="00A06C62" w:rsidRPr="00042E49" w:rsidRDefault="0027455D" w:rsidP="004E73F4">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 xml:space="preserve">Ставка за единицу, в тенге </w:t>
            </w:r>
          </w:p>
        </w:tc>
      </w:tr>
      <w:tr w:rsidR="002219D5" w:rsidRPr="00042E49" w14:paraId="4CBFCEF6" w14:textId="77777777" w:rsidTr="00C06462">
        <w:trPr>
          <w:cantSplit/>
        </w:trPr>
        <w:tc>
          <w:tcPr>
            <w:tcW w:w="540" w:type="dxa"/>
          </w:tcPr>
          <w:p w14:paraId="31511B42" w14:textId="77777777" w:rsidR="002219D5" w:rsidRPr="00042E49" w:rsidRDefault="0027455D" w:rsidP="00C06462">
            <w:pPr>
              <w:pStyle w:val="TableN"/>
              <w:tabs>
                <w:tab w:val="clear" w:pos="851"/>
                <w:tab w:val="left" w:pos="0"/>
              </w:tabs>
              <w:suppressAutoHyphens/>
              <w:rPr>
                <w:rFonts w:ascii="Times New Roman" w:hAnsi="Times New Roman"/>
                <w:sz w:val="24"/>
                <w:szCs w:val="24"/>
              </w:rPr>
            </w:pPr>
            <w:r w:rsidRPr="00042E49">
              <w:rPr>
                <w:rFonts w:ascii="Times New Roman" w:hAnsi="Times New Roman"/>
                <w:sz w:val="24"/>
                <w:szCs w:val="24"/>
              </w:rPr>
              <w:t>1</w:t>
            </w:r>
          </w:p>
        </w:tc>
        <w:tc>
          <w:tcPr>
            <w:tcW w:w="4955" w:type="dxa"/>
          </w:tcPr>
          <w:p w14:paraId="0F8F7956" w14:textId="77777777" w:rsidR="002219D5" w:rsidRPr="00042E49" w:rsidRDefault="0027455D" w:rsidP="00C06462">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 xml:space="preserve">Инженер по газовому каротажу </w:t>
            </w:r>
          </w:p>
        </w:tc>
        <w:tc>
          <w:tcPr>
            <w:tcW w:w="1843" w:type="dxa"/>
          </w:tcPr>
          <w:p w14:paraId="0E2EA13A" w14:textId="77777777" w:rsidR="002219D5" w:rsidRPr="00042E49" w:rsidRDefault="0027455D" w:rsidP="00C06462">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    </w:t>
            </w:r>
            <w:r w:rsidRPr="00042E49">
              <w:rPr>
                <w:rFonts w:ascii="Times New Roman" w:hAnsi="Times New Roman"/>
                <w:sz w:val="24"/>
                <w:szCs w:val="24"/>
                <w:lang w:val="en-US"/>
              </w:rPr>
              <w:t xml:space="preserve">  </w:t>
            </w:r>
            <w:r w:rsidRPr="00042E49">
              <w:rPr>
                <w:rFonts w:ascii="Times New Roman" w:hAnsi="Times New Roman"/>
                <w:sz w:val="24"/>
                <w:szCs w:val="24"/>
                <w:lang w:val="ru-RU"/>
              </w:rPr>
              <w:t>чел.день</w:t>
            </w:r>
          </w:p>
        </w:tc>
        <w:tc>
          <w:tcPr>
            <w:tcW w:w="1984" w:type="dxa"/>
          </w:tcPr>
          <w:p w14:paraId="2DEBDE67" w14:textId="77777777" w:rsidR="002219D5" w:rsidRPr="00042E49" w:rsidRDefault="002219D5" w:rsidP="008D3AEB">
            <w:pPr>
              <w:pStyle w:val="TableN"/>
              <w:keepNext/>
              <w:tabs>
                <w:tab w:val="clear" w:pos="851"/>
                <w:tab w:val="left" w:pos="0"/>
              </w:tabs>
              <w:suppressAutoHyphens/>
              <w:jc w:val="center"/>
              <w:outlineLvl w:val="2"/>
              <w:rPr>
                <w:rFonts w:ascii="Times New Roman" w:hAnsi="Times New Roman"/>
                <w:b/>
                <w:sz w:val="24"/>
                <w:szCs w:val="24"/>
                <w:lang w:val="ru-RU"/>
              </w:rPr>
            </w:pPr>
          </w:p>
        </w:tc>
      </w:tr>
      <w:tr w:rsidR="002219D5" w:rsidRPr="00042E49" w14:paraId="3801FC15" w14:textId="77777777" w:rsidTr="00C06462">
        <w:trPr>
          <w:cantSplit/>
        </w:trPr>
        <w:tc>
          <w:tcPr>
            <w:tcW w:w="540" w:type="dxa"/>
          </w:tcPr>
          <w:p w14:paraId="7573A063" w14:textId="77777777" w:rsidR="002219D5" w:rsidRPr="00042E49" w:rsidRDefault="0027455D" w:rsidP="00C06462">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2</w:t>
            </w:r>
          </w:p>
        </w:tc>
        <w:tc>
          <w:tcPr>
            <w:tcW w:w="4955" w:type="dxa"/>
          </w:tcPr>
          <w:p w14:paraId="6FDCDAD1" w14:textId="473B4CED" w:rsidR="002219D5" w:rsidRPr="00042E49" w:rsidRDefault="0027455D" w:rsidP="00296BE8">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Инженер по анализу данных </w:t>
            </w:r>
          </w:p>
        </w:tc>
        <w:tc>
          <w:tcPr>
            <w:tcW w:w="1843" w:type="dxa"/>
          </w:tcPr>
          <w:p w14:paraId="06C370A7" w14:textId="77777777" w:rsidR="002219D5" w:rsidRPr="00042E49" w:rsidRDefault="0027455D" w:rsidP="00C06462">
            <w:pPr>
              <w:tabs>
                <w:tab w:val="left" w:pos="0"/>
              </w:tabs>
              <w:suppressAutoHyphens/>
              <w:ind w:left="0" w:firstLine="0"/>
              <w:jc w:val="center"/>
              <w:rPr>
                <w:rFonts w:ascii="Times New Roman" w:hAnsi="Times New Roman"/>
                <w:sz w:val="24"/>
                <w:szCs w:val="24"/>
              </w:rPr>
            </w:pPr>
            <w:r w:rsidRPr="00042E49">
              <w:rPr>
                <w:rFonts w:ascii="Times New Roman" w:hAnsi="Times New Roman"/>
                <w:sz w:val="24"/>
                <w:szCs w:val="24"/>
                <w:lang w:val="ru-RU"/>
              </w:rPr>
              <w:t>чел.день</w:t>
            </w:r>
          </w:p>
        </w:tc>
        <w:tc>
          <w:tcPr>
            <w:tcW w:w="1984" w:type="dxa"/>
          </w:tcPr>
          <w:p w14:paraId="12C5595D" w14:textId="77777777" w:rsidR="002219D5" w:rsidRPr="00042E49" w:rsidRDefault="002219D5" w:rsidP="008D3AEB">
            <w:pPr>
              <w:pStyle w:val="TableN"/>
              <w:keepNext/>
              <w:tabs>
                <w:tab w:val="clear" w:pos="851"/>
                <w:tab w:val="left" w:pos="0"/>
              </w:tabs>
              <w:suppressAutoHyphens/>
              <w:jc w:val="center"/>
              <w:outlineLvl w:val="2"/>
              <w:rPr>
                <w:rFonts w:ascii="Times New Roman" w:hAnsi="Times New Roman"/>
                <w:b/>
                <w:sz w:val="24"/>
                <w:szCs w:val="24"/>
                <w:lang w:val="ru-RU"/>
              </w:rPr>
            </w:pPr>
          </w:p>
        </w:tc>
      </w:tr>
    </w:tbl>
    <w:p w14:paraId="21ABFEAB" w14:textId="77777777" w:rsidR="002219D5" w:rsidRPr="00042E49" w:rsidRDefault="002219D5" w:rsidP="002219D5">
      <w:pPr>
        <w:tabs>
          <w:tab w:val="left" w:pos="0"/>
        </w:tabs>
        <w:ind w:left="0" w:firstLine="0"/>
        <w:rPr>
          <w:rFonts w:ascii="Times New Roman" w:hAnsi="Times New Roman"/>
          <w:sz w:val="24"/>
          <w:szCs w:val="24"/>
          <w:lang w:val="ru-RU"/>
        </w:rPr>
      </w:pPr>
    </w:p>
    <w:p w14:paraId="1F6711A4" w14:textId="22AEB98E" w:rsidR="00190E68" w:rsidRPr="00042E49" w:rsidRDefault="0027455D" w:rsidP="00042E49">
      <w:pPr>
        <w:pStyle w:val="afc"/>
        <w:numPr>
          <w:ilvl w:val="1"/>
          <w:numId w:val="31"/>
        </w:numPr>
        <w:tabs>
          <w:tab w:val="left" w:pos="0"/>
          <w:tab w:val="left" w:pos="1701"/>
          <w:tab w:val="left" w:pos="2552"/>
        </w:tabs>
        <w:spacing w:line="240" w:lineRule="auto"/>
        <w:rPr>
          <w:rFonts w:ascii="Times New Roman" w:eastAsia="Calibri" w:hAnsi="Times New Roman"/>
          <w:b/>
          <w:sz w:val="24"/>
          <w:szCs w:val="24"/>
          <w:lang w:val="ru-RU" w:eastAsia="en-US"/>
        </w:rPr>
      </w:pPr>
      <w:r w:rsidRPr="00042E49">
        <w:rPr>
          <w:rFonts w:ascii="Times New Roman" w:hAnsi="Times New Roman"/>
          <w:sz w:val="24"/>
          <w:szCs w:val="24"/>
          <w:lang w:val="ru-RU" w:eastAsia="en-US"/>
        </w:rPr>
        <w:t>*Для обеспечения безопасного и наиболее эффективного выполнения работ необходимо использование не более 2-х Инженеров по газовому каротажу (</w:t>
      </w:r>
      <w:r w:rsidR="00E60715" w:rsidRPr="00042E49">
        <w:rPr>
          <w:rFonts w:ascii="Times New Roman" w:hAnsi="Times New Roman"/>
          <w:sz w:val="24"/>
          <w:szCs w:val="24"/>
          <w:lang w:val="ru-RU" w:eastAsia="en-US"/>
        </w:rPr>
        <w:t>88</w:t>
      </w:r>
      <w:r w:rsidR="00842FE4" w:rsidRPr="00042E49">
        <w:rPr>
          <w:rFonts w:ascii="Times New Roman" w:hAnsi="Times New Roman"/>
          <w:sz w:val="24"/>
          <w:szCs w:val="24"/>
          <w:lang w:val="ru-RU" w:eastAsia="en-US"/>
        </w:rPr>
        <w:t xml:space="preserve"> </w:t>
      </w:r>
      <w:r w:rsidRPr="00042E49">
        <w:rPr>
          <w:rFonts w:ascii="Times New Roman" w:hAnsi="Times New Roman"/>
          <w:sz w:val="24"/>
          <w:szCs w:val="24"/>
          <w:lang w:val="ru-RU" w:eastAsia="en-US"/>
        </w:rPr>
        <w:t xml:space="preserve">дней </w:t>
      </w:r>
      <w:r w:rsidR="00842FE4" w:rsidRPr="00042E49">
        <w:rPr>
          <w:rFonts w:ascii="Times New Roman" w:hAnsi="Times New Roman"/>
          <w:sz w:val="24"/>
          <w:szCs w:val="24"/>
          <w:lang w:val="ru-RU" w:eastAsia="en-US"/>
        </w:rPr>
        <w:t xml:space="preserve">строительства скважины по </w:t>
      </w:r>
      <w:r w:rsidRPr="00042E49">
        <w:rPr>
          <w:rFonts w:ascii="Times New Roman" w:hAnsi="Times New Roman"/>
          <w:sz w:val="24"/>
          <w:szCs w:val="24"/>
          <w:lang w:val="ru-RU" w:eastAsia="en-US"/>
        </w:rPr>
        <w:t>проект</w:t>
      </w:r>
      <w:r w:rsidR="00842FE4" w:rsidRPr="00042E49">
        <w:rPr>
          <w:rFonts w:ascii="Times New Roman" w:hAnsi="Times New Roman"/>
          <w:sz w:val="24"/>
          <w:szCs w:val="24"/>
          <w:lang w:val="ru-RU" w:eastAsia="en-US"/>
        </w:rPr>
        <w:t>у)</w:t>
      </w:r>
      <w:r w:rsidRPr="00042E49">
        <w:rPr>
          <w:rFonts w:ascii="Times New Roman" w:hAnsi="Times New Roman"/>
          <w:sz w:val="24"/>
          <w:szCs w:val="24"/>
          <w:lang w:val="ru-RU" w:eastAsia="en-US"/>
        </w:rPr>
        <w:t xml:space="preserve"> и не более 2-х Инженеров по анализу данных (</w:t>
      </w:r>
      <w:r w:rsidR="00E60715" w:rsidRPr="00042E49">
        <w:rPr>
          <w:rFonts w:ascii="Times New Roman" w:hAnsi="Times New Roman"/>
          <w:sz w:val="24"/>
          <w:szCs w:val="24"/>
          <w:lang w:val="ru-RU" w:eastAsia="en-US"/>
        </w:rPr>
        <w:t>88</w:t>
      </w:r>
      <w:r w:rsidR="00842FE4" w:rsidRPr="00042E49">
        <w:rPr>
          <w:rFonts w:ascii="Times New Roman" w:hAnsi="Times New Roman"/>
          <w:sz w:val="24"/>
          <w:szCs w:val="24"/>
          <w:lang w:val="ru-RU" w:eastAsia="en-US"/>
        </w:rPr>
        <w:t xml:space="preserve"> </w:t>
      </w:r>
      <w:r w:rsidRPr="00042E49">
        <w:rPr>
          <w:rFonts w:ascii="Times New Roman" w:hAnsi="Times New Roman"/>
          <w:sz w:val="24"/>
          <w:szCs w:val="24"/>
          <w:lang w:val="ru-RU" w:eastAsia="en-US"/>
        </w:rPr>
        <w:t xml:space="preserve">дней </w:t>
      </w:r>
      <w:r w:rsidR="00842FE4" w:rsidRPr="00042E49">
        <w:rPr>
          <w:rFonts w:ascii="Times New Roman" w:hAnsi="Times New Roman"/>
          <w:sz w:val="24"/>
          <w:szCs w:val="24"/>
          <w:lang w:val="ru-RU" w:eastAsia="en-US"/>
        </w:rPr>
        <w:t>строительства скважины по проекту</w:t>
      </w:r>
      <w:r w:rsidRPr="00042E49">
        <w:rPr>
          <w:rFonts w:ascii="Times New Roman" w:hAnsi="Times New Roman"/>
          <w:sz w:val="24"/>
          <w:szCs w:val="24"/>
          <w:lang w:val="ru-RU" w:eastAsia="en-US"/>
        </w:rPr>
        <w:t>). В любом случае количество человек для оказания Услуг не должно превышать  - 4 человек за вахту (</w:t>
      </w:r>
      <w:r w:rsidR="00842FE4" w:rsidRPr="00042E49">
        <w:rPr>
          <w:rFonts w:ascii="Times New Roman" w:hAnsi="Times New Roman"/>
          <w:sz w:val="24"/>
          <w:szCs w:val="24"/>
          <w:lang w:val="ru-RU" w:eastAsia="en-US"/>
        </w:rPr>
        <w:t xml:space="preserve">длительностью </w:t>
      </w:r>
      <w:r w:rsidRPr="00042E49">
        <w:rPr>
          <w:rFonts w:ascii="Times New Roman" w:hAnsi="Times New Roman"/>
          <w:sz w:val="24"/>
          <w:szCs w:val="24"/>
          <w:lang w:val="ru-RU" w:eastAsia="en-US"/>
        </w:rPr>
        <w:t>28 дней).</w:t>
      </w:r>
      <w:r w:rsidR="00296BE8" w:rsidRPr="00042E49">
        <w:rPr>
          <w:rFonts w:ascii="Times New Roman" w:hAnsi="Times New Roman"/>
          <w:sz w:val="24"/>
          <w:szCs w:val="24"/>
          <w:lang w:val="ru-RU" w:eastAsia="en-US"/>
        </w:rPr>
        <w:t xml:space="preserve"> </w:t>
      </w:r>
    </w:p>
    <w:p w14:paraId="501C72A1" w14:textId="77777777" w:rsidR="002219D5" w:rsidRPr="00042E49" w:rsidRDefault="00787E7D" w:rsidP="002219D5">
      <w:pPr>
        <w:pStyle w:val="20"/>
        <w:tabs>
          <w:tab w:val="left" w:pos="0"/>
        </w:tabs>
        <w:rPr>
          <w:rFonts w:ascii="Times New Roman" w:hAnsi="Times New Roman"/>
          <w:i/>
          <w:sz w:val="24"/>
          <w:szCs w:val="24"/>
          <w:lang w:val="ru-RU"/>
        </w:rPr>
      </w:pPr>
      <w:r w:rsidRPr="00042E49">
        <w:rPr>
          <w:rFonts w:ascii="Times New Roman" w:hAnsi="Times New Roman"/>
          <w:sz w:val="24"/>
          <w:szCs w:val="24"/>
          <w:lang w:val="ru-RU"/>
        </w:rPr>
        <w:t>4.2.</w:t>
      </w:r>
      <w:r w:rsidRPr="00042E49">
        <w:rPr>
          <w:rFonts w:ascii="Times New Roman" w:hAnsi="Times New Roman"/>
          <w:sz w:val="24"/>
          <w:szCs w:val="24"/>
          <w:lang w:val="ru-RU"/>
        </w:rPr>
        <w:tab/>
        <w:t>Оборудование и Услуги</w:t>
      </w:r>
    </w:p>
    <w:p w14:paraId="6E667136" w14:textId="77777777" w:rsidR="002219D5" w:rsidRPr="00042E49" w:rsidRDefault="0027455D" w:rsidP="002219D5">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4.2.1</w:t>
      </w:r>
      <w:r w:rsidRPr="00042E49">
        <w:rPr>
          <w:rFonts w:ascii="Times New Roman" w:hAnsi="Times New Roman"/>
          <w:sz w:val="24"/>
          <w:szCs w:val="24"/>
          <w:lang w:val="ru-RU"/>
        </w:rPr>
        <w:tab/>
        <w:t xml:space="preserve">Подрядчик предоставляет Оборудование на </w:t>
      </w:r>
      <w:r w:rsidR="00795FDC" w:rsidRPr="00042E49">
        <w:rPr>
          <w:rFonts w:ascii="Times New Roman" w:hAnsi="Times New Roman"/>
          <w:sz w:val="24"/>
          <w:szCs w:val="24"/>
          <w:lang w:val="ru-RU"/>
        </w:rPr>
        <w:t xml:space="preserve">оценочную </w:t>
      </w:r>
      <w:r w:rsidRPr="00042E49">
        <w:rPr>
          <w:rFonts w:ascii="Times New Roman" w:hAnsi="Times New Roman"/>
          <w:sz w:val="24"/>
          <w:szCs w:val="24"/>
          <w:lang w:val="ru-RU"/>
        </w:rPr>
        <w:t>скважину №</w:t>
      </w:r>
      <w:r w:rsidRPr="00042E49">
        <w:rPr>
          <w:rFonts w:ascii="Times New Roman" w:hAnsi="Times New Roman"/>
          <w:sz w:val="24"/>
          <w:szCs w:val="24"/>
          <w:lang w:val="en-US"/>
        </w:rPr>
        <w:t>ZT</w:t>
      </w:r>
      <w:r w:rsidRPr="00042E49">
        <w:rPr>
          <w:rFonts w:ascii="Times New Roman" w:hAnsi="Times New Roman"/>
          <w:sz w:val="24"/>
          <w:szCs w:val="24"/>
          <w:lang w:val="ru-RU"/>
        </w:rPr>
        <w:t>-</w:t>
      </w:r>
      <w:r w:rsidR="00795FDC" w:rsidRPr="00042E49">
        <w:rPr>
          <w:rFonts w:ascii="Times New Roman" w:hAnsi="Times New Roman"/>
          <w:sz w:val="24"/>
          <w:szCs w:val="24"/>
          <w:lang w:val="ru-RU"/>
        </w:rPr>
        <w:t xml:space="preserve">2 </w:t>
      </w:r>
      <w:r w:rsidRPr="00042E49">
        <w:rPr>
          <w:rFonts w:ascii="Times New Roman" w:hAnsi="Times New Roman"/>
          <w:sz w:val="24"/>
          <w:szCs w:val="24"/>
          <w:lang w:val="ru-RU"/>
        </w:rPr>
        <w:t>отдельно согласно следующим суточным ставкам:</w:t>
      </w:r>
    </w:p>
    <w:p w14:paraId="6B1225F1" w14:textId="77777777" w:rsidR="002219D5" w:rsidRPr="00042E49" w:rsidRDefault="002219D5" w:rsidP="002219D5">
      <w:pPr>
        <w:tabs>
          <w:tab w:val="left" w:pos="0"/>
        </w:tabs>
        <w:ind w:left="0" w:firstLine="0"/>
        <w:rPr>
          <w:rFonts w:ascii="Times New Roman" w:hAnsi="Times New Roman"/>
          <w:sz w:val="24"/>
          <w:szCs w:val="24"/>
          <w:lang w:val="ru-RU"/>
        </w:rPr>
      </w:pPr>
    </w:p>
    <w:tbl>
      <w:tblPr>
        <w:tblW w:w="962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384"/>
        <w:gridCol w:w="1842"/>
        <w:gridCol w:w="1701"/>
        <w:gridCol w:w="2127"/>
      </w:tblGrid>
      <w:tr w:rsidR="00071C91" w:rsidRPr="00E17136" w14:paraId="6B44E5C4" w14:textId="77777777" w:rsidTr="00F03B67">
        <w:trPr>
          <w:cantSplit/>
          <w:trHeight w:val="1388"/>
          <w:tblHeader/>
        </w:trPr>
        <w:tc>
          <w:tcPr>
            <w:tcW w:w="567" w:type="dxa"/>
            <w:shd w:val="clear" w:color="auto" w:fill="C0C0C0"/>
            <w:vAlign w:val="center"/>
          </w:tcPr>
          <w:p w14:paraId="32467C2C" w14:textId="77777777" w:rsidR="00071C91" w:rsidRPr="00042E49" w:rsidRDefault="00071C91" w:rsidP="00C06462">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w:t>
            </w:r>
          </w:p>
        </w:tc>
        <w:tc>
          <w:tcPr>
            <w:tcW w:w="3384" w:type="dxa"/>
            <w:shd w:val="clear" w:color="auto" w:fill="C0C0C0"/>
            <w:vAlign w:val="center"/>
          </w:tcPr>
          <w:p w14:paraId="551673EF" w14:textId="77777777" w:rsidR="00071C91" w:rsidRPr="00042E49" w:rsidRDefault="00071C91" w:rsidP="00C06462">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Описание</w:t>
            </w:r>
          </w:p>
        </w:tc>
        <w:tc>
          <w:tcPr>
            <w:tcW w:w="1842" w:type="dxa"/>
            <w:shd w:val="clear" w:color="auto" w:fill="C0C0C0"/>
            <w:vAlign w:val="center"/>
          </w:tcPr>
          <w:p w14:paraId="596A6A65" w14:textId="7350D5DB" w:rsidR="00071C91" w:rsidRPr="00042E49" w:rsidRDefault="009D067D">
            <w:pPr>
              <w:pStyle w:val="TableHead"/>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Единицы измерения</w:t>
            </w:r>
          </w:p>
        </w:tc>
        <w:tc>
          <w:tcPr>
            <w:tcW w:w="1701" w:type="dxa"/>
            <w:shd w:val="clear" w:color="auto" w:fill="C0C0C0"/>
            <w:vAlign w:val="center"/>
          </w:tcPr>
          <w:p w14:paraId="777A2DF4" w14:textId="4E379F54" w:rsidR="00071C91" w:rsidRPr="00042E49" w:rsidRDefault="000465BC" w:rsidP="00F03B67">
            <w:pPr>
              <w:numPr>
                <w:ilvl w:val="12"/>
                <w:numId w:val="0"/>
              </w:numPr>
              <w:tabs>
                <w:tab w:val="left" w:pos="0"/>
              </w:tabs>
              <w:suppressAutoHyphens/>
              <w:rPr>
                <w:rFonts w:ascii="Times New Roman" w:hAnsi="Times New Roman"/>
                <w:b/>
                <w:lang w:val="ru-RU"/>
              </w:rPr>
            </w:pPr>
            <w:r w:rsidRPr="00042E49">
              <w:rPr>
                <w:rFonts w:ascii="Times New Roman" w:eastAsia="MS Mincho" w:hAnsi="Times New Roman"/>
                <w:b/>
                <w:bCs/>
                <w:sz w:val="24"/>
                <w:szCs w:val="24"/>
                <w:lang w:val="ru-RU" w:eastAsia="ja-JP"/>
              </w:rPr>
              <w:t>Цена услуги</w:t>
            </w:r>
            <w:r w:rsidR="00071C91" w:rsidRPr="00042E49">
              <w:rPr>
                <w:rFonts w:ascii="Times New Roman" w:hAnsi="Times New Roman"/>
                <w:b/>
                <w:lang w:val="ru-RU"/>
              </w:rPr>
              <w:t>,</w:t>
            </w:r>
            <w:r w:rsidR="00071C91" w:rsidRPr="00042E49">
              <w:rPr>
                <w:rFonts w:ascii="Times New Roman" w:hAnsi="Times New Roman"/>
                <w:b/>
                <w:sz w:val="22"/>
                <w:szCs w:val="22"/>
                <w:lang w:val="ru-RU"/>
              </w:rPr>
              <w:t xml:space="preserve"> </w:t>
            </w:r>
            <w:r w:rsidR="00071C91" w:rsidRPr="00042E49">
              <w:rPr>
                <w:rFonts w:ascii="Times New Roman" w:hAnsi="Times New Roman"/>
                <w:b/>
                <w:lang w:val="ru-RU"/>
              </w:rPr>
              <w:t>в тенге</w:t>
            </w:r>
          </w:p>
        </w:tc>
        <w:tc>
          <w:tcPr>
            <w:tcW w:w="2127" w:type="dxa"/>
            <w:shd w:val="clear" w:color="auto" w:fill="C0C0C0"/>
          </w:tcPr>
          <w:p w14:paraId="2541E041" w14:textId="77777777" w:rsidR="00071C91" w:rsidRPr="00042E49" w:rsidRDefault="00071C91" w:rsidP="00F03B67">
            <w:pPr>
              <w:numPr>
                <w:ilvl w:val="12"/>
                <w:numId w:val="0"/>
              </w:numPr>
              <w:tabs>
                <w:tab w:val="left" w:pos="0"/>
              </w:tabs>
              <w:suppressAutoHyphens/>
              <w:rPr>
                <w:rFonts w:ascii="Times New Roman" w:eastAsia="MS Mincho" w:hAnsi="Times New Roman"/>
                <w:b/>
                <w:bCs/>
                <w:sz w:val="24"/>
                <w:szCs w:val="24"/>
                <w:lang w:val="ru-RU" w:eastAsia="ja-JP"/>
              </w:rPr>
            </w:pPr>
            <w:r w:rsidRPr="00042E49">
              <w:rPr>
                <w:rFonts w:ascii="Times New Roman" w:eastAsia="MS Mincho" w:hAnsi="Times New Roman"/>
                <w:b/>
                <w:bCs/>
                <w:sz w:val="24"/>
                <w:szCs w:val="24"/>
                <w:lang w:val="ru-RU" w:eastAsia="ja-JP"/>
              </w:rPr>
              <w:t>Процент от общей стомости (для тендера)</w:t>
            </w:r>
          </w:p>
        </w:tc>
      </w:tr>
      <w:tr w:rsidR="00071C91" w:rsidRPr="00042E49" w14:paraId="7D465662" w14:textId="77777777" w:rsidTr="00F03B67">
        <w:trPr>
          <w:trHeight w:val="952"/>
        </w:trPr>
        <w:tc>
          <w:tcPr>
            <w:tcW w:w="567" w:type="dxa"/>
          </w:tcPr>
          <w:p w14:paraId="4D2F8D55" w14:textId="77777777" w:rsidR="00071C91" w:rsidRPr="00042E49" w:rsidRDefault="00071C91" w:rsidP="00C06462">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1</w:t>
            </w:r>
          </w:p>
        </w:tc>
        <w:tc>
          <w:tcPr>
            <w:tcW w:w="3384" w:type="dxa"/>
            <w:vAlign w:val="center"/>
          </w:tcPr>
          <w:p w14:paraId="344DDCE8" w14:textId="5485A18D" w:rsidR="00071C91" w:rsidRPr="00042E49" w:rsidRDefault="007741DF" w:rsidP="00C06462">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М</w:t>
            </w:r>
            <w:r w:rsidR="00071C91" w:rsidRPr="00042E49">
              <w:rPr>
                <w:rFonts w:ascii="Times New Roman" w:hAnsi="Times New Roman"/>
                <w:sz w:val="24"/>
                <w:szCs w:val="24"/>
                <w:lang w:val="ru-RU"/>
              </w:rPr>
              <w:t>обилизаци</w:t>
            </w:r>
            <w:r w:rsidRPr="00042E49">
              <w:rPr>
                <w:rFonts w:ascii="Times New Roman" w:hAnsi="Times New Roman"/>
                <w:sz w:val="24"/>
                <w:szCs w:val="24"/>
                <w:lang w:val="ru-RU"/>
              </w:rPr>
              <w:t>я</w:t>
            </w:r>
            <w:r w:rsidR="00071C91" w:rsidRPr="00042E49">
              <w:rPr>
                <w:rFonts w:ascii="Times New Roman" w:hAnsi="Times New Roman"/>
                <w:sz w:val="24"/>
                <w:szCs w:val="24"/>
                <w:lang w:val="ru-RU"/>
              </w:rPr>
              <w:t xml:space="preserve"> всего оборудования Подрядчика</w:t>
            </w:r>
          </w:p>
          <w:p w14:paraId="2A2080C2" w14:textId="2593713F" w:rsidR="00071C91" w:rsidRPr="00042E49" w:rsidRDefault="00071C91" w:rsidP="007741DF">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на скважину </w:t>
            </w:r>
            <w:r w:rsidRPr="00042E49">
              <w:rPr>
                <w:rFonts w:ascii="Times New Roman" w:hAnsi="Times New Roman"/>
                <w:sz w:val="24"/>
                <w:szCs w:val="24"/>
                <w:lang w:val="en-US"/>
              </w:rPr>
              <w:t>Z</w:t>
            </w:r>
            <w:r w:rsidRPr="00042E49">
              <w:rPr>
                <w:rFonts w:ascii="Times New Roman" w:hAnsi="Times New Roman"/>
                <w:sz w:val="24"/>
                <w:szCs w:val="24"/>
                <w:lang w:val="ru-RU"/>
              </w:rPr>
              <w:t>Т-2, включая Пуск-наладка всего оборудования Подрядчика на ПБУ</w:t>
            </w:r>
            <w:r w:rsidR="009D067D" w:rsidRPr="00042E49">
              <w:rPr>
                <w:rFonts w:ascii="Times New Roman" w:hAnsi="Times New Roman"/>
                <w:sz w:val="24"/>
                <w:szCs w:val="24"/>
                <w:lang w:val="ru-RU"/>
              </w:rPr>
              <w:t>,</w:t>
            </w:r>
            <w:r w:rsidRPr="00042E49">
              <w:rPr>
                <w:rFonts w:ascii="Times New Roman" w:hAnsi="Times New Roman"/>
                <w:sz w:val="24"/>
                <w:szCs w:val="24"/>
                <w:lang w:val="ru-RU"/>
              </w:rPr>
              <w:t xml:space="preserve"> указанного Заказчиком   </w:t>
            </w:r>
          </w:p>
        </w:tc>
        <w:tc>
          <w:tcPr>
            <w:tcW w:w="1842" w:type="dxa"/>
            <w:vAlign w:val="center"/>
          </w:tcPr>
          <w:p w14:paraId="3F192DE2" w14:textId="246C3B41" w:rsidR="00071C91" w:rsidRPr="00042E49" w:rsidRDefault="009D067D" w:rsidP="00C06462">
            <w:pPr>
              <w:pStyle w:val="ab"/>
              <w:widowControl w:val="0"/>
              <w:tabs>
                <w:tab w:val="left" w:pos="0"/>
              </w:tabs>
              <w:suppressAutoHyphens/>
              <w:spacing w:after="0"/>
              <w:jc w:val="center"/>
              <w:outlineLvl w:val="0"/>
              <w:rPr>
                <w:rFonts w:ascii="Times New Roman" w:hAnsi="Times New Roman"/>
                <w:b/>
                <w:sz w:val="24"/>
                <w:szCs w:val="24"/>
                <w:lang w:val="ru-RU"/>
              </w:rPr>
            </w:pPr>
            <w:r w:rsidRPr="00042E49">
              <w:rPr>
                <w:rFonts w:ascii="Times New Roman" w:hAnsi="Times New Roman"/>
                <w:sz w:val="24"/>
                <w:szCs w:val="24"/>
                <w:lang w:val="ru-RU" w:eastAsia="en-US"/>
              </w:rPr>
              <w:t>услуга</w:t>
            </w:r>
          </w:p>
        </w:tc>
        <w:tc>
          <w:tcPr>
            <w:tcW w:w="1701" w:type="dxa"/>
            <w:vAlign w:val="center"/>
          </w:tcPr>
          <w:p w14:paraId="4401FCDC" w14:textId="77777777"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eastAsia="en-US"/>
              </w:rPr>
            </w:pPr>
          </w:p>
          <w:p w14:paraId="1B4E61E2" w14:textId="7217A5B8"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rPr>
            </w:pPr>
          </w:p>
        </w:tc>
        <w:tc>
          <w:tcPr>
            <w:tcW w:w="2127" w:type="dxa"/>
          </w:tcPr>
          <w:p w14:paraId="290DEC67" w14:textId="77777777"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eastAsia="en-US"/>
              </w:rPr>
            </w:pPr>
          </w:p>
          <w:p w14:paraId="1632E1F8" w14:textId="77777777"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eastAsia="en-US"/>
              </w:rPr>
            </w:pPr>
          </w:p>
          <w:p w14:paraId="3913A390" w14:textId="77777777"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eastAsia="en-US"/>
              </w:rPr>
            </w:pPr>
          </w:p>
          <w:p w14:paraId="41769531" w14:textId="77777777"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eastAsia="en-US"/>
              </w:rPr>
            </w:pPr>
            <w:r w:rsidRPr="00042E49">
              <w:rPr>
                <w:rFonts w:ascii="Times New Roman" w:hAnsi="Times New Roman"/>
                <w:sz w:val="24"/>
                <w:szCs w:val="24"/>
                <w:lang w:val="ru-RU" w:eastAsia="en-US"/>
              </w:rPr>
              <w:t>10%</w:t>
            </w:r>
          </w:p>
        </w:tc>
      </w:tr>
      <w:tr w:rsidR="00071C91" w:rsidRPr="00042E49" w14:paraId="76EF1896" w14:textId="77777777" w:rsidTr="00F03B67">
        <w:trPr>
          <w:trHeight w:val="829"/>
        </w:trPr>
        <w:tc>
          <w:tcPr>
            <w:tcW w:w="567" w:type="dxa"/>
          </w:tcPr>
          <w:p w14:paraId="0E6CE8C9" w14:textId="77777777" w:rsidR="00071C91" w:rsidRPr="00042E49" w:rsidRDefault="00071C91" w:rsidP="00C06462">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2</w:t>
            </w:r>
          </w:p>
        </w:tc>
        <w:tc>
          <w:tcPr>
            <w:tcW w:w="3384" w:type="dxa"/>
            <w:vAlign w:val="center"/>
          </w:tcPr>
          <w:p w14:paraId="032B322D" w14:textId="50EA9176" w:rsidR="00071C91" w:rsidRPr="00042E49" w:rsidRDefault="009D067D" w:rsidP="009D067D">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w:t>
            </w:r>
            <w:r w:rsidR="00071C91" w:rsidRPr="00042E49">
              <w:rPr>
                <w:rFonts w:ascii="Times New Roman" w:hAnsi="Times New Roman"/>
                <w:sz w:val="24"/>
                <w:szCs w:val="24"/>
                <w:lang w:val="ru-RU"/>
              </w:rPr>
              <w:t>емобилизаци</w:t>
            </w:r>
            <w:r w:rsidRPr="00042E49">
              <w:rPr>
                <w:rFonts w:ascii="Times New Roman" w:hAnsi="Times New Roman"/>
                <w:sz w:val="24"/>
                <w:szCs w:val="24"/>
                <w:lang w:val="ru-RU"/>
              </w:rPr>
              <w:t>я</w:t>
            </w:r>
            <w:r w:rsidR="00071C91" w:rsidRPr="00042E49">
              <w:rPr>
                <w:rFonts w:ascii="Times New Roman" w:hAnsi="Times New Roman"/>
                <w:sz w:val="24"/>
                <w:szCs w:val="24"/>
                <w:lang w:val="ru-RU"/>
              </w:rPr>
              <w:t xml:space="preserve"> для всего оборудования Подрядчика со скважины </w:t>
            </w:r>
            <w:r w:rsidR="00071C91" w:rsidRPr="00042E49">
              <w:rPr>
                <w:rFonts w:ascii="Times New Roman" w:hAnsi="Times New Roman"/>
                <w:sz w:val="24"/>
                <w:szCs w:val="24"/>
                <w:lang w:val="en-US"/>
              </w:rPr>
              <w:t>ZT</w:t>
            </w:r>
            <w:r w:rsidR="00071C91" w:rsidRPr="00042E49">
              <w:rPr>
                <w:rFonts w:ascii="Times New Roman" w:hAnsi="Times New Roman"/>
                <w:sz w:val="24"/>
                <w:szCs w:val="24"/>
                <w:lang w:val="ru-RU"/>
              </w:rPr>
              <w:t>-2</w:t>
            </w:r>
          </w:p>
        </w:tc>
        <w:tc>
          <w:tcPr>
            <w:tcW w:w="1842" w:type="dxa"/>
            <w:vAlign w:val="center"/>
          </w:tcPr>
          <w:p w14:paraId="03E7D30B" w14:textId="61941354" w:rsidR="00071C91" w:rsidRPr="00042E49" w:rsidRDefault="000465BC">
            <w:pPr>
              <w:pStyle w:val="ab"/>
              <w:widowControl w:val="0"/>
              <w:tabs>
                <w:tab w:val="left" w:pos="0"/>
              </w:tabs>
              <w:suppressAutoHyphens/>
              <w:spacing w:after="0"/>
              <w:jc w:val="center"/>
              <w:outlineLvl w:val="0"/>
              <w:rPr>
                <w:rFonts w:ascii="Times New Roman" w:hAnsi="Times New Roman"/>
                <w:sz w:val="24"/>
                <w:szCs w:val="24"/>
                <w:lang w:val="ru-RU"/>
              </w:rPr>
            </w:pPr>
            <w:r w:rsidRPr="00042E49">
              <w:rPr>
                <w:rFonts w:ascii="Times New Roman" w:hAnsi="Times New Roman"/>
                <w:sz w:val="24"/>
                <w:szCs w:val="24"/>
                <w:lang w:val="ru-RU" w:eastAsia="en-US"/>
              </w:rPr>
              <w:t>услуга</w:t>
            </w:r>
            <w:r w:rsidR="00071C91" w:rsidRPr="00042E49">
              <w:rPr>
                <w:rFonts w:ascii="Times New Roman" w:hAnsi="Times New Roman"/>
                <w:sz w:val="24"/>
                <w:szCs w:val="24"/>
                <w:lang w:val="ru-RU" w:eastAsia="en-US"/>
              </w:rPr>
              <w:t>-</w:t>
            </w:r>
          </w:p>
        </w:tc>
        <w:tc>
          <w:tcPr>
            <w:tcW w:w="1701" w:type="dxa"/>
            <w:vAlign w:val="center"/>
          </w:tcPr>
          <w:p w14:paraId="378A5A48" w14:textId="103D7DE8"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rPr>
            </w:pPr>
          </w:p>
        </w:tc>
        <w:tc>
          <w:tcPr>
            <w:tcW w:w="2127" w:type="dxa"/>
          </w:tcPr>
          <w:p w14:paraId="51B65399" w14:textId="77777777" w:rsidR="00071C91" w:rsidRPr="00042E49" w:rsidRDefault="00071C91" w:rsidP="00C06462">
            <w:pPr>
              <w:pStyle w:val="ab"/>
              <w:widowControl w:val="0"/>
              <w:tabs>
                <w:tab w:val="left" w:pos="0"/>
              </w:tabs>
              <w:suppressAutoHyphens/>
              <w:spacing w:after="0"/>
              <w:jc w:val="center"/>
              <w:outlineLvl w:val="0"/>
              <w:rPr>
                <w:rFonts w:ascii="Times New Roman" w:hAnsi="Times New Roman"/>
                <w:sz w:val="24"/>
                <w:szCs w:val="24"/>
                <w:lang w:val="ru-RU"/>
              </w:rPr>
            </w:pPr>
          </w:p>
          <w:p w14:paraId="5AB1ED72" w14:textId="2213DCB7" w:rsidR="00071C91" w:rsidRPr="00042E49" w:rsidDel="00E60715" w:rsidRDefault="00CA54D3" w:rsidP="00C06462">
            <w:pPr>
              <w:pStyle w:val="ab"/>
              <w:widowControl w:val="0"/>
              <w:tabs>
                <w:tab w:val="left" w:pos="0"/>
              </w:tabs>
              <w:suppressAutoHyphens/>
              <w:spacing w:after="0"/>
              <w:jc w:val="center"/>
              <w:outlineLvl w:val="0"/>
              <w:rPr>
                <w:rFonts w:ascii="Times New Roman" w:hAnsi="Times New Roman"/>
                <w:sz w:val="24"/>
                <w:szCs w:val="24"/>
                <w:lang w:val="ru-RU"/>
              </w:rPr>
            </w:pPr>
            <w:r>
              <w:rPr>
                <w:rFonts w:ascii="Times New Roman" w:hAnsi="Times New Roman"/>
                <w:sz w:val="24"/>
                <w:szCs w:val="24"/>
                <w:lang w:val="ru-RU"/>
              </w:rPr>
              <w:t>5</w:t>
            </w:r>
            <w:r w:rsidR="00071C91" w:rsidRPr="00042E49">
              <w:rPr>
                <w:rFonts w:ascii="Times New Roman" w:hAnsi="Times New Roman"/>
                <w:sz w:val="24"/>
                <w:szCs w:val="24"/>
                <w:lang w:val="ru-RU"/>
              </w:rPr>
              <w:t>%</w:t>
            </w:r>
          </w:p>
        </w:tc>
      </w:tr>
      <w:tr w:rsidR="00071C91" w:rsidRPr="00042E49" w14:paraId="660A7D3A" w14:textId="77777777" w:rsidTr="00F03B67">
        <w:trPr>
          <w:trHeight w:val="329"/>
        </w:trPr>
        <w:tc>
          <w:tcPr>
            <w:tcW w:w="567" w:type="dxa"/>
          </w:tcPr>
          <w:p w14:paraId="4D8F1B17" w14:textId="77777777" w:rsidR="00071C91" w:rsidRPr="00042E49" w:rsidRDefault="00071C91" w:rsidP="00C06462">
            <w:pPr>
              <w:pStyle w:val="ab"/>
              <w:tabs>
                <w:tab w:val="left" w:pos="0"/>
              </w:tabs>
              <w:suppressAutoHyphens/>
              <w:spacing w:after="0"/>
              <w:rPr>
                <w:rFonts w:ascii="Times New Roman" w:hAnsi="Times New Roman"/>
                <w:sz w:val="24"/>
                <w:szCs w:val="24"/>
                <w:lang w:val="ru-RU"/>
              </w:rPr>
            </w:pPr>
            <w:r w:rsidRPr="00042E49">
              <w:rPr>
                <w:rFonts w:ascii="Times New Roman" w:hAnsi="Times New Roman"/>
                <w:sz w:val="24"/>
                <w:szCs w:val="24"/>
                <w:lang w:val="ru-RU"/>
              </w:rPr>
              <w:t>3</w:t>
            </w:r>
          </w:p>
        </w:tc>
        <w:tc>
          <w:tcPr>
            <w:tcW w:w="3384" w:type="dxa"/>
            <w:vAlign w:val="center"/>
          </w:tcPr>
          <w:p w14:paraId="060F3114" w14:textId="01A116E3" w:rsidR="00071C91" w:rsidRPr="00042E49" w:rsidRDefault="00071C91" w:rsidP="00E60715">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Установка газового каротажа*</w:t>
            </w:r>
          </w:p>
        </w:tc>
        <w:tc>
          <w:tcPr>
            <w:tcW w:w="1842" w:type="dxa"/>
            <w:vAlign w:val="center"/>
          </w:tcPr>
          <w:p w14:paraId="0FDA7913" w14:textId="77777777" w:rsidR="00071C91" w:rsidRPr="00042E49" w:rsidRDefault="00071C91" w:rsidP="00C06462">
            <w:pPr>
              <w:pStyle w:val="ab"/>
              <w:tabs>
                <w:tab w:val="left" w:pos="0"/>
              </w:tabs>
              <w:suppressAutoHyphens/>
              <w:spacing w:after="0"/>
              <w:jc w:val="center"/>
              <w:rPr>
                <w:rFonts w:ascii="Times New Roman" w:hAnsi="Times New Roman"/>
                <w:sz w:val="24"/>
                <w:szCs w:val="24"/>
                <w:lang w:val="ru-RU"/>
              </w:rPr>
            </w:pPr>
            <w:r w:rsidRPr="00042E49">
              <w:rPr>
                <w:rFonts w:ascii="Times New Roman" w:hAnsi="Times New Roman"/>
                <w:sz w:val="24"/>
                <w:szCs w:val="24"/>
                <w:lang w:val="ru-RU"/>
              </w:rPr>
              <w:t>-</w:t>
            </w:r>
            <w:r w:rsidR="000465BC" w:rsidRPr="00042E49">
              <w:rPr>
                <w:rFonts w:ascii="Times New Roman" w:hAnsi="Times New Roman"/>
                <w:sz w:val="24"/>
                <w:szCs w:val="24"/>
                <w:lang w:val="ru-RU"/>
              </w:rPr>
              <w:t>услуга в день (суточная ставка)</w:t>
            </w:r>
          </w:p>
        </w:tc>
        <w:tc>
          <w:tcPr>
            <w:tcW w:w="1701" w:type="dxa"/>
            <w:vAlign w:val="center"/>
          </w:tcPr>
          <w:p w14:paraId="4B639934" w14:textId="77777777" w:rsidR="00071C91" w:rsidRPr="00042E49" w:rsidRDefault="00071C91">
            <w:pPr>
              <w:pStyle w:val="ab"/>
              <w:tabs>
                <w:tab w:val="left" w:pos="0"/>
              </w:tabs>
              <w:suppressAutoHyphens/>
              <w:spacing w:after="0"/>
              <w:jc w:val="center"/>
              <w:rPr>
                <w:rFonts w:ascii="Times New Roman" w:hAnsi="Times New Roman"/>
                <w:b/>
                <w:sz w:val="24"/>
                <w:szCs w:val="24"/>
                <w:lang w:val="ru-RU"/>
              </w:rPr>
            </w:pPr>
          </w:p>
        </w:tc>
        <w:tc>
          <w:tcPr>
            <w:tcW w:w="2127" w:type="dxa"/>
          </w:tcPr>
          <w:p w14:paraId="46F94EC9" w14:textId="77777777" w:rsidR="00071C91" w:rsidRPr="00042E49" w:rsidRDefault="00071C91">
            <w:pPr>
              <w:pStyle w:val="ab"/>
              <w:tabs>
                <w:tab w:val="left" w:pos="0"/>
              </w:tabs>
              <w:suppressAutoHyphens/>
              <w:spacing w:after="0"/>
              <w:jc w:val="center"/>
              <w:rPr>
                <w:rFonts w:ascii="Times New Roman" w:hAnsi="Times New Roman"/>
                <w:b/>
                <w:sz w:val="24"/>
                <w:szCs w:val="24"/>
                <w:lang w:val="ru-RU"/>
              </w:rPr>
            </w:pPr>
          </w:p>
          <w:p w14:paraId="65504843" w14:textId="401176E6" w:rsidR="00071C91" w:rsidRPr="00042E49" w:rsidRDefault="00CA54D3">
            <w:pPr>
              <w:pStyle w:val="ab"/>
              <w:tabs>
                <w:tab w:val="left" w:pos="0"/>
              </w:tabs>
              <w:suppressAutoHyphens/>
              <w:spacing w:after="0"/>
              <w:jc w:val="center"/>
              <w:rPr>
                <w:rFonts w:ascii="Times New Roman" w:hAnsi="Times New Roman"/>
                <w:b/>
                <w:sz w:val="24"/>
                <w:szCs w:val="24"/>
                <w:lang w:val="ru-RU"/>
              </w:rPr>
            </w:pPr>
            <w:r>
              <w:rPr>
                <w:rFonts w:ascii="Times New Roman" w:hAnsi="Times New Roman"/>
                <w:b/>
                <w:sz w:val="24"/>
                <w:szCs w:val="24"/>
                <w:lang w:val="ru-RU"/>
              </w:rPr>
              <w:t>75</w:t>
            </w:r>
            <w:r w:rsidR="00071C91" w:rsidRPr="00042E49">
              <w:rPr>
                <w:rFonts w:ascii="Times New Roman" w:hAnsi="Times New Roman"/>
                <w:b/>
                <w:sz w:val="24"/>
                <w:szCs w:val="24"/>
                <w:lang w:val="ru-RU"/>
              </w:rPr>
              <w:t>%</w:t>
            </w:r>
          </w:p>
          <w:p w14:paraId="53F12AF9" w14:textId="77777777" w:rsidR="001B6614" w:rsidRPr="00042E49" w:rsidRDefault="001B6614">
            <w:pPr>
              <w:pStyle w:val="ab"/>
              <w:tabs>
                <w:tab w:val="left" w:pos="0"/>
              </w:tabs>
              <w:suppressAutoHyphens/>
              <w:spacing w:after="0"/>
              <w:jc w:val="center"/>
              <w:rPr>
                <w:rFonts w:ascii="Times New Roman" w:hAnsi="Times New Roman"/>
                <w:b/>
                <w:sz w:val="24"/>
                <w:szCs w:val="24"/>
                <w:lang w:val="ru-RU"/>
              </w:rPr>
            </w:pPr>
          </w:p>
        </w:tc>
      </w:tr>
      <w:tr w:rsidR="00071C91" w:rsidRPr="00042E49" w14:paraId="16A2FE94" w14:textId="77777777" w:rsidTr="00F03B67">
        <w:trPr>
          <w:trHeight w:val="559"/>
        </w:trPr>
        <w:tc>
          <w:tcPr>
            <w:tcW w:w="567" w:type="dxa"/>
            <w:tcBorders>
              <w:top w:val="single" w:sz="4" w:space="0" w:color="auto"/>
              <w:left w:val="single" w:sz="4" w:space="0" w:color="auto"/>
              <w:bottom w:val="single" w:sz="4" w:space="0" w:color="auto"/>
              <w:right w:val="single" w:sz="4" w:space="0" w:color="auto"/>
            </w:tcBorders>
          </w:tcPr>
          <w:p w14:paraId="3B73140E" w14:textId="77777777" w:rsidR="00071C91" w:rsidRPr="00042E49" w:rsidRDefault="00071C91" w:rsidP="00842FE4">
            <w:pPr>
              <w:pStyle w:val="ab"/>
              <w:tabs>
                <w:tab w:val="left" w:pos="0"/>
              </w:tabs>
              <w:suppressAutoHyphens/>
              <w:spacing w:after="0"/>
              <w:rPr>
                <w:rFonts w:ascii="Times New Roman" w:hAnsi="Times New Roman"/>
                <w:sz w:val="24"/>
                <w:szCs w:val="24"/>
                <w:lang w:val="ru-RU"/>
              </w:rPr>
            </w:pPr>
            <w:r w:rsidRPr="00042E49">
              <w:rPr>
                <w:rFonts w:ascii="Times New Roman" w:hAnsi="Times New Roman"/>
                <w:sz w:val="24"/>
                <w:szCs w:val="24"/>
                <w:lang w:val="ru-RU"/>
              </w:rPr>
              <w:t>4</w:t>
            </w:r>
          </w:p>
        </w:tc>
        <w:tc>
          <w:tcPr>
            <w:tcW w:w="3384" w:type="dxa"/>
            <w:tcBorders>
              <w:top w:val="single" w:sz="4" w:space="0" w:color="auto"/>
              <w:left w:val="single" w:sz="4" w:space="0" w:color="auto"/>
              <w:bottom w:val="single" w:sz="4" w:space="0" w:color="auto"/>
              <w:right w:val="single" w:sz="4" w:space="0" w:color="auto"/>
            </w:tcBorders>
            <w:vAlign w:val="center"/>
          </w:tcPr>
          <w:p w14:paraId="48D52BD6" w14:textId="77777777" w:rsidR="00071C91" w:rsidRPr="00042E49" w:rsidRDefault="00071C91" w:rsidP="00E60715">
            <w:pPr>
              <w:widowControl w:val="0"/>
              <w:tabs>
                <w:tab w:val="left" w:pos="0"/>
              </w:tabs>
              <w:suppressAutoHyphens/>
              <w:ind w:left="0" w:firstLine="0"/>
              <w:rPr>
                <w:rFonts w:ascii="Times New Roman" w:hAnsi="Times New Roman"/>
                <w:sz w:val="24"/>
                <w:szCs w:val="24"/>
                <w:lang w:val="ru-RU" w:eastAsia="ko-KR"/>
              </w:rPr>
            </w:pPr>
            <w:r w:rsidRPr="00042E49">
              <w:rPr>
                <w:rFonts w:ascii="Times New Roman" w:hAnsi="Times New Roman"/>
                <w:sz w:val="24"/>
                <w:szCs w:val="24"/>
                <w:lang w:val="ru-RU" w:eastAsia="ko-KR"/>
              </w:rPr>
              <w:t xml:space="preserve">Подготовка и сдача окончательного отчета </w:t>
            </w:r>
          </w:p>
        </w:tc>
        <w:tc>
          <w:tcPr>
            <w:tcW w:w="1842" w:type="dxa"/>
            <w:tcBorders>
              <w:top w:val="single" w:sz="4" w:space="0" w:color="auto"/>
              <w:left w:val="single" w:sz="4" w:space="0" w:color="auto"/>
              <w:bottom w:val="single" w:sz="4" w:space="0" w:color="auto"/>
              <w:right w:val="single" w:sz="4" w:space="0" w:color="auto"/>
            </w:tcBorders>
            <w:vAlign w:val="center"/>
          </w:tcPr>
          <w:p w14:paraId="34FF86E9" w14:textId="77777777" w:rsidR="00071C91" w:rsidRPr="00042E49" w:rsidRDefault="000465BC" w:rsidP="00842FE4">
            <w:pPr>
              <w:jc w:val="center"/>
              <w:rPr>
                <w:rFonts w:ascii="Times New Roman" w:hAnsi="Times New Roman"/>
                <w:lang w:val="ru-RU"/>
              </w:rPr>
            </w:pPr>
            <w:r w:rsidRPr="00042E49">
              <w:rPr>
                <w:rFonts w:ascii="Times New Roman" w:hAnsi="Times New Roman"/>
                <w:lang w:val="ru-RU"/>
              </w:rPr>
              <w:t>услуга</w:t>
            </w:r>
          </w:p>
        </w:tc>
        <w:tc>
          <w:tcPr>
            <w:tcW w:w="1701" w:type="dxa"/>
            <w:tcBorders>
              <w:top w:val="single" w:sz="4" w:space="0" w:color="auto"/>
              <w:left w:val="single" w:sz="4" w:space="0" w:color="auto"/>
              <w:bottom w:val="single" w:sz="4" w:space="0" w:color="auto"/>
            </w:tcBorders>
            <w:vAlign w:val="center"/>
          </w:tcPr>
          <w:p w14:paraId="49E76E23" w14:textId="6F070B21" w:rsidR="00071C91" w:rsidRPr="00042E49" w:rsidRDefault="00071C91">
            <w:pPr>
              <w:pStyle w:val="paragraph3sbk"/>
              <w:widowControl w:val="0"/>
              <w:tabs>
                <w:tab w:val="left" w:pos="0"/>
              </w:tabs>
              <w:suppressAutoHyphens/>
              <w:ind w:left="0"/>
              <w:jc w:val="center"/>
              <w:outlineLvl w:val="0"/>
              <w:rPr>
                <w:rFonts w:ascii="Times New Roman" w:hAnsi="Times New Roman"/>
                <w:b w:val="0"/>
                <w:color w:val="auto"/>
                <w:szCs w:val="24"/>
                <w:lang w:val="ru-RU"/>
              </w:rPr>
            </w:pPr>
          </w:p>
        </w:tc>
        <w:tc>
          <w:tcPr>
            <w:tcW w:w="2127" w:type="dxa"/>
            <w:tcBorders>
              <w:bottom w:val="single" w:sz="4" w:space="0" w:color="auto"/>
            </w:tcBorders>
          </w:tcPr>
          <w:p w14:paraId="4E791838" w14:textId="77777777" w:rsidR="00071C91" w:rsidRPr="00042E49" w:rsidRDefault="00071C91">
            <w:pPr>
              <w:pStyle w:val="paragraph3sbk"/>
              <w:widowControl w:val="0"/>
              <w:tabs>
                <w:tab w:val="left" w:pos="0"/>
              </w:tabs>
              <w:suppressAutoHyphens/>
              <w:ind w:left="0"/>
              <w:jc w:val="center"/>
              <w:outlineLvl w:val="0"/>
              <w:rPr>
                <w:rFonts w:ascii="Times New Roman" w:hAnsi="Times New Roman"/>
                <w:b w:val="0"/>
                <w:color w:val="auto"/>
                <w:szCs w:val="24"/>
                <w:lang w:val="ru-RU"/>
              </w:rPr>
            </w:pPr>
            <w:r w:rsidRPr="00042E49">
              <w:rPr>
                <w:rFonts w:ascii="Times New Roman" w:hAnsi="Times New Roman"/>
                <w:b w:val="0"/>
                <w:color w:val="auto"/>
                <w:szCs w:val="24"/>
                <w:lang w:val="ru-RU"/>
              </w:rPr>
              <w:t>10%</w:t>
            </w:r>
          </w:p>
        </w:tc>
      </w:tr>
    </w:tbl>
    <w:p w14:paraId="322EA8CF" w14:textId="00EEE1FF" w:rsidR="00071C91" w:rsidRPr="00042E49" w:rsidRDefault="007A68D6" w:rsidP="002219D5">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w:t>
      </w:r>
      <w:r w:rsidR="00071C91" w:rsidRPr="00042E49">
        <w:rPr>
          <w:rFonts w:ascii="Times New Roman" w:hAnsi="Times New Roman"/>
          <w:sz w:val="24"/>
          <w:szCs w:val="24"/>
          <w:lang w:val="ru-RU"/>
        </w:rPr>
        <w:t>В установку газового каротажа входит все оборудование указанное в Приложении №2 Техническая спецификация</w:t>
      </w:r>
      <w:r w:rsidRPr="00042E49">
        <w:rPr>
          <w:rFonts w:ascii="Times New Roman" w:hAnsi="Times New Roman"/>
          <w:sz w:val="24"/>
          <w:szCs w:val="24"/>
          <w:lang w:val="ru-RU"/>
        </w:rPr>
        <w:t>, включая расходные материалы</w:t>
      </w:r>
      <w:r w:rsidR="00071C91" w:rsidRPr="00042E49">
        <w:rPr>
          <w:rFonts w:ascii="Times New Roman" w:hAnsi="Times New Roman"/>
          <w:sz w:val="24"/>
          <w:szCs w:val="24"/>
          <w:lang w:val="ru-RU"/>
        </w:rPr>
        <w:t xml:space="preserve">. </w:t>
      </w:r>
    </w:p>
    <w:p w14:paraId="430ED0B6" w14:textId="77777777" w:rsidR="00E60715" w:rsidRPr="00042E49" w:rsidRDefault="00E60715" w:rsidP="00E60715">
      <w:pPr>
        <w:tabs>
          <w:tab w:val="left" w:pos="0"/>
        </w:tabs>
        <w:ind w:left="0" w:firstLine="0"/>
        <w:rPr>
          <w:rFonts w:ascii="Times New Roman" w:hAnsi="Times New Roman"/>
          <w:sz w:val="24"/>
          <w:szCs w:val="24"/>
          <w:lang w:val="ru-RU"/>
        </w:rPr>
      </w:pPr>
    </w:p>
    <w:p w14:paraId="3CFCF8BC" w14:textId="77777777" w:rsidR="002219D5" w:rsidRPr="00042E49" w:rsidRDefault="002219D5" w:rsidP="002219D5">
      <w:pPr>
        <w:tabs>
          <w:tab w:val="left" w:pos="0"/>
        </w:tabs>
        <w:ind w:left="0" w:firstLine="0"/>
        <w:rPr>
          <w:rFonts w:ascii="Times New Roman" w:hAnsi="Times New Roman"/>
          <w:sz w:val="24"/>
          <w:szCs w:val="24"/>
          <w:lang w:val="ru-RU"/>
        </w:rPr>
      </w:pPr>
    </w:p>
    <w:p w14:paraId="4FDF2AA6" w14:textId="64A7816D" w:rsidR="002219D5" w:rsidRPr="00042E49" w:rsidRDefault="00787E7D" w:rsidP="002219D5">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Примечание: </w:t>
      </w:r>
      <w:r w:rsidR="00071C91" w:rsidRPr="00042E49">
        <w:rPr>
          <w:rFonts w:ascii="Times New Roman" w:hAnsi="Times New Roman"/>
          <w:sz w:val="24"/>
          <w:szCs w:val="24"/>
          <w:lang w:val="ru-RU"/>
        </w:rPr>
        <w:t xml:space="preserve">В установку газового каротажа входит все оборудование указанное в Приложении №2 Техническая спецификация. </w:t>
      </w:r>
    </w:p>
    <w:p w14:paraId="604F2118" w14:textId="77777777" w:rsidR="002219D5" w:rsidRPr="00042E49" w:rsidRDefault="00787E7D" w:rsidP="002219D5">
      <w:pPr>
        <w:tabs>
          <w:tab w:val="left" w:pos="0"/>
        </w:tabs>
        <w:ind w:left="0" w:firstLine="0"/>
        <w:rPr>
          <w:rFonts w:ascii="Times New Roman" w:hAnsi="Times New Roman"/>
          <w:bCs/>
          <w:sz w:val="24"/>
          <w:szCs w:val="24"/>
          <w:lang w:val="ru-RU"/>
        </w:rPr>
      </w:pPr>
      <w:r w:rsidRPr="00042E49">
        <w:rPr>
          <w:rFonts w:ascii="Times New Roman" w:hAnsi="Times New Roman"/>
          <w:bCs/>
          <w:sz w:val="24"/>
          <w:szCs w:val="24"/>
          <w:lang w:val="ru-RU"/>
        </w:rPr>
        <w:t xml:space="preserve">Калибровка детекторов газа должна производиться за счет Подрядчика. </w:t>
      </w:r>
    </w:p>
    <w:p w14:paraId="166B7EA9" w14:textId="77777777" w:rsidR="002219D5" w:rsidRPr="00042E49" w:rsidRDefault="002219D5" w:rsidP="002219D5">
      <w:pPr>
        <w:tabs>
          <w:tab w:val="left" w:pos="0"/>
          <w:tab w:val="left" w:pos="6480"/>
        </w:tabs>
        <w:ind w:left="0" w:firstLine="0"/>
        <w:rPr>
          <w:rFonts w:ascii="Times New Roman" w:hAnsi="Times New Roman"/>
          <w:sz w:val="24"/>
          <w:szCs w:val="24"/>
          <w:lang w:val="ru-RU"/>
        </w:rPr>
      </w:pPr>
    </w:p>
    <w:p w14:paraId="34E6E97E" w14:textId="77777777" w:rsidR="002219D5" w:rsidRPr="00042E49" w:rsidRDefault="0027455D" w:rsidP="002219D5">
      <w:pPr>
        <w:pStyle w:val="20"/>
        <w:tabs>
          <w:tab w:val="left" w:pos="0"/>
        </w:tabs>
        <w:rPr>
          <w:rFonts w:ascii="Times New Roman" w:hAnsi="Times New Roman"/>
          <w:i/>
          <w:sz w:val="24"/>
          <w:szCs w:val="24"/>
          <w:lang w:val="ru-RU"/>
        </w:rPr>
      </w:pPr>
      <w:r w:rsidRPr="00042E49">
        <w:rPr>
          <w:rFonts w:ascii="Times New Roman" w:hAnsi="Times New Roman"/>
          <w:sz w:val="24"/>
          <w:szCs w:val="24"/>
          <w:lang w:val="ru-RU"/>
        </w:rPr>
        <w:t>4.3.</w:t>
      </w:r>
      <w:r w:rsidRPr="00042E49">
        <w:rPr>
          <w:rFonts w:ascii="Times New Roman" w:hAnsi="Times New Roman"/>
          <w:sz w:val="24"/>
          <w:szCs w:val="24"/>
          <w:lang w:val="ru-RU"/>
        </w:rPr>
        <w:tab/>
        <w:t>Прочие условия тарификации</w:t>
      </w:r>
    </w:p>
    <w:p w14:paraId="19986749" w14:textId="77777777" w:rsidR="002219D5" w:rsidRPr="00042E49" w:rsidRDefault="00787E7D" w:rsidP="002219D5">
      <w:pPr>
        <w:tabs>
          <w:tab w:val="clear" w:pos="1080"/>
          <w:tab w:val="left" w:pos="0"/>
          <w:tab w:val="left" w:pos="709"/>
        </w:tabs>
        <w:ind w:left="0" w:firstLine="0"/>
        <w:rPr>
          <w:rFonts w:ascii="Times New Roman" w:hAnsi="Times New Roman"/>
          <w:sz w:val="24"/>
          <w:szCs w:val="24"/>
          <w:lang w:val="ru-RU"/>
        </w:rPr>
      </w:pPr>
      <w:r w:rsidRPr="00042E49">
        <w:rPr>
          <w:rFonts w:ascii="Times New Roman" w:hAnsi="Times New Roman"/>
          <w:sz w:val="24"/>
          <w:szCs w:val="24"/>
          <w:lang w:val="ru-RU"/>
        </w:rPr>
        <w:t>4.3.1</w:t>
      </w:r>
      <w:r w:rsidRPr="00042E49">
        <w:rPr>
          <w:rFonts w:ascii="Times New Roman" w:hAnsi="Times New Roman"/>
          <w:sz w:val="24"/>
          <w:szCs w:val="24"/>
          <w:lang w:val="ru-RU"/>
        </w:rPr>
        <w:tab/>
        <w:t>Ставки указанные в статье 4.1 и 4.2, остаются действительными и являются фиксированными в течение срока действия Договора и не подлежат какому-либо пересмотру или увеличению, или какой-либо корректировке.</w:t>
      </w:r>
    </w:p>
    <w:p w14:paraId="06BF0D33" w14:textId="77777777" w:rsidR="002219D5" w:rsidRPr="00042E49" w:rsidRDefault="00787E7D" w:rsidP="002219D5">
      <w:pPr>
        <w:pStyle w:val="Normal1"/>
        <w:tabs>
          <w:tab w:val="clear" w:pos="851"/>
          <w:tab w:val="clear" w:pos="1701"/>
          <w:tab w:val="left" w:pos="0"/>
          <w:tab w:val="left" w:pos="709"/>
        </w:tabs>
        <w:ind w:left="0" w:firstLine="0"/>
        <w:rPr>
          <w:rFonts w:ascii="Times New Roman" w:hAnsi="Times New Roman"/>
          <w:sz w:val="24"/>
          <w:szCs w:val="24"/>
          <w:lang w:val="ru-RU"/>
        </w:rPr>
      </w:pPr>
      <w:r w:rsidRPr="00042E49">
        <w:rPr>
          <w:rFonts w:ascii="Times New Roman" w:hAnsi="Times New Roman"/>
          <w:sz w:val="24"/>
          <w:szCs w:val="24"/>
          <w:lang w:val="ru-RU"/>
        </w:rPr>
        <w:t>4.3.2</w:t>
      </w:r>
      <w:r w:rsidRPr="00042E49">
        <w:rPr>
          <w:rFonts w:ascii="Times New Roman" w:hAnsi="Times New Roman"/>
          <w:sz w:val="24"/>
          <w:szCs w:val="24"/>
          <w:lang w:val="ru-RU"/>
        </w:rPr>
        <w:tab/>
        <w:t>Перечень компенсации Персоналу Подрядчика, не указанного в Разделе 4.1.1, но требуемого для оказания Услуг, может быть дополнен при условии соответствующего Заказ-наряда Заказчика и утверждения согласно положениям настоящего Договора либо подписания дополнительного соглашения.</w:t>
      </w:r>
    </w:p>
    <w:p w14:paraId="0490A8B7" w14:textId="77777777" w:rsidR="002219D5" w:rsidRPr="00042E49" w:rsidRDefault="002219D5" w:rsidP="002219D5">
      <w:pPr>
        <w:pStyle w:val="Level2"/>
        <w:tabs>
          <w:tab w:val="left" w:pos="0"/>
        </w:tabs>
        <w:spacing w:after="0" w:line="240" w:lineRule="auto"/>
        <w:ind w:left="0"/>
        <w:rPr>
          <w:rFonts w:ascii="Times New Roman" w:hAnsi="Times New Roman" w:cs="Times New Roman"/>
          <w:color w:val="auto"/>
          <w:sz w:val="24"/>
          <w:szCs w:val="24"/>
          <w:lang w:val="ru-RU"/>
        </w:rPr>
      </w:pPr>
    </w:p>
    <w:p w14:paraId="3CA539B7" w14:textId="77777777" w:rsidR="002219D5" w:rsidRPr="00042E49" w:rsidRDefault="0027455D" w:rsidP="002219D5">
      <w:pPr>
        <w:pStyle w:val="Level2"/>
        <w:tabs>
          <w:tab w:val="left" w:pos="0"/>
        </w:tabs>
        <w:spacing w:after="0" w:line="240" w:lineRule="auto"/>
        <w:ind w:left="0"/>
        <w:rPr>
          <w:rFonts w:ascii="Times New Roman" w:hAnsi="Times New Roman" w:cs="Times New Roman"/>
          <w:color w:val="auto"/>
          <w:sz w:val="24"/>
          <w:szCs w:val="24"/>
          <w:lang w:val="ru-RU"/>
        </w:rPr>
      </w:pPr>
      <w:r w:rsidRPr="00042E49">
        <w:rPr>
          <w:rFonts w:ascii="Times New Roman" w:hAnsi="Times New Roman" w:cs="Times New Roman"/>
          <w:color w:val="auto"/>
          <w:sz w:val="24"/>
          <w:szCs w:val="24"/>
          <w:lang w:val="ru-RU"/>
        </w:rPr>
        <w:t xml:space="preserve"> </w:t>
      </w:r>
    </w:p>
    <w:tbl>
      <w:tblPr>
        <w:tblW w:w="0" w:type="auto"/>
        <w:tblLook w:val="04A0" w:firstRow="1" w:lastRow="0" w:firstColumn="1" w:lastColumn="0" w:noHBand="0" w:noVBand="1"/>
      </w:tblPr>
      <w:tblGrid>
        <w:gridCol w:w="4684"/>
        <w:gridCol w:w="4673"/>
      </w:tblGrid>
      <w:tr w:rsidR="002219D5" w:rsidRPr="00042E49" w14:paraId="38E9E3C7" w14:textId="77777777" w:rsidTr="00C06462">
        <w:tc>
          <w:tcPr>
            <w:tcW w:w="4927" w:type="dxa"/>
          </w:tcPr>
          <w:p w14:paraId="29A3F507" w14:textId="77777777" w:rsidR="002219D5" w:rsidRPr="00042E49" w:rsidRDefault="0027455D" w:rsidP="00C06462">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«Заказчик»</w:t>
            </w:r>
          </w:p>
          <w:p w14:paraId="11FBD554" w14:textId="77777777" w:rsidR="002219D5" w:rsidRPr="00042E49" w:rsidRDefault="0027455D" w:rsidP="00C06462">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Генеральный директор</w:t>
            </w:r>
          </w:p>
          <w:p w14:paraId="0533AB72" w14:textId="77777777" w:rsidR="002219D5" w:rsidRPr="00042E49" w:rsidRDefault="0027455D" w:rsidP="00C06462">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ТОО «Жамбыл Петролеум»</w:t>
            </w:r>
          </w:p>
        </w:tc>
        <w:tc>
          <w:tcPr>
            <w:tcW w:w="4927" w:type="dxa"/>
          </w:tcPr>
          <w:p w14:paraId="2A44E32C" w14:textId="77777777" w:rsidR="002219D5" w:rsidRPr="00042E49" w:rsidRDefault="0027455D" w:rsidP="00C06462">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«Подрядчик»</w:t>
            </w:r>
          </w:p>
          <w:p w14:paraId="2FCBCFA6" w14:textId="77777777" w:rsidR="002219D5" w:rsidRPr="00042E49" w:rsidRDefault="002219D5" w:rsidP="00C06462">
            <w:pPr>
              <w:tabs>
                <w:tab w:val="left" w:pos="0"/>
              </w:tabs>
              <w:spacing w:line="240" w:lineRule="auto"/>
              <w:ind w:left="0" w:firstLine="0"/>
              <w:rPr>
                <w:rFonts w:ascii="Times New Roman" w:hAnsi="Times New Roman"/>
                <w:b/>
                <w:bCs/>
                <w:iCs/>
                <w:sz w:val="24"/>
                <w:szCs w:val="24"/>
                <w:lang w:val="ru-RU"/>
              </w:rPr>
            </w:pPr>
          </w:p>
        </w:tc>
      </w:tr>
      <w:tr w:rsidR="002219D5" w:rsidRPr="00042E49" w14:paraId="0E279D0E" w14:textId="77777777" w:rsidTr="00C06462">
        <w:tc>
          <w:tcPr>
            <w:tcW w:w="4927" w:type="dxa"/>
          </w:tcPr>
          <w:p w14:paraId="7FD42647" w14:textId="77777777" w:rsidR="002219D5" w:rsidRPr="00042E49" w:rsidRDefault="002219D5" w:rsidP="00C06462">
            <w:pPr>
              <w:keepNext/>
              <w:tabs>
                <w:tab w:val="left" w:pos="0"/>
              </w:tabs>
              <w:spacing w:line="240" w:lineRule="auto"/>
              <w:ind w:left="0" w:firstLine="0"/>
              <w:outlineLvl w:val="2"/>
              <w:rPr>
                <w:rFonts w:ascii="Times New Roman" w:hAnsi="Times New Roman"/>
                <w:b/>
                <w:bCs/>
                <w:iCs/>
                <w:sz w:val="24"/>
                <w:szCs w:val="24"/>
                <w:lang w:val="ru-RU"/>
              </w:rPr>
            </w:pPr>
          </w:p>
          <w:p w14:paraId="08CD5B98" w14:textId="77777777" w:rsidR="002219D5" w:rsidRPr="00042E49" w:rsidRDefault="0027455D" w:rsidP="00C06462">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_______________ Елевсинов Х.Т.</w:t>
            </w:r>
          </w:p>
          <w:p w14:paraId="493F9BFA" w14:textId="77777777" w:rsidR="002219D5" w:rsidRPr="00042E49" w:rsidRDefault="0027455D" w:rsidP="00566090">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w:t>
            </w:r>
            <w:r w:rsidR="00566090" w:rsidRPr="00042E49">
              <w:rPr>
                <w:rFonts w:ascii="Times New Roman" w:hAnsi="Times New Roman"/>
                <w:b/>
                <w:bCs/>
                <w:sz w:val="24"/>
                <w:szCs w:val="24"/>
                <w:lang w:val="ru-RU"/>
              </w:rPr>
              <w:t xml:space="preserve">2018 </w:t>
            </w:r>
            <w:r w:rsidRPr="00042E49">
              <w:rPr>
                <w:rFonts w:ascii="Times New Roman" w:hAnsi="Times New Roman"/>
                <w:b/>
                <w:bCs/>
                <w:sz w:val="24"/>
                <w:szCs w:val="24"/>
                <w:lang w:val="ru-RU"/>
              </w:rPr>
              <w:t>года</w:t>
            </w:r>
          </w:p>
        </w:tc>
        <w:tc>
          <w:tcPr>
            <w:tcW w:w="4927" w:type="dxa"/>
          </w:tcPr>
          <w:p w14:paraId="284FA3C8" w14:textId="77777777" w:rsidR="002219D5" w:rsidRPr="00042E49" w:rsidRDefault="002219D5" w:rsidP="00C06462">
            <w:pPr>
              <w:keepNext/>
              <w:tabs>
                <w:tab w:val="left" w:pos="0"/>
              </w:tabs>
              <w:spacing w:line="240" w:lineRule="auto"/>
              <w:ind w:left="0" w:firstLine="0"/>
              <w:outlineLvl w:val="2"/>
              <w:rPr>
                <w:rFonts w:ascii="Times New Roman" w:hAnsi="Times New Roman"/>
                <w:b/>
                <w:bCs/>
                <w:iCs/>
                <w:sz w:val="24"/>
                <w:szCs w:val="24"/>
                <w:lang w:val="ru-RU"/>
              </w:rPr>
            </w:pPr>
          </w:p>
          <w:p w14:paraId="124B00F5" w14:textId="77777777" w:rsidR="002219D5" w:rsidRPr="00042E49" w:rsidRDefault="0027455D" w:rsidP="00C06462">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 xml:space="preserve">_____________ </w:t>
            </w:r>
          </w:p>
          <w:p w14:paraId="62706D8D" w14:textId="77777777" w:rsidR="002219D5" w:rsidRPr="00042E49" w:rsidRDefault="0027455D" w:rsidP="00566090">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w:t>
            </w:r>
            <w:r w:rsidR="00566090" w:rsidRPr="00042E49">
              <w:rPr>
                <w:rFonts w:ascii="Times New Roman" w:hAnsi="Times New Roman"/>
                <w:b/>
                <w:bCs/>
                <w:sz w:val="24"/>
                <w:szCs w:val="24"/>
                <w:lang w:val="ru-RU"/>
              </w:rPr>
              <w:t xml:space="preserve">2018 </w:t>
            </w:r>
            <w:r w:rsidRPr="00042E49">
              <w:rPr>
                <w:rFonts w:ascii="Times New Roman" w:hAnsi="Times New Roman"/>
                <w:b/>
                <w:bCs/>
                <w:sz w:val="24"/>
                <w:szCs w:val="24"/>
                <w:lang w:val="ru-RU"/>
              </w:rPr>
              <w:t>года</w:t>
            </w:r>
          </w:p>
        </w:tc>
      </w:tr>
    </w:tbl>
    <w:p w14:paraId="20C0EBF8" w14:textId="77777777" w:rsidR="002219D5" w:rsidRPr="00042E49" w:rsidRDefault="002219D5" w:rsidP="002219D5">
      <w:pPr>
        <w:pStyle w:val="Level2"/>
        <w:tabs>
          <w:tab w:val="left" w:pos="0"/>
        </w:tabs>
        <w:spacing w:after="0" w:line="240" w:lineRule="auto"/>
        <w:ind w:left="0"/>
        <w:rPr>
          <w:rFonts w:ascii="Times New Roman" w:hAnsi="Times New Roman" w:cs="Times New Roman"/>
          <w:color w:val="auto"/>
          <w:sz w:val="24"/>
          <w:szCs w:val="24"/>
          <w:lang w:val="ru-RU"/>
        </w:rPr>
      </w:pPr>
    </w:p>
    <w:p w14:paraId="24294051" w14:textId="77777777" w:rsidR="002219D5" w:rsidRPr="00042E49" w:rsidRDefault="002219D5" w:rsidP="002219D5">
      <w:pPr>
        <w:tabs>
          <w:tab w:val="left" w:pos="0"/>
        </w:tabs>
        <w:rPr>
          <w:rFonts w:ascii="Times New Roman" w:hAnsi="Times New Roman"/>
          <w:sz w:val="24"/>
          <w:szCs w:val="24"/>
          <w:lang w:val="ru-RU"/>
        </w:rPr>
      </w:pPr>
    </w:p>
    <w:p w14:paraId="5D95383E" w14:textId="77777777" w:rsidR="002219D5" w:rsidRPr="00042E49" w:rsidRDefault="002219D5" w:rsidP="002219D5">
      <w:pPr>
        <w:pStyle w:val="a4"/>
        <w:tabs>
          <w:tab w:val="left" w:pos="0"/>
        </w:tabs>
        <w:spacing w:before="0"/>
        <w:ind w:left="0"/>
        <w:jc w:val="center"/>
        <w:rPr>
          <w:rFonts w:ascii="Times New Roman" w:hAnsi="Times New Roman"/>
          <w:b/>
          <w:noProof/>
          <w:sz w:val="24"/>
          <w:szCs w:val="24"/>
          <w:lang w:val="ru-RU"/>
        </w:rPr>
      </w:pPr>
    </w:p>
    <w:p w14:paraId="409B940A" w14:textId="77777777" w:rsidR="002219D5" w:rsidRPr="00042E49" w:rsidRDefault="002219D5" w:rsidP="002219D5">
      <w:pPr>
        <w:pStyle w:val="a4"/>
        <w:tabs>
          <w:tab w:val="left" w:pos="0"/>
        </w:tabs>
        <w:spacing w:before="0"/>
        <w:ind w:left="0"/>
        <w:jc w:val="center"/>
        <w:rPr>
          <w:rFonts w:ascii="Times New Roman" w:hAnsi="Times New Roman"/>
          <w:b/>
          <w:noProof/>
          <w:sz w:val="24"/>
          <w:szCs w:val="24"/>
          <w:lang w:val="ru-RU"/>
        </w:rPr>
      </w:pPr>
    </w:p>
    <w:p w14:paraId="2B8B2497" w14:textId="77777777" w:rsidR="002219D5" w:rsidRPr="00042E49" w:rsidRDefault="002219D5" w:rsidP="002219D5">
      <w:pPr>
        <w:pStyle w:val="a4"/>
        <w:tabs>
          <w:tab w:val="left" w:pos="0"/>
        </w:tabs>
        <w:spacing w:before="0"/>
        <w:ind w:left="0"/>
        <w:jc w:val="center"/>
        <w:rPr>
          <w:rFonts w:ascii="Times New Roman" w:hAnsi="Times New Roman"/>
          <w:b/>
          <w:noProof/>
          <w:sz w:val="24"/>
          <w:szCs w:val="24"/>
          <w:lang w:val="ru-RU"/>
        </w:rPr>
      </w:pPr>
    </w:p>
    <w:tbl>
      <w:tblPr>
        <w:tblW w:w="10051" w:type="dxa"/>
        <w:tblLook w:val="04A0" w:firstRow="1" w:lastRow="0" w:firstColumn="1" w:lastColumn="0" w:noHBand="0" w:noVBand="1"/>
      </w:tblPr>
      <w:tblGrid>
        <w:gridCol w:w="436"/>
        <w:gridCol w:w="9393"/>
        <w:gridCol w:w="222"/>
      </w:tblGrid>
      <w:tr w:rsidR="00DF2A47" w:rsidRPr="00042E49" w14:paraId="78EA8746" w14:textId="77777777" w:rsidTr="00B90175">
        <w:tc>
          <w:tcPr>
            <w:tcW w:w="9829" w:type="dxa"/>
            <w:gridSpan w:val="2"/>
          </w:tcPr>
          <w:p w14:paraId="03D86C5D" w14:textId="3C1C265D" w:rsidR="00210677" w:rsidRPr="00042E49" w:rsidRDefault="00FA5375">
            <w:pPr>
              <w:tabs>
                <w:tab w:val="clear" w:pos="1080"/>
              </w:tabs>
              <w:spacing w:line="240" w:lineRule="auto"/>
              <w:ind w:left="0" w:firstLine="0"/>
              <w:jc w:val="left"/>
              <w:rPr>
                <w:rFonts w:ascii="Times New Roman" w:hAnsi="Times New Roman"/>
                <w:b/>
                <w:sz w:val="22"/>
                <w:szCs w:val="22"/>
                <w:lang w:val="ru-RU"/>
              </w:rPr>
            </w:pPr>
            <w:r w:rsidRPr="00042E49" w:rsidDel="00FA5375">
              <w:rPr>
                <w:rFonts w:ascii="Times New Roman" w:hAnsi="Times New Roman"/>
                <w:b/>
                <w:noProof/>
                <w:sz w:val="24"/>
                <w:szCs w:val="24"/>
                <w:lang w:val="ru-RU"/>
              </w:rPr>
              <w:t xml:space="preserve"> </w:t>
            </w:r>
          </w:p>
          <w:p w14:paraId="20C1DAFE" w14:textId="77777777" w:rsidR="00210677" w:rsidRPr="00042E49" w:rsidRDefault="00210677">
            <w:pPr>
              <w:tabs>
                <w:tab w:val="clear" w:pos="1080"/>
              </w:tabs>
              <w:spacing w:line="240" w:lineRule="auto"/>
              <w:ind w:left="0" w:firstLine="0"/>
              <w:jc w:val="left"/>
              <w:rPr>
                <w:rFonts w:ascii="Times New Roman" w:hAnsi="Times New Roman"/>
                <w:b/>
                <w:sz w:val="22"/>
                <w:szCs w:val="22"/>
                <w:lang w:val="ru-RU"/>
              </w:rPr>
            </w:pPr>
          </w:p>
          <w:p w14:paraId="47FB0662" w14:textId="77777777" w:rsidR="00210677" w:rsidRPr="00042E49" w:rsidRDefault="00210677">
            <w:pPr>
              <w:tabs>
                <w:tab w:val="clear" w:pos="1080"/>
              </w:tabs>
              <w:spacing w:line="240" w:lineRule="auto"/>
              <w:ind w:left="0" w:firstLine="0"/>
              <w:jc w:val="left"/>
              <w:rPr>
                <w:rFonts w:ascii="Times New Roman" w:hAnsi="Times New Roman"/>
                <w:b/>
                <w:sz w:val="22"/>
                <w:szCs w:val="22"/>
                <w:lang w:val="ru-RU"/>
              </w:rPr>
            </w:pPr>
          </w:p>
          <w:p w14:paraId="0430BBB7" w14:textId="77777777" w:rsidR="00210677" w:rsidRDefault="00210677">
            <w:pPr>
              <w:tabs>
                <w:tab w:val="clear" w:pos="1080"/>
              </w:tabs>
              <w:spacing w:line="240" w:lineRule="auto"/>
              <w:ind w:left="0" w:firstLine="0"/>
              <w:jc w:val="left"/>
              <w:rPr>
                <w:rFonts w:ascii="Times New Roman" w:hAnsi="Times New Roman"/>
                <w:b/>
                <w:sz w:val="22"/>
                <w:szCs w:val="22"/>
                <w:lang w:val="ru-RU"/>
              </w:rPr>
            </w:pPr>
          </w:p>
          <w:p w14:paraId="36632697"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14CC40E8"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7AE2B3C8"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66180600"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42AB2210"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3EFCDC61" w14:textId="77777777" w:rsidR="00E13ECA" w:rsidRDefault="00E13ECA">
            <w:pPr>
              <w:tabs>
                <w:tab w:val="clear" w:pos="1080"/>
              </w:tabs>
              <w:spacing w:line="240" w:lineRule="auto"/>
              <w:ind w:left="0" w:firstLine="0"/>
              <w:jc w:val="left"/>
              <w:rPr>
                <w:rFonts w:ascii="Times New Roman" w:hAnsi="Times New Roman"/>
                <w:b/>
                <w:sz w:val="22"/>
                <w:szCs w:val="22"/>
                <w:lang w:val="ru-RU"/>
              </w:rPr>
            </w:pPr>
          </w:p>
          <w:p w14:paraId="059F409F" w14:textId="77777777" w:rsidR="00E13ECA" w:rsidRDefault="00E13ECA">
            <w:pPr>
              <w:tabs>
                <w:tab w:val="clear" w:pos="1080"/>
              </w:tabs>
              <w:spacing w:line="240" w:lineRule="auto"/>
              <w:ind w:left="0" w:firstLine="0"/>
              <w:jc w:val="left"/>
              <w:rPr>
                <w:rFonts w:ascii="Times New Roman" w:hAnsi="Times New Roman"/>
                <w:b/>
                <w:sz w:val="22"/>
                <w:szCs w:val="22"/>
                <w:lang w:val="ru-RU"/>
              </w:rPr>
            </w:pPr>
          </w:p>
          <w:p w14:paraId="497EBCE6" w14:textId="77777777" w:rsidR="00E13ECA" w:rsidRDefault="00E13ECA">
            <w:pPr>
              <w:tabs>
                <w:tab w:val="clear" w:pos="1080"/>
              </w:tabs>
              <w:spacing w:line="240" w:lineRule="auto"/>
              <w:ind w:left="0" w:firstLine="0"/>
              <w:jc w:val="left"/>
              <w:rPr>
                <w:rFonts w:ascii="Times New Roman" w:hAnsi="Times New Roman"/>
                <w:b/>
                <w:sz w:val="22"/>
                <w:szCs w:val="22"/>
                <w:lang w:val="ru-RU"/>
              </w:rPr>
            </w:pPr>
          </w:p>
          <w:p w14:paraId="1E2192AE" w14:textId="77777777" w:rsidR="00E13ECA" w:rsidRDefault="00E13ECA">
            <w:pPr>
              <w:tabs>
                <w:tab w:val="clear" w:pos="1080"/>
              </w:tabs>
              <w:spacing w:line="240" w:lineRule="auto"/>
              <w:ind w:left="0" w:firstLine="0"/>
              <w:jc w:val="left"/>
              <w:rPr>
                <w:rFonts w:ascii="Times New Roman" w:hAnsi="Times New Roman"/>
                <w:b/>
                <w:sz w:val="22"/>
                <w:szCs w:val="22"/>
                <w:lang w:val="ru-RU"/>
              </w:rPr>
            </w:pPr>
          </w:p>
          <w:p w14:paraId="0904EFDC" w14:textId="77777777" w:rsidR="00E13ECA" w:rsidRDefault="00E13ECA">
            <w:pPr>
              <w:tabs>
                <w:tab w:val="clear" w:pos="1080"/>
              </w:tabs>
              <w:spacing w:line="240" w:lineRule="auto"/>
              <w:ind w:left="0" w:firstLine="0"/>
              <w:jc w:val="left"/>
              <w:rPr>
                <w:rFonts w:ascii="Times New Roman" w:hAnsi="Times New Roman"/>
                <w:b/>
                <w:sz w:val="22"/>
                <w:szCs w:val="22"/>
                <w:lang w:val="ru-RU"/>
              </w:rPr>
            </w:pPr>
          </w:p>
          <w:p w14:paraId="3A46A784"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4395356A"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4E2F01C4"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7C63A95F" w14:textId="77777777" w:rsidR="00A531BE" w:rsidRDefault="00A531BE">
            <w:pPr>
              <w:tabs>
                <w:tab w:val="clear" w:pos="1080"/>
              </w:tabs>
              <w:spacing w:line="240" w:lineRule="auto"/>
              <w:ind w:left="0" w:firstLine="0"/>
              <w:jc w:val="left"/>
              <w:rPr>
                <w:rFonts w:ascii="Times New Roman" w:hAnsi="Times New Roman"/>
                <w:b/>
                <w:sz w:val="22"/>
                <w:szCs w:val="22"/>
                <w:lang w:val="ru-RU"/>
              </w:rPr>
            </w:pPr>
          </w:p>
          <w:p w14:paraId="1665944E" w14:textId="77777777" w:rsidR="00A531BE" w:rsidRPr="00042E49" w:rsidRDefault="00A531BE">
            <w:pPr>
              <w:tabs>
                <w:tab w:val="clear" w:pos="1080"/>
              </w:tabs>
              <w:spacing w:line="240" w:lineRule="auto"/>
              <w:ind w:left="0" w:firstLine="0"/>
              <w:jc w:val="left"/>
              <w:rPr>
                <w:rFonts w:ascii="Times New Roman" w:hAnsi="Times New Roman"/>
                <w:b/>
                <w:sz w:val="22"/>
                <w:szCs w:val="22"/>
                <w:lang w:val="ru-RU"/>
              </w:rPr>
            </w:pPr>
          </w:p>
          <w:p w14:paraId="5C9E145A" w14:textId="77777777" w:rsidR="00210677" w:rsidRDefault="00210677">
            <w:pPr>
              <w:tabs>
                <w:tab w:val="clear" w:pos="1080"/>
              </w:tabs>
              <w:spacing w:line="240" w:lineRule="auto"/>
              <w:ind w:left="0" w:firstLine="0"/>
              <w:jc w:val="left"/>
              <w:rPr>
                <w:rFonts w:ascii="Times New Roman" w:hAnsi="Times New Roman"/>
                <w:b/>
                <w:sz w:val="22"/>
                <w:szCs w:val="22"/>
                <w:lang w:val="ru-RU"/>
              </w:rPr>
            </w:pPr>
          </w:p>
          <w:p w14:paraId="16DB618E"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793A4FD0"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4D14C67D"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310F80DA"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3ACF0410"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32DB9DA0"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2E3AC55D"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1FB24A24" w14:textId="77777777" w:rsidR="00CA54D3" w:rsidRDefault="00CA54D3">
            <w:pPr>
              <w:tabs>
                <w:tab w:val="clear" w:pos="1080"/>
              </w:tabs>
              <w:spacing w:line="240" w:lineRule="auto"/>
              <w:ind w:left="0" w:firstLine="0"/>
              <w:jc w:val="left"/>
              <w:rPr>
                <w:rFonts w:ascii="Times New Roman" w:hAnsi="Times New Roman"/>
                <w:b/>
                <w:sz w:val="22"/>
                <w:szCs w:val="22"/>
                <w:lang w:val="ru-RU"/>
              </w:rPr>
            </w:pPr>
          </w:p>
          <w:p w14:paraId="15D31A40" w14:textId="77777777" w:rsidR="00CA54D3" w:rsidRPr="00042E49" w:rsidRDefault="00CA54D3">
            <w:pPr>
              <w:tabs>
                <w:tab w:val="clear" w:pos="1080"/>
              </w:tabs>
              <w:spacing w:line="240" w:lineRule="auto"/>
              <w:ind w:left="0" w:firstLine="0"/>
              <w:jc w:val="left"/>
              <w:rPr>
                <w:rFonts w:ascii="Times New Roman" w:hAnsi="Times New Roman"/>
                <w:b/>
                <w:sz w:val="22"/>
                <w:szCs w:val="22"/>
                <w:lang w:val="ru-RU"/>
              </w:rPr>
            </w:pPr>
          </w:p>
          <w:p w14:paraId="377F955D" w14:textId="77777777" w:rsidR="00210677" w:rsidRPr="00042E49" w:rsidRDefault="00210677">
            <w:pPr>
              <w:tabs>
                <w:tab w:val="clear" w:pos="1080"/>
              </w:tabs>
              <w:spacing w:line="240" w:lineRule="auto"/>
              <w:ind w:left="0" w:firstLine="0"/>
              <w:jc w:val="left"/>
              <w:rPr>
                <w:rFonts w:ascii="Times New Roman" w:hAnsi="Times New Roman"/>
                <w:b/>
                <w:sz w:val="22"/>
                <w:szCs w:val="22"/>
                <w:lang w:val="ru-RU"/>
              </w:rPr>
            </w:pPr>
          </w:p>
          <w:p w14:paraId="3491F45E" w14:textId="77777777" w:rsidR="00210677" w:rsidRPr="00042E49" w:rsidRDefault="00210677">
            <w:pPr>
              <w:tabs>
                <w:tab w:val="clear" w:pos="1080"/>
              </w:tabs>
              <w:spacing w:line="240" w:lineRule="auto"/>
              <w:ind w:left="0" w:firstLine="0"/>
              <w:jc w:val="left"/>
              <w:rPr>
                <w:rFonts w:ascii="Times New Roman" w:hAnsi="Times New Roman"/>
                <w:b/>
                <w:sz w:val="22"/>
                <w:szCs w:val="22"/>
                <w:lang w:val="ru-RU"/>
              </w:rPr>
            </w:pPr>
          </w:p>
          <w:p w14:paraId="7F30447F" w14:textId="77777777" w:rsidR="00AD6339" w:rsidRPr="00042E49" w:rsidRDefault="00787E7D">
            <w:pPr>
              <w:tabs>
                <w:tab w:val="clear" w:pos="1080"/>
              </w:tabs>
              <w:spacing w:line="240" w:lineRule="auto"/>
              <w:ind w:left="0" w:firstLine="0"/>
              <w:jc w:val="left"/>
              <w:rPr>
                <w:rFonts w:ascii="Times New Roman" w:hAnsi="Times New Roman"/>
                <w:b/>
                <w:sz w:val="22"/>
                <w:szCs w:val="22"/>
                <w:lang w:val="ru-RU"/>
              </w:rPr>
            </w:pPr>
            <w:r w:rsidRPr="00042E49">
              <w:rPr>
                <w:rFonts w:ascii="Times New Roman" w:hAnsi="Times New Roman"/>
                <w:b/>
                <w:sz w:val="22"/>
                <w:szCs w:val="22"/>
                <w:lang w:val="ru-RU"/>
              </w:rPr>
              <w:t>(Форма)                                                                                                                                     Приложение 4</w:t>
            </w:r>
          </w:p>
          <w:p w14:paraId="79C0C03B" w14:textId="77777777" w:rsidR="00DF2A47" w:rsidRPr="00042E49" w:rsidRDefault="00787E7D" w:rsidP="00B90175">
            <w:pPr>
              <w:tabs>
                <w:tab w:val="left" w:pos="0"/>
              </w:tabs>
              <w:spacing w:line="240" w:lineRule="auto"/>
              <w:ind w:left="0" w:firstLine="0"/>
              <w:jc w:val="right"/>
              <w:rPr>
                <w:rFonts w:ascii="Times New Roman" w:hAnsi="Times New Roman"/>
                <w:b/>
                <w:sz w:val="22"/>
                <w:szCs w:val="22"/>
                <w:lang w:val="ru-RU"/>
              </w:rPr>
            </w:pPr>
            <w:r w:rsidRPr="00042E49">
              <w:rPr>
                <w:rFonts w:ascii="Times New Roman" w:hAnsi="Times New Roman"/>
                <w:b/>
                <w:sz w:val="22"/>
                <w:szCs w:val="22"/>
                <w:lang w:val="ru-RU"/>
              </w:rPr>
              <w:t>к Договору № ___________</w:t>
            </w:r>
          </w:p>
          <w:p w14:paraId="729BA0A0" w14:textId="77777777" w:rsidR="00DF2A47" w:rsidRPr="00042E49" w:rsidRDefault="00787E7D" w:rsidP="00B90175">
            <w:pPr>
              <w:tabs>
                <w:tab w:val="left" w:pos="0"/>
              </w:tabs>
              <w:spacing w:line="240" w:lineRule="auto"/>
              <w:ind w:left="0" w:firstLine="0"/>
              <w:jc w:val="right"/>
              <w:rPr>
                <w:rFonts w:ascii="Times New Roman" w:hAnsi="Times New Roman"/>
                <w:b/>
                <w:sz w:val="22"/>
                <w:szCs w:val="22"/>
                <w:lang w:val="ru-RU"/>
              </w:rPr>
            </w:pPr>
            <w:r w:rsidRPr="00042E49">
              <w:rPr>
                <w:rFonts w:ascii="Times New Roman" w:hAnsi="Times New Roman"/>
                <w:b/>
                <w:sz w:val="22"/>
                <w:szCs w:val="22"/>
                <w:lang w:val="ru-RU"/>
              </w:rPr>
              <w:t xml:space="preserve">от «___» ___________ </w:t>
            </w:r>
            <w:r w:rsidR="00566090" w:rsidRPr="00042E49">
              <w:rPr>
                <w:rFonts w:ascii="Times New Roman" w:hAnsi="Times New Roman"/>
                <w:b/>
                <w:sz w:val="22"/>
                <w:szCs w:val="22"/>
                <w:lang w:val="ru-RU"/>
              </w:rPr>
              <w:t xml:space="preserve">2018 </w:t>
            </w:r>
            <w:r w:rsidRPr="00042E49">
              <w:rPr>
                <w:rFonts w:ascii="Times New Roman" w:hAnsi="Times New Roman"/>
                <w:b/>
                <w:sz w:val="22"/>
                <w:szCs w:val="22"/>
                <w:lang w:val="ru-RU"/>
              </w:rPr>
              <w:t>г.</w:t>
            </w:r>
          </w:p>
          <w:tbl>
            <w:tblPr>
              <w:tblW w:w="9613" w:type="dxa"/>
              <w:tblLook w:val="04A0" w:firstRow="1" w:lastRow="0" w:firstColumn="1" w:lastColumn="0" w:noHBand="0" w:noVBand="1"/>
            </w:tblPr>
            <w:tblGrid>
              <w:gridCol w:w="749"/>
              <w:gridCol w:w="1291"/>
              <w:gridCol w:w="536"/>
              <w:gridCol w:w="739"/>
              <w:gridCol w:w="634"/>
              <w:gridCol w:w="954"/>
              <w:gridCol w:w="75"/>
              <w:gridCol w:w="613"/>
              <w:gridCol w:w="1167"/>
              <w:gridCol w:w="1097"/>
              <w:gridCol w:w="271"/>
              <w:gridCol w:w="417"/>
              <w:gridCol w:w="581"/>
              <w:gridCol w:w="318"/>
              <w:gridCol w:w="171"/>
            </w:tblGrid>
            <w:tr w:rsidR="00DF2A47" w:rsidRPr="00042E49" w14:paraId="3B166BE1" w14:textId="77777777" w:rsidTr="00910213">
              <w:trPr>
                <w:gridAfter w:val="2"/>
                <w:wAfter w:w="490" w:type="dxa"/>
                <w:trHeight w:val="315"/>
              </w:trPr>
              <w:tc>
                <w:tcPr>
                  <w:tcW w:w="8125" w:type="dxa"/>
                  <w:gridSpan w:val="11"/>
                  <w:tcBorders>
                    <w:top w:val="nil"/>
                    <w:left w:val="nil"/>
                    <w:bottom w:val="nil"/>
                    <w:right w:val="nil"/>
                  </w:tcBorders>
                  <w:shd w:val="clear" w:color="auto" w:fill="auto"/>
                  <w:noWrap/>
                  <w:vAlign w:val="center"/>
                  <w:hideMark/>
                </w:tcPr>
                <w:p w14:paraId="576E0A71" w14:textId="77777777" w:rsidR="00DF2A47" w:rsidRPr="00042E49" w:rsidRDefault="00787E7D" w:rsidP="00566090">
                  <w:pPr>
                    <w:tabs>
                      <w:tab w:val="left" w:pos="0"/>
                    </w:tabs>
                    <w:ind w:left="0" w:firstLine="0"/>
                    <w:jc w:val="center"/>
                    <w:rPr>
                      <w:rFonts w:ascii="Times New Roman" w:hAnsi="Times New Roman"/>
                      <w:b/>
                      <w:bCs/>
                      <w:sz w:val="16"/>
                      <w:szCs w:val="16"/>
                    </w:rPr>
                  </w:pPr>
                  <w:r w:rsidRPr="00042E49">
                    <w:rPr>
                      <w:rFonts w:ascii="Times New Roman" w:hAnsi="Times New Roman"/>
                      <w:b/>
                      <w:bCs/>
                      <w:sz w:val="16"/>
                      <w:szCs w:val="16"/>
                    </w:rPr>
                    <w:t>Счет-фактура № ____ от __.___.</w:t>
                  </w:r>
                  <w:r w:rsidR="00566090" w:rsidRPr="00042E49">
                    <w:rPr>
                      <w:rFonts w:ascii="Times New Roman" w:hAnsi="Times New Roman"/>
                      <w:b/>
                      <w:bCs/>
                      <w:sz w:val="16"/>
                      <w:szCs w:val="16"/>
                    </w:rPr>
                    <w:t>201</w:t>
                  </w:r>
                  <w:r w:rsidR="00566090" w:rsidRPr="00042E49">
                    <w:rPr>
                      <w:rFonts w:ascii="Times New Roman" w:hAnsi="Times New Roman"/>
                      <w:b/>
                      <w:bCs/>
                      <w:sz w:val="16"/>
                      <w:szCs w:val="16"/>
                      <w:lang w:val="ru-RU"/>
                    </w:rPr>
                    <w:t>8</w:t>
                  </w:r>
                  <w:r w:rsidR="00566090" w:rsidRPr="00042E49">
                    <w:rPr>
                      <w:rFonts w:ascii="Times New Roman" w:hAnsi="Times New Roman"/>
                      <w:b/>
                      <w:bCs/>
                      <w:sz w:val="16"/>
                      <w:szCs w:val="16"/>
                    </w:rPr>
                    <w:t xml:space="preserve"> </w:t>
                  </w:r>
                  <w:r w:rsidRPr="00042E49">
                    <w:rPr>
                      <w:rFonts w:ascii="Times New Roman" w:hAnsi="Times New Roman"/>
                      <w:b/>
                      <w:bCs/>
                      <w:sz w:val="16"/>
                      <w:szCs w:val="16"/>
                    </w:rPr>
                    <w:t>г.</w:t>
                  </w:r>
                </w:p>
              </w:tc>
              <w:tc>
                <w:tcPr>
                  <w:tcW w:w="998" w:type="dxa"/>
                  <w:gridSpan w:val="2"/>
                  <w:tcBorders>
                    <w:top w:val="nil"/>
                    <w:left w:val="nil"/>
                    <w:bottom w:val="nil"/>
                    <w:right w:val="nil"/>
                  </w:tcBorders>
                  <w:shd w:val="clear" w:color="auto" w:fill="auto"/>
                  <w:noWrap/>
                  <w:vAlign w:val="center"/>
                  <w:hideMark/>
                </w:tcPr>
                <w:p w14:paraId="339375AE" w14:textId="77777777" w:rsidR="00DF2A47" w:rsidRPr="00042E49" w:rsidRDefault="00787E7D" w:rsidP="00B90175">
                  <w:pPr>
                    <w:tabs>
                      <w:tab w:val="left" w:pos="0"/>
                    </w:tabs>
                    <w:ind w:left="0" w:firstLine="0"/>
                    <w:jc w:val="right"/>
                    <w:rPr>
                      <w:rFonts w:ascii="Times New Roman" w:hAnsi="Times New Roman"/>
                      <w:b/>
                      <w:bCs/>
                      <w:sz w:val="16"/>
                      <w:szCs w:val="16"/>
                    </w:rPr>
                  </w:pPr>
                  <w:r w:rsidRPr="00042E49">
                    <w:rPr>
                      <w:rFonts w:ascii="Times New Roman" w:hAnsi="Times New Roman"/>
                      <w:b/>
                      <w:bCs/>
                      <w:sz w:val="16"/>
                      <w:szCs w:val="16"/>
                    </w:rPr>
                    <w:t>(1)</w:t>
                  </w:r>
                </w:p>
              </w:tc>
            </w:tr>
            <w:tr w:rsidR="00DF2A47" w:rsidRPr="00042E49" w14:paraId="74A973F9"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66355E25" w14:textId="77777777" w:rsidR="00DF2A47" w:rsidRPr="00042E49" w:rsidRDefault="00DF2A47" w:rsidP="00B90175">
                  <w:pPr>
                    <w:keepNext/>
                    <w:widowControl w:val="0"/>
                    <w:tabs>
                      <w:tab w:val="left" w:pos="0"/>
                    </w:tabs>
                    <w:spacing w:before="120" w:after="120"/>
                    <w:ind w:left="0" w:firstLine="0"/>
                    <w:outlineLvl w:val="1"/>
                    <w:rPr>
                      <w:rFonts w:ascii="Times New Roman" w:hAnsi="Times New Roman"/>
                      <w:i/>
                      <w:iCs/>
                      <w:sz w:val="16"/>
                      <w:szCs w:val="16"/>
                    </w:rPr>
                  </w:pPr>
                </w:p>
              </w:tc>
              <w:tc>
                <w:tcPr>
                  <w:tcW w:w="998" w:type="dxa"/>
                  <w:gridSpan w:val="2"/>
                  <w:tcBorders>
                    <w:top w:val="nil"/>
                    <w:left w:val="nil"/>
                    <w:bottom w:val="single" w:sz="4" w:space="0" w:color="auto"/>
                    <w:right w:val="nil"/>
                  </w:tcBorders>
                  <w:shd w:val="clear" w:color="auto" w:fill="auto"/>
                  <w:vAlign w:val="bottom"/>
                  <w:hideMark/>
                </w:tcPr>
                <w:p w14:paraId="28698F41"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(1а)</w:t>
                  </w:r>
                </w:p>
              </w:tc>
            </w:tr>
            <w:tr w:rsidR="00DF2A47" w:rsidRPr="00042E49" w14:paraId="41DB52C7"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23D2FC9D" w14:textId="77777777" w:rsidR="00DF2A47" w:rsidRPr="00042E49" w:rsidRDefault="00787E7D" w:rsidP="00B90175">
                  <w:pPr>
                    <w:tabs>
                      <w:tab w:val="left" w:pos="0"/>
                    </w:tabs>
                    <w:ind w:left="0" w:firstLine="0"/>
                    <w:rPr>
                      <w:rFonts w:ascii="Times New Roman" w:hAnsi="Times New Roman"/>
                      <w:b/>
                      <w:bCs/>
                      <w:sz w:val="16"/>
                      <w:szCs w:val="16"/>
                    </w:rPr>
                  </w:pPr>
                  <w:r w:rsidRPr="00042E49">
                    <w:rPr>
                      <w:rFonts w:ascii="Times New Roman" w:hAnsi="Times New Roman"/>
                      <w:b/>
                      <w:bCs/>
                      <w:sz w:val="16"/>
                      <w:szCs w:val="16"/>
                    </w:rPr>
                    <w:t xml:space="preserve">Поставщик:  </w:t>
                  </w:r>
                </w:p>
              </w:tc>
              <w:tc>
                <w:tcPr>
                  <w:tcW w:w="998" w:type="dxa"/>
                  <w:gridSpan w:val="2"/>
                  <w:tcBorders>
                    <w:top w:val="nil"/>
                    <w:left w:val="nil"/>
                    <w:bottom w:val="single" w:sz="4" w:space="0" w:color="auto"/>
                    <w:right w:val="nil"/>
                  </w:tcBorders>
                  <w:shd w:val="clear" w:color="auto" w:fill="auto"/>
                  <w:noWrap/>
                  <w:vAlign w:val="bottom"/>
                  <w:hideMark/>
                </w:tcPr>
                <w:p w14:paraId="7031CEE6" w14:textId="77777777" w:rsidR="00DF2A47" w:rsidRPr="00042E49" w:rsidRDefault="00787E7D" w:rsidP="00B90175">
                  <w:pPr>
                    <w:tabs>
                      <w:tab w:val="left" w:pos="0"/>
                    </w:tabs>
                    <w:ind w:left="0" w:firstLine="0"/>
                    <w:jc w:val="right"/>
                    <w:rPr>
                      <w:rFonts w:ascii="Times New Roman" w:hAnsi="Times New Roman"/>
                      <w:b/>
                      <w:bCs/>
                      <w:sz w:val="16"/>
                      <w:szCs w:val="16"/>
                    </w:rPr>
                  </w:pPr>
                  <w:r w:rsidRPr="00042E49">
                    <w:rPr>
                      <w:rFonts w:ascii="Times New Roman" w:hAnsi="Times New Roman"/>
                      <w:b/>
                      <w:bCs/>
                      <w:sz w:val="16"/>
                      <w:szCs w:val="16"/>
                    </w:rPr>
                    <w:t>(2)</w:t>
                  </w:r>
                </w:p>
              </w:tc>
            </w:tr>
            <w:tr w:rsidR="00DF2A47" w:rsidRPr="00042E49" w14:paraId="5CA121C1"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160374A3"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 xml:space="preserve">РНН и адрес поставщика: </w:t>
                  </w:r>
                </w:p>
              </w:tc>
              <w:tc>
                <w:tcPr>
                  <w:tcW w:w="998" w:type="dxa"/>
                  <w:gridSpan w:val="2"/>
                  <w:tcBorders>
                    <w:top w:val="nil"/>
                    <w:left w:val="nil"/>
                    <w:bottom w:val="single" w:sz="4" w:space="0" w:color="auto"/>
                    <w:right w:val="nil"/>
                  </w:tcBorders>
                  <w:shd w:val="clear" w:color="auto" w:fill="auto"/>
                  <w:noWrap/>
                  <w:vAlign w:val="bottom"/>
                  <w:hideMark/>
                </w:tcPr>
                <w:p w14:paraId="1D9E4A9D"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(2а)</w:t>
                  </w:r>
                </w:p>
              </w:tc>
            </w:tr>
            <w:tr w:rsidR="00DF2A47" w:rsidRPr="00042E49" w14:paraId="0E70105B"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2C98D636"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 xml:space="preserve">Расчетный счет поставщика: </w:t>
                  </w:r>
                </w:p>
              </w:tc>
              <w:tc>
                <w:tcPr>
                  <w:tcW w:w="998" w:type="dxa"/>
                  <w:gridSpan w:val="2"/>
                  <w:tcBorders>
                    <w:top w:val="nil"/>
                    <w:left w:val="nil"/>
                    <w:bottom w:val="single" w:sz="4" w:space="0" w:color="auto"/>
                    <w:right w:val="nil"/>
                  </w:tcBorders>
                  <w:shd w:val="clear" w:color="auto" w:fill="auto"/>
                  <w:noWrap/>
                  <w:vAlign w:val="bottom"/>
                  <w:hideMark/>
                </w:tcPr>
                <w:p w14:paraId="7E5E9B12"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(2б)</w:t>
                  </w:r>
                </w:p>
              </w:tc>
            </w:tr>
            <w:tr w:rsidR="00DF2A47" w:rsidRPr="00E17136" w14:paraId="57019FC8"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7C302EA0" w14:textId="77777777" w:rsidR="00DF2A47" w:rsidRPr="00042E49" w:rsidRDefault="00787E7D" w:rsidP="00B90175">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Свидетельство о постановке на регистрационный учет по НДС:</w:t>
                  </w:r>
                </w:p>
              </w:tc>
              <w:tc>
                <w:tcPr>
                  <w:tcW w:w="998" w:type="dxa"/>
                  <w:gridSpan w:val="2"/>
                  <w:tcBorders>
                    <w:top w:val="nil"/>
                    <w:left w:val="nil"/>
                    <w:bottom w:val="single" w:sz="4" w:space="0" w:color="auto"/>
                    <w:right w:val="nil"/>
                  </w:tcBorders>
                  <w:shd w:val="clear" w:color="auto" w:fill="auto"/>
                  <w:noWrap/>
                  <w:vAlign w:val="bottom"/>
                  <w:hideMark/>
                </w:tcPr>
                <w:p w14:paraId="5F799979" w14:textId="77777777" w:rsidR="00DF2A47" w:rsidRPr="00042E49" w:rsidRDefault="00787E7D" w:rsidP="00B90175">
                  <w:pPr>
                    <w:tabs>
                      <w:tab w:val="left" w:pos="0"/>
                    </w:tabs>
                    <w:ind w:left="0" w:firstLine="0"/>
                    <w:jc w:val="right"/>
                    <w:rPr>
                      <w:rFonts w:ascii="Times New Roman" w:hAnsi="Times New Roman"/>
                      <w:sz w:val="16"/>
                      <w:szCs w:val="16"/>
                      <w:lang w:val="ru-RU"/>
                    </w:rPr>
                  </w:pPr>
                  <w:r w:rsidRPr="00042E49">
                    <w:rPr>
                      <w:rFonts w:ascii="Times New Roman" w:hAnsi="Times New Roman"/>
                      <w:sz w:val="16"/>
                      <w:szCs w:val="16"/>
                    </w:rPr>
                    <w:t> </w:t>
                  </w:r>
                </w:p>
              </w:tc>
            </w:tr>
            <w:tr w:rsidR="00DF2A47" w:rsidRPr="00042E49" w14:paraId="3E171837"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745B99EA" w14:textId="77777777" w:rsidR="00DF2A47" w:rsidRPr="00042E49" w:rsidRDefault="00787E7D" w:rsidP="00B90175">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 xml:space="preserve">Договор (контракт) на поставку товаров (работ, услуг): </w:t>
                  </w:r>
                </w:p>
              </w:tc>
              <w:tc>
                <w:tcPr>
                  <w:tcW w:w="998" w:type="dxa"/>
                  <w:gridSpan w:val="2"/>
                  <w:tcBorders>
                    <w:top w:val="nil"/>
                    <w:left w:val="nil"/>
                    <w:bottom w:val="single" w:sz="4" w:space="0" w:color="auto"/>
                    <w:right w:val="nil"/>
                  </w:tcBorders>
                  <w:shd w:val="clear" w:color="auto" w:fill="auto"/>
                  <w:noWrap/>
                  <w:vAlign w:val="bottom"/>
                  <w:hideMark/>
                </w:tcPr>
                <w:p w14:paraId="792C932D"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(3)</w:t>
                  </w:r>
                </w:p>
              </w:tc>
            </w:tr>
            <w:tr w:rsidR="00DF2A47" w:rsidRPr="00042E49" w14:paraId="5464C527"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1708BAFE" w14:textId="77777777" w:rsidR="00DF2A47" w:rsidRPr="00042E49" w:rsidRDefault="00787E7D" w:rsidP="00B90175">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Условия оплаты по договору (контракту): безналичный расчет</w:t>
                  </w:r>
                </w:p>
              </w:tc>
              <w:tc>
                <w:tcPr>
                  <w:tcW w:w="998" w:type="dxa"/>
                  <w:gridSpan w:val="2"/>
                  <w:tcBorders>
                    <w:top w:val="nil"/>
                    <w:left w:val="nil"/>
                    <w:bottom w:val="single" w:sz="4" w:space="0" w:color="auto"/>
                    <w:right w:val="nil"/>
                  </w:tcBorders>
                  <w:shd w:val="clear" w:color="auto" w:fill="auto"/>
                  <w:noWrap/>
                  <w:vAlign w:val="bottom"/>
                  <w:hideMark/>
                </w:tcPr>
                <w:p w14:paraId="44FA60EA"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(4)</w:t>
                  </w:r>
                </w:p>
              </w:tc>
            </w:tr>
            <w:tr w:rsidR="00DF2A47" w:rsidRPr="00E17136" w14:paraId="1CD1EA6E" w14:textId="77777777" w:rsidTr="00910213">
              <w:trPr>
                <w:gridAfter w:val="2"/>
                <w:wAfter w:w="490" w:type="dxa"/>
                <w:trHeight w:val="255"/>
              </w:trPr>
              <w:tc>
                <w:tcPr>
                  <w:tcW w:w="8125" w:type="dxa"/>
                  <w:gridSpan w:val="11"/>
                  <w:tcBorders>
                    <w:top w:val="nil"/>
                    <w:left w:val="nil"/>
                    <w:bottom w:val="nil"/>
                    <w:right w:val="nil"/>
                  </w:tcBorders>
                  <w:shd w:val="clear" w:color="auto" w:fill="auto"/>
                  <w:vAlign w:val="bottom"/>
                  <w:hideMark/>
                </w:tcPr>
                <w:p w14:paraId="38EC4255" w14:textId="77777777" w:rsidR="00DF2A47" w:rsidRPr="00042E49" w:rsidRDefault="00787E7D" w:rsidP="00B90175">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 xml:space="preserve">Пункт назначения поставляемых товаров (работ, услуг): </w:t>
                  </w:r>
                </w:p>
              </w:tc>
              <w:tc>
                <w:tcPr>
                  <w:tcW w:w="998" w:type="dxa"/>
                  <w:gridSpan w:val="2"/>
                  <w:tcBorders>
                    <w:top w:val="nil"/>
                    <w:left w:val="nil"/>
                    <w:bottom w:val="nil"/>
                    <w:right w:val="nil"/>
                  </w:tcBorders>
                  <w:shd w:val="clear" w:color="auto" w:fill="auto"/>
                  <w:noWrap/>
                  <w:vAlign w:val="bottom"/>
                  <w:hideMark/>
                </w:tcPr>
                <w:p w14:paraId="5AB99690" w14:textId="77777777" w:rsidR="00DF2A47" w:rsidRPr="00042E49" w:rsidRDefault="00DF2A47" w:rsidP="00B90175">
                  <w:pPr>
                    <w:keepNext/>
                    <w:tabs>
                      <w:tab w:val="left" w:pos="0"/>
                    </w:tabs>
                    <w:ind w:left="0" w:firstLine="0"/>
                    <w:jc w:val="right"/>
                    <w:outlineLvl w:val="2"/>
                    <w:rPr>
                      <w:rFonts w:ascii="Times New Roman" w:hAnsi="Times New Roman"/>
                      <w:sz w:val="16"/>
                      <w:szCs w:val="16"/>
                      <w:lang w:val="ru-RU"/>
                    </w:rPr>
                  </w:pPr>
                </w:p>
              </w:tc>
            </w:tr>
            <w:tr w:rsidR="00DF2A47" w:rsidRPr="00E17136" w14:paraId="130F1BB4" w14:textId="77777777" w:rsidTr="00910213">
              <w:trPr>
                <w:gridAfter w:val="2"/>
                <w:wAfter w:w="490" w:type="dxa"/>
                <w:trHeight w:val="255"/>
              </w:trPr>
              <w:tc>
                <w:tcPr>
                  <w:tcW w:w="8125" w:type="dxa"/>
                  <w:gridSpan w:val="11"/>
                  <w:tcBorders>
                    <w:top w:val="single" w:sz="4" w:space="0" w:color="auto"/>
                    <w:left w:val="nil"/>
                    <w:bottom w:val="nil"/>
                    <w:right w:val="nil"/>
                  </w:tcBorders>
                  <w:shd w:val="clear" w:color="auto" w:fill="auto"/>
                  <w:hideMark/>
                </w:tcPr>
                <w:p w14:paraId="3C1B48D1" w14:textId="77777777" w:rsidR="00DF2A47" w:rsidRPr="00042E49" w:rsidRDefault="00787E7D" w:rsidP="00B90175">
                  <w:pPr>
                    <w:tabs>
                      <w:tab w:val="left" w:pos="0"/>
                    </w:tabs>
                    <w:ind w:left="0" w:firstLine="0"/>
                    <w:jc w:val="center"/>
                    <w:rPr>
                      <w:rFonts w:ascii="Times New Roman" w:hAnsi="Times New Roman"/>
                      <w:i/>
                      <w:iCs/>
                      <w:sz w:val="16"/>
                      <w:szCs w:val="16"/>
                      <w:lang w:val="ru-RU"/>
                    </w:rPr>
                  </w:pPr>
                  <w:r w:rsidRPr="00042E49">
                    <w:rPr>
                      <w:rFonts w:ascii="Times New Roman" w:hAnsi="Times New Roman"/>
                      <w:i/>
                      <w:iCs/>
                      <w:sz w:val="16"/>
                      <w:szCs w:val="16"/>
                      <w:lang w:val="ru-RU"/>
                    </w:rPr>
                    <w:t>государство, регион, область, город, район</w:t>
                  </w:r>
                </w:p>
              </w:tc>
              <w:tc>
                <w:tcPr>
                  <w:tcW w:w="998" w:type="dxa"/>
                  <w:gridSpan w:val="2"/>
                  <w:tcBorders>
                    <w:top w:val="single" w:sz="4" w:space="0" w:color="auto"/>
                    <w:left w:val="nil"/>
                    <w:bottom w:val="nil"/>
                    <w:right w:val="nil"/>
                  </w:tcBorders>
                  <w:shd w:val="clear" w:color="auto" w:fill="auto"/>
                  <w:noWrap/>
                  <w:hideMark/>
                </w:tcPr>
                <w:p w14:paraId="7DC53F02" w14:textId="77777777" w:rsidR="00DF2A47" w:rsidRPr="00042E49" w:rsidRDefault="00787E7D" w:rsidP="00B90175">
                  <w:pPr>
                    <w:tabs>
                      <w:tab w:val="left" w:pos="0"/>
                    </w:tabs>
                    <w:ind w:left="0" w:firstLine="0"/>
                    <w:jc w:val="right"/>
                    <w:rPr>
                      <w:rFonts w:ascii="Times New Roman" w:hAnsi="Times New Roman"/>
                      <w:i/>
                      <w:iCs/>
                      <w:sz w:val="16"/>
                      <w:szCs w:val="16"/>
                      <w:lang w:val="ru-RU"/>
                    </w:rPr>
                  </w:pPr>
                  <w:r w:rsidRPr="00042E49">
                    <w:rPr>
                      <w:rFonts w:ascii="Times New Roman" w:hAnsi="Times New Roman"/>
                      <w:i/>
                      <w:iCs/>
                      <w:sz w:val="16"/>
                      <w:szCs w:val="16"/>
                    </w:rPr>
                    <w:t> </w:t>
                  </w:r>
                </w:p>
              </w:tc>
            </w:tr>
            <w:tr w:rsidR="00DF2A47" w:rsidRPr="00042E49" w14:paraId="2FDEEE65"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45A67220" w14:textId="77777777" w:rsidR="00DF2A47" w:rsidRPr="00042E49" w:rsidRDefault="00787E7D" w:rsidP="00B90175">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 xml:space="preserve">Поставка товаров (работ,услуг) осуществлена по доверенности: </w:t>
                  </w:r>
                </w:p>
              </w:tc>
              <w:tc>
                <w:tcPr>
                  <w:tcW w:w="998" w:type="dxa"/>
                  <w:gridSpan w:val="2"/>
                  <w:tcBorders>
                    <w:top w:val="nil"/>
                    <w:left w:val="nil"/>
                    <w:bottom w:val="single" w:sz="4" w:space="0" w:color="auto"/>
                    <w:right w:val="nil"/>
                  </w:tcBorders>
                  <w:shd w:val="clear" w:color="auto" w:fill="auto"/>
                  <w:noWrap/>
                  <w:vAlign w:val="bottom"/>
                  <w:hideMark/>
                </w:tcPr>
                <w:p w14:paraId="1D751623"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(5)</w:t>
                  </w:r>
                </w:p>
              </w:tc>
            </w:tr>
            <w:tr w:rsidR="00DF2A47" w:rsidRPr="00042E49" w14:paraId="6669AFB0"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166C5C94"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Способ отправления:</w:t>
                  </w:r>
                </w:p>
              </w:tc>
              <w:tc>
                <w:tcPr>
                  <w:tcW w:w="998" w:type="dxa"/>
                  <w:gridSpan w:val="2"/>
                  <w:tcBorders>
                    <w:top w:val="nil"/>
                    <w:left w:val="nil"/>
                    <w:bottom w:val="single" w:sz="4" w:space="0" w:color="auto"/>
                    <w:right w:val="nil"/>
                  </w:tcBorders>
                  <w:shd w:val="clear" w:color="auto" w:fill="auto"/>
                  <w:noWrap/>
                  <w:vAlign w:val="bottom"/>
                  <w:hideMark/>
                </w:tcPr>
                <w:p w14:paraId="562862F8"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(6)</w:t>
                  </w:r>
                </w:p>
              </w:tc>
            </w:tr>
            <w:tr w:rsidR="00DF2A47" w:rsidRPr="00042E49" w14:paraId="47434979"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7F85ECD8"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 xml:space="preserve">Товарно-транспортная накладная: </w:t>
                  </w:r>
                </w:p>
              </w:tc>
              <w:tc>
                <w:tcPr>
                  <w:tcW w:w="998" w:type="dxa"/>
                  <w:gridSpan w:val="2"/>
                  <w:tcBorders>
                    <w:top w:val="nil"/>
                    <w:left w:val="nil"/>
                    <w:bottom w:val="single" w:sz="4" w:space="0" w:color="auto"/>
                    <w:right w:val="nil"/>
                  </w:tcBorders>
                  <w:shd w:val="clear" w:color="auto" w:fill="auto"/>
                  <w:noWrap/>
                  <w:vAlign w:val="bottom"/>
                  <w:hideMark/>
                </w:tcPr>
                <w:p w14:paraId="4FDC089D"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(7)</w:t>
                  </w:r>
                </w:p>
              </w:tc>
            </w:tr>
            <w:tr w:rsidR="00DF2A47" w:rsidRPr="00042E49" w14:paraId="766F29AB" w14:textId="77777777" w:rsidTr="00910213">
              <w:trPr>
                <w:gridAfter w:val="2"/>
                <w:wAfter w:w="490" w:type="dxa"/>
                <w:trHeight w:val="255"/>
              </w:trPr>
              <w:tc>
                <w:tcPr>
                  <w:tcW w:w="8125" w:type="dxa"/>
                  <w:gridSpan w:val="11"/>
                  <w:tcBorders>
                    <w:top w:val="nil"/>
                    <w:left w:val="nil"/>
                    <w:bottom w:val="nil"/>
                    <w:right w:val="nil"/>
                  </w:tcBorders>
                  <w:shd w:val="clear" w:color="auto" w:fill="auto"/>
                  <w:vAlign w:val="bottom"/>
                  <w:hideMark/>
                </w:tcPr>
                <w:p w14:paraId="7B668A02"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 xml:space="preserve">Грузоотправитель:  </w:t>
                  </w:r>
                </w:p>
              </w:tc>
              <w:tc>
                <w:tcPr>
                  <w:tcW w:w="998" w:type="dxa"/>
                  <w:gridSpan w:val="2"/>
                  <w:tcBorders>
                    <w:top w:val="nil"/>
                    <w:left w:val="nil"/>
                    <w:bottom w:val="nil"/>
                    <w:right w:val="nil"/>
                  </w:tcBorders>
                  <w:shd w:val="clear" w:color="auto" w:fill="auto"/>
                  <w:noWrap/>
                  <w:vAlign w:val="bottom"/>
                  <w:hideMark/>
                </w:tcPr>
                <w:p w14:paraId="27C973E0"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(8)</w:t>
                  </w:r>
                </w:p>
              </w:tc>
            </w:tr>
            <w:tr w:rsidR="00DF2A47" w:rsidRPr="00042E49" w14:paraId="04ED7790" w14:textId="77777777" w:rsidTr="00910213">
              <w:trPr>
                <w:gridAfter w:val="2"/>
                <w:wAfter w:w="490" w:type="dxa"/>
                <w:trHeight w:val="255"/>
              </w:trPr>
              <w:tc>
                <w:tcPr>
                  <w:tcW w:w="8125" w:type="dxa"/>
                  <w:gridSpan w:val="11"/>
                  <w:tcBorders>
                    <w:top w:val="single" w:sz="4" w:space="0" w:color="auto"/>
                    <w:left w:val="nil"/>
                    <w:bottom w:val="nil"/>
                    <w:right w:val="nil"/>
                  </w:tcBorders>
                  <w:shd w:val="clear" w:color="auto" w:fill="auto"/>
                  <w:hideMark/>
                </w:tcPr>
                <w:p w14:paraId="219E8866" w14:textId="77777777" w:rsidR="00DF2A47" w:rsidRPr="00042E49" w:rsidRDefault="00787E7D" w:rsidP="00B90175">
                  <w:pPr>
                    <w:tabs>
                      <w:tab w:val="left" w:pos="0"/>
                    </w:tabs>
                    <w:ind w:left="0" w:firstLine="0"/>
                    <w:jc w:val="center"/>
                    <w:rPr>
                      <w:rFonts w:ascii="Times New Roman" w:hAnsi="Times New Roman"/>
                      <w:i/>
                      <w:iCs/>
                      <w:sz w:val="16"/>
                      <w:szCs w:val="16"/>
                    </w:rPr>
                  </w:pPr>
                  <w:r w:rsidRPr="00042E49">
                    <w:rPr>
                      <w:rFonts w:ascii="Times New Roman" w:hAnsi="Times New Roman"/>
                      <w:i/>
                      <w:iCs/>
                      <w:sz w:val="16"/>
                      <w:szCs w:val="16"/>
                    </w:rPr>
                    <w:t>(РНН, наименование и адрес)</w:t>
                  </w:r>
                </w:p>
              </w:tc>
              <w:tc>
                <w:tcPr>
                  <w:tcW w:w="998" w:type="dxa"/>
                  <w:gridSpan w:val="2"/>
                  <w:tcBorders>
                    <w:top w:val="single" w:sz="4" w:space="0" w:color="auto"/>
                    <w:left w:val="nil"/>
                    <w:bottom w:val="nil"/>
                    <w:right w:val="nil"/>
                  </w:tcBorders>
                  <w:shd w:val="clear" w:color="auto" w:fill="auto"/>
                  <w:noWrap/>
                  <w:hideMark/>
                </w:tcPr>
                <w:p w14:paraId="59E36D85" w14:textId="77777777" w:rsidR="00DF2A47" w:rsidRPr="00042E49" w:rsidRDefault="00787E7D" w:rsidP="00B90175">
                  <w:pPr>
                    <w:tabs>
                      <w:tab w:val="left" w:pos="0"/>
                    </w:tabs>
                    <w:ind w:left="0" w:firstLine="0"/>
                    <w:jc w:val="right"/>
                    <w:rPr>
                      <w:rFonts w:ascii="Times New Roman" w:hAnsi="Times New Roman"/>
                      <w:i/>
                      <w:iCs/>
                      <w:sz w:val="16"/>
                      <w:szCs w:val="16"/>
                    </w:rPr>
                  </w:pPr>
                  <w:r w:rsidRPr="00042E49">
                    <w:rPr>
                      <w:rFonts w:ascii="Times New Roman" w:hAnsi="Times New Roman"/>
                      <w:i/>
                      <w:iCs/>
                      <w:sz w:val="16"/>
                      <w:szCs w:val="16"/>
                    </w:rPr>
                    <w:t> </w:t>
                  </w:r>
                </w:p>
              </w:tc>
            </w:tr>
            <w:tr w:rsidR="00DF2A47" w:rsidRPr="00042E49" w14:paraId="30D10E03" w14:textId="77777777" w:rsidTr="00910213">
              <w:trPr>
                <w:gridAfter w:val="2"/>
                <w:wAfter w:w="490" w:type="dxa"/>
                <w:trHeight w:val="480"/>
              </w:trPr>
              <w:tc>
                <w:tcPr>
                  <w:tcW w:w="8125" w:type="dxa"/>
                  <w:gridSpan w:val="11"/>
                  <w:tcBorders>
                    <w:top w:val="nil"/>
                    <w:left w:val="nil"/>
                    <w:bottom w:val="nil"/>
                    <w:right w:val="nil"/>
                  </w:tcBorders>
                  <w:shd w:val="clear" w:color="auto" w:fill="auto"/>
                  <w:vAlign w:val="bottom"/>
                  <w:hideMark/>
                </w:tcPr>
                <w:p w14:paraId="25108689" w14:textId="77777777" w:rsidR="00DF2A47" w:rsidRPr="00042E49" w:rsidRDefault="00787E7D" w:rsidP="00566090">
                  <w:pPr>
                    <w:tabs>
                      <w:tab w:val="left" w:pos="0"/>
                    </w:tabs>
                    <w:ind w:left="0" w:firstLine="0"/>
                    <w:rPr>
                      <w:rFonts w:ascii="Times New Roman" w:hAnsi="Times New Roman"/>
                      <w:color w:val="000000" w:themeColor="text1"/>
                      <w:sz w:val="16"/>
                      <w:szCs w:val="16"/>
                      <w:lang w:val="ru-RU"/>
                    </w:rPr>
                  </w:pPr>
                  <w:r w:rsidRPr="00042E49">
                    <w:rPr>
                      <w:rFonts w:ascii="Times New Roman" w:hAnsi="Times New Roman"/>
                      <w:b/>
                      <w:bCs/>
                      <w:color w:val="000000" w:themeColor="text1"/>
                      <w:sz w:val="16"/>
                      <w:szCs w:val="16"/>
                      <w:lang w:val="ru-RU"/>
                    </w:rPr>
                    <w:t>Грузополучатель:</w:t>
                  </w:r>
                  <w:r w:rsidRPr="00042E49">
                    <w:rPr>
                      <w:rFonts w:ascii="Times New Roman" w:hAnsi="Times New Roman"/>
                      <w:color w:val="000000" w:themeColor="text1"/>
                      <w:sz w:val="16"/>
                      <w:szCs w:val="16"/>
                      <w:lang w:val="ru-RU"/>
                    </w:rPr>
                    <w:t xml:space="preserve"> Товарищество с ограниченной ответственностью «Жамбыл Петролеум» от имени и по поручению АО НК «КазМунайГаз» по Соглашению о совместной деятельности от 14 мая 2008 года</w:t>
                  </w:r>
                </w:p>
              </w:tc>
              <w:tc>
                <w:tcPr>
                  <w:tcW w:w="998" w:type="dxa"/>
                  <w:gridSpan w:val="2"/>
                  <w:tcBorders>
                    <w:top w:val="nil"/>
                    <w:left w:val="nil"/>
                    <w:bottom w:val="nil"/>
                    <w:right w:val="nil"/>
                  </w:tcBorders>
                  <w:shd w:val="clear" w:color="auto" w:fill="auto"/>
                  <w:noWrap/>
                  <w:vAlign w:val="bottom"/>
                  <w:hideMark/>
                </w:tcPr>
                <w:p w14:paraId="06060A98"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(9)</w:t>
                  </w:r>
                </w:p>
              </w:tc>
            </w:tr>
            <w:tr w:rsidR="00DF2A47" w:rsidRPr="00042E49" w14:paraId="20F67356" w14:textId="77777777" w:rsidTr="00910213">
              <w:trPr>
                <w:gridAfter w:val="2"/>
                <w:wAfter w:w="490" w:type="dxa"/>
                <w:trHeight w:val="255"/>
              </w:trPr>
              <w:tc>
                <w:tcPr>
                  <w:tcW w:w="8125" w:type="dxa"/>
                  <w:gridSpan w:val="11"/>
                  <w:tcBorders>
                    <w:top w:val="single" w:sz="4" w:space="0" w:color="auto"/>
                    <w:left w:val="nil"/>
                    <w:bottom w:val="nil"/>
                    <w:right w:val="nil"/>
                  </w:tcBorders>
                  <w:shd w:val="clear" w:color="auto" w:fill="auto"/>
                  <w:hideMark/>
                </w:tcPr>
                <w:p w14:paraId="5F1343AF" w14:textId="77777777" w:rsidR="00DF2A47" w:rsidRPr="00042E49" w:rsidRDefault="00787E7D" w:rsidP="00B90175">
                  <w:pPr>
                    <w:tabs>
                      <w:tab w:val="left" w:pos="0"/>
                    </w:tabs>
                    <w:ind w:left="0" w:firstLine="0"/>
                    <w:jc w:val="center"/>
                    <w:rPr>
                      <w:rFonts w:ascii="Times New Roman" w:hAnsi="Times New Roman"/>
                      <w:i/>
                      <w:iCs/>
                      <w:color w:val="000000" w:themeColor="text1"/>
                      <w:sz w:val="16"/>
                      <w:szCs w:val="16"/>
                    </w:rPr>
                  </w:pPr>
                  <w:r w:rsidRPr="00042E49">
                    <w:rPr>
                      <w:rFonts w:ascii="Times New Roman" w:hAnsi="Times New Roman"/>
                      <w:i/>
                      <w:iCs/>
                      <w:color w:val="000000" w:themeColor="text1"/>
                      <w:sz w:val="16"/>
                      <w:szCs w:val="16"/>
                    </w:rPr>
                    <w:t>(РНН, наименование и адрес)</w:t>
                  </w:r>
                </w:p>
              </w:tc>
              <w:tc>
                <w:tcPr>
                  <w:tcW w:w="998" w:type="dxa"/>
                  <w:gridSpan w:val="2"/>
                  <w:tcBorders>
                    <w:top w:val="single" w:sz="4" w:space="0" w:color="auto"/>
                    <w:left w:val="nil"/>
                    <w:bottom w:val="nil"/>
                    <w:right w:val="nil"/>
                  </w:tcBorders>
                  <w:shd w:val="clear" w:color="auto" w:fill="auto"/>
                  <w:noWrap/>
                  <w:hideMark/>
                </w:tcPr>
                <w:p w14:paraId="01186C11" w14:textId="77777777" w:rsidR="00DF2A47" w:rsidRPr="00042E49" w:rsidRDefault="00787E7D" w:rsidP="00B90175">
                  <w:pPr>
                    <w:tabs>
                      <w:tab w:val="left" w:pos="0"/>
                    </w:tabs>
                    <w:ind w:left="0" w:firstLine="0"/>
                    <w:jc w:val="right"/>
                    <w:rPr>
                      <w:rFonts w:ascii="Times New Roman" w:hAnsi="Times New Roman"/>
                      <w:i/>
                      <w:iCs/>
                      <w:sz w:val="16"/>
                      <w:szCs w:val="16"/>
                    </w:rPr>
                  </w:pPr>
                  <w:r w:rsidRPr="00042E49">
                    <w:rPr>
                      <w:rFonts w:ascii="Times New Roman" w:hAnsi="Times New Roman"/>
                      <w:i/>
                      <w:iCs/>
                      <w:sz w:val="16"/>
                      <w:szCs w:val="16"/>
                    </w:rPr>
                    <w:t> </w:t>
                  </w:r>
                </w:p>
              </w:tc>
            </w:tr>
            <w:tr w:rsidR="00DF2A47" w:rsidRPr="00042E49" w14:paraId="5DDF9380"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29B375B3" w14:textId="77777777" w:rsidR="00DF2A47" w:rsidRPr="00042E49" w:rsidRDefault="00787E7D" w:rsidP="00B90175">
                  <w:pPr>
                    <w:tabs>
                      <w:tab w:val="left" w:pos="0"/>
                    </w:tabs>
                    <w:ind w:left="0" w:firstLine="0"/>
                    <w:rPr>
                      <w:rFonts w:ascii="Times New Roman" w:hAnsi="Times New Roman"/>
                      <w:color w:val="000000" w:themeColor="text1"/>
                      <w:sz w:val="16"/>
                      <w:szCs w:val="16"/>
                      <w:lang w:val="ru-RU"/>
                    </w:rPr>
                  </w:pPr>
                  <w:r w:rsidRPr="00042E49">
                    <w:rPr>
                      <w:rFonts w:ascii="Times New Roman" w:hAnsi="Times New Roman"/>
                      <w:color w:val="000000" w:themeColor="text1"/>
                      <w:sz w:val="16"/>
                      <w:szCs w:val="16"/>
                      <w:lang w:val="ru-RU"/>
                    </w:rPr>
                    <w:t>БИН, РНН и адрес грузополучателя:  РНН 150 100 267 426, БИН 090340002825, г. Атырау, ул. Махамбета Утемисова 132 А</w:t>
                  </w:r>
                </w:p>
              </w:tc>
              <w:tc>
                <w:tcPr>
                  <w:tcW w:w="998" w:type="dxa"/>
                  <w:gridSpan w:val="2"/>
                  <w:tcBorders>
                    <w:top w:val="nil"/>
                    <w:left w:val="nil"/>
                    <w:bottom w:val="single" w:sz="4" w:space="0" w:color="auto"/>
                    <w:right w:val="nil"/>
                  </w:tcBorders>
                  <w:shd w:val="clear" w:color="auto" w:fill="auto"/>
                  <w:noWrap/>
                  <w:vAlign w:val="bottom"/>
                  <w:hideMark/>
                </w:tcPr>
                <w:p w14:paraId="64B70FA2" w14:textId="77777777" w:rsidR="00DF2A47" w:rsidRPr="00042E49" w:rsidRDefault="00787E7D" w:rsidP="00B90175">
                  <w:pPr>
                    <w:tabs>
                      <w:tab w:val="left" w:pos="0"/>
                    </w:tabs>
                    <w:ind w:left="0" w:firstLine="0"/>
                    <w:jc w:val="right"/>
                    <w:rPr>
                      <w:rFonts w:ascii="Times New Roman" w:hAnsi="Times New Roman"/>
                      <w:sz w:val="16"/>
                      <w:szCs w:val="16"/>
                      <w:lang w:val="ru-RU"/>
                    </w:rPr>
                  </w:pPr>
                  <w:r w:rsidRPr="00042E49">
                    <w:rPr>
                      <w:rFonts w:ascii="Times New Roman" w:hAnsi="Times New Roman"/>
                      <w:sz w:val="16"/>
                      <w:szCs w:val="16"/>
                      <w:lang w:val="ru-RU"/>
                    </w:rPr>
                    <w:t>(9а)</w:t>
                  </w:r>
                </w:p>
              </w:tc>
            </w:tr>
            <w:tr w:rsidR="00DF2A47" w:rsidRPr="00042E49" w14:paraId="4CB4D27F"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652A8F55" w14:textId="77777777" w:rsidR="00DF2A47" w:rsidRPr="00042E49" w:rsidRDefault="00787E7D" w:rsidP="00B90175">
                  <w:pPr>
                    <w:tabs>
                      <w:tab w:val="left" w:pos="0"/>
                    </w:tabs>
                    <w:ind w:left="0" w:firstLine="0"/>
                    <w:rPr>
                      <w:rFonts w:ascii="Times New Roman" w:hAnsi="Times New Roman"/>
                      <w:color w:val="000000" w:themeColor="text1"/>
                      <w:sz w:val="16"/>
                      <w:szCs w:val="16"/>
                      <w:lang w:val="ru-RU"/>
                    </w:rPr>
                  </w:pPr>
                  <w:r w:rsidRPr="00042E49">
                    <w:rPr>
                      <w:rFonts w:ascii="Times New Roman" w:hAnsi="Times New Roman"/>
                      <w:color w:val="000000" w:themeColor="text1"/>
                      <w:sz w:val="16"/>
                      <w:szCs w:val="16"/>
                      <w:lang w:val="ru-RU"/>
                    </w:rPr>
                    <w:t>Расчетный счет грузополучателя:</w:t>
                  </w:r>
                  <w:r w:rsidRPr="00042E49">
                    <w:rPr>
                      <w:rFonts w:ascii="Times New Roman" w:hAnsi="Times New Roman"/>
                      <w:color w:val="000000" w:themeColor="text1"/>
                      <w:sz w:val="16"/>
                      <w:szCs w:val="16"/>
                    </w:rPr>
                    <w:t>KZ</w:t>
                  </w:r>
                  <w:r w:rsidRPr="00042E49">
                    <w:rPr>
                      <w:rFonts w:ascii="Times New Roman" w:hAnsi="Times New Roman"/>
                      <w:color w:val="000000" w:themeColor="text1"/>
                      <w:sz w:val="16"/>
                      <w:szCs w:val="16"/>
                      <w:lang w:val="ru-RU"/>
                    </w:rPr>
                    <w:t xml:space="preserve">886010141000150021, в банке АОФ АО «Народный Банк Казахстана», БИК </w:t>
                  </w:r>
                  <w:r w:rsidRPr="00042E49">
                    <w:rPr>
                      <w:rFonts w:ascii="Times New Roman" w:hAnsi="Times New Roman"/>
                      <w:color w:val="000000" w:themeColor="text1"/>
                      <w:sz w:val="16"/>
                      <w:szCs w:val="16"/>
                      <w:lang w:val="en-US"/>
                    </w:rPr>
                    <w:t>H</w:t>
                  </w:r>
                  <w:r w:rsidRPr="00042E49">
                    <w:rPr>
                      <w:rFonts w:ascii="Times New Roman" w:hAnsi="Times New Roman"/>
                      <w:color w:val="000000" w:themeColor="text1"/>
                      <w:sz w:val="16"/>
                      <w:szCs w:val="16"/>
                    </w:rPr>
                    <w:t>SBKKZKX</w:t>
                  </w:r>
                </w:p>
              </w:tc>
              <w:tc>
                <w:tcPr>
                  <w:tcW w:w="998" w:type="dxa"/>
                  <w:gridSpan w:val="2"/>
                  <w:tcBorders>
                    <w:top w:val="nil"/>
                    <w:left w:val="nil"/>
                    <w:bottom w:val="single" w:sz="4" w:space="0" w:color="auto"/>
                    <w:right w:val="nil"/>
                  </w:tcBorders>
                  <w:shd w:val="clear" w:color="auto" w:fill="auto"/>
                  <w:noWrap/>
                  <w:vAlign w:val="bottom"/>
                  <w:hideMark/>
                </w:tcPr>
                <w:p w14:paraId="2CC9970F" w14:textId="77777777" w:rsidR="00DF2A47" w:rsidRPr="00042E49" w:rsidRDefault="00787E7D" w:rsidP="00B90175">
                  <w:pPr>
                    <w:tabs>
                      <w:tab w:val="left" w:pos="0"/>
                    </w:tabs>
                    <w:ind w:left="0" w:firstLine="0"/>
                    <w:jc w:val="right"/>
                    <w:rPr>
                      <w:rFonts w:ascii="Times New Roman" w:hAnsi="Times New Roman"/>
                      <w:sz w:val="16"/>
                      <w:szCs w:val="16"/>
                      <w:lang w:val="ru-RU"/>
                    </w:rPr>
                  </w:pPr>
                  <w:r w:rsidRPr="00042E49">
                    <w:rPr>
                      <w:rFonts w:ascii="Times New Roman" w:hAnsi="Times New Roman"/>
                      <w:sz w:val="16"/>
                      <w:szCs w:val="16"/>
                      <w:lang w:val="ru-RU"/>
                    </w:rPr>
                    <w:t>(9б)</w:t>
                  </w:r>
                </w:p>
              </w:tc>
            </w:tr>
            <w:tr w:rsidR="00DF2A47" w:rsidRPr="00042E49" w14:paraId="361C8599" w14:textId="77777777" w:rsidTr="00910213">
              <w:trPr>
                <w:gridAfter w:val="2"/>
                <w:wAfter w:w="490" w:type="dxa"/>
                <w:trHeight w:val="420"/>
              </w:trPr>
              <w:tc>
                <w:tcPr>
                  <w:tcW w:w="8125" w:type="dxa"/>
                  <w:gridSpan w:val="11"/>
                  <w:tcBorders>
                    <w:top w:val="nil"/>
                    <w:left w:val="nil"/>
                    <w:bottom w:val="single" w:sz="4" w:space="0" w:color="auto"/>
                    <w:right w:val="nil"/>
                  </w:tcBorders>
                  <w:shd w:val="clear" w:color="auto" w:fill="auto"/>
                  <w:vAlign w:val="bottom"/>
                  <w:hideMark/>
                </w:tcPr>
                <w:p w14:paraId="4FFC26E1" w14:textId="77777777" w:rsidR="00DF2A47" w:rsidRPr="00042E49" w:rsidRDefault="00787E7D" w:rsidP="00B90175">
                  <w:pPr>
                    <w:tabs>
                      <w:tab w:val="left" w:pos="0"/>
                    </w:tabs>
                    <w:ind w:left="0" w:firstLine="0"/>
                    <w:rPr>
                      <w:rFonts w:ascii="Times New Roman" w:hAnsi="Times New Roman"/>
                      <w:b/>
                      <w:bCs/>
                      <w:color w:val="000000" w:themeColor="text1"/>
                      <w:sz w:val="16"/>
                      <w:szCs w:val="16"/>
                      <w:lang w:val="ru-RU"/>
                    </w:rPr>
                  </w:pPr>
                  <w:r w:rsidRPr="00042E49">
                    <w:rPr>
                      <w:rFonts w:ascii="Times New Roman" w:hAnsi="Times New Roman"/>
                      <w:b/>
                      <w:bCs/>
                      <w:color w:val="000000" w:themeColor="text1"/>
                      <w:sz w:val="16"/>
                      <w:szCs w:val="16"/>
                      <w:lang w:val="ru-RU"/>
                    </w:rPr>
                    <w:t xml:space="preserve">Покупатель/Участник Соглашения о совместной деятельности от 14 мая 2008 года:  Акционерное общество «Национальная компания «КазМунайГаз» </w:t>
                  </w:r>
                </w:p>
              </w:tc>
              <w:tc>
                <w:tcPr>
                  <w:tcW w:w="998" w:type="dxa"/>
                  <w:gridSpan w:val="2"/>
                  <w:tcBorders>
                    <w:top w:val="nil"/>
                    <w:left w:val="nil"/>
                    <w:bottom w:val="single" w:sz="4" w:space="0" w:color="auto"/>
                    <w:right w:val="nil"/>
                  </w:tcBorders>
                  <w:shd w:val="clear" w:color="auto" w:fill="auto"/>
                  <w:noWrap/>
                  <w:vAlign w:val="bottom"/>
                  <w:hideMark/>
                </w:tcPr>
                <w:p w14:paraId="176C704A" w14:textId="77777777" w:rsidR="00DF2A47" w:rsidRPr="00042E49" w:rsidRDefault="00787E7D" w:rsidP="00B90175">
                  <w:pPr>
                    <w:tabs>
                      <w:tab w:val="left" w:pos="0"/>
                    </w:tabs>
                    <w:ind w:left="0" w:firstLine="0"/>
                    <w:jc w:val="right"/>
                    <w:rPr>
                      <w:rFonts w:ascii="Times New Roman" w:hAnsi="Times New Roman"/>
                      <w:b/>
                      <w:bCs/>
                      <w:sz w:val="16"/>
                      <w:szCs w:val="16"/>
                    </w:rPr>
                  </w:pPr>
                  <w:r w:rsidRPr="00042E49">
                    <w:rPr>
                      <w:rFonts w:ascii="Times New Roman" w:hAnsi="Times New Roman"/>
                      <w:b/>
                      <w:bCs/>
                      <w:sz w:val="16"/>
                      <w:szCs w:val="16"/>
                    </w:rPr>
                    <w:t>(10)</w:t>
                  </w:r>
                </w:p>
              </w:tc>
            </w:tr>
            <w:tr w:rsidR="00DF2A47" w:rsidRPr="00042E49" w14:paraId="3CDE7DE3"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7F3E19B1"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lang w:val="ru-RU"/>
                    </w:rPr>
                    <w:t xml:space="preserve">БИН, РНН и адрес покупателя:  РНН 620 100 210 025, БИН 020240000555, г. Астана, пр. </w:t>
                  </w:r>
                  <w:r w:rsidRPr="00042E49">
                    <w:rPr>
                      <w:rFonts w:ascii="Times New Roman" w:hAnsi="Times New Roman"/>
                      <w:sz w:val="16"/>
                      <w:szCs w:val="16"/>
                    </w:rPr>
                    <w:t>Кабанбай Батыра 19</w:t>
                  </w:r>
                </w:p>
              </w:tc>
              <w:tc>
                <w:tcPr>
                  <w:tcW w:w="998" w:type="dxa"/>
                  <w:gridSpan w:val="2"/>
                  <w:tcBorders>
                    <w:top w:val="nil"/>
                    <w:left w:val="nil"/>
                    <w:bottom w:val="single" w:sz="4" w:space="0" w:color="auto"/>
                    <w:right w:val="nil"/>
                  </w:tcBorders>
                  <w:shd w:val="clear" w:color="auto" w:fill="auto"/>
                  <w:noWrap/>
                  <w:vAlign w:val="bottom"/>
                  <w:hideMark/>
                </w:tcPr>
                <w:p w14:paraId="0C6C96B6"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(10а)</w:t>
                  </w:r>
                </w:p>
              </w:tc>
            </w:tr>
            <w:tr w:rsidR="00DF2A47" w:rsidRPr="00042E49" w14:paraId="7FD8C4C9" w14:textId="77777777" w:rsidTr="00910213">
              <w:trPr>
                <w:gridAfter w:val="2"/>
                <w:wAfter w:w="490" w:type="dxa"/>
                <w:trHeight w:val="255"/>
              </w:trPr>
              <w:tc>
                <w:tcPr>
                  <w:tcW w:w="8125" w:type="dxa"/>
                  <w:gridSpan w:val="11"/>
                  <w:tcBorders>
                    <w:top w:val="nil"/>
                    <w:left w:val="nil"/>
                    <w:bottom w:val="single" w:sz="4" w:space="0" w:color="auto"/>
                    <w:right w:val="nil"/>
                  </w:tcBorders>
                  <w:shd w:val="clear" w:color="auto" w:fill="auto"/>
                  <w:vAlign w:val="bottom"/>
                  <w:hideMark/>
                </w:tcPr>
                <w:p w14:paraId="3E904907" w14:textId="77777777" w:rsidR="00DF2A47" w:rsidRPr="00042E49" w:rsidRDefault="00787E7D" w:rsidP="00B90175">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 xml:space="preserve">Расчетный счет покупателя: </w:t>
                  </w:r>
                  <w:r w:rsidRPr="00042E49">
                    <w:rPr>
                      <w:rFonts w:ascii="Times New Roman" w:hAnsi="Times New Roman"/>
                      <w:sz w:val="16"/>
                      <w:szCs w:val="16"/>
                    </w:rPr>
                    <w:t>KZ</w:t>
                  </w:r>
                  <w:r w:rsidRPr="00042E49">
                    <w:rPr>
                      <w:rFonts w:ascii="Times New Roman" w:hAnsi="Times New Roman"/>
                      <w:sz w:val="16"/>
                      <w:szCs w:val="16"/>
                      <w:lang w:val="ru-RU"/>
                    </w:rPr>
                    <w:t xml:space="preserve">356010111000002033, в банке АРФ АО «Народный Банк Казахстана», БИК </w:t>
                  </w:r>
                  <w:r w:rsidRPr="00042E49">
                    <w:rPr>
                      <w:rFonts w:ascii="Times New Roman" w:hAnsi="Times New Roman"/>
                      <w:sz w:val="16"/>
                      <w:szCs w:val="16"/>
                    </w:rPr>
                    <w:t>HSBKKZKX</w:t>
                  </w:r>
                </w:p>
              </w:tc>
              <w:tc>
                <w:tcPr>
                  <w:tcW w:w="998" w:type="dxa"/>
                  <w:gridSpan w:val="2"/>
                  <w:tcBorders>
                    <w:top w:val="nil"/>
                    <w:left w:val="nil"/>
                    <w:bottom w:val="single" w:sz="4" w:space="0" w:color="auto"/>
                    <w:right w:val="nil"/>
                  </w:tcBorders>
                  <w:shd w:val="clear" w:color="auto" w:fill="auto"/>
                  <w:noWrap/>
                  <w:vAlign w:val="bottom"/>
                  <w:hideMark/>
                </w:tcPr>
                <w:p w14:paraId="404E6A09" w14:textId="77777777" w:rsidR="00DF2A47" w:rsidRPr="00042E49" w:rsidRDefault="00787E7D" w:rsidP="00B90175">
                  <w:pPr>
                    <w:tabs>
                      <w:tab w:val="left" w:pos="0"/>
                    </w:tabs>
                    <w:ind w:left="0" w:firstLine="0"/>
                    <w:jc w:val="right"/>
                    <w:rPr>
                      <w:rFonts w:ascii="Times New Roman" w:hAnsi="Times New Roman"/>
                      <w:sz w:val="16"/>
                      <w:szCs w:val="16"/>
                    </w:rPr>
                  </w:pPr>
                  <w:r w:rsidRPr="00042E49">
                    <w:rPr>
                      <w:rFonts w:ascii="Times New Roman" w:hAnsi="Times New Roman"/>
                      <w:sz w:val="16"/>
                      <w:szCs w:val="16"/>
                    </w:rPr>
                    <w:t>(10б)</w:t>
                  </w:r>
                </w:p>
                <w:p w14:paraId="1B46A29B" w14:textId="77777777" w:rsidR="00566090" w:rsidRPr="00042E49" w:rsidRDefault="00566090" w:rsidP="00B90175">
                  <w:pPr>
                    <w:tabs>
                      <w:tab w:val="left" w:pos="0"/>
                    </w:tabs>
                    <w:ind w:left="0" w:firstLine="0"/>
                    <w:jc w:val="right"/>
                    <w:rPr>
                      <w:rFonts w:ascii="Times New Roman" w:hAnsi="Times New Roman"/>
                      <w:sz w:val="16"/>
                      <w:szCs w:val="16"/>
                    </w:rPr>
                  </w:pPr>
                </w:p>
              </w:tc>
            </w:tr>
            <w:tr w:rsidR="00DF2A47" w:rsidRPr="00042E49" w14:paraId="74893AD4" w14:textId="77777777" w:rsidTr="00910213">
              <w:trPr>
                <w:gridAfter w:val="1"/>
                <w:wAfter w:w="172" w:type="dxa"/>
                <w:trHeight w:val="255"/>
              </w:trPr>
              <w:tc>
                <w:tcPr>
                  <w:tcW w:w="7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A0240DD"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п/п</w:t>
                  </w:r>
                </w:p>
              </w:tc>
              <w:tc>
                <w:tcPr>
                  <w:tcW w:w="12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037F4338"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Наименование товаров (работ, услуг)</w:t>
                  </w:r>
                </w:p>
              </w:tc>
              <w:tc>
                <w:tcPr>
                  <w:tcW w:w="5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4426228"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Ед. Изм.</w:t>
                  </w:r>
                </w:p>
              </w:tc>
              <w:tc>
                <w:tcPr>
                  <w:tcW w:w="73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1BC75D1"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Кол-во (объем)</w:t>
                  </w:r>
                </w:p>
              </w:tc>
              <w:tc>
                <w:tcPr>
                  <w:tcW w:w="6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600B23B"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Цена (KZT)</w:t>
                  </w:r>
                </w:p>
              </w:tc>
              <w:tc>
                <w:tcPr>
                  <w:tcW w:w="954" w:type="dxa"/>
                  <w:vMerge w:val="restart"/>
                  <w:tcBorders>
                    <w:top w:val="single" w:sz="4" w:space="0" w:color="auto"/>
                    <w:left w:val="single" w:sz="4" w:space="0" w:color="auto"/>
                    <w:bottom w:val="single" w:sz="4" w:space="0" w:color="auto"/>
                    <w:right w:val="nil"/>
                  </w:tcBorders>
                  <w:shd w:val="clear" w:color="auto" w:fill="auto"/>
                  <w:vAlign w:val="center"/>
                  <w:hideMark/>
                </w:tcPr>
                <w:p w14:paraId="13C28370" w14:textId="77777777" w:rsidR="00DF2A47" w:rsidRPr="00042E49" w:rsidRDefault="00787E7D" w:rsidP="00B90175">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Стоимость товаров (работ, услуг) без НДС</w:t>
                  </w:r>
                </w:p>
              </w:tc>
              <w:tc>
                <w:tcPr>
                  <w:tcW w:w="1855" w:type="dxa"/>
                  <w:gridSpan w:val="3"/>
                  <w:tcBorders>
                    <w:top w:val="single" w:sz="4" w:space="0" w:color="auto"/>
                    <w:left w:val="single" w:sz="4" w:space="0" w:color="auto"/>
                    <w:bottom w:val="single" w:sz="4" w:space="0" w:color="auto"/>
                    <w:right w:val="single" w:sz="4" w:space="0" w:color="auto"/>
                  </w:tcBorders>
                  <w:shd w:val="clear" w:color="auto" w:fill="auto"/>
                  <w:vAlign w:val="center"/>
                  <w:hideMark/>
                </w:tcPr>
                <w:p w14:paraId="283918DC"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НДС</w:t>
                  </w:r>
                </w:p>
              </w:tc>
              <w:tc>
                <w:tcPr>
                  <w:tcW w:w="109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17B7A1A"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Всего стоимость реализации</w:t>
                  </w:r>
                </w:p>
              </w:tc>
              <w:tc>
                <w:tcPr>
                  <w:tcW w:w="1587" w:type="dxa"/>
                  <w:gridSpan w:val="4"/>
                  <w:tcBorders>
                    <w:top w:val="single" w:sz="4" w:space="0" w:color="auto"/>
                    <w:left w:val="nil"/>
                    <w:bottom w:val="single" w:sz="4" w:space="0" w:color="auto"/>
                    <w:right w:val="single" w:sz="4" w:space="0" w:color="auto"/>
                  </w:tcBorders>
                  <w:shd w:val="clear" w:color="auto" w:fill="auto"/>
                  <w:vAlign w:val="center"/>
                  <w:hideMark/>
                </w:tcPr>
                <w:p w14:paraId="69080A8A"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Акциз</w:t>
                  </w:r>
                </w:p>
              </w:tc>
            </w:tr>
            <w:tr w:rsidR="00DF2A47" w:rsidRPr="00042E49" w14:paraId="00098BE8" w14:textId="77777777" w:rsidTr="00910213">
              <w:trPr>
                <w:gridAfter w:val="1"/>
                <w:wAfter w:w="172" w:type="dxa"/>
                <w:trHeight w:val="770"/>
              </w:trPr>
              <w:tc>
                <w:tcPr>
                  <w:tcW w:w="749" w:type="dxa"/>
                  <w:vMerge/>
                  <w:tcBorders>
                    <w:top w:val="single" w:sz="4" w:space="0" w:color="auto"/>
                    <w:left w:val="single" w:sz="4" w:space="0" w:color="auto"/>
                    <w:bottom w:val="single" w:sz="4" w:space="0" w:color="auto"/>
                    <w:right w:val="single" w:sz="4" w:space="0" w:color="auto"/>
                  </w:tcBorders>
                  <w:vAlign w:val="center"/>
                  <w:hideMark/>
                </w:tcPr>
                <w:p w14:paraId="4FA2CA08"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1290" w:type="dxa"/>
                  <w:vMerge/>
                  <w:tcBorders>
                    <w:top w:val="single" w:sz="4" w:space="0" w:color="auto"/>
                    <w:left w:val="single" w:sz="4" w:space="0" w:color="auto"/>
                    <w:bottom w:val="single" w:sz="4" w:space="0" w:color="auto"/>
                    <w:right w:val="single" w:sz="4" w:space="0" w:color="auto"/>
                  </w:tcBorders>
                  <w:vAlign w:val="center"/>
                  <w:hideMark/>
                </w:tcPr>
                <w:p w14:paraId="332D67DA"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536" w:type="dxa"/>
                  <w:vMerge/>
                  <w:tcBorders>
                    <w:top w:val="single" w:sz="4" w:space="0" w:color="auto"/>
                    <w:left w:val="single" w:sz="4" w:space="0" w:color="auto"/>
                    <w:bottom w:val="single" w:sz="4" w:space="0" w:color="auto"/>
                    <w:right w:val="single" w:sz="4" w:space="0" w:color="auto"/>
                  </w:tcBorders>
                  <w:vAlign w:val="center"/>
                  <w:hideMark/>
                </w:tcPr>
                <w:p w14:paraId="6FF5F2F4"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739" w:type="dxa"/>
                  <w:vMerge/>
                  <w:tcBorders>
                    <w:top w:val="single" w:sz="4" w:space="0" w:color="auto"/>
                    <w:left w:val="single" w:sz="4" w:space="0" w:color="auto"/>
                    <w:bottom w:val="single" w:sz="4" w:space="0" w:color="auto"/>
                    <w:right w:val="single" w:sz="4" w:space="0" w:color="auto"/>
                  </w:tcBorders>
                  <w:vAlign w:val="center"/>
                  <w:hideMark/>
                </w:tcPr>
                <w:p w14:paraId="497675E6"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634" w:type="dxa"/>
                  <w:vMerge/>
                  <w:tcBorders>
                    <w:top w:val="single" w:sz="4" w:space="0" w:color="auto"/>
                    <w:left w:val="single" w:sz="4" w:space="0" w:color="auto"/>
                    <w:bottom w:val="single" w:sz="4" w:space="0" w:color="auto"/>
                    <w:right w:val="single" w:sz="4" w:space="0" w:color="auto"/>
                  </w:tcBorders>
                  <w:vAlign w:val="center"/>
                  <w:hideMark/>
                </w:tcPr>
                <w:p w14:paraId="6095CAC0"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954" w:type="dxa"/>
                  <w:vMerge/>
                  <w:tcBorders>
                    <w:top w:val="single" w:sz="4" w:space="0" w:color="auto"/>
                    <w:left w:val="single" w:sz="4" w:space="0" w:color="auto"/>
                    <w:bottom w:val="single" w:sz="4" w:space="0" w:color="auto"/>
                    <w:right w:val="nil"/>
                  </w:tcBorders>
                  <w:vAlign w:val="center"/>
                  <w:hideMark/>
                </w:tcPr>
                <w:p w14:paraId="6D900B8D"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nil"/>
                    <w:left w:val="single" w:sz="4" w:space="0" w:color="auto"/>
                    <w:bottom w:val="single" w:sz="4" w:space="0" w:color="auto"/>
                    <w:right w:val="single" w:sz="4" w:space="0" w:color="auto"/>
                  </w:tcBorders>
                  <w:shd w:val="clear" w:color="auto" w:fill="auto"/>
                  <w:vAlign w:val="center"/>
                  <w:hideMark/>
                </w:tcPr>
                <w:p w14:paraId="4A181E54"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Ставка</w:t>
                  </w:r>
                  <w:r w:rsidRPr="00042E49">
                    <w:rPr>
                      <w:rFonts w:ascii="Times New Roman" w:hAnsi="Times New Roman"/>
                      <w:sz w:val="16"/>
                      <w:szCs w:val="16"/>
                    </w:rPr>
                    <w:br/>
                    <w:t>(%)</w:t>
                  </w:r>
                </w:p>
              </w:tc>
              <w:tc>
                <w:tcPr>
                  <w:tcW w:w="1167" w:type="dxa"/>
                  <w:tcBorders>
                    <w:top w:val="nil"/>
                    <w:left w:val="nil"/>
                    <w:bottom w:val="single" w:sz="4" w:space="0" w:color="auto"/>
                    <w:right w:val="single" w:sz="4" w:space="0" w:color="auto"/>
                  </w:tcBorders>
                  <w:shd w:val="clear" w:color="auto" w:fill="auto"/>
                  <w:noWrap/>
                  <w:vAlign w:val="center"/>
                  <w:hideMark/>
                </w:tcPr>
                <w:p w14:paraId="1A504AF8"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Сумма</w:t>
                  </w:r>
                </w:p>
              </w:tc>
              <w:tc>
                <w:tcPr>
                  <w:tcW w:w="1097" w:type="dxa"/>
                  <w:vMerge/>
                  <w:tcBorders>
                    <w:top w:val="single" w:sz="4" w:space="0" w:color="auto"/>
                    <w:left w:val="single" w:sz="4" w:space="0" w:color="auto"/>
                    <w:bottom w:val="single" w:sz="4" w:space="0" w:color="auto"/>
                    <w:right w:val="single" w:sz="4" w:space="0" w:color="auto"/>
                  </w:tcBorders>
                  <w:vAlign w:val="center"/>
                  <w:hideMark/>
                </w:tcPr>
                <w:p w14:paraId="1558C664"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nil"/>
                    <w:left w:val="nil"/>
                    <w:bottom w:val="single" w:sz="4" w:space="0" w:color="auto"/>
                    <w:right w:val="single" w:sz="4" w:space="0" w:color="auto"/>
                  </w:tcBorders>
                  <w:shd w:val="clear" w:color="auto" w:fill="auto"/>
                  <w:vAlign w:val="center"/>
                  <w:hideMark/>
                </w:tcPr>
                <w:p w14:paraId="09BFA9F2"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Ставка</w:t>
                  </w:r>
                  <w:r w:rsidRPr="00042E49">
                    <w:rPr>
                      <w:rFonts w:ascii="Times New Roman" w:hAnsi="Times New Roman"/>
                      <w:sz w:val="16"/>
                      <w:szCs w:val="16"/>
                    </w:rPr>
                    <w:br/>
                    <w:t>(%)</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18E7648F"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Сумма</w:t>
                  </w:r>
                </w:p>
              </w:tc>
            </w:tr>
            <w:tr w:rsidR="00DF2A47" w:rsidRPr="00042E49" w14:paraId="11B607F5" w14:textId="77777777" w:rsidTr="00910213">
              <w:trPr>
                <w:gridAfter w:val="1"/>
                <w:wAfter w:w="172" w:type="dxa"/>
                <w:trHeight w:val="25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949017A"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1</w:t>
                  </w:r>
                </w:p>
              </w:tc>
              <w:tc>
                <w:tcPr>
                  <w:tcW w:w="1290" w:type="dxa"/>
                  <w:tcBorders>
                    <w:top w:val="nil"/>
                    <w:left w:val="nil"/>
                    <w:bottom w:val="single" w:sz="4" w:space="0" w:color="auto"/>
                    <w:right w:val="single" w:sz="4" w:space="0" w:color="auto"/>
                  </w:tcBorders>
                  <w:shd w:val="clear" w:color="auto" w:fill="auto"/>
                  <w:noWrap/>
                  <w:vAlign w:val="center"/>
                  <w:hideMark/>
                </w:tcPr>
                <w:p w14:paraId="50CA4FA8"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2</w:t>
                  </w:r>
                </w:p>
              </w:tc>
              <w:tc>
                <w:tcPr>
                  <w:tcW w:w="536" w:type="dxa"/>
                  <w:tcBorders>
                    <w:top w:val="nil"/>
                    <w:left w:val="nil"/>
                    <w:bottom w:val="single" w:sz="4" w:space="0" w:color="auto"/>
                    <w:right w:val="single" w:sz="4" w:space="0" w:color="auto"/>
                  </w:tcBorders>
                  <w:shd w:val="clear" w:color="auto" w:fill="auto"/>
                  <w:noWrap/>
                  <w:vAlign w:val="center"/>
                  <w:hideMark/>
                </w:tcPr>
                <w:p w14:paraId="7C5EB936"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3</w:t>
                  </w:r>
                </w:p>
              </w:tc>
              <w:tc>
                <w:tcPr>
                  <w:tcW w:w="739" w:type="dxa"/>
                  <w:tcBorders>
                    <w:top w:val="nil"/>
                    <w:left w:val="nil"/>
                    <w:bottom w:val="single" w:sz="4" w:space="0" w:color="auto"/>
                    <w:right w:val="single" w:sz="4" w:space="0" w:color="auto"/>
                  </w:tcBorders>
                  <w:shd w:val="clear" w:color="auto" w:fill="auto"/>
                  <w:noWrap/>
                  <w:vAlign w:val="center"/>
                  <w:hideMark/>
                </w:tcPr>
                <w:p w14:paraId="58F44ACC"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4</w:t>
                  </w:r>
                </w:p>
              </w:tc>
              <w:tc>
                <w:tcPr>
                  <w:tcW w:w="634" w:type="dxa"/>
                  <w:tcBorders>
                    <w:top w:val="nil"/>
                    <w:left w:val="nil"/>
                    <w:bottom w:val="single" w:sz="4" w:space="0" w:color="auto"/>
                    <w:right w:val="single" w:sz="4" w:space="0" w:color="auto"/>
                  </w:tcBorders>
                  <w:shd w:val="clear" w:color="auto" w:fill="auto"/>
                  <w:noWrap/>
                  <w:vAlign w:val="center"/>
                  <w:hideMark/>
                </w:tcPr>
                <w:p w14:paraId="2EE64974"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5</w:t>
                  </w:r>
                </w:p>
              </w:tc>
              <w:tc>
                <w:tcPr>
                  <w:tcW w:w="954" w:type="dxa"/>
                  <w:tcBorders>
                    <w:top w:val="nil"/>
                    <w:left w:val="nil"/>
                    <w:bottom w:val="single" w:sz="4" w:space="0" w:color="auto"/>
                    <w:right w:val="nil"/>
                  </w:tcBorders>
                  <w:shd w:val="clear" w:color="auto" w:fill="auto"/>
                  <w:noWrap/>
                  <w:vAlign w:val="center"/>
                  <w:hideMark/>
                </w:tcPr>
                <w:p w14:paraId="539CBCB5"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6</w:t>
                  </w:r>
                </w:p>
              </w:tc>
              <w:tc>
                <w:tcPr>
                  <w:tcW w:w="6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3F00563A"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7</w:t>
                  </w:r>
                </w:p>
              </w:tc>
              <w:tc>
                <w:tcPr>
                  <w:tcW w:w="1167" w:type="dxa"/>
                  <w:tcBorders>
                    <w:top w:val="nil"/>
                    <w:left w:val="nil"/>
                    <w:bottom w:val="single" w:sz="4" w:space="0" w:color="auto"/>
                    <w:right w:val="single" w:sz="4" w:space="0" w:color="auto"/>
                  </w:tcBorders>
                  <w:shd w:val="clear" w:color="auto" w:fill="auto"/>
                  <w:noWrap/>
                  <w:vAlign w:val="center"/>
                  <w:hideMark/>
                </w:tcPr>
                <w:p w14:paraId="0AF8CD2F"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8</w:t>
                  </w:r>
                </w:p>
              </w:tc>
              <w:tc>
                <w:tcPr>
                  <w:tcW w:w="1097" w:type="dxa"/>
                  <w:tcBorders>
                    <w:top w:val="nil"/>
                    <w:left w:val="nil"/>
                    <w:bottom w:val="single" w:sz="4" w:space="0" w:color="auto"/>
                    <w:right w:val="single" w:sz="4" w:space="0" w:color="auto"/>
                  </w:tcBorders>
                  <w:shd w:val="clear" w:color="auto" w:fill="auto"/>
                  <w:noWrap/>
                  <w:vAlign w:val="center"/>
                  <w:hideMark/>
                </w:tcPr>
                <w:p w14:paraId="05E43CF3"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9</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2002E496"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10</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2A080BB6"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11</w:t>
                  </w:r>
                </w:p>
              </w:tc>
            </w:tr>
            <w:tr w:rsidR="00DF2A47" w:rsidRPr="00042E49" w14:paraId="39DD0114" w14:textId="77777777" w:rsidTr="00910213">
              <w:trPr>
                <w:gridAfter w:val="1"/>
                <w:wAfter w:w="172" w:type="dxa"/>
                <w:trHeight w:val="32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0F5BF662"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1</w:t>
                  </w:r>
                </w:p>
              </w:tc>
              <w:tc>
                <w:tcPr>
                  <w:tcW w:w="1290" w:type="dxa"/>
                  <w:tcBorders>
                    <w:top w:val="nil"/>
                    <w:left w:val="nil"/>
                    <w:bottom w:val="single" w:sz="4" w:space="0" w:color="auto"/>
                    <w:right w:val="single" w:sz="4" w:space="0" w:color="auto"/>
                  </w:tcBorders>
                  <w:shd w:val="clear" w:color="auto" w:fill="auto"/>
                  <w:vAlign w:val="bottom"/>
                  <w:hideMark/>
                </w:tcPr>
                <w:p w14:paraId="5607BFCD" w14:textId="77777777" w:rsidR="00DF2A47" w:rsidRPr="00042E49" w:rsidRDefault="00787E7D" w:rsidP="00B90175">
                  <w:pPr>
                    <w:tabs>
                      <w:tab w:val="left" w:pos="0"/>
                    </w:tabs>
                    <w:spacing w:line="240" w:lineRule="auto"/>
                    <w:ind w:left="0" w:firstLine="0"/>
                    <w:rPr>
                      <w:rFonts w:ascii="Times New Roman" w:hAnsi="Times New Roman"/>
                      <w:sz w:val="16"/>
                      <w:szCs w:val="16"/>
                    </w:rPr>
                  </w:pPr>
                  <w:r w:rsidRPr="00042E49">
                    <w:rPr>
                      <w:rFonts w:ascii="Times New Roman" w:hAnsi="Times New Roman"/>
                      <w:sz w:val="16"/>
                      <w:szCs w:val="16"/>
                    </w:rPr>
                    <w:t> </w:t>
                  </w:r>
                </w:p>
              </w:tc>
              <w:tc>
                <w:tcPr>
                  <w:tcW w:w="536" w:type="dxa"/>
                  <w:tcBorders>
                    <w:top w:val="nil"/>
                    <w:left w:val="nil"/>
                    <w:bottom w:val="single" w:sz="4" w:space="0" w:color="auto"/>
                    <w:right w:val="single" w:sz="4" w:space="0" w:color="auto"/>
                  </w:tcBorders>
                  <w:shd w:val="clear" w:color="auto" w:fill="auto"/>
                  <w:vAlign w:val="center"/>
                  <w:hideMark/>
                </w:tcPr>
                <w:p w14:paraId="02561024"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739" w:type="dxa"/>
                  <w:tcBorders>
                    <w:top w:val="nil"/>
                    <w:left w:val="nil"/>
                    <w:bottom w:val="single" w:sz="4" w:space="0" w:color="auto"/>
                    <w:right w:val="single" w:sz="4" w:space="0" w:color="auto"/>
                  </w:tcBorders>
                  <w:shd w:val="clear" w:color="auto" w:fill="auto"/>
                  <w:noWrap/>
                  <w:vAlign w:val="center"/>
                  <w:hideMark/>
                </w:tcPr>
                <w:p w14:paraId="3AB5E170"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634" w:type="dxa"/>
                  <w:tcBorders>
                    <w:top w:val="nil"/>
                    <w:left w:val="nil"/>
                    <w:bottom w:val="single" w:sz="4" w:space="0" w:color="auto"/>
                    <w:right w:val="single" w:sz="4" w:space="0" w:color="auto"/>
                  </w:tcBorders>
                  <w:shd w:val="clear" w:color="auto" w:fill="auto"/>
                  <w:noWrap/>
                  <w:vAlign w:val="center"/>
                  <w:hideMark/>
                </w:tcPr>
                <w:p w14:paraId="6E964D8B"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954" w:type="dxa"/>
                  <w:tcBorders>
                    <w:top w:val="nil"/>
                    <w:left w:val="nil"/>
                    <w:bottom w:val="single" w:sz="4" w:space="0" w:color="auto"/>
                    <w:right w:val="single" w:sz="4" w:space="0" w:color="auto"/>
                  </w:tcBorders>
                  <w:shd w:val="clear" w:color="auto" w:fill="auto"/>
                  <w:noWrap/>
                  <w:vAlign w:val="center"/>
                  <w:hideMark/>
                </w:tcPr>
                <w:p w14:paraId="1729C5C2"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38946B7C"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12%</w:t>
                  </w:r>
                </w:p>
              </w:tc>
              <w:tc>
                <w:tcPr>
                  <w:tcW w:w="1167" w:type="dxa"/>
                  <w:tcBorders>
                    <w:top w:val="nil"/>
                    <w:left w:val="nil"/>
                    <w:bottom w:val="single" w:sz="4" w:space="0" w:color="auto"/>
                    <w:right w:val="single" w:sz="4" w:space="0" w:color="auto"/>
                  </w:tcBorders>
                  <w:shd w:val="clear" w:color="auto" w:fill="auto"/>
                  <w:noWrap/>
                  <w:vAlign w:val="center"/>
                  <w:hideMark/>
                </w:tcPr>
                <w:p w14:paraId="30EC3CE1"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71E84C7E"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77CB65EC"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5111FB28" w14:textId="77777777" w:rsidR="00DF2A47" w:rsidRPr="00042E49" w:rsidRDefault="00787E7D" w:rsidP="00B90175">
                  <w:pPr>
                    <w:tabs>
                      <w:tab w:val="left" w:pos="0"/>
                    </w:tabs>
                    <w:spacing w:line="240" w:lineRule="auto"/>
                    <w:ind w:left="0" w:firstLine="0"/>
                    <w:jc w:val="center"/>
                    <w:rPr>
                      <w:rFonts w:ascii="Times New Roman" w:hAnsi="Times New Roman"/>
                      <w:i/>
                      <w:iCs/>
                      <w:sz w:val="16"/>
                      <w:szCs w:val="16"/>
                    </w:rPr>
                  </w:pPr>
                  <w:r w:rsidRPr="00042E49">
                    <w:rPr>
                      <w:rFonts w:ascii="Times New Roman" w:hAnsi="Times New Roman"/>
                      <w:i/>
                      <w:iCs/>
                      <w:sz w:val="16"/>
                      <w:szCs w:val="16"/>
                    </w:rPr>
                    <w:t> </w:t>
                  </w:r>
                </w:p>
              </w:tc>
            </w:tr>
            <w:tr w:rsidR="00DF2A47" w:rsidRPr="00042E49" w14:paraId="2B366B10" w14:textId="77777777" w:rsidTr="00910213">
              <w:trPr>
                <w:gridAfter w:val="1"/>
                <w:wAfter w:w="172" w:type="dxa"/>
                <w:trHeight w:val="255"/>
              </w:trPr>
              <w:tc>
                <w:tcPr>
                  <w:tcW w:w="3948"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E7F240B" w14:textId="77777777" w:rsidR="00DF2A47" w:rsidRPr="00042E49" w:rsidRDefault="00787E7D" w:rsidP="00B90175">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Всего по счету-фактуре:</w:t>
                  </w:r>
                </w:p>
              </w:tc>
              <w:tc>
                <w:tcPr>
                  <w:tcW w:w="954" w:type="dxa"/>
                  <w:tcBorders>
                    <w:top w:val="nil"/>
                    <w:left w:val="nil"/>
                    <w:bottom w:val="single" w:sz="4" w:space="0" w:color="auto"/>
                    <w:right w:val="single" w:sz="4" w:space="0" w:color="auto"/>
                  </w:tcBorders>
                  <w:shd w:val="clear" w:color="auto" w:fill="auto"/>
                  <w:noWrap/>
                  <w:vAlign w:val="center"/>
                  <w:hideMark/>
                </w:tcPr>
                <w:p w14:paraId="1E96BAA6"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0,00</w:t>
                  </w:r>
                </w:p>
              </w:tc>
              <w:tc>
                <w:tcPr>
                  <w:tcW w:w="688" w:type="dxa"/>
                  <w:gridSpan w:val="2"/>
                  <w:tcBorders>
                    <w:top w:val="nil"/>
                    <w:left w:val="nil"/>
                    <w:bottom w:val="single" w:sz="4" w:space="0" w:color="auto"/>
                    <w:right w:val="single" w:sz="4" w:space="0" w:color="auto"/>
                  </w:tcBorders>
                  <w:shd w:val="clear" w:color="000000" w:fill="808080"/>
                  <w:noWrap/>
                  <w:vAlign w:val="bottom"/>
                  <w:hideMark/>
                </w:tcPr>
                <w:p w14:paraId="17834780"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1167" w:type="dxa"/>
                  <w:tcBorders>
                    <w:top w:val="nil"/>
                    <w:left w:val="nil"/>
                    <w:bottom w:val="single" w:sz="4" w:space="0" w:color="auto"/>
                    <w:right w:val="single" w:sz="4" w:space="0" w:color="auto"/>
                  </w:tcBorders>
                  <w:shd w:val="clear" w:color="auto" w:fill="auto"/>
                  <w:noWrap/>
                  <w:vAlign w:val="bottom"/>
                  <w:hideMark/>
                </w:tcPr>
                <w:p w14:paraId="225AC122" w14:textId="77777777" w:rsidR="00DF2A47" w:rsidRPr="00042E49" w:rsidRDefault="00787E7D" w:rsidP="00B90175">
                  <w:pPr>
                    <w:tabs>
                      <w:tab w:val="left" w:pos="0"/>
                    </w:tabs>
                    <w:spacing w:line="240" w:lineRule="auto"/>
                    <w:ind w:left="0" w:firstLine="0"/>
                    <w:jc w:val="right"/>
                    <w:rPr>
                      <w:rFonts w:ascii="Times New Roman" w:hAnsi="Times New Roman"/>
                      <w:b/>
                      <w:bCs/>
                      <w:sz w:val="16"/>
                      <w:szCs w:val="16"/>
                    </w:rPr>
                  </w:pPr>
                  <w:r w:rsidRPr="00042E49">
                    <w:rPr>
                      <w:rFonts w:ascii="Times New Roman" w:hAnsi="Times New Roman"/>
                      <w:b/>
                      <w:bCs/>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0EB001B5"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0,00</w:t>
                  </w:r>
                </w:p>
              </w:tc>
              <w:tc>
                <w:tcPr>
                  <w:tcW w:w="688" w:type="dxa"/>
                  <w:gridSpan w:val="2"/>
                  <w:tcBorders>
                    <w:top w:val="nil"/>
                    <w:left w:val="nil"/>
                    <w:bottom w:val="single" w:sz="4" w:space="0" w:color="auto"/>
                    <w:right w:val="single" w:sz="4" w:space="0" w:color="auto"/>
                  </w:tcBorders>
                  <w:shd w:val="clear" w:color="000000" w:fill="808080"/>
                  <w:noWrap/>
                  <w:vAlign w:val="bottom"/>
                  <w:hideMark/>
                </w:tcPr>
                <w:p w14:paraId="113E33C1"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bottom"/>
                  <w:hideMark/>
                </w:tcPr>
                <w:p w14:paraId="1A543308" w14:textId="77777777" w:rsidR="00DF2A47" w:rsidRPr="00042E49" w:rsidRDefault="00787E7D" w:rsidP="00B90175">
                  <w:pPr>
                    <w:tabs>
                      <w:tab w:val="left" w:pos="0"/>
                    </w:tabs>
                    <w:spacing w:line="240" w:lineRule="auto"/>
                    <w:ind w:left="0" w:firstLine="0"/>
                    <w:jc w:val="right"/>
                    <w:rPr>
                      <w:rFonts w:ascii="Times New Roman" w:hAnsi="Times New Roman"/>
                      <w:b/>
                      <w:bCs/>
                      <w:sz w:val="16"/>
                      <w:szCs w:val="16"/>
                    </w:rPr>
                  </w:pPr>
                  <w:r w:rsidRPr="00042E49">
                    <w:rPr>
                      <w:rFonts w:ascii="Times New Roman" w:hAnsi="Times New Roman"/>
                      <w:b/>
                      <w:bCs/>
                      <w:sz w:val="16"/>
                      <w:szCs w:val="16"/>
                    </w:rPr>
                    <w:t> </w:t>
                  </w:r>
                </w:p>
              </w:tc>
            </w:tr>
            <w:tr w:rsidR="00DF2A47" w:rsidRPr="00042E49" w14:paraId="53A86752" w14:textId="77777777" w:rsidTr="00910213">
              <w:trPr>
                <w:gridAfter w:val="1"/>
                <w:wAfter w:w="172" w:type="dxa"/>
                <w:trHeight w:val="450"/>
              </w:trPr>
              <w:tc>
                <w:tcPr>
                  <w:tcW w:w="749" w:type="dxa"/>
                  <w:tcBorders>
                    <w:top w:val="nil"/>
                    <w:left w:val="single" w:sz="4" w:space="0" w:color="auto"/>
                    <w:bottom w:val="single" w:sz="4" w:space="0" w:color="auto"/>
                    <w:right w:val="single" w:sz="4" w:space="0" w:color="auto"/>
                  </w:tcBorders>
                  <w:shd w:val="clear" w:color="auto" w:fill="auto"/>
                  <w:vAlign w:val="center"/>
                  <w:hideMark/>
                </w:tcPr>
                <w:p w14:paraId="61B5FE48"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Доля участия</w:t>
                  </w:r>
                </w:p>
              </w:tc>
              <w:tc>
                <w:tcPr>
                  <w:tcW w:w="1290" w:type="dxa"/>
                  <w:tcBorders>
                    <w:top w:val="nil"/>
                    <w:left w:val="nil"/>
                    <w:bottom w:val="single" w:sz="4" w:space="0" w:color="auto"/>
                    <w:right w:val="single" w:sz="4" w:space="0" w:color="auto"/>
                  </w:tcBorders>
                  <w:shd w:val="clear" w:color="auto" w:fill="auto"/>
                  <w:vAlign w:val="center"/>
                  <w:hideMark/>
                </w:tcPr>
                <w:p w14:paraId="1DE8F636" w14:textId="77777777" w:rsidR="00DF2A47" w:rsidRPr="00042E49" w:rsidRDefault="00787E7D" w:rsidP="00B90175">
                  <w:pPr>
                    <w:tabs>
                      <w:tab w:val="left" w:pos="0"/>
                    </w:tabs>
                    <w:spacing w:line="240" w:lineRule="auto"/>
                    <w:ind w:left="0" w:firstLine="0"/>
                    <w:rPr>
                      <w:rFonts w:ascii="Times New Roman" w:hAnsi="Times New Roman"/>
                      <w:sz w:val="16"/>
                      <w:szCs w:val="16"/>
                    </w:rPr>
                  </w:pPr>
                  <w:r w:rsidRPr="00042E49">
                    <w:rPr>
                      <w:rFonts w:ascii="Times New Roman" w:hAnsi="Times New Roman"/>
                      <w:sz w:val="16"/>
                      <w:szCs w:val="16"/>
                    </w:rPr>
                    <w:t>Включая</w:t>
                  </w:r>
                </w:p>
              </w:tc>
              <w:tc>
                <w:tcPr>
                  <w:tcW w:w="536" w:type="dxa"/>
                  <w:tcBorders>
                    <w:top w:val="nil"/>
                    <w:left w:val="nil"/>
                    <w:bottom w:val="single" w:sz="4" w:space="0" w:color="auto"/>
                    <w:right w:val="single" w:sz="4" w:space="0" w:color="auto"/>
                  </w:tcBorders>
                  <w:shd w:val="clear" w:color="auto" w:fill="auto"/>
                  <w:vAlign w:val="center"/>
                  <w:hideMark/>
                </w:tcPr>
                <w:p w14:paraId="0D3A383B"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739" w:type="dxa"/>
                  <w:tcBorders>
                    <w:top w:val="nil"/>
                    <w:left w:val="nil"/>
                    <w:bottom w:val="single" w:sz="4" w:space="0" w:color="auto"/>
                    <w:right w:val="single" w:sz="4" w:space="0" w:color="auto"/>
                  </w:tcBorders>
                  <w:shd w:val="clear" w:color="auto" w:fill="auto"/>
                  <w:noWrap/>
                  <w:vAlign w:val="center"/>
                  <w:hideMark/>
                </w:tcPr>
                <w:p w14:paraId="0D8BF545"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634" w:type="dxa"/>
                  <w:tcBorders>
                    <w:top w:val="nil"/>
                    <w:left w:val="nil"/>
                    <w:bottom w:val="single" w:sz="4" w:space="0" w:color="auto"/>
                    <w:right w:val="single" w:sz="4" w:space="0" w:color="auto"/>
                  </w:tcBorders>
                  <w:shd w:val="clear" w:color="auto" w:fill="auto"/>
                  <w:noWrap/>
                  <w:vAlign w:val="center"/>
                  <w:hideMark/>
                </w:tcPr>
                <w:p w14:paraId="4D4D16A2"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954" w:type="dxa"/>
                  <w:tcBorders>
                    <w:top w:val="nil"/>
                    <w:left w:val="nil"/>
                    <w:bottom w:val="single" w:sz="4" w:space="0" w:color="auto"/>
                    <w:right w:val="nil"/>
                  </w:tcBorders>
                  <w:shd w:val="clear" w:color="auto" w:fill="auto"/>
                  <w:noWrap/>
                  <w:vAlign w:val="center"/>
                  <w:hideMark/>
                </w:tcPr>
                <w:p w14:paraId="216A1208"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688" w:type="dxa"/>
                  <w:gridSpan w:val="2"/>
                  <w:tcBorders>
                    <w:top w:val="nil"/>
                    <w:left w:val="single" w:sz="4" w:space="0" w:color="auto"/>
                    <w:bottom w:val="single" w:sz="4" w:space="0" w:color="auto"/>
                    <w:right w:val="single" w:sz="4" w:space="0" w:color="auto"/>
                  </w:tcBorders>
                  <w:shd w:val="clear" w:color="auto" w:fill="auto"/>
                  <w:noWrap/>
                  <w:vAlign w:val="center"/>
                  <w:hideMark/>
                </w:tcPr>
                <w:p w14:paraId="7D4273D3"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1167" w:type="dxa"/>
                  <w:tcBorders>
                    <w:top w:val="nil"/>
                    <w:left w:val="nil"/>
                    <w:bottom w:val="single" w:sz="4" w:space="0" w:color="auto"/>
                    <w:right w:val="single" w:sz="4" w:space="0" w:color="auto"/>
                  </w:tcBorders>
                  <w:shd w:val="clear" w:color="auto" w:fill="auto"/>
                  <w:noWrap/>
                  <w:vAlign w:val="center"/>
                  <w:hideMark/>
                </w:tcPr>
                <w:p w14:paraId="79626B52"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4FBC2ACA"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00C266EC"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3CF30F8D"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r>
            <w:tr w:rsidR="00DF2A47" w:rsidRPr="00042E49" w14:paraId="389BE396" w14:textId="77777777" w:rsidTr="00910213">
              <w:trPr>
                <w:gridAfter w:val="1"/>
                <w:wAfter w:w="172" w:type="dxa"/>
                <w:trHeight w:val="255"/>
              </w:trPr>
              <w:tc>
                <w:tcPr>
                  <w:tcW w:w="749" w:type="dxa"/>
                  <w:tcBorders>
                    <w:top w:val="nil"/>
                    <w:left w:val="single" w:sz="4" w:space="0" w:color="auto"/>
                    <w:bottom w:val="single" w:sz="4" w:space="0" w:color="auto"/>
                    <w:right w:val="single" w:sz="4" w:space="0" w:color="auto"/>
                  </w:tcBorders>
                  <w:shd w:val="clear" w:color="auto" w:fill="auto"/>
                  <w:noWrap/>
                  <w:vAlign w:val="center"/>
                  <w:hideMark/>
                </w:tcPr>
                <w:p w14:paraId="7E908496" w14:textId="77777777" w:rsidR="00DF2A47" w:rsidRPr="00042E49" w:rsidRDefault="00566090"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lang w:val="ru-RU"/>
                    </w:rPr>
                    <w:t>100</w:t>
                  </w:r>
                  <w:r w:rsidR="00787E7D" w:rsidRPr="00042E49">
                    <w:rPr>
                      <w:rFonts w:ascii="Times New Roman" w:hAnsi="Times New Roman"/>
                      <w:sz w:val="16"/>
                      <w:szCs w:val="16"/>
                    </w:rPr>
                    <w:t>%</w:t>
                  </w:r>
                </w:p>
              </w:tc>
              <w:tc>
                <w:tcPr>
                  <w:tcW w:w="1290" w:type="dxa"/>
                  <w:tcBorders>
                    <w:top w:val="nil"/>
                    <w:left w:val="nil"/>
                    <w:bottom w:val="single" w:sz="4" w:space="0" w:color="auto"/>
                    <w:right w:val="single" w:sz="4" w:space="0" w:color="auto"/>
                  </w:tcBorders>
                  <w:shd w:val="clear" w:color="auto" w:fill="auto"/>
                  <w:vAlign w:val="center"/>
                  <w:hideMark/>
                </w:tcPr>
                <w:p w14:paraId="093B597E" w14:textId="77777777" w:rsidR="00DF2A47" w:rsidRPr="00042E49" w:rsidRDefault="00787E7D" w:rsidP="00B90175">
                  <w:pPr>
                    <w:tabs>
                      <w:tab w:val="left" w:pos="0"/>
                    </w:tabs>
                    <w:spacing w:line="240" w:lineRule="auto"/>
                    <w:ind w:left="0" w:firstLine="0"/>
                    <w:rPr>
                      <w:rFonts w:ascii="Times New Roman" w:hAnsi="Times New Roman"/>
                      <w:sz w:val="16"/>
                      <w:szCs w:val="16"/>
                    </w:rPr>
                  </w:pPr>
                  <w:r w:rsidRPr="00042E49">
                    <w:rPr>
                      <w:rFonts w:ascii="Times New Roman" w:hAnsi="Times New Roman"/>
                      <w:sz w:val="16"/>
                      <w:szCs w:val="16"/>
                    </w:rPr>
                    <w:t>АО НК “КазМунайГаз”</w:t>
                  </w:r>
                </w:p>
              </w:tc>
              <w:tc>
                <w:tcPr>
                  <w:tcW w:w="536" w:type="dxa"/>
                  <w:tcBorders>
                    <w:top w:val="nil"/>
                    <w:left w:val="nil"/>
                    <w:bottom w:val="single" w:sz="4" w:space="0" w:color="auto"/>
                    <w:right w:val="single" w:sz="4" w:space="0" w:color="auto"/>
                  </w:tcBorders>
                  <w:shd w:val="clear" w:color="auto" w:fill="auto"/>
                  <w:vAlign w:val="center"/>
                  <w:hideMark/>
                </w:tcPr>
                <w:p w14:paraId="44E4F8EF"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739" w:type="dxa"/>
                  <w:tcBorders>
                    <w:top w:val="nil"/>
                    <w:left w:val="nil"/>
                    <w:bottom w:val="single" w:sz="4" w:space="0" w:color="auto"/>
                    <w:right w:val="single" w:sz="4" w:space="0" w:color="auto"/>
                  </w:tcBorders>
                  <w:shd w:val="clear" w:color="auto" w:fill="auto"/>
                  <w:noWrap/>
                  <w:vAlign w:val="center"/>
                  <w:hideMark/>
                </w:tcPr>
                <w:p w14:paraId="1F2ED194"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634" w:type="dxa"/>
                  <w:tcBorders>
                    <w:top w:val="nil"/>
                    <w:left w:val="nil"/>
                    <w:bottom w:val="nil"/>
                    <w:right w:val="nil"/>
                  </w:tcBorders>
                  <w:shd w:val="clear" w:color="auto" w:fill="auto"/>
                  <w:noWrap/>
                  <w:vAlign w:val="bottom"/>
                  <w:hideMark/>
                </w:tcPr>
                <w:p w14:paraId="622ACBB1"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954" w:type="dxa"/>
                  <w:tcBorders>
                    <w:top w:val="nil"/>
                    <w:left w:val="single" w:sz="4" w:space="0" w:color="auto"/>
                    <w:bottom w:val="single" w:sz="4" w:space="0" w:color="auto"/>
                    <w:right w:val="single" w:sz="4" w:space="0" w:color="auto"/>
                  </w:tcBorders>
                  <w:shd w:val="clear" w:color="auto" w:fill="auto"/>
                  <w:noWrap/>
                  <w:vAlign w:val="center"/>
                  <w:hideMark/>
                </w:tcPr>
                <w:p w14:paraId="1ED53698"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749C3145"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12%</w:t>
                  </w:r>
                </w:p>
              </w:tc>
              <w:tc>
                <w:tcPr>
                  <w:tcW w:w="1167" w:type="dxa"/>
                  <w:tcBorders>
                    <w:top w:val="nil"/>
                    <w:left w:val="nil"/>
                    <w:bottom w:val="single" w:sz="4" w:space="0" w:color="auto"/>
                    <w:right w:val="single" w:sz="4" w:space="0" w:color="auto"/>
                  </w:tcBorders>
                  <w:shd w:val="clear" w:color="auto" w:fill="auto"/>
                  <w:noWrap/>
                  <w:vAlign w:val="center"/>
                  <w:hideMark/>
                </w:tcPr>
                <w:p w14:paraId="271B0BEB"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1097" w:type="dxa"/>
                  <w:tcBorders>
                    <w:top w:val="nil"/>
                    <w:left w:val="nil"/>
                    <w:bottom w:val="single" w:sz="4" w:space="0" w:color="auto"/>
                    <w:right w:val="single" w:sz="4" w:space="0" w:color="auto"/>
                  </w:tcBorders>
                  <w:shd w:val="clear" w:color="auto" w:fill="auto"/>
                  <w:noWrap/>
                  <w:vAlign w:val="center"/>
                  <w:hideMark/>
                </w:tcPr>
                <w:p w14:paraId="53A506EB" w14:textId="77777777" w:rsidR="00DF2A47" w:rsidRPr="00042E49" w:rsidRDefault="00787E7D" w:rsidP="00B90175">
                  <w:pPr>
                    <w:tabs>
                      <w:tab w:val="left" w:pos="0"/>
                    </w:tabs>
                    <w:spacing w:line="240" w:lineRule="auto"/>
                    <w:ind w:left="0" w:firstLine="0"/>
                    <w:jc w:val="right"/>
                    <w:rPr>
                      <w:rFonts w:ascii="Times New Roman" w:hAnsi="Times New Roman"/>
                      <w:sz w:val="16"/>
                      <w:szCs w:val="16"/>
                    </w:rPr>
                  </w:pPr>
                  <w:r w:rsidRPr="00042E49">
                    <w:rPr>
                      <w:rFonts w:ascii="Times New Roman" w:hAnsi="Times New Roman"/>
                      <w:sz w:val="16"/>
                      <w:szCs w:val="16"/>
                    </w:rPr>
                    <w:t> </w:t>
                  </w:r>
                </w:p>
              </w:tc>
              <w:tc>
                <w:tcPr>
                  <w:tcW w:w="688" w:type="dxa"/>
                  <w:gridSpan w:val="2"/>
                  <w:tcBorders>
                    <w:top w:val="nil"/>
                    <w:left w:val="nil"/>
                    <w:bottom w:val="single" w:sz="4" w:space="0" w:color="auto"/>
                    <w:right w:val="single" w:sz="4" w:space="0" w:color="auto"/>
                  </w:tcBorders>
                  <w:shd w:val="clear" w:color="auto" w:fill="auto"/>
                  <w:noWrap/>
                  <w:vAlign w:val="center"/>
                  <w:hideMark/>
                </w:tcPr>
                <w:p w14:paraId="7D074952"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c>
                <w:tcPr>
                  <w:tcW w:w="899" w:type="dxa"/>
                  <w:gridSpan w:val="2"/>
                  <w:tcBorders>
                    <w:top w:val="nil"/>
                    <w:left w:val="nil"/>
                    <w:bottom w:val="single" w:sz="4" w:space="0" w:color="auto"/>
                    <w:right w:val="single" w:sz="4" w:space="0" w:color="auto"/>
                  </w:tcBorders>
                  <w:shd w:val="clear" w:color="auto" w:fill="auto"/>
                  <w:noWrap/>
                  <w:vAlign w:val="center"/>
                  <w:hideMark/>
                </w:tcPr>
                <w:p w14:paraId="1B94DAD5" w14:textId="77777777" w:rsidR="00DF2A47" w:rsidRPr="00042E49" w:rsidRDefault="00787E7D" w:rsidP="00B90175">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w:t>
                  </w:r>
                </w:p>
              </w:tc>
            </w:tr>
            <w:tr w:rsidR="00DF2A47" w:rsidRPr="00042E49" w14:paraId="79393779" w14:textId="77777777" w:rsidTr="00910213">
              <w:trPr>
                <w:gridAfter w:val="1"/>
                <w:wAfter w:w="172" w:type="dxa"/>
                <w:trHeight w:val="140"/>
              </w:trPr>
              <w:tc>
                <w:tcPr>
                  <w:tcW w:w="74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F76D2E6" w14:textId="77777777" w:rsidR="00DF2A47" w:rsidRPr="00042E49" w:rsidRDefault="00DF2A47" w:rsidP="00B90175">
                  <w:pPr>
                    <w:widowControl w:val="0"/>
                    <w:tabs>
                      <w:tab w:val="left" w:pos="0"/>
                    </w:tabs>
                    <w:spacing w:line="240" w:lineRule="auto"/>
                    <w:ind w:left="0" w:firstLine="0"/>
                    <w:outlineLvl w:val="0"/>
                    <w:rPr>
                      <w:rFonts w:ascii="Times New Roman" w:hAnsi="Times New Roman"/>
                      <w:b/>
                      <w:bCs/>
                      <w:sz w:val="16"/>
                      <w:szCs w:val="16"/>
                    </w:rPr>
                  </w:pPr>
                </w:p>
              </w:tc>
              <w:tc>
                <w:tcPr>
                  <w:tcW w:w="129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C85A07E" w14:textId="77777777" w:rsidR="00DF2A47" w:rsidRPr="00042E49" w:rsidRDefault="00DF2A47" w:rsidP="00B90175">
                  <w:pPr>
                    <w:widowControl w:val="0"/>
                    <w:tabs>
                      <w:tab w:val="left" w:pos="0"/>
                    </w:tabs>
                    <w:spacing w:line="240" w:lineRule="auto"/>
                    <w:ind w:left="0" w:firstLine="0"/>
                    <w:outlineLvl w:val="0"/>
                    <w:rPr>
                      <w:rFonts w:ascii="Times New Roman" w:hAnsi="Times New Roman"/>
                      <w:sz w:val="16"/>
                      <w:szCs w:val="16"/>
                    </w:rPr>
                  </w:pPr>
                </w:p>
              </w:tc>
              <w:tc>
                <w:tcPr>
                  <w:tcW w:w="53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D6ABA92"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739"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128440BE"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63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76B47A5C"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4C70440"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1FAC338"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116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6C202F7B"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1097"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9CA705B"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688"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56451179"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c>
                <w:tcPr>
                  <w:tcW w:w="899" w:type="dxa"/>
                  <w:gridSpan w:val="2"/>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2BC3490" w14:textId="77777777" w:rsidR="00DF2A47" w:rsidRPr="00042E49" w:rsidRDefault="00DF2A47" w:rsidP="00B90175">
                  <w:pPr>
                    <w:keepNext/>
                    <w:widowControl w:val="0"/>
                    <w:tabs>
                      <w:tab w:val="left" w:pos="0"/>
                    </w:tabs>
                    <w:spacing w:line="240" w:lineRule="auto"/>
                    <w:ind w:left="0" w:firstLine="0"/>
                    <w:outlineLvl w:val="0"/>
                    <w:rPr>
                      <w:rFonts w:ascii="Times New Roman" w:hAnsi="Times New Roman"/>
                      <w:b/>
                      <w:bCs/>
                      <w:sz w:val="16"/>
                      <w:szCs w:val="16"/>
                    </w:rPr>
                  </w:pPr>
                </w:p>
              </w:tc>
            </w:tr>
            <w:tr w:rsidR="00DF2A47" w:rsidRPr="00042E49" w14:paraId="708585EA" w14:textId="77777777" w:rsidTr="00910213">
              <w:tc>
                <w:tcPr>
                  <w:tcW w:w="4977" w:type="dxa"/>
                  <w:gridSpan w:val="7"/>
                </w:tcPr>
                <w:p w14:paraId="231221E2" w14:textId="77777777" w:rsidR="00DF2A47" w:rsidRPr="00042E49" w:rsidRDefault="00787E7D" w:rsidP="00B90175">
                  <w:pPr>
                    <w:tabs>
                      <w:tab w:val="left" w:pos="0"/>
                    </w:tabs>
                    <w:ind w:left="0" w:firstLine="0"/>
                    <w:rPr>
                      <w:rFonts w:ascii="Times New Roman" w:hAnsi="Times New Roman"/>
                      <w:b/>
                      <w:sz w:val="16"/>
                      <w:szCs w:val="16"/>
                    </w:rPr>
                  </w:pPr>
                  <w:r w:rsidRPr="00042E49">
                    <w:rPr>
                      <w:rFonts w:ascii="Times New Roman" w:hAnsi="Times New Roman"/>
                      <w:b/>
                      <w:sz w:val="16"/>
                      <w:szCs w:val="16"/>
                      <w:lang w:val="ru-RU"/>
                    </w:rPr>
                    <w:t>Р</w:t>
                  </w:r>
                  <w:r w:rsidRPr="00042E49">
                    <w:rPr>
                      <w:rFonts w:ascii="Times New Roman" w:hAnsi="Times New Roman"/>
                      <w:b/>
                      <w:sz w:val="16"/>
                      <w:szCs w:val="16"/>
                    </w:rPr>
                    <w:t>уководитель</w:t>
                  </w:r>
                </w:p>
              </w:tc>
              <w:tc>
                <w:tcPr>
                  <w:tcW w:w="4636" w:type="dxa"/>
                  <w:gridSpan w:val="8"/>
                </w:tcPr>
                <w:p w14:paraId="09AA9793" w14:textId="77777777" w:rsidR="00DF2A47" w:rsidRPr="00042E49" w:rsidRDefault="00787E7D" w:rsidP="00B90175">
                  <w:pPr>
                    <w:tabs>
                      <w:tab w:val="left" w:pos="0"/>
                    </w:tabs>
                    <w:ind w:left="0" w:firstLine="0"/>
                    <w:rPr>
                      <w:rFonts w:ascii="Times New Roman" w:hAnsi="Times New Roman"/>
                      <w:b/>
                      <w:sz w:val="16"/>
                      <w:szCs w:val="16"/>
                    </w:rPr>
                  </w:pPr>
                  <w:r w:rsidRPr="00042E49">
                    <w:rPr>
                      <w:rFonts w:ascii="Times New Roman" w:hAnsi="Times New Roman"/>
                      <w:b/>
                      <w:sz w:val="16"/>
                      <w:szCs w:val="16"/>
                    </w:rPr>
                    <w:t>ВЫДАЛ (ответственное лицо поставщика)</w:t>
                  </w:r>
                </w:p>
              </w:tc>
            </w:tr>
            <w:tr w:rsidR="00DF2A47" w:rsidRPr="00042E49" w14:paraId="3BD815AD" w14:textId="77777777" w:rsidTr="00910213">
              <w:tc>
                <w:tcPr>
                  <w:tcW w:w="4977" w:type="dxa"/>
                  <w:gridSpan w:val="7"/>
                </w:tcPr>
                <w:p w14:paraId="4D6F65F5"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_____________________________________</w:t>
                  </w:r>
                </w:p>
              </w:tc>
              <w:tc>
                <w:tcPr>
                  <w:tcW w:w="4636" w:type="dxa"/>
                  <w:gridSpan w:val="8"/>
                </w:tcPr>
                <w:p w14:paraId="45A73CE6"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________________________________________</w:t>
                  </w:r>
                </w:p>
              </w:tc>
            </w:tr>
            <w:tr w:rsidR="00DF2A47" w:rsidRPr="00042E49" w14:paraId="7AE771D6" w14:textId="77777777" w:rsidTr="00910213">
              <w:tc>
                <w:tcPr>
                  <w:tcW w:w="4977" w:type="dxa"/>
                  <w:gridSpan w:val="7"/>
                </w:tcPr>
                <w:p w14:paraId="6BC46AAE" w14:textId="77777777" w:rsidR="00DF2A47" w:rsidRPr="00042E49" w:rsidRDefault="00787E7D" w:rsidP="00B90175">
                  <w:pPr>
                    <w:tabs>
                      <w:tab w:val="left" w:pos="0"/>
                    </w:tabs>
                    <w:ind w:left="0" w:firstLine="0"/>
                    <w:rPr>
                      <w:rFonts w:ascii="Times New Roman" w:hAnsi="Times New Roman"/>
                      <w:b/>
                      <w:sz w:val="16"/>
                      <w:szCs w:val="16"/>
                    </w:rPr>
                  </w:pPr>
                  <w:r w:rsidRPr="00042E49">
                    <w:rPr>
                      <w:rFonts w:ascii="Times New Roman" w:hAnsi="Times New Roman"/>
                      <w:b/>
                      <w:sz w:val="16"/>
                      <w:szCs w:val="16"/>
                    </w:rPr>
                    <w:t>(Ф.И.О., подпись)</w:t>
                  </w:r>
                </w:p>
              </w:tc>
              <w:tc>
                <w:tcPr>
                  <w:tcW w:w="4636" w:type="dxa"/>
                  <w:gridSpan w:val="8"/>
                </w:tcPr>
                <w:p w14:paraId="693D976F" w14:textId="77777777" w:rsidR="00DF2A47" w:rsidRPr="00042E49" w:rsidRDefault="00787E7D" w:rsidP="00B90175">
                  <w:pPr>
                    <w:tabs>
                      <w:tab w:val="left" w:pos="0"/>
                    </w:tabs>
                    <w:ind w:left="0" w:firstLine="0"/>
                    <w:rPr>
                      <w:rFonts w:ascii="Times New Roman" w:hAnsi="Times New Roman"/>
                      <w:sz w:val="16"/>
                      <w:szCs w:val="16"/>
                    </w:rPr>
                  </w:pPr>
                  <w:r w:rsidRPr="00042E49">
                    <w:rPr>
                      <w:rFonts w:ascii="Times New Roman" w:hAnsi="Times New Roman"/>
                      <w:sz w:val="16"/>
                      <w:szCs w:val="16"/>
                    </w:rPr>
                    <w:t>(Ф.И.О., подпись)</w:t>
                  </w:r>
                </w:p>
              </w:tc>
            </w:tr>
            <w:tr w:rsidR="00DF2A47" w:rsidRPr="00042E49" w14:paraId="5E8E0758" w14:textId="77777777" w:rsidTr="00910213">
              <w:tc>
                <w:tcPr>
                  <w:tcW w:w="4977" w:type="dxa"/>
                  <w:gridSpan w:val="7"/>
                </w:tcPr>
                <w:p w14:paraId="1C0709E4" w14:textId="77777777" w:rsidR="00DF2A47" w:rsidRPr="00042E49" w:rsidRDefault="00DF2A47" w:rsidP="00B90175">
                  <w:pPr>
                    <w:tabs>
                      <w:tab w:val="left" w:pos="0"/>
                    </w:tabs>
                    <w:ind w:left="0" w:firstLine="0"/>
                    <w:rPr>
                      <w:rFonts w:ascii="Times New Roman" w:hAnsi="Times New Roman"/>
                      <w:b/>
                      <w:sz w:val="16"/>
                      <w:szCs w:val="16"/>
                      <w:lang w:val="ru-RU"/>
                    </w:rPr>
                  </w:pPr>
                </w:p>
              </w:tc>
              <w:tc>
                <w:tcPr>
                  <w:tcW w:w="4636" w:type="dxa"/>
                  <w:gridSpan w:val="8"/>
                </w:tcPr>
                <w:p w14:paraId="55134013" w14:textId="77777777" w:rsidR="00DF2A47" w:rsidRPr="00042E49" w:rsidRDefault="00DF2A47" w:rsidP="00B90175">
                  <w:pPr>
                    <w:keepNext/>
                    <w:tabs>
                      <w:tab w:val="left" w:pos="0"/>
                    </w:tabs>
                    <w:ind w:left="0" w:firstLine="0"/>
                    <w:outlineLvl w:val="2"/>
                    <w:rPr>
                      <w:rFonts w:ascii="Times New Roman" w:hAnsi="Times New Roman"/>
                      <w:sz w:val="16"/>
                      <w:szCs w:val="16"/>
                    </w:rPr>
                  </w:pPr>
                </w:p>
              </w:tc>
            </w:tr>
            <w:tr w:rsidR="00DF2A47" w:rsidRPr="00042E49" w14:paraId="1A2B9113" w14:textId="77777777" w:rsidTr="00910213">
              <w:tc>
                <w:tcPr>
                  <w:tcW w:w="4977" w:type="dxa"/>
                  <w:gridSpan w:val="7"/>
                </w:tcPr>
                <w:p w14:paraId="09BCB122" w14:textId="77777777" w:rsidR="00DF2A47" w:rsidRPr="00042E49" w:rsidRDefault="00DF2A47" w:rsidP="00B90175">
                  <w:pPr>
                    <w:tabs>
                      <w:tab w:val="left" w:pos="0"/>
                    </w:tabs>
                    <w:ind w:left="0" w:firstLine="0"/>
                    <w:rPr>
                      <w:rFonts w:ascii="Times New Roman" w:hAnsi="Times New Roman"/>
                      <w:sz w:val="16"/>
                      <w:szCs w:val="16"/>
                    </w:rPr>
                  </w:pPr>
                </w:p>
              </w:tc>
              <w:tc>
                <w:tcPr>
                  <w:tcW w:w="4636" w:type="dxa"/>
                  <w:gridSpan w:val="8"/>
                </w:tcPr>
                <w:p w14:paraId="26E429FD" w14:textId="77777777" w:rsidR="00DF2A47" w:rsidRPr="00042E49" w:rsidRDefault="00DF2A47" w:rsidP="00B90175">
                  <w:pPr>
                    <w:keepNext/>
                    <w:tabs>
                      <w:tab w:val="left" w:pos="0"/>
                    </w:tabs>
                    <w:ind w:left="0" w:firstLine="0"/>
                    <w:outlineLvl w:val="2"/>
                    <w:rPr>
                      <w:rFonts w:ascii="Times New Roman" w:hAnsi="Times New Roman"/>
                      <w:sz w:val="16"/>
                      <w:szCs w:val="16"/>
                    </w:rPr>
                  </w:pPr>
                </w:p>
              </w:tc>
            </w:tr>
          </w:tbl>
          <w:p w14:paraId="1469484B" w14:textId="77777777" w:rsidR="00DF2A47" w:rsidRPr="00042E49" w:rsidRDefault="00DF2A47" w:rsidP="00B90175">
            <w:pPr>
              <w:tabs>
                <w:tab w:val="left" w:pos="0"/>
              </w:tabs>
              <w:ind w:left="0" w:firstLine="0"/>
              <w:rPr>
                <w:rFonts w:ascii="Times New Roman" w:hAnsi="Times New Roman"/>
                <w:b/>
                <w:sz w:val="16"/>
                <w:szCs w:val="16"/>
              </w:rPr>
            </w:pPr>
          </w:p>
        </w:tc>
        <w:tc>
          <w:tcPr>
            <w:tcW w:w="222" w:type="dxa"/>
          </w:tcPr>
          <w:p w14:paraId="2607162D" w14:textId="77777777" w:rsidR="00DF2A47" w:rsidRPr="00042E49" w:rsidRDefault="00DF2A47" w:rsidP="00B90175">
            <w:pPr>
              <w:tabs>
                <w:tab w:val="left" w:pos="0"/>
              </w:tabs>
              <w:ind w:left="0" w:firstLine="0"/>
              <w:rPr>
                <w:rFonts w:ascii="Times New Roman" w:hAnsi="Times New Roman"/>
                <w:b/>
                <w:sz w:val="16"/>
                <w:szCs w:val="16"/>
              </w:rPr>
            </w:pPr>
          </w:p>
        </w:tc>
      </w:tr>
      <w:tr w:rsidR="00DF2A47" w:rsidRPr="00042E49" w14:paraId="3BF99865" w14:textId="77777777" w:rsidTr="00B90175">
        <w:trPr>
          <w:gridAfter w:val="2"/>
          <w:wAfter w:w="9615" w:type="dxa"/>
        </w:trPr>
        <w:tc>
          <w:tcPr>
            <w:tcW w:w="436" w:type="dxa"/>
          </w:tcPr>
          <w:p w14:paraId="58547AD8" w14:textId="77777777" w:rsidR="00DF2A47" w:rsidRPr="00042E49" w:rsidRDefault="00DF2A47" w:rsidP="00B90175">
            <w:pPr>
              <w:tabs>
                <w:tab w:val="left" w:pos="0"/>
              </w:tabs>
              <w:ind w:left="0" w:firstLine="0"/>
              <w:rPr>
                <w:rFonts w:ascii="Times New Roman" w:hAnsi="Times New Roman"/>
                <w:sz w:val="16"/>
                <w:szCs w:val="16"/>
              </w:rPr>
            </w:pPr>
          </w:p>
        </w:tc>
      </w:tr>
    </w:tbl>
    <w:p w14:paraId="7158320E" w14:textId="77777777" w:rsidR="00DF2A47" w:rsidRPr="00042E49" w:rsidRDefault="00DF2A47" w:rsidP="00DF2A47">
      <w:pPr>
        <w:tabs>
          <w:tab w:val="left" w:pos="0"/>
        </w:tabs>
        <w:ind w:left="0" w:firstLine="0"/>
        <w:rPr>
          <w:rFonts w:ascii="Times New Roman" w:hAnsi="Times New Roman"/>
          <w:sz w:val="16"/>
          <w:szCs w:val="16"/>
          <w:lang w:val="ru-RU"/>
        </w:rPr>
        <w:sectPr w:rsidR="00DF2A47" w:rsidRPr="00042E49" w:rsidSect="00FA5375">
          <w:footerReference w:type="default" r:id="rId11"/>
          <w:pgSz w:w="11906" w:h="16838" w:code="9"/>
          <w:pgMar w:top="1138" w:right="850" w:bottom="1138" w:left="1699" w:header="706" w:footer="432" w:gutter="0"/>
          <w:cols w:space="708"/>
          <w:docGrid w:linePitch="360"/>
        </w:sectPr>
      </w:pPr>
    </w:p>
    <w:tbl>
      <w:tblPr>
        <w:tblW w:w="10051" w:type="dxa"/>
        <w:tblLook w:val="04A0" w:firstRow="1" w:lastRow="0" w:firstColumn="1" w:lastColumn="0" w:noHBand="0" w:noVBand="1"/>
      </w:tblPr>
      <w:tblGrid>
        <w:gridCol w:w="9829"/>
        <w:gridCol w:w="222"/>
      </w:tblGrid>
      <w:tr w:rsidR="00DF2A47" w:rsidRPr="00042E49" w14:paraId="35350B70" w14:textId="77777777" w:rsidTr="00B90175">
        <w:tc>
          <w:tcPr>
            <w:tcW w:w="9829" w:type="dxa"/>
          </w:tcPr>
          <w:p w14:paraId="5F853B58" w14:textId="77777777" w:rsidR="00DF2A47" w:rsidRPr="00042E49" w:rsidRDefault="00DF2A47" w:rsidP="00B90175">
            <w:pPr>
              <w:tabs>
                <w:tab w:val="left" w:pos="0"/>
              </w:tabs>
              <w:ind w:left="0" w:firstLine="0"/>
              <w:rPr>
                <w:rFonts w:ascii="Times New Roman" w:hAnsi="Times New Roman"/>
                <w:sz w:val="16"/>
                <w:szCs w:val="16"/>
                <w:lang w:val="ru-RU"/>
              </w:rPr>
            </w:pPr>
          </w:p>
        </w:tc>
        <w:tc>
          <w:tcPr>
            <w:tcW w:w="222" w:type="dxa"/>
          </w:tcPr>
          <w:p w14:paraId="15428D57" w14:textId="77777777" w:rsidR="00DF2A47" w:rsidRPr="00042E49" w:rsidRDefault="00DF2A47" w:rsidP="00B90175">
            <w:pPr>
              <w:keepNext/>
              <w:tabs>
                <w:tab w:val="left" w:pos="0"/>
              </w:tabs>
              <w:ind w:left="0" w:firstLine="0"/>
              <w:outlineLvl w:val="2"/>
              <w:rPr>
                <w:rFonts w:ascii="Times New Roman" w:hAnsi="Times New Roman"/>
                <w:sz w:val="16"/>
                <w:szCs w:val="16"/>
              </w:rPr>
            </w:pPr>
          </w:p>
        </w:tc>
      </w:tr>
    </w:tbl>
    <w:p w14:paraId="4F049071" w14:textId="77777777" w:rsidR="00DF2A47" w:rsidRPr="00042E49" w:rsidRDefault="0027455D" w:rsidP="00DF2A47">
      <w:pPr>
        <w:pStyle w:val="3"/>
        <w:tabs>
          <w:tab w:val="left" w:pos="0"/>
        </w:tabs>
        <w:jc w:val="left"/>
        <w:rPr>
          <w:rFonts w:ascii="Times New Roman" w:hAnsi="Times New Roman"/>
          <w:sz w:val="24"/>
          <w:szCs w:val="24"/>
          <w:lang w:val="ru-RU"/>
        </w:rPr>
      </w:pPr>
      <w:r w:rsidRPr="00042E49">
        <w:rPr>
          <w:rFonts w:ascii="Times New Roman" w:hAnsi="Times New Roman"/>
          <w:sz w:val="24"/>
          <w:szCs w:val="24"/>
          <w:lang w:val="ru-RU"/>
        </w:rPr>
        <w:t>(Форма)                                                                                                                                                                                                                 Приложение 5</w:t>
      </w:r>
    </w:p>
    <w:p w14:paraId="7D262733" w14:textId="77777777" w:rsidR="00DF2A47" w:rsidRPr="00042E49" w:rsidRDefault="00787E7D" w:rsidP="00DF2A47">
      <w:pPr>
        <w:tabs>
          <w:tab w:val="left" w:pos="0"/>
        </w:tabs>
        <w:spacing w:line="240" w:lineRule="auto"/>
        <w:ind w:left="0" w:firstLine="0"/>
        <w:jc w:val="right"/>
        <w:rPr>
          <w:rFonts w:ascii="Times New Roman" w:hAnsi="Times New Roman"/>
          <w:b/>
          <w:sz w:val="22"/>
          <w:szCs w:val="22"/>
          <w:lang w:val="ru-RU"/>
        </w:rPr>
      </w:pPr>
      <w:r w:rsidRPr="00042E49">
        <w:rPr>
          <w:rFonts w:ascii="Times New Roman" w:hAnsi="Times New Roman"/>
          <w:b/>
          <w:sz w:val="22"/>
          <w:szCs w:val="22"/>
          <w:lang w:val="ru-RU"/>
        </w:rPr>
        <w:t>к Договору № ___________</w:t>
      </w:r>
    </w:p>
    <w:p w14:paraId="3BBABBCD" w14:textId="77777777" w:rsidR="00DF2A47" w:rsidRPr="00042E49" w:rsidRDefault="00787E7D" w:rsidP="00DF2A47">
      <w:pPr>
        <w:tabs>
          <w:tab w:val="left" w:pos="0"/>
        </w:tabs>
        <w:spacing w:line="240" w:lineRule="auto"/>
        <w:ind w:left="0" w:firstLine="0"/>
        <w:jc w:val="right"/>
        <w:rPr>
          <w:rFonts w:ascii="Times New Roman" w:hAnsi="Times New Roman"/>
          <w:b/>
          <w:sz w:val="22"/>
          <w:szCs w:val="22"/>
          <w:lang w:val="ru-RU"/>
        </w:rPr>
      </w:pPr>
      <w:r w:rsidRPr="00042E49">
        <w:rPr>
          <w:rFonts w:ascii="Times New Roman" w:hAnsi="Times New Roman"/>
          <w:b/>
          <w:sz w:val="22"/>
          <w:szCs w:val="22"/>
          <w:lang w:val="ru-RU"/>
        </w:rPr>
        <w:t xml:space="preserve">от </w:t>
      </w:r>
      <w:r w:rsidR="00A747AB" w:rsidRPr="00042E49">
        <w:rPr>
          <w:rFonts w:ascii="Times New Roman" w:hAnsi="Times New Roman"/>
          <w:b/>
          <w:sz w:val="22"/>
          <w:szCs w:val="22"/>
          <w:lang w:val="ru-RU"/>
        </w:rPr>
        <w:t xml:space="preserve"> </w:t>
      </w:r>
      <w:r w:rsidRPr="00042E49">
        <w:rPr>
          <w:rFonts w:ascii="Times New Roman" w:hAnsi="Times New Roman"/>
          <w:b/>
          <w:sz w:val="22"/>
          <w:szCs w:val="22"/>
          <w:lang w:val="ru-RU"/>
        </w:rPr>
        <w:t xml:space="preserve">«___» ___________ </w:t>
      </w:r>
      <w:r w:rsidR="00566090" w:rsidRPr="00042E49">
        <w:rPr>
          <w:rFonts w:ascii="Times New Roman" w:hAnsi="Times New Roman"/>
          <w:b/>
          <w:sz w:val="22"/>
          <w:szCs w:val="22"/>
          <w:lang w:val="ru-RU"/>
        </w:rPr>
        <w:t xml:space="preserve">2018 </w:t>
      </w:r>
      <w:r w:rsidRPr="00042E49">
        <w:rPr>
          <w:rFonts w:ascii="Times New Roman" w:hAnsi="Times New Roman"/>
          <w:b/>
          <w:sz w:val="22"/>
          <w:szCs w:val="22"/>
          <w:lang w:val="ru-RU"/>
        </w:rPr>
        <w:t>г.</w:t>
      </w:r>
    </w:p>
    <w:p w14:paraId="05C36D16" w14:textId="77777777" w:rsidR="00DF2A47" w:rsidRPr="00042E49" w:rsidRDefault="00DF2A47" w:rsidP="00DF2A47">
      <w:pPr>
        <w:rPr>
          <w:rFonts w:ascii="Times New Roman" w:hAnsi="Times New Roman"/>
          <w:lang w:val="ru-RU"/>
        </w:rPr>
      </w:pPr>
    </w:p>
    <w:p w14:paraId="353C8EA7" w14:textId="77777777" w:rsidR="00566090" w:rsidRPr="00042E49" w:rsidRDefault="00566090" w:rsidP="00566090">
      <w:pPr>
        <w:jc w:val="right"/>
        <w:rPr>
          <w:rFonts w:ascii="Times New Roman" w:hAnsi="Times New Roman"/>
          <w:lang w:val="ru-RU"/>
        </w:rPr>
      </w:pPr>
      <w:r w:rsidRPr="00042E49">
        <w:rPr>
          <w:rStyle w:val="s0"/>
          <w:lang w:val="ru-RU"/>
        </w:rPr>
        <w:t>Приложение 50</w:t>
      </w:r>
    </w:p>
    <w:p w14:paraId="6F397634" w14:textId="77777777" w:rsidR="00566090" w:rsidRPr="00042E49" w:rsidRDefault="00566090" w:rsidP="00566090">
      <w:pPr>
        <w:jc w:val="right"/>
        <w:rPr>
          <w:rFonts w:ascii="Times New Roman" w:hAnsi="Times New Roman"/>
          <w:lang w:val="ru-RU"/>
        </w:rPr>
      </w:pPr>
      <w:r w:rsidRPr="00042E49">
        <w:rPr>
          <w:rStyle w:val="s0"/>
          <w:lang w:val="ru-RU"/>
        </w:rPr>
        <w:t xml:space="preserve">к </w:t>
      </w:r>
      <w:hyperlink r:id="rId12" w:history="1">
        <w:r w:rsidRPr="00042E49">
          <w:rPr>
            <w:rStyle w:val="afb"/>
            <w:rFonts w:ascii="Times New Roman" w:hAnsi="Times New Roman"/>
            <w:lang w:val="ru-RU"/>
          </w:rPr>
          <w:t>приказу</w:t>
        </w:r>
      </w:hyperlink>
      <w:r w:rsidRPr="00042E49">
        <w:rPr>
          <w:rStyle w:val="s0"/>
          <w:lang w:val="ru-RU"/>
        </w:rPr>
        <w:t xml:space="preserve"> Министра финансов</w:t>
      </w:r>
    </w:p>
    <w:p w14:paraId="0A78AB6B" w14:textId="77777777" w:rsidR="00566090" w:rsidRPr="00042E49" w:rsidRDefault="00566090" w:rsidP="00566090">
      <w:pPr>
        <w:jc w:val="right"/>
        <w:rPr>
          <w:rFonts w:ascii="Times New Roman" w:hAnsi="Times New Roman"/>
          <w:lang w:val="ru-RU"/>
        </w:rPr>
      </w:pPr>
      <w:r w:rsidRPr="00042E49">
        <w:rPr>
          <w:rStyle w:val="s0"/>
          <w:lang w:val="ru-RU"/>
        </w:rPr>
        <w:t>Республики Казахстан от</w:t>
      </w:r>
    </w:p>
    <w:p w14:paraId="5254EB88" w14:textId="77777777" w:rsidR="00566090" w:rsidRPr="00042E49" w:rsidRDefault="00566090" w:rsidP="00566090">
      <w:pPr>
        <w:jc w:val="right"/>
        <w:rPr>
          <w:rFonts w:ascii="Times New Roman" w:hAnsi="Times New Roman"/>
        </w:rPr>
      </w:pPr>
      <w:r w:rsidRPr="00042E49">
        <w:rPr>
          <w:rStyle w:val="s0"/>
        </w:rPr>
        <w:t>20 декабря 2012 года № 562</w:t>
      </w:r>
    </w:p>
    <w:p w14:paraId="1EDC9B12" w14:textId="77777777" w:rsidR="00566090" w:rsidRPr="00042E49" w:rsidRDefault="00566090" w:rsidP="00566090">
      <w:pPr>
        <w:jc w:val="right"/>
        <w:rPr>
          <w:rFonts w:ascii="Times New Roman" w:hAnsi="Times New Roman"/>
        </w:rPr>
      </w:pPr>
      <w:r w:rsidRPr="00042E49">
        <w:rPr>
          <w:rStyle w:val="s0"/>
        </w:rPr>
        <w:t> </w:t>
      </w:r>
    </w:p>
    <w:p w14:paraId="1035D324" w14:textId="77777777" w:rsidR="00566090" w:rsidRPr="00042E49" w:rsidRDefault="00566090" w:rsidP="00566090">
      <w:pPr>
        <w:jc w:val="right"/>
        <w:rPr>
          <w:rFonts w:ascii="Times New Roman" w:hAnsi="Times New Roman"/>
        </w:rPr>
      </w:pPr>
      <w:r w:rsidRPr="00042E49">
        <w:rPr>
          <w:rStyle w:val="s0"/>
        </w:rPr>
        <w:t>Форма Р-1</w:t>
      </w:r>
    </w:p>
    <w:p w14:paraId="7BF1B822" w14:textId="77777777" w:rsidR="00566090" w:rsidRPr="00042E49" w:rsidRDefault="00566090" w:rsidP="00566090">
      <w:pPr>
        <w:jc w:val="right"/>
        <w:rPr>
          <w:rFonts w:ascii="Times New Roman" w:hAnsi="Times New Roman"/>
        </w:rPr>
      </w:pPr>
      <w:r w:rsidRPr="00042E49">
        <w:rPr>
          <w:rFonts w:ascii="Times New Roman" w:hAnsi="Times New Roman"/>
        </w:rPr>
        <w:t> </w:t>
      </w:r>
    </w:p>
    <w:tbl>
      <w:tblPr>
        <w:tblW w:w="4919" w:type="pct"/>
        <w:tblCellMar>
          <w:left w:w="0" w:type="dxa"/>
          <w:right w:w="0" w:type="dxa"/>
        </w:tblCellMar>
        <w:tblLook w:val="04A0" w:firstRow="1" w:lastRow="0" w:firstColumn="1" w:lastColumn="0" w:noHBand="0" w:noVBand="1"/>
      </w:tblPr>
      <w:tblGrid>
        <w:gridCol w:w="12534"/>
        <w:gridCol w:w="564"/>
        <w:gridCol w:w="1679"/>
      </w:tblGrid>
      <w:tr w:rsidR="00566090" w:rsidRPr="00042E49" w14:paraId="7B970AFD" w14:textId="77777777" w:rsidTr="00A02287">
        <w:trPr>
          <w:trHeight w:val="272"/>
        </w:trPr>
        <w:tc>
          <w:tcPr>
            <w:tcW w:w="4241" w:type="pct"/>
            <w:tcMar>
              <w:top w:w="0" w:type="dxa"/>
              <w:left w:w="108" w:type="dxa"/>
              <w:bottom w:w="0" w:type="dxa"/>
              <w:right w:w="108" w:type="dxa"/>
            </w:tcMar>
            <w:vAlign w:val="center"/>
            <w:hideMark/>
          </w:tcPr>
          <w:p w14:paraId="0331E911" w14:textId="77777777" w:rsidR="00566090" w:rsidRPr="00042E49" w:rsidRDefault="00566090" w:rsidP="00A02287">
            <w:pPr>
              <w:rPr>
                <w:rFonts w:ascii="Times New Roman" w:hAnsi="Times New Roman"/>
              </w:rPr>
            </w:pPr>
          </w:p>
        </w:tc>
        <w:tc>
          <w:tcPr>
            <w:tcW w:w="152" w:type="pct"/>
            <w:tcMar>
              <w:top w:w="0" w:type="dxa"/>
              <w:left w:w="108" w:type="dxa"/>
              <w:bottom w:w="0" w:type="dxa"/>
              <w:right w:w="108" w:type="dxa"/>
            </w:tcMar>
            <w:vAlign w:val="center"/>
            <w:hideMark/>
          </w:tcPr>
          <w:p w14:paraId="2CC6D644" w14:textId="77777777" w:rsidR="00566090" w:rsidRPr="00042E49" w:rsidRDefault="00566090" w:rsidP="00A02287">
            <w:pPr>
              <w:ind w:left="709" w:hanging="709"/>
              <w:rPr>
                <w:rFonts w:ascii="Times New Roman" w:hAnsi="Times New Roman"/>
              </w:rPr>
            </w:pPr>
            <w:r w:rsidRPr="00042E49">
              <w:rPr>
                <w:rFonts w:ascii="Times New Roman" w:hAnsi="Times New Roman"/>
              </w:rPr>
              <w:t> </w:t>
            </w:r>
          </w:p>
        </w:tc>
        <w:tc>
          <w:tcPr>
            <w:tcW w:w="607" w:type="pct"/>
            <w:tcBorders>
              <w:top w:val="nil"/>
              <w:left w:val="nil"/>
              <w:bottom w:val="single" w:sz="8" w:space="0" w:color="auto"/>
              <w:right w:val="nil"/>
            </w:tcBorders>
            <w:tcMar>
              <w:top w:w="0" w:type="dxa"/>
              <w:left w:w="108" w:type="dxa"/>
              <w:bottom w:w="0" w:type="dxa"/>
              <w:right w:w="108" w:type="dxa"/>
            </w:tcMar>
            <w:vAlign w:val="center"/>
            <w:hideMark/>
          </w:tcPr>
          <w:p w14:paraId="6316C52C" w14:textId="77777777" w:rsidR="00566090" w:rsidRPr="00042E49" w:rsidRDefault="00566090" w:rsidP="00A02287">
            <w:pPr>
              <w:ind w:left="709" w:hanging="709"/>
              <w:rPr>
                <w:rFonts w:ascii="Times New Roman" w:hAnsi="Times New Roman"/>
              </w:rPr>
            </w:pPr>
            <w:r w:rsidRPr="00042E49">
              <w:rPr>
                <w:rFonts w:ascii="Times New Roman" w:hAnsi="Times New Roman"/>
              </w:rPr>
              <w:t>     ИИН/БИН</w:t>
            </w:r>
          </w:p>
        </w:tc>
      </w:tr>
      <w:tr w:rsidR="00566090" w:rsidRPr="00042E49" w14:paraId="7D3FB741" w14:textId="77777777" w:rsidTr="00A02287">
        <w:trPr>
          <w:trHeight w:val="272"/>
        </w:trPr>
        <w:tc>
          <w:tcPr>
            <w:tcW w:w="4241" w:type="pct"/>
            <w:tcMar>
              <w:top w:w="0" w:type="dxa"/>
              <w:left w:w="108" w:type="dxa"/>
              <w:bottom w:w="0" w:type="dxa"/>
              <w:right w:w="108" w:type="dxa"/>
            </w:tcMar>
            <w:vAlign w:val="center"/>
            <w:hideMark/>
          </w:tcPr>
          <w:p w14:paraId="6C8D7C3A" w14:textId="77777777" w:rsidR="00566090" w:rsidRPr="00042E49" w:rsidRDefault="00566090" w:rsidP="00A02287">
            <w:pPr>
              <w:rPr>
                <w:rFonts w:ascii="Times New Roman" w:hAnsi="Times New Roman"/>
                <w:lang w:val="ru-RU"/>
              </w:rPr>
            </w:pPr>
            <w:r w:rsidRPr="00042E49">
              <w:rPr>
                <w:rFonts w:ascii="Times New Roman" w:hAnsi="Times New Roman"/>
                <w:b/>
                <w:lang w:val="ru-RU"/>
              </w:rPr>
              <w:t>Заказчик ТОО «Жамбыл Петролеум»</w:t>
            </w:r>
            <w:r w:rsidRPr="00042E49">
              <w:rPr>
                <w:rFonts w:ascii="Times New Roman" w:hAnsi="Times New Roman"/>
                <w:lang w:val="ru-RU"/>
              </w:rPr>
              <w:t>, выступающий от имени и по поручению АО «Национальная компания «КазМунайГаз» по Соглашению № 411 о привлечении оператора по Контракту № 2609 от 21.04.2008 года, на проведение Разведки углеводородного сырья по участку "Жамбыл", расположенному в Каспийском море между Министерством Энергетики и АО НК «КазМунайГаз».</w:t>
            </w:r>
          </w:p>
          <w:p w14:paraId="0AE3A1B4" w14:textId="77777777" w:rsidR="00566090" w:rsidRPr="00042E49" w:rsidRDefault="00566090" w:rsidP="00A02287">
            <w:pPr>
              <w:rPr>
                <w:rFonts w:ascii="Times New Roman" w:hAnsi="Times New Roman"/>
                <w:lang w:val="ru-RU"/>
              </w:rPr>
            </w:pPr>
            <w:r w:rsidRPr="00042E49">
              <w:rPr>
                <w:rFonts w:ascii="Times New Roman" w:hAnsi="Times New Roman"/>
                <w:lang w:val="ru-RU"/>
              </w:rPr>
              <w:t xml:space="preserve">в лице Заместителя генерального директора по геологии г-на Досмухамбетов И.Д., действующего на основании Доверенности № </w:t>
            </w:r>
            <w:r w:rsidRPr="00042E49">
              <w:rPr>
                <w:rFonts w:ascii="Times New Roman" w:hAnsi="Times New Roman"/>
                <w:lang w:val="kk-KZ"/>
              </w:rPr>
              <w:t>87</w:t>
            </w:r>
            <w:r w:rsidRPr="00042E49">
              <w:rPr>
                <w:rFonts w:ascii="Times New Roman" w:hAnsi="Times New Roman"/>
                <w:lang w:val="ru-RU"/>
              </w:rPr>
              <w:t xml:space="preserve"> от </w:t>
            </w:r>
            <w:r w:rsidRPr="00042E49">
              <w:rPr>
                <w:rFonts w:ascii="Times New Roman" w:hAnsi="Times New Roman"/>
                <w:lang w:val="kk-KZ"/>
              </w:rPr>
              <w:t>25 декабря 2016</w:t>
            </w:r>
            <w:r w:rsidRPr="00042E49">
              <w:rPr>
                <w:rFonts w:ascii="Times New Roman" w:hAnsi="Times New Roman"/>
                <w:lang w:val="ru-RU"/>
              </w:rPr>
              <w:t xml:space="preserve"> г.</w:t>
            </w:r>
          </w:p>
          <w:p w14:paraId="59BF27C4" w14:textId="77777777" w:rsidR="00566090" w:rsidRPr="00042E49" w:rsidRDefault="00566090" w:rsidP="00A02287">
            <w:pPr>
              <w:rPr>
                <w:rFonts w:ascii="Times New Roman" w:hAnsi="Times New Roman"/>
                <w:lang w:val="ru-RU"/>
              </w:rPr>
            </w:pPr>
            <w:r w:rsidRPr="00042E49">
              <w:rPr>
                <w:rFonts w:ascii="Times New Roman" w:hAnsi="Times New Roman"/>
                <w:lang w:val="ru-RU"/>
              </w:rPr>
              <w:t>Республика Казахстан, 060005, г.Атырау, ул.Махамбета Утемисулы 132а</w:t>
            </w:r>
          </w:p>
        </w:tc>
        <w:tc>
          <w:tcPr>
            <w:tcW w:w="152" w:type="pct"/>
            <w:tcBorders>
              <w:top w:val="nil"/>
              <w:left w:val="nil"/>
              <w:bottom w:val="nil"/>
              <w:right w:val="single" w:sz="8" w:space="0" w:color="auto"/>
            </w:tcBorders>
            <w:tcMar>
              <w:top w:w="0" w:type="dxa"/>
              <w:left w:w="108" w:type="dxa"/>
              <w:bottom w:w="0" w:type="dxa"/>
              <w:right w:w="108" w:type="dxa"/>
            </w:tcMar>
            <w:vAlign w:val="center"/>
            <w:hideMark/>
          </w:tcPr>
          <w:p w14:paraId="15657EF2" w14:textId="77777777" w:rsidR="00566090" w:rsidRPr="00042E49" w:rsidRDefault="00566090" w:rsidP="00A02287">
            <w:pPr>
              <w:ind w:left="709" w:hanging="709"/>
              <w:rPr>
                <w:rFonts w:ascii="Times New Roman" w:hAnsi="Times New Roman"/>
                <w:lang w:val="ru-RU"/>
              </w:rPr>
            </w:pPr>
            <w:r w:rsidRPr="00042E49">
              <w:rPr>
                <w:rFonts w:ascii="Times New Roman" w:hAnsi="Times New Roman"/>
              </w:rPr>
              <w:t> </w:t>
            </w:r>
          </w:p>
        </w:tc>
        <w:tc>
          <w:tcPr>
            <w:tcW w:w="607"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71C3BD3D" w14:textId="77777777" w:rsidR="00566090" w:rsidRPr="00042E49" w:rsidRDefault="00566090" w:rsidP="00A02287">
            <w:pPr>
              <w:ind w:left="709" w:hanging="709"/>
              <w:rPr>
                <w:rFonts w:ascii="Times New Roman" w:hAnsi="Times New Roman"/>
              </w:rPr>
            </w:pPr>
            <w:r w:rsidRPr="00042E49">
              <w:rPr>
                <w:rFonts w:ascii="Times New Roman" w:hAnsi="Times New Roman"/>
                <w:bCs/>
              </w:rPr>
              <w:t>090</w:t>
            </w:r>
            <w:r w:rsidRPr="00042E49">
              <w:rPr>
                <w:rFonts w:ascii="Times New Roman" w:hAnsi="Times New Roman"/>
                <w:bCs/>
                <w:lang w:val="en-US"/>
              </w:rPr>
              <w:t> </w:t>
            </w:r>
            <w:r w:rsidRPr="00042E49">
              <w:rPr>
                <w:rFonts w:ascii="Times New Roman" w:hAnsi="Times New Roman"/>
                <w:bCs/>
              </w:rPr>
              <w:t>340</w:t>
            </w:r>
            <w:r w:rsidRPr="00042E49">
              <w:rPr>
                <w:rFonts w:ascii="Times New Roman" w:hAnsi="Times New Roman"/>
                <w:bCs/>
                <w:lang w:val="en-US"/>
              </w:rPr>
              <w:t> </w:t>
            </w:r>
            <w:r w:rsidRPr="00042E49">
              <w:rPr>
                <w:rFonts w:ascii="Times New Roman" w:hAnsi="Times New Roman"/>
                <w:bCs/>
              </w:rPr>
              <w:t>002</w:t>
            </w:r>
            <w:r w:rsidRPr="00042E49">
              <w:rPr>
                <w:rFonts w:ascii="Times New Roman" w:hAnsi="Times New Roman"/>
                <w:bCs/>
                <w:lang w:val="en-US"/>
              </w:rPr>
              <w:t xml:space="preserve"> </w:t>
            </w:r>
            <w:r w:rsidRPr="00042E49">
              <w:rPr>
                <w:rFonts w:ascii="Times New Roman" w:hAnsi="Times New Roman"/>
                <w:bCs/>
              </w:rPr>
              <w:t>825</w:t>
            </w:r>
            <w:r w:rsidRPr="00042E49">
              <w:rPr>
                <w:rFonts w:ascii="Times New Roman" w:hAnsi="Times New Roman"/>
              </w:rPr>
              <w:t> </w:t>
            </w:r>
          </w:p>
        </w:tc>
      </w:tr>
      <w:tr w:rsidR="00566090" w:rsidRPr="00042E49" w14:paraId="6A199EA9" w14:textId="77777777" w:rsidTr="00A02287">
        <w:trPr>
          <w:trHeight w:val="272"/>
        </w:trPr>
        <w:tc>
          <w:tcPr>
            <w:tcW w:w="4223" w:type="pct"/>
            <w:tcMar>
              <w:top w:w="0" w:type="dxa"/>
              <w:left w:w="108" w:type="dxa"/>
              <w:bottom w:w="0" w:type="dxa"/>
              <w:right w:w="108" w:type="dxa"/>
            </w:tcMar>
            <w:vAlign w:val="center"/>
            <w:hideMark/>
          </w:tcPr>
          <w:p w14:paraId="1066409D" w14:textId="77777777" w:rsidR="00566090" w:rsidRPr="00042E49" w:rsidRDefault="00566090" w:rsidP="00A02287">
            <w:pPr>
              <w:ind w:left="709" w:hanging="709"/>
              <w:rPr>
                <w:rFonts w:ascii="Times New Roman" w:hAnsi="Times New Roman"/>
              </w:rPr>
            </w:pPr>
            <w:r w:rsidRPr="00042E49">
              <w:rPr>
                <w:rFonts w:ascii="Times New Roman" w:hAnsi="Times New Roman"/>
              </w:rPr>
              <w:t>Тел. (8 7122) 25 12 03</w:t>
            </w:r>
          </w:p>
        </w:tc>
        <w:tc>
          <w:tcPr>
            <w:tcW w:w="191" w:type="pct"/>
            <w:tcMar>
              <w:top w:w="0" w:type="dxa"/>
              <w:left w:w="108" w:type="dxa"/>
              <w:bottom w:w="0" w:type="dxa"/>
              <w:right w:w="108" w:type="dxa"/>
            </w:tcMar>
            <w:vAlign w:val="center"/>
            <w:hideMark/>
          </w:tcPr>
          <w:p w14:paraId="3DC96E39" w14:textId="77777777" w:rsidR="00566090" w:rsidRPr="00042E49" w:rsidRDefault="00566090" w:rsidP="00A02287">
            <w:pPr>
              <w:ind w:left="709" w:hanging="709"/>
              <w:rPr>
                <w:rFonts w:ascii="Times New Roman" w:hAnsi="Times New Roman"/>
              </w:rPr>
            </w:pPr>
            <w:r w:rsidRPr="00042E49">
              <w:rPr>
                <w:rFonts w:ascii="Times New Roman" w:hAnsi="Times New Roman"/>
              </w:rPr>
              <w:t> </w:t>
            </w:r>
          </w:p>
        </w:tc>
        <w:tc>
          <w:tcPr>
            <w:tcW w:w="564" w:type="pct"/>
            <w:tcBorders>
              <w:top w:val="nil"/>
              <w:left w:val="nil"/>
              <w:bottom w:val="single" w:sz="8" w:space="0" w:color="auto"/>
              <w:right w:val="nil"/>
            </w:tcBorders>
            <w:tcMar>
              <w:top w:w="0" w:type="dxa"/>
              <w:left w:w="108" w:type="dxa"/>
              <w:bottom w:w="0" w:type="dxa"/>
              <w:right w:w="108" w:type="dxa"/>
            </w:tcMar>
            <w:vAlign w:val="center"/>
            <w:hideMark/>
          </w:tcPr>
          <w:p w14:paraId="73965A78" w14:textId="77777777" w:rsidR="00566090" w:rsidRPr="00042E49" w:rsidRDefault="00566090" w:rsidP="00A02287">
            <w:pPr>
              <w:ind w:left="709" w:hanging="709"/>
              <w:rPr>
                <w:rFonts w:ascii="Times New Roman" w:hAnsi="Times New Roman"/>
              </w:rPr>
            </w:pPr>
            <w:r w:rsidRPr="00042E49">
              <w:rPr>
                <w:rFonts w:ascii="Times New Roman" w:hAnsi="Times New Roman"/>
              </w:rPr>
              <w:t> </w:t>
            </w:r>
          </w:p>
        </w:tc>
      </w:tr>
      <w:tr w:rsidR="00566090" w:rsidRPr="00042E49" w14:paraId="455BB722" w14:textId="77777777" w:rsidTr="00A02287">
        <w:trPr>
          <w:trHeight w:val="272"/>
        </w:trPr>
        <w:tc>
          <w:tcPr>
            <w:tcW w:w="4223" w:type="pct"/>
            <w:tcMar>
              <w:top w:w="0" w:type="dxa"/>
              <w:left w:w="108" w:type="dxa"/>
              <w:bottom w:w="0" w:type="dxa"/>
              <w:right w:w="108" w:type="dxa"/>
            </w:tcMar>
            <w:vAlign w:val="center"/>
            <w:hideMark/>
          </w:tcPr>
          <w:p w14:paraId="73E896FA" w14:textId="52D313FA" w:rsidR="00566090" w:rsidRPr="00042E49" w:rsidRDefault="00566090" w:rsidP="00A02287">
            <w:pPr>
              <w:ind w:left="709" w:hanging="709"/>
              <w:rPr>
                <w:rFonts w:ascii="Times New Roman" w:hAnsi="Times New Roman"/>
                <w:b/>
                <w:i/>
                <w:color w:val="00B0F0"/>
                <w:lang w:val="ru-RU"/>
              </w:rPr>
            </w:pPr>
            <w:r w:rsidRPr="00042E49">
              <w:rPr>
                <w:rFonts w:ascii="Times New Roman" w:hAnsi="Times New Roman"/>
                <w:u w:val="single"/>
                <w:lang w:val="ru-RU"/>
              </w:rPr>
              <w:t>Исполнитель/Поставщик/Подрядчик</w:t>
            </w:r>
            <w:r w:rsidRPr="00042E49">
              <w:rPr>
                <w:rFonts w:ascii="Times New Roman" w:hAnsi="Times New Roman"/>
                <w:lang w:val="ru-RU"/>
              </w:rPr>
              <w:t xml:space="preserve"> </w:t>
            </w:r>
            <w:r w:rsidRPr="00042E49">
              <w:rPr>
                <w:rFonts w:ascii="Times New Roman" w:hAnsi="Times New Roman"/>
                <w:b/>
                <w:i/>
                <w:color w:val="00B0F0"/>
                <w:lang w:val="ru-RU"/>
              </w:rPr>
              <w:t>(выбрать в соответствии с договором)</w:t>
            </w:r>
            <w:r w:rsidRPr="00042E49">
              <w:rPr>
                <w:rStyle w:val="s0"/>
                <w:lang w:val="ru-RU"/>
              </w:rPr>
              <w:t xml:space="preserve"> </w:t>
            </w:r>
            <w:r w:rsidRPr="00042E49">
              <w:rPr>
                <w:rFonts w:ascii="Times New Roman" w:hAnsi="Times New Roman"/>
                <w:b/>
                <w:i/>
                <w:color w:val="00B0F0"/>
                <w:lang w:val="ru-RU"/>
              </w:rPr>
              <w:t>полное наименование</w:t>
            </w:r>
          </w:p>
          <w:p w14:paraId="3CF4F001" w14:textId="77777777" w:rsidR="00566090" w:rsidRPr="00042E49" w:rsidRDefault="00566090" w:rsidP="00A02287">
            <w:pPr>
              <w:ind w:left="709" w:hanging="709"/>
              <w:rPr>
                <w:rFonts w:ascii="Times New Roman" w:hAnsi="Times New Roman"/>
                <w:lang w:val="ru-RU"/>
              </w:rPr>
            </w:pPr>
            <w:r w:rsidRPr="00042E49">
              <w:rPr>
                <w:rFonts w:ascii="Times New Roman" w:hAnsi="Times New Roman"/>
                <w:b/>
                <w:i/>
                <w:color w:val="00B0F0"/>
                <w:lang w:val="ru-RU"/>
              </w:rPr>
              <w:t>___________________________________________________ (</w:t>
            </w:r>
            <w:r w:rsidRPr="00042E49">
              <w:rPr>
                <w:rStyle w:val="s0"/>
                <w:lang w:val="ru-RU"/>
              </w:rPr>
              <w:t>,</w:t>
            </w:r>
            <w:r w:rsidRPr="00042E49">
              <w:rPr>
                <w:rStyle w:val="s0"/>
              </w:rPr>
              <w:t> </w:t>
            </w:r>
            <w:r w:rsidRPr="00042E49">
              <w:rPr>
                <w:rStyle w:val="s0"/>
                <w:lang w:val="ru-RU"/>
              </w:rPr>
              <w:t xml:space="preserve"> адрес, данные о средствах связи)</w:t>
            </w:r>
          </w:p>
        </w:tc>
        <w:tc>
          <w:tcPr>
            <w:tcW w:w="191" w:type="pct"/>
            <w:tcBorders>
              <w:top w:val="nil"/>
              <w:left w:val="nil"/>
              <w:bottom w:val="nil"/>
              <w:right w:val="single" w:sz="8" w:space="0" w:color="auto"/>
            </w:tcBorders>
            <w:tcMar>
              <w:top w:w="0" w:type="dxa"/>
              <w:left w:w="108" w:type="dxa"/>
              <w:bottom w:w="0" w:type="dxa"/>
              <w:right w:w="108" w:type="dxa"/>
            </w:tcMar>
            <w:vAlign w:val="center"/>
            <w:hideMark/>
          </w:tcPr>
          <w:p w14:paraId="1BA82185" w14:textId="77777777" w:rsidR="00566090" w:rsidRPr="00042E49" w:rsidRDefault="00566090" w:rsidP="00A02287">
            <w:pPr>
              <w:ind w:left="709" w:hanging="709"/>
              <w:rPr>
                <w:rFonts w:ascii="Times New Roman" w:hAnsi="Times New Roman"/>
                <w:lang w:val="ru-RU"/>
              </w:rPr>
            </w:pPr>
            <w:r w:rsidRPr="00042E49">
              <w:rPr>
                <w:rFonts w:ascii="Times New Roman" w:hAnsi="Times New Roman"/>
              </w:rPr>
              <w:t> </w:t>
            </w:r>
          </w:p>
        </w:tc>
        <w:tc>
          <w:tcPr>
            <w:tcW w:w="564" w:type="pct"/>
            <w:tcBorders>
              <w:top w:val="nil"/>
              <w:left w:val="nil"/>
              <w:bottom w:val="single" w:sz="8" w:space="0" w:color="auto"/>
              <w:right w:val="single" w:sz="8" w:space="0" w:color="auto"/>
            </w:tcBorders>
            <w:tcMar>
              <w:top w:w="0" w:type="dxa"/>
              <w:left w:w="108" w:type="dxa"/>
              <w:bottom w:w="0" w:type="dxa"/>
              <w:right w:w="108" w:type="dxa"/>
            </w:tcMar>
            <w:vAlign w:val="center"/>
            <w:hideMark/>
          </w:tcPr>
          <w:p w14:paraId="1C1AA5EA" w14:textId="77777777" w:rsidR="00566090" w:rsidRPr="00042E49" w:rsidRDefault="00566090" w:rsidP="00A02287">
            <w:pPr>
              <w:ind w:left="709" w:hanging="709"/>
              <w:rPr>
                <w:rFonts w:ascii="Times New Roman" w:hAnsi="Times New Roman"/>
              </w:rPr>
            </w:pPr>
            <w:r w:rsidRPr="00042E49">
              <w:rPr>
                <w:rFonts w:ascii="Times New Roman" w:hAnsi="Times New Roman"/>
              </w:rPr>
              <w:t> </w:t>
            </w:r>
            <w:r w:rsidRPr="00042E49">
              <w:rPr>
                <w:rFonts w:ascii="Times New Roman" w:hAnsi="Times New Roman"/>
                <w:b/>
                <w:i/>
                <w:color w:val="00B0F0"/>
              </w:rPr>
              <w:t>заполнить</w:t>
            </w:r>
          </w:p>
        </w:tc>
      </w:tr>
      <w:tr w:rsidR="00566090" w:rsidRPr="00042E49" w14:paraId="04838B7D" w14:textId="77777777" w:rsidTr="00A02287">
        <w:trPr>
          <w:gridAfter w:val="1"/>
          <w:wAfter w:w="586" w:type="pct"/>
          <w:trHeight w:val="272"/>
        </w:trPr>
        <w:tc>
          <w:tcPr>
            <w:tcW w:w="4241" w:type="pct"/>
            <w:tcMar>
              <w:top w:w="0" w:type="dxa"/>
              <w:left w:w="108" w:type="dxa"/>
              <w:bottom w:w="0" w:type="dxa"/>
              <w:right w:w="108" w:type="dxa"/>
            </w:tcMar>
            <w:vAlign w:val="center"/>
          </w:tcPr>
          <w:p w14:paraId="6A8D64DF" w14:textId="77777777" w:rsidR="00566090" w:rsidRPr="00042E49" w:rsidRDefault="00566090" w:rsidP="00A02287">
            <w:pPr>
              <w:ind w:left="709" w:hanging="709"/>
              <w:rPr>
                <w:rFonts w:ascii="Times New Roman" w:hAnsi="Times New Roman"/>
              </w:rPr>
            </w:pPr>
          </w:p>
        </w:tc>
        <w:tc>
          <w:tcPr>
            <w:tcW w:w="173" w:type="pct"/>
            <w:tcMar>
              <w:top w:w="0" w:type="dxa"/>
              <w:left w:w="108" w:type="dxa"/>
              <w:bottom w:w="0" w:type="dxa"/>
              <w:right w:w="108" w:type="dxa"/>
            </w:tcMar>
            <w:vAlign w:val="center"/>
            <w:hideMark/>
          </w:tcPr>
          <w:p w14:paraId="4D63B0D4" w14:textId="77777777" w:rsidR="00566090" w:rsidRPr="00042E49" w:rsidRDefault="00566090" w:rsidP="00A02287">
            <w:pPr>
              <w:ind w:left="709" w:hanging="709"/>
              <w:rPr>
                <w:rFonts w:ascii="Times New Roman" w:hAnsi="Times New Roman"/>
              </w:rPr>
            </w:pPr>
            <w:r w:rsidRPr="00042E49">
              <w:rPr>
                <w:rFonts w:ascii="Times New Roman" w:hAnsi="Times New Roman"/>
              </w:rPr>
              <w:t> </w:t>
            </w:r>
          </w:p>
        </w:tc>
      </w:tr>
    </w:tbl>
    <w:p w14:paraId="458ADF0D" w14:textId="77777777" w:rsidR="00566090" w:rsidRPr="00042E49" w:rsidRDefault="00566090" w:rsidP="00566090">
      <w:pPr>
        <w:ind w:left="709" w:hanging="709"/>
        <w:rPr>
          <w:rFonts w:ascii="Times New Roman" w:hAnsi="Times New Roman"/>
          <w:color w:val="000000"/>
          <w:sz w:val="32"/>
          <w:szCs w:val="32"/>
        </w:rPr>
      </w:pPr>
      <w:r w:rsidRPr="00042E49">
        <w:rPr>
          <w:rFonts w:ascii="Times New Roman" w:hAnsi="Times New Roman"/>
        </w:rPr>
        <w:t> </w:t>
      </w:r>
    </w:p>
    <w:p w14:paraId="7B9BC8BD" w14:textId="77777777" w:rsidR="00566090" w:rsidRPr="00042E49" w:rsidRDefault="00566090" w:rsidP="00566090">
      <w:pPr>
        <w:ind w:left="709" w:hanging="709"/>
        <w:rPr>
          <w:rFonts w:ascii="Times New Roman" w:hAnsi="Times New Roman"/>
          <w:lang w:val="ru-RU"/>
        </w:rPr>
      </w:pPr>
      <w:r w:rsidRPr="00042E49">
        <w:rPr>
          <w:rFonts w:ascii="Times New Roman" w:hAnsi="Times New Roman"/>
          <w:lang w:val="ru-RU"/>
        </w:rPr>
        <w:t xml:space="preserve">Договор (контракт) </w:t>
      </w:r>
      <w:r w:rsidRPr="00042E49">
        <w:rPr>
          <w:rFonts w:ascii="Times New Roman" w:hAnsi="Times New Roman"/>
          <w:b/>
          <w:i/>
          <w:color w:val="00B0F0"/>
          <w:lang w:val="ru-RU"/>
        </w:rPr>
        <w:t>(Наименование договора)</w:t>
      </w:r>
      <w:r w:rsidRPr="00042E49">
        <w:rPr>
          <w:rFonts w:ascii="Times New Roman" w:hAnsi="Times New Roman"/>
          <w:lang w:val="ru-RU"/>
        </w:rPr>
        <w:t xml:space="preserve"> № __________ «____»____________ 20 __ г.</w:t>
      </w:r>
    </w:p>
    <w:p w14:paraId="227104C1" w14:textId="77777777" w:rsidR="00566090" w:rsidRPr="00042E49" w:rsidRDefault="00566090" w:rsidP="00566090">
      <w:pPr>
        <w:ind w:left="709" w:hanging="709"/>
        <w:rPr>
          <w:rFonts w:ascii="Times New Roman" w:hAnsi="Times New Roman"/>
          <w:lang w:val="ru-RU"/>
        </w:rPr>
      </w:pPr>
      <w:r w:rsidRPr="00042E49">
        <w:rPr>
          <w:rFonts w:ascii="Times New Roman" w:hAnsi="Times New Roman"/>
        </w:rPr>
        <w:t> </w:t>
      </w:r>
    </w:p>
    <w:tbl>
      <w:tblPr>
        <w:tblW w:w="5000" w:type="pct"/>
        <w:tblCellMar>
          <w:left w:w="0" w:type="dxa"/>
          <w:right w:w="0" w:type="dxa"/>
        </w:tblCellMar>
        <w:tblLook w:val="04A0" w:firstRow="1" w:lastRow="0" w:firstColumn="1" w:lastColumn="0" w:noHBand="0" w:noVBand="1"/>
      </w:tblPr>
      <w:tblGrid>
        <w:gridCol w:w="9985"/>
        <w:gridCol w:w="5035"/>
      </w:tblGrid>
      <w:tr w:rsidR="00566090" w:rsidRPr="00042E49" w14:paraId="51DBF32D" w14:textId="77777777" w:rsidTr="00A02287">
        <w:tc>
          <w:tcPr>
            <w:tcW w:w="3324" w:type="pct"/>
            <w:tcMar>
              <w:top w:w="0" w:type="dxa"/>
              <w:left w:w="108" w:type="dxa"/>
              <w:bottom w:w="0" w:type="dxa"/>
              <w:right w:w="108" w:type="dxa"/>
            </w:tcMar>
            <w:hideMark/>
          </w:tcPr>
          <w:p w14:paraId="64D030F6" w14:textId="77777777" w:rsidR="00566090" w:rsidRPr="00042E49" w:rsidRDefault="00566090" w:rsidP="00A02287">
            <w:pPr>
              <w:ind w:left="709" w:hanging="709"/>
              <w:jc w:val="center"/>
              <w:rPr>
                <w:rFonts w:ascii="Times New Roman" w:hAnsi="Times New Roman"/>
                <w:lang w:val="ru-RU"/>
              </w:rPr>
            </w:pPr>
            <w:r w:rsidRPr="00042E49">
              <w:rPr>
                <w:rFonts w:ascii="Times New Roman" w:hAnsi="Times New Roman"/>
                <w:b/>
                <w:bCs/>
                <w:lang w:val="ru-RU"/>
              </w:rPr>
              <w:t>АКТ ВЫПОЛНЕННЫХ РАБОТ (ОКАЗАННЫХ УСЛУГ)*</w:t>
            </w:r>
          </w:p>
        </w:tc>
        <w:tc>
          <w:tcPr>
            <w:tcW w:w="1676"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290"/>
              <w:gridCol w:w="1515"/>
            </w:tblGrid>
            <w:tr w:rsidR="00566090" w:rsidRPr="00042E49" w14:paraId="04996F20" w14:textId="77777777" w:rsidTr="00A02287">
              <w:trPr>
                <w:jc w:val="center"/>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21F326D5" w14:textId="77777777" w:rsidR="00566090" w:rsidRPr="00042E49" w:rsidRDefault="00566090" w:rsidP="00A02287">
                  <w:pPr>
                    <w:jc w:val="center"/>
                    <w:rPr>
                      <w:rFonts w:ascii="Times New Roman" w:hAnsi="Times New Roman"/>
                    </w:rPr>
                  </w:pPr>
                  <w:r w:rsidRPr="00042E49">
                    <w:rPr>
                      <w:rStyle w:val="s0"/>
                    </w:rPr>
                    <w:t>Номер</w:t>
                  </w:r>
                </w:p>
                <w:p w14:paraId="08258E93" w14:textId="77777777" w:rsidR="00566090" w:rsidRPr="00042E49" w:rsidRDefault="00566090" w:rsidP="00A02287">
                  <w:pPr>
                    <w:jc w:val="center"/>
                    <w:rPr>
                      <w:rFonts w:ascii="Times New Roman" w:hAnsi="Times New Roman"/>
                    </w:rPr>
                  </w:pPr>
                  <w:r w:rsidRPr="00042E49">
                    <w:rPr>
                      <w:rStyle w:val="s0"/>
                    </w:rPr>
                    <w:t>документа</w:t>
                  </w:r>
                </w:p>
              </w:tc>
              <w:tc>
                <w:tcPr>
                  <w:tcW w:w="1515"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23DB6509" w14:textId="77777777" w:rsidR="00566090" w:rsidRPr="00042E49" w:rsidRDefault="00566090" w:rsidP="00A02287">
                  <w:pPr>
                    <w:jc w:val="center"/>
                    <w:rPr>
                      <w:rFonts w:ascii="Times New Roman" w:hAnsi="Times New Roman"/>
                    </w:rPr>
                  </w:pPr>
                  <w:r w:rsidRPr="00042E49">
                    <w:rPr>
                      <w:rStyle w:val="s0"/>
                    </w:rPr>
                    <w:t>Дата</w:t>
                  </w:r>
                </w:p>
                <w:p w14:paraId="32BFD69F" w14:textId="77777777" w:rsidR="00566090" w:rsidRPr="00042E49" w:rsidRDefault="00566090" w:rsidP="00A02287">
                  <w:pPr>
                    <w:jc w:val="center"/>
                    <w:rPr>
                      <w:rFonts w:ascii="Times New Roman" w:hAnsi="Times New Roman"/>
                    </w:rPr>
                  </w:pPr>
                  <w:r w:rsidRPr="00042E49">
                    <w:rPr>
                      <w:rStyle w:val="s0"/>
                    </w:rPr>
                    <w:t>составления</w:t>
                  </w:r>
                </w:p>
              </w:tc>
            </w:tr>
            <w:tr w:rsidR="00566090" w:rsidRPr="00042E49" w14:paraId="4C2D5F23" w14:textId="77777777" w:rsidTr="00A02287">
              <w:trPr>
                <w:jc w:val="center"/>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0D48DE8B" w14:textId="77777777" w:rsidR="00566090" w:rsidRPr="00042E49" w:rsidRDefault="00566090" w:rsidP="00A02287">
                  <w:pPr>
                    <w:jc w:val="center"/>
                    <w:rPr>
                      <w:rFonts w:ascii="Times New Roman" w:hAnsi="Times New Roman"/>
                    </w:rPr>
                  </w:pPr>
                </w:p>
              </w:tc>
              <w:tc>
                <w:tcPr>
                  <w:tcW w:w="1515" w:type="dxa"/>
                  <w:tcBorders>
                    <w:top w:val="nil"/>
                    <w:left w:val="nil"/>
                    <w:bottom w:val="outset" w:sz="8" w:space="0" w:color="000000"/>
                    <w:right w:val="outset" w:sz="8" w:space="0" w:color="000000"/>
                  </w:tcBorders>
                  <w:tcMar>
                    <w:top w:w="15" w:type="dxa"/>
                    <w:left w:w="15" w:type="dxa"/>
                    <w:bottom w:w="15" w:type="dxa"/>
                    <w:right w:w="15" w:type="dxa"/>
                  </w:tcMar>
                  <w:hideMark/>
                </w:tcPr>
                <w:p w14:paraId="3F8E2BA6" w14:textId="77777777" w:rsidR="00566090" w:rsidRPr="00042E49" w:rsidRDefault="00566090" w:rsidP="00A02287">
                  <w:pPr>
                    <w:jc w:val="center"/>
                    <w:rPr>
                      <w:rFonts w:ascii="Times New Roman" w:hAnsi="Times New Roman"/>
                    </w:rPr>
                  </w:pPr>
                </w:p>
              </w:tc>
            </w:tr>
          </w:tbl>
          <w:p w14:paraId="03A7A7C5" w14:textId="77777777" w:rsidR="00566090" w:rsidRPr="00042E49" w:rsidRDefault="00566090" w:rsidP="00A02287">
            <w:pPr>
              <w:jc w:val="center"/>
              <w:rPr>
                <w:rFonts w:ascii="Times New Roman" w:hAnsi="Times New Roman"/>
              </w:rPr>
            </w:pPr>
          </w:p>
        </w:tc>
      </w:tr>
    </w:tbl>
    <w:p w14:paraId="7E0CF18A" w14:textId="77777777" w:rsidR="00566090" w:rsidRPr="00042E49" w:rsidRDefault="00566090" w:rsidP="00566090">
      <w:pPr>
        <w:jc w:val="center"/>
        <w:rPr>
          <w:rFonts w:ascii="Times New Roman" w:hAnsi="Times New Roman"/>
        </w:rPr>
      </w:pPr>
      <w:r w:rsidRPr="00042E49">
        <w:rPr>
          <w:rStyle w:val="s0"/>
        </w:rPr>
        <w:t> </w:t>
      </w:r>
    </w:p>
    <w:tbl>
      <w:tblPr>
        <w:tblW w:w="4998" w:type="pct"/>
        <w:jc w:val="center"/>
        <w:tblCellMar>
          <w:left w:w="0" w:type="dxa"/>
          <w:right w:w="0" w:type="dxa"/>
        </w:tblCellMar>
        <w:tblLook w:val="04A0" w:firstRow="1" w:lastRow="0" w:firstColumn="1" w:lastColumn="0" w:noHBand="0" w:noVBand="1"/>
      </w:tblPr>
      <w:tblGrid>
        <w:gridCol w:w="1735"/>
        <w:gridCol w:w="2406"/>
        <w:gridCol w:w="1863"/>
        <w:gridCol w:w="2642"/>
        <w:gridCol w:w="1930"/>
        <w:gridCol w:w="1161"/>
        <w:gridCol w:w="1756"/>
        <w:gridCol w:w="1507"/>
      </w:tblGrid>
      <w:tr w:rsidR="00566090" w:rsidRPr="00042E49" w14:paraId="10450D6A" w14:textId="77777777" w:rsidTr="00A02287">
        <w:trPr>
          <w:jc w:val="center"/>
        </w:trPr>
        <w:tc>
          <w:tcPr>
            <w:tcW w:w="364"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19B466C" w14:textId="77777777" w:rsidR="00566090" w:rsidRPr="00042E49" w:rsidRDefault="00566090" w:rsidP="00A02287">
            <w:pPr>
              <w:jc w:val="center"/>
              <w:rPr>
                <w:rFonts w:ascii="Times New Roman" w:hAnsi="Times New Roman"/>
              </w:rPr>
            </w:pPr>
            <w:r w:rsidRPr="00042E49">
              <w:rPr>
                <w:rStyle w:val="s0"/>
              </w:rPr>
              <w:t>Номер по порядку</w:t>
            </w:r>
          </w:p>
        </w:tc>
        <w:tc>
          <w:tcPr>
            <w:tcW w:w="876" w:type="pct"/>
            <w:vMerge w:val="restart"/>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4CE990D9" w14:textId="77777777" w:rsidR="00566090" w:rsidRPr="00042E49" w:rsidRDefault="00566090" w:rsidP="00A02287">
            <w:pPr>
              <w:jc w:val="center"/>
              <w:rPr>
                <w:rFonts w:ascii="Times New Roman" w:hAnsi="Times New Roman"/>
                <w:lang w:val="ru-RU"/>
              </w:rPr>
            </w:pPr>
            <w:r w:rsidRPr="00042E49">
              <w:rPr>
                <w:rFonts w:ascii="Times New Roman" w:hAnsi="Times New Roman"/>
                <w:lang w:val="ru-RU"/>
              </w:rPr>
              <w:t>Наименование работ (услуг) (в разрезе их подвидов в соответствии с технической спецификацией, заданием, графиком выполнения работ (услуг) при их наличии)</w:t>
            </w:r>
          </w:p>
        </w:tc>
        <w:tc>
          <w:tcPr>
            <w:tcW w:w="765" w:type="pct"/>
            <w:vMerge w:val="restart"/>
            <w:tcBorders>
              <w:top w:val="single" w:sz="4" w:space="0" w:color="auto"/>
              <w:left w:val="single" w:sz="4" w:space="0" w:color="auto"/>
              <w:right w:val="single" w:sz="4" w:space="0" w:color="auto"/>
            </w:tcBorders>
          </w:tcPr>
          <w:p w14:paraId="3766B916" w14:textId="77777777" w:rsidR="00566090" w:rsidRPr="00042E49" w:rsidRDefault="00566090" w:rsidP="00A02287">
            <w:pPr>
              <w:jc w:val="center"/>
              <w:rPr>
                <w:rStyle w:val="s0"/>
                <w:lang w:val="ru-RU"/>
              </w:rPr>
            </w:pPr>
            <w:r w:rsidRPr="00042E49">
              <w:rPr>
                <w:rFonts w:ascii="Times New Roman" w:hAnsi="Times New Roman"/>
                <w:lang w:val="ru-RU"/>
              </w:rPr>
              <w:t>Дата выполнения работ (оказания услуг)**</w:t>
            </w:r>
          </w:p>
        </w:tc>
        <w:tc>
          <w:tcPr>
            <w:tcW w:w="91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AD75C2D" w14:textId="77777777" w:rsidR="00566090" w:rsidRPr="00042E49" w:rsidRDefault="00566090" w:rsidP="00A02287">
            <w:pPr>
              <w:jc w:val="center"/>
              <w:rPr>
                <w:rFonts w:ascii="Times New Roman" w:hAnsi="Times New Roman"/>
                <w:lang w:val="ru-RU"/>
              </w:rPr>
            </w:pPr>
            <w:r w:rsidRPr="00042E49">
              <w:rPr>
                <w:rFonts w:ascii="Times New Roman" w:hAnsi="Times New Roman"/>
                <w:lang w:val="ru-RU"/>
              </w:rPr>
              <w:t>Сведения об отчете о научных исследованиях, маркетинговых, консультационных и прочих услугах (дата, номер, количество страниц) (при их наличии)***</w:t>
            </w:r>
          </w:p>
        </w:tc>
        <w:tc>
          <w:tcPr>
            <w:tcW w:w="446" w:type="pct"/>
            <w:vMerge w:val="restart"/>
            <w:tcBorders>
              <w:top w:val="single" w:sz="8" w:space="0" w:color="auto"/>
              <w:left w:val="single" w:sz="4" w:space="0" w:color="auto"/>
              <w:bottom w:val="single" w:sz="8" w:space="0" w:color="auto"/>
              <w:right w:val="single" w:sz="8" w:space="0" w:color="auto"/>
            </w:tcBorders>
            <w:tcMar>
              <w:top w:w="0" w:type="dxa"/>
              <w:left w:w="108" w:type="dxa"/>
              <w:bottom w:w="0" w:type="dxa"/>
              <w:right w:w="108" w:type="dxa"/>
            </w:tcMar>
            <w:hideMark/>
          </w:tcPr>
          <w:p w14:paraId="32F82CB9" w14:textId="77777777" w:rsidR="00566090" w:rsidRPr="00042E49" w:rsidRDefault="00566090" w:rsidP="00A02287">
            <w:pPr>
              <w:jc w:val="center"/>
              <w:rPr>
                <w:rFonts w:ascii="Times New Roman" w:hAnsi="Times New Roman"/>
              </w:rPr>
            </w:pPr>
            <w:r w:rsidRPr="00042E49">
              <w:rPr>
                <w:rStyle w:val="s0"/>
              </w:rPr>
              <w:t>Единица измерения</w:t>
            </w:r>
          </w:p>
        </w:tc>
        <w:tc>
          <w:tcPr>
            <w:tcW w:w="1638" w:type="pct"/>
            <w:gridSpan w:val="3"/>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75D89124" w14:textId="77777777" w:rsidR="00566090" w:rsidRPr="00042E49" w:rsidRDefault="00566090" w:rsidP="00A02287">
            <w:pPr>
              <w:jc w:val="center"/>
              <w:rPr>
                <w:rFonts w:ascii="Times New Roman" w:hAnsi="Times New Roman"/>
              </w:rPr>
            </w:pPr>
            <w:r w:rsidRPr="00042E49">
              <w:rPr>
                <w:rStyle w:val="s0"/>
              </w:rPr>
              <w:t>Выполнено работ (оказано услуг)</w:t>
            </w:r>
          </w:p>
        </w:tc>
      </w:tr>
      <w:tr w:rsidR="00566090" w:rsidRPr="00042E49" w14:paraId="3FC021EB" w14:textId="77777777" w:rsidTr="00A02287">
        <w:trPr>
          <w:jc w:val="center"/>
        </w:trPr>
        <w:tc>
          <w:tcPr>
            <w:tcW w:w="364" w:type="pct"/>
            <w:vMerge/>
            <w:tcBorders>
              <w:top w:val="single" w:sz="8" w:space="0" w:color="auto"/>
              <w:left w:val="single" w:sz="8" w:space="0" w:color="auto"/>
              <w:bottom w:val="single" w:sz="8" w:space="0" w:color="auto"/>
              <w:right w:val="single" w:sz="8" w:space="0" w:color="auto"/>
            </w:tcBorders>
            <w:vAlign w:val="center"/>
            <w:hideMark/>
          </w:tcPr>
          <w:p w14:paraId="44204E62" w14:textId="77777777" w:rsidR="00566090" w:rsidRPr="00042E49" w:rsidRDefault="00566090" w:rsidP="00A02287">
            <w:pPr>
              <w:jc w:val="center"/>
              <w:rPr>
                <w:rFonts w:ascii="Times New Roman" w:hAnsi="Times New Roman"/>
                <w:color w:val="000000"/>
                <w:sz w:val="32"/>
                <w:szCs w:val="32"/>
              </w:rPr>
            </w:pPr>
          </w:p>
        </w:tc>
        <w:tc>
          <w:tcPr>
            <w:tcW w:w="876" w:type="pct"/>
            <w:vMerge/>
            <w:tcBorders>
              <w:top w:val="single" w:sz="8" w:space="0" w:color="auto"/>
              <w:left w:val="nil"/>
              <w:bottom w:val="single" w:sz="8" w:space="0" w:color="auto"/>
              <w:right w:val="single" w:sz="4" w:space="0" w:color="auto"/>
            </w:tcBorders>
            <w:vAlign w:val="center"/>
            <w:hideMark/>
          </w:tcPr>
          <w:p w14:paraId="266BEC41" w14:textId="77777777" w:rsidR="00566090" w:rsidRPr="00042E49" w:rsidRDefault="00566090" w:rsidP="00A02287">
            <w:pPr>
              <w:jc w:val="center"/>
              <w:rPr>
                <w:rFonts w:ascii="Times New Roman" w:hAnsi="Times New Roman"/>
                <w:color w:val="000000"/>
                <w:sz w:val="32"/>
                <w:szCs w:val="32"/>
              </w:rPr>
            </w:pPr>
          </w:p>
        </w:tc>
        <w:tc>
          <w:tcPr>
            <w:tcW w:w="765" w:type="pct"/>
            <w:vMerge/>
            <w:tcBorders>
              <w:left w:val="single" w:sz="4" w:space="0" w:color="auto"/>
              <w:bottom w:val="single" w:sz="4" w:space="0" w:color="auto"/>
              <w:right w:val="single" w:sz="4" w:space="0" w:color="auto"/>
            </w:tcBorders>
          </w:tcPr>
          <w:p w14:paraId="15534D9C" w14:textId="77777777" w:rsidR="00566090" w:rsidRPr="00042E49" w:rsidRDefault="00566090" w:rsidP="00A02287">
            <w:pPr>
              <w:jc w:val="center"/>
              <w:rPr>
                <w:rFonts w:ascii="Times New Roman" w:hAnsi="Times New Roman"/>
                <w:color w:val="000000"/>
                <w:sz w:val="32"/>
                <w:szCs w:val="32"/>
              </w:rPr>
            </w:pPr>
          </w:p>
        </w:tc>
        <w:tc>
          <w:tcPr>
            <w:tcW w:w="911" w:type="pct"/>
            <w:vMerge/>
            <w:tcBorders>
              <w:top w:val="single" w:sz="4" w:space="0" w:color="auto"/>
              <w:left w:val="single" w:sz="4" w:space="0" w:color="auto"/>
              <w:bottom w:val="single" w:sz="4" w:space="0" w:color="auto"/>
              <w:right w:val="single" w:sz="4" w:space="0" w:color="auto"/>
            </w:tcBorders>
            <w:vAlign w:val="center"/>
            <w:hideMark/>
          </w:tcPr>
          <w:p w14:paraId="37D524E7" w14:textId="77777777" w:rsidR="00566090" w:rsidRPr="00042E49" w:rsidRDefault="00566090" w:rsidP="00A02287">
            <w:pPr>
              <w:jc w:val="center"/>
              <w:rPr>
                <w:rFonts w:ascii="Times New Roman" w:hAnsi="Times New Roman"/>
                <w:color w:val="000000"/>
                <w:sz w:val="32"/>
                <w:szCs w:val="32"/>
              </w:rPr>
            </w:pPr>
          </w:p>
        </w:tc>
        <w:tc>
          <w:tcPr>
            <w:tcW w:w="446" w:type="pct"/>
            <w:vMerge/>
            <w:tcBorders>
              <w:top w:val="single" w:sz="8" w:space="0" w:color="auto"/>
              <w:left w:val="single" w:sz="4" w:space="0" w:color="auto"/>
              <w:bottom w:val="single" w:sz="8" w:space="0" w:color="auto"/>
              <w:right w:val="single" w:sz="8" w:space="0" w:color="auto"/>
            </w:tcBorders>
            <w:vAlign w:val="center"/>
            <w:hideMark/>
          </w:tcPr>
          <w:p w14:paraId="06F5737C" w14:textId="77777777" w:rsidR="00566090" w:rsidRPr="00042E49" w:rsidRDefault="00566090" w:rsidP="00A02287">
            <w:pPr>
              <w:jc w:val="center"/>
              <w:rPr>
                <w:rFonts w:ascii="Times New Roman" w:hAnsi="Times New Roman"/>
                <w:color w:val="000000"/>
                <w:sz w:val="32"/>
                <w:szCs w:val="32"/>
              </w:rPr>
            </w:pP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115C0D0E" w14:textId="77777777" w:rsidR="00566090" w:rsidRPr="00042E49" w:rsidRDefault="00566090" w:rsidP="00A02287">
            <w:pPr>
              <w:jc w:val="center"/>
              <w:rPr>
                <w:rFonts w:ascii="Times New Roman" w:hAnsi="Times New Roman"/>
              </w:rPr>
            </w:pPr>
            <w:r w:rsidRPr="00042E49">
              <w:rPr>
                <w:rStyle w:val="s0"/>
              </w:rPr>
              <w:t>количество</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136D7D9F" w14:textId="77777777" w:rsidR="00566090" w:rsidRPr="00042E49" w:rsidRDefault="00566090" w:rsidP="00A02287">
            <w:pPr>
              <w:jc w:val="center"/>
              <w:rPr>
                <w:rFonts w:ascii="Times New Roman" w:hAnsi="Times New Roman"/>
                <w:lang w:val="ru-RU"/>
              </w:rPr>
            </w:pPr>
            <w:r w:rsidRPr="00042E49">
              <w:rPr>
                <w:rStyle w:val="s0"/>
                <w:lang w:val="ru-RU"/>
              </w:rPr>
              <w:t>цена за единицу с НДС, тенге</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6A7904B1" w14:textId="77777777" w:rsidR="00566090" w:rsidRPr="00042E49" w:rsidRDefault="00566090" w:rsidP="00A02287">
            <w:pPr>
              <w:jc w:val="center"/>
              <w:rPr>
                <w:rStyle w:val="s0"/>
              </w:rPr>
            </w:pPr>
            <w:r w:rsidRPr="00042E49">
              <w:rPr>
                <w:rStyle w:val="s0"/>
              </w:rPr>
              <w:t>Стоимость с НДС, тенге</w:t>
            </w:r>
          </w:p>
          <w:p w14:paraId="3FB5E287" w14:textId="77777777" w:rsidR="00566090" w:rsidRPr="00042E49" w:rsidRDefault="00566090" w:rsidP="00A02287">
            <w:pPr>
              <w:jc w:val="center"/>
              <w:rPr>
                <w:rFonts w:ascii="Times New Roman" w:hAnsi="Times New Roman"/>
              </w:rPr>
            </w:pPr>
          </w:p>
        </w:tc>
      </w:tr>
      <w:tr w:rsidR="00566090" w:rsidRPr="00042E49" w14:paraId="168D840E" w14:textId="77777777" w:rsidTr="00A02287">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48E21C26" w14:textId="77777777" w:rsidR="00566090" w:rsidRPr="00042E49" w:rsidRDefault="00566090" w:rsidP="00A02287">
            <w:pPr>
              <w:jc w:val="center"/>
              <w:rPr>
                <w:rFonts w:ascii="Times New Roman" w:hAnsi="Times New Roman"/>
              </w:rPr>
            </w:pPr>
            <w:r w:rsidRPr="00042E49">
              <w:rPr>
                <w:rStyle w:val="s0"/>
              </w:rPr>
              <w:t>1</w:t>
            </w:r>
          </w:p>
        </w:tc>
        <w:tc>
          <w:tcPr>
            <w:tcW w:w="876" w:type="pct"/>
            <w:tcBorders>
              <w:top w:val="nil"/>
              <w:left w:val="nil"/>
              <w:bottom w:val="single" w:sz="8" w:space="0" w:color="auto"/>
              <w:right w:val="single" w:sz="4" w:space="0" w:color="auto"/>
            </w:tcBorders>
            <w:tcMar>
              <w:top w:w="0" w:type="dxa"/>
              <w:left w:w="108" w:type="dxa"/>
              <w:bottom w:w="0" w:type="dxa"/>
              <w:right w:w="108" w:type="dxa"/>
            </w:tcMar>
            <w:hideMark/>
          </w:tcPr>
          <w:p w14:paraId="255EA73D" w14:textId="77777777" w:rsidR="00566090" w:rsidRPr="00042E49" w:rsidRDefault="00566090" w:rsidP="00A02287">
            <w:pPr>
              <w:jc w:val="center"/>
              <w:rPr>
                <w:rFonts w:ascii="Times New Roman" w:hAnsi="Times New Roman"/>
              </w:rPr>
            </w:pPr>
            <w:r w:rsidRPr="00042E49">
              <w:rPr>
                <w:rStyle w:val="s0"/>
              </w:rPr>
              <w:t>2</w:t>
            </w:r>
          </w:p>
        </w:tc>
        <w:tc>
          <w:tcPr>
            <w:tcW w:w="765" w:type="pct"/>
            <w:tcBorders>
              <w:top w:val="single" w:sz="4" w:space="0" w:color="auto"/>
              <w:left w:val="single" w:sz="4" w:space="0" w:color="auto"/>
              <w:bottom w:val="single" w:sz="4" w:space="0" w:color="auto"/>
              <w:right w:val="single" w:sz="4" w:space="0" w:color="auto"/>
            </w:tcBorders>
          </w:tcPr>
          <w:p w14:paraId="3B4282F0" w14:textId="77777777" w:rsidR="00566090" w:rsidRPr="00042E49" w:rsidRDefault="00566090" w:rsidP="00A02287">
            <w:pPr>
              <w:jc w:val="center"/>
              <w:rPr>
                <w:rStyle w:val="s0"/>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1A5F860" w14:textId="77777777" w:rsidR="00566090" w:rsidRPr="00042E49" w:rsidRDefault="00566090" w:rsidP="00A02287">
            <w:pPr>
              <w:jc w:val="center"/>
              <w:rPr>
                <w:rFonts w:ascii="Times New Roman" w:hAnsi="Times New Roman"/>
              </w:rPr>
            </w:pPr>
            <w:r w:rsidRPr="00042E49">
              <w:rPr>
                <w:rStyle w:val="s0"/>
              </w:rPr>
              <w:t>3</w:t>
            </w:r>
          </w:p>
        </w:tc>
        <w:tc>
          <w:tcPr>
            <w:tcW w:w="446"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57361D6A" w14:textId="77777777" w:rsidR="00566090" w:rsidRPr="00042E49" w:rsidRDefault="00566090" w:rsidP="00A02287">
            <w:pPr>
              <w:jc w:val="center"/>
              <w:rPr>
                <w:rFonts w:ascii="Times New Roman" w:hAnsi="Times New Roman"/>
              </w:rPr>
            </w:pPr>
            <w:r w:rsidRPr="00042E49">
              <w:rPr>
                <w:rStyle w:val="s0"/>
              </w:rPr>
              <w:t>4</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52136198" w14:textId="77777777" w:rsidR="00566090" w:rsidRPr="00042E49" w:rsidRDefault="00566090" w:rsidP="00A02287">
            <w:pPr>
              <w:jc w:val="center"/>
              <w:rPr>
                <w:rFonts w:ascii="Times New Roman" w:hAnsi="Times New Roman"/>
              </w:rPr>
            </w:pPr>
            <w:r w:rsidRPr="00042E49">
              <w:rPr>
                <w:rStyle w:val="s0"/>
              </w:rPr>
              <w:t>5</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4C93F3B6" w14:textId="77777777" w:rsidR="00566090" w:rsidRPr="00042E49" w:rsidRDefault="00566090" w:rsidP="00A02287">
            <w:pPr>
              <w:jc w:val="center"/>
              <w:rPr>
                <w:rFonts w:ascii="Times New Roman" w:hAnsi="Times New Roman"/>
              </w:rPr>
            </w:pPr>
            <w:r w:rsidRPr="00042E49">
              <w:rPr>
                <w:rStyle w:val="s0"/>
              </w:rPr>
              <w:t>6</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62F971BE" w14:textId="77777777" w:rsidR="00566090" w:rsidRPr="00042E49" w:rsidRDefault="00566090" w:rsidP="00A02287">
            <w:pPr>
              <w:jc w:val="center"/>
              <w:rPr>
                <w:rFonts w:ascii="Times New Roman" w:hAnsi="Times New Roman"/>
              </w:rPr>
            </w:pPr>
            <w:r w:rsidRPr="00042E49">
              <w:rPr>
                <w:rStyle w:val="s0"/>
              </w:rPr>
              <w:t>7</w:t>
            </w:r>
          </w:p>
        </w:tc>
      </w:tr>
      <w:tr w:rsidR="00566090" w:rsidRPr="00042E49" w14:paraId="03032537" w14:textId="77777777" w:rsidTr="00A02287">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tcPr>
          <w:p w14:paraId="4E0FD47E" w14:textId="77777777" w:rsidR="00566090" w:rsidRPr="00042E49" w:rsidRDefault="00566090" w:rsidP="00A02287">
            <w:pPr>
              <w:jc w:val="center"/>
              <w:rPr>
                <w:rStyle w:val="s0"/>
              </w:rPr>
            </w:pPr>
          </w:p>
        </w:tc>
        <w:tc>
          <w:tcPr>
            <w:tcW w:w="876" w:type="pct"/>
            <w:tcBorders>
              <w:top w:val="nil"/>
              <w:left w:val="nil"/>
              <w:bottom w:val="single" w:sz="8" w:space="0" w:color="auto"/>
              <w:right w:val="single" w:sz="4" w:space="0" w:color="auto"/>
            </w:tcBorders>
            <w:tcMar>
              <w:top w:w="0" w:type="dxa"/>
              <w:left w:w="108" w:type="dxa"/>
              <w:bottom w:w="0" w:type="dxa"/>
              <w:right w:w="108" w:type="dxa"/>
            </w:tcMar>
          </w:tcPr>
          <w:p w14:paraId="5057C395" w14:textId="77777777" w:rsidR="00566090" w:rsidRPr="00042E49" w:rsidRDefault="00566090" w:rsidP="00A02287">
            <w:pPr>
              <w:jc w:val="center"/>
              <w:rPr>
                <w:rStyle w:val="s0"/>
              </w:rPr>
            </w:pPr>
          </w:p>
        </w:tc>
        <w:tc>
          <w:tcPr>
            <w:tcW w:w="765" w:type="pct"/>
            <w:tcBorders>
              <w:top w:val="single" w:sz="4" w:space="0" w:color="auto"/>
              <w:left w:val="single" w:sz="4" w:space="0" w:color="auto"/>
              <w:bottom w:val="single" w:sz="4" w:space="0" w:color="auto"/>
              <w:right w:val="single" w:sz="4" w:space="0" w:color="auto"/>
            </w:tcBorders>
          </w:tcPr>
          <w:p w14:paraId="51F714DA" w14:textId="77777777" w:rsidR="00566090" w:rsidRPr="00042E49" w:rsidRDefault="00566090" w:rsidP="00A02287">
            <w:pPr>
              <w:jc w:val="center"/>
              <w:rPr>
                <w:rStyle w:val="s0"/>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tcPr>
          <w:p w14:paraId="0EE7D45A" w14:textId="77777777" w:rsidR="00566090" w:rsidRPr="00042E49" w:rsidRDefault="00566090" w:rsidP="00A02287">
            <w:pPr>
              <w:jc w:val="center"/>
              <w:rPr>
                <w:rStyle w:val="s0"/>
              </w:rPr>
            </w:pPr>
          </w:p>
        </w:tc>
        <w:tc>
          <w:tcPr>
            <w:tcW w:w="446" w:type="pct"/>
            <w:tcBorders>
              <w:top w:val="nil"/>
              <w:left w:val="single" w:sz="4" w:space="0" w:color="auto"/>
              <w:bottom w:val="single" w:sz="8" w:space="0" w:color="auto"/>
              <w:right w:val="single" w:sz="8" w:space="0" w:color="auto"/>
            </w:tcBorders>
            <w:tcMar>
              <w:top w:w="0" w:type="dxa"/>
              <w:left w:w="108" w:type="dxa"/>
              <w:bottom w:w="0" w:type="dxa"/>
              <w:right w:w="108" w:type="dxa"/>
            </w:tcMar>
          </w:tcPr>
          <w:p w14:paraId="6ECA3C69" w14:textId="77777777" w:rsidR="00566090" w:rsidRPr="00042E49" w:rsidRDefault="00566090" w:rsidP="00A02287">
            <w:pPr>
              <w:jc w:val="center"/>
              <w:rPr>
                <w:rStyle w:val="s0"/>
              </w:rPr>
            </w:pPr>
          </w:p>
        </w:tc>
        <w:tc>
          <w:tcPr>
            <w:tcW w:w="473" w:type="pct"/>
            <w:tcBorders>
              <w:top w:val="nil"/>
              <w:left w:val="nil"/>
              <w:bottom w:val="single" w:sz="8" w:space="0" w:color="auto"/>
              <w:right w:val="single" w:sz="8" w:space="0" w:color="auto"/>
            </w:tcBorders>
            <w:tcMar>
              <w:top w:w="0" w:type="dxa"/>
              <w:left w:w="108" w:type="dxa"/>
              <w:bottom w:w="0" w:type="dxa"/>
              <w:right w:w="108" w:type="dxa"/>
            </w:tcMar>
          </w:tcPr>
          <w:p w14:paraId="5F7C7F6E" w14:textId="77777777" w:rsidR="00566090" w:rsidRPr="00042E49" w:rsidRDefault="00566090" w:rsidP="00A02287">
            <w:pPr>
              <w:jc w:val="center"/>
              <w:rPr>
                <w:rStyle w:val="s0"/>
              </w:rPr>
            </w:pPr>
          </w:p>
        </w:tc>
        <w:tc>
          <w:tcPr>
            <w:tcW w:w="390" w:type="pct"/>
            <w:tcBorders>
              <w:top w:val="nil"/>
              <w:left w:val="nil"/>
              <w:bottom w:val="single" w:sz="8" w:space="0" w:color="auto"/>
              <w:right w:val="single" w:sz="8" w:space="0" w:color="auto"/>
            </w:tcBorders>
            <w:tcMar>
              <w:top w:w="0" w:type="dxa"/>
              <w:left w:w="108" w:type="dxa"/>
              <w:bottom w:w="0" w:type="dxa"/>
              <w:right w:w="108" w:type="dxa"/>
            </w:tcMar>
          </w:tcPr>
          <w:p w14:paraId="46317F65" w14:textId="77777777" w:rsidR="00566090" w:rsidRPr="00042E49" w:rsidRDefault="00566090" w:rsidP="00A02287">
            <w:pPr>
              <w:jc w:val="center"/>
              <w:rPr>
                <w:rStyle w:val="s0"/>
              </w:rPr>
            </w:pPr>
          </w:p>
        </w:tc>
        <w:tc>
          <w:tcPr>
            <w:tcW w:w="775" w:type="pct"/>
            <w:tcBorders>
              <w:top w:val="nil"/>
              <w:left w:val="nil"/>
              <w:bottom w:val="single" w:sz="8" w:space="0" w:color="auto"/>
              <w:right w:val="single" w:sz="8" w:space="0" w:color="auto"/>
            </w:tcBorders>
            <w:tcMar>
              <w:top w:w="0" w:type="dxa"/>
              <w:left w:w="108" w:type="dxa"/>
              <w:bottom w:w="0" w:type="dxa"/>
              <w:right w:w="108" w:type="dxa"/>
            </w:tcMar>
          </w:tcPr>
          <w:p w14:paraId="73F116C3" w14:textId="77777777" w:rsidR="00566090" w:rsidRPr="00042E49" w:rsidRDefault="00566090" w:rsidP="00A02287">
            <w:pPr>
              <w:jc w:val="center"/>
              <w:rPr>
                <w:rStyle w:val="s0"/>
              </w:rPr>
            </w:pPr>
          </w:p>
        </w:tc>
      </w:tr>
      <w:tr w:rsidR="00566090" w:rsidRPr="00042E49" w14:paraId="03FEF91F" w14:textId="77777777" w:rsidTr="00A02287">
        <w:trPr>
          <w:jc w:val="center"/>
        </w:trPr>
        <w:tc>
          <w:tcPr>
            <w:tcW w:w="364"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AB75186" w14:textId="77777777" w:rsidR="00566090" w:rsidRPr="00042E49" w:rsidRDefault="00566090" w:rsidP="00A02287">
            <w:pPr>
              <w:jc w:val="center"/>
              <w:rPr>
                <w:rFonts w:ascii="Times New Roman" w:hAnsi="Times New Roman"/>
              </w:rPr>
            </w:pPr>
            <w:r w:rsidRPr="00042E49">
              <w:rPr>
                <w:rStyle w:val="s0"/>
              </w:rPr>
              <w:t> </w:t>
            </w:r>
          </w:p>
        </w:tc>
        <w:tc>
          <w:tcPr>
            <w:tcW w:w="876" w:type="pct"/>
            <w:tcBorders>
              <w:top w:val="nil"/>
              <w:left w:val="nil"/>
              <w:bottom w:val="single" w:sz="8" w:space="0" w:color="auto"/>
              <w:right w:val="single" w:sz="4" w:space="0" w:color="auto"/>
            </w:tcBorders>
            <w:tcMar>
              <w:top w:w="0" w:type="dxa"/>
              <w:left w:w="108" w:type="dxa"/>
              <w:bottom w:w="0" w:type="dxa"/>
              <w:right w:w="108" w:type="dxa"/>
            </w:tcMar>
            <w:hideMark/>
          </w:tcPr>
          <w:p w14:paraId="55BF5168" w14:textId="77777777" w:rsidR="00566090" w:rsidRPr="00042E49" w:rsidRDefault="00566090" w:rsidP="00A02287">
            <w:pPr>
              <w:jc w:val="center"/>
              <w:rPr>
                <w:rFonts w:ascii="Times New Roman" w:hAnsi="Times New Roman"/>
              </w:rPr>
            </w:pPr>
            <w:r w:rsidRPr="00042E49">
              <w:rPr>
                <w:rStyle w:val="s0"/>
              </w:rPr>
              <w:t> </w:t>
            </w:r>
          </w:p>
        </w:tc>
        <w:tc>
          <w:tcPr>
            <w:tcW w:w="765" w:type="pct"/>
            <w:tcBorders>
              <w:top w:val="single" w:sz="4" w:space="0" w:color="auto"/>
              <w:left w:val="single" w:sz="4" w:space="0" w:color="auto"/>
              <w:bottom w:val="single" w:sz="4" w:space="0" w:color="auto"/>
              <w:right w:val="single" w:sz="4" w:space="0" w:color="auto"/>
            </w:tcBorders>
          </w:tcPr>
          <w:p w14:paraId="27A2D774" w14:textId="77777777" w:rsidR="00566090" w:rsidRPr="00042E49" w:rsidRDefault="00566090" w:rsidP="00A02287">
            <w:pPr>
              <w:jc w:val="center"/>
              <w:rPr>
                <w:rStyle w:val="s0"/>
              </w:rPr>
            </w:pPr>
          </w:p>
        </w:tc>
        <w:tc>
          <w:tcPr>
            <w:tcW w:w="91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D303A5C" w14:textId="77777777" w:rsidR="00566090" w:rsidRPr="00042E49" w:rsidRDefault="00566090" w:rsidP="00A02287">
            <w:pPr>
              <w:jc w:val="center"/>
              <w:rPr>
                <w:rFonts w:ascii="Times New Roman" w:hAnsi="Times New Roman"/>
              </w:rPr>
            </w:pPr>
            <w:r w:rsidRPr="00042E49">
              <w:rPr>
                <w:rStyle w:val="s0"/>
              </w:rPr>
              <w:t> </w:t>
            </w:r>
          </w:p>
        </w:tc>
        <w:tc>
          <w:tcPr>
            <w:tcW w:w="446" w:type="pct"/>
            <w:tcBorders>
              <w:top w:val="nil"/>
              <w:left w:val="single" w:sz="4" w:space="0" w:color="auto"/>
              <w:bottom w:val="single" w:sz="8" w:space="0" w:color="auto"/>
              <w:right w:val="single" w:sz="8" w:space="0" w:color="auto"/>
            </w:tcBorders>
            <w:tcMar>
              <w:top w:w="0" w:type="dxa"/>
              <w:left w:w="108" w:type="dxa"/>
              <w:bottom w:w="0" w:type="dxa"/>
              <w:right w:w="108" w:type="dxa"/>
            </w:tcMar>
            <w:hideMark/>
          </w:tcPr>
          <w:p w14:paraId="2E3B9E42" w14:textId="77777777" w:rsidR="00566090" w:rsidRPr="00042E49" w:rsidRDefault="00566090" w:rsidP="00A02287">
            <w:pPr>
              <w:jc w:val="center"/>
              <w:rPr>
                <w:rFonts w:ascii="Times New Roman" w:hAnsi="Times New Roman"/>
              </w:rPr>
            </w:pPr>
            <w:r w:rsidRPr="00042E49">
              <w:rPr>
                <w:rStyle w:val="s0"/>
              </w:rPr>
              <w:t>Итого</w:t>
            </w:r>
          </w:p>
        </w:tc>
        <w:tc>
          <w:tcPr>
            <w:tcW w:w="473" w:type="pct"/>
            <w:tcBorders>
              <w:top w:val="nil"/>
              <w:left w:val="nil"/>
              <w:bottom w:val="single" w:sz="8" w:space="0" w:color="auto"/>
              <w:right w:val="single" w:sz="8" w:space="0" w:color="auto"/>
            </w:tcBorders>
            <w:tcMar>
              <w:top w:w="0" w:type="dxa"/>
              <w:left w:w="108" w:type="dxa"/>
              <w:bottom w:w="0" w:type="dxa"/>
              <w:right w:w="108" w:type="dxa"/>
            </w:tcMar>
            <w:hideMark/>
          </w:tcPr>
          <w:p w14:paraId="403324B7" w14:textId="77777777" w:rsidR="00566090" w:rsidRPr="00042E49" w:rsidRDefault="00566090" w:rsidP="00A02287">
            <w:pPr>
              <w:jc w:val="center"/>
              <w:rPr>
                <w:rFonts w:ascii="Times New Roman" w:hAnsi="Times New Roman"/>
              </w:rPr>
            </w:pPr>
            <w:r w:rsidRPr="00042E49">
              <w:rPr>
                <w:rStyle w:val="s0"/>
              </w:rPr>
              <w:t> </w:t>
            </w:r>
          </w:p>
        </w:tc>
        <w:tc>
          <w:tcPr>
            <w:tcW w:w="390" w:type="pct"/>
            <w:tcBorders>
              <w:top w:val="nil"/>
              <w:left w:val="nil"/>
              <w:bottom w:val="single" w:sz="8" w:space="0" w:color="auto"/>
              <w:right w:val="single" w:sz="8" w:space="0" w:color="auto"/>
            </w:tcBorders>
            <w:tcMar>
              <w:top w:w="0" w:type="dxa"/>
              <w:left w:w="108" w:type="dxa"/>
              <w:bottom w:w="0" w:type="dxa"/>
              <w:right w:w="108" w:type="dxa"/>
            </w:tcMar>
            <w:hideMark/>
          </w:tcPr>
          <w:p w14:paraId="0514590D" w14:textId="77777777" w:rsidR="00566090" w:rsidRPr="00042E49" w:rsidRDefault="00566090" w:rsidP="00A02287">
            <w:pPr>
              <w:jc w:val="center"/>
              <w:rPr>
                <w:rFonts w:ascii="Times New Roman" w:hAnsi="Times New Roman"/>
              </w:rPr>
            </w:pPr>
            <w:r w:rsidRPr="00042E49">
              <w:rPr>
                <w:rStyle w:val="s0"/>
              </w:rPr>
              <w:t>х</w:t>
            </w:r>
          </w:p>
        </w:tc>
        <w:tc>
          <w:tcPr>
            <w:tcW w:w="775" w:type="pct"/>
            <w:tcBorders>
              <w:top w:val="nil"/>
              <w:left w:val="nil"/>
              <w:bottom w:val="single" w:sz="8" w:space="0" w:color="auto"/>
              <w:right w:val="single" w:sz="8" w:space="0" w:color="auto"/>
            </w:tcBorders>
            <w:tcMar>
              <w:top w:w="0" w:type="dxa"/>
              <w:left w:w="108" w:type="dxa"/>
              <w:bottom w:w="0" w:type="dxa"/>
              <w:right w:w="108" w:type="dxa"/>
            </w:tcMar>
            <w:hideMark/>
          </w:tcPr>
          <w:p w14:paraId="78A8EFA8" w14:textId="77777777" w:rsidR="00566090" w:rsidRPr="00042E49" w:rsidRDefault="00566090" w:rsidP="00A02287">
            <w:pPr>
              <w:jc w:val="center"/>
              <w:rPr>
                <w:rFonts w:ascii="Times New Roman" w:hAnsi="Times New Roman"/>
              </w:rPr>
            </w:pPr>
          </w:p>
        </w:tc>
      </w:tr>
    </w:tbl>
    <w:p w14:paraId="67A7BBC1" w14:textId="77777777" w:rsidR="00566090" w:rsidRPr="00042E49" w:rsidRDefault="00566090" w:rsidP="00566090">
      <w:pPr>
        <w:rPr>
          <w:rFonts w:ascii="Times New Roman" w:hAnsi="Times New Roman"/>
          <w:color w:val="000000"/>
          <w:sz w:val="32"/>
          <w:szCs w:val="32"/>
          <w:lang w:val="ru-RU"/>
        </w:rPr>
      </w:pPr>
      <w:r w:rsidRPr="00042E49">
        <w:rPr>
          <w:rFonts w:ascii="Times New Roman" w:hAnsi="Times New Roman"/>
        </w:rPr>
        <w:t> </w:t>
      </w:r>
    </w:p>
    <w:p w14:paraId="28DABC5F" w14:textId="77777777" w:rsidR="00566090" w:rsidRPr="00042E49" w:rsidRDefault="00566090" w:rsidP="00566090">
      <w:pPr>
        <w:rPr>
          <w:rFonts w:ascii="Times New Roman" w:hAnsi="Times New Roman"/>
          <w:lang w:val="ru-RU"/>
        </w:rPr>
      </w:pPr>
      <w:r w:rsidRPr="00042E49">
        <w:rPr>
          <w:rStyle w:val="s0"/>
          <w:lang w:val="ru-RU"/>
        </w:rPr>
        <w:t>Сведения об использовании запасов, полученных от заказчика</w:t>
      </w:r>
    </w:p>
    <w:p w14:paraId="6A795982" w14:textId="77777777" w:rsidR="00566090" w:rsidRPr="00042E49" w:rsidRDefault="00566090" w:rsidP="00566090">
      <w:pPr>
        <w:rPr>
          <w:rFonts w:ascii="Times New Roman" w:hAnsi="Times New Roman"/>
          <w:lang w:val="ru-RU"/>
        </w:rPr>
      </w:pPr>
      <w:r w:rsidRPr="00042E49">
        <w:rPr>
          <w:rStyle w:val="s0"/>
          <w:lang w:val="ru-RU"/>
        </w:rPr>
        <w:t>_______________________________________________________________________________________________________</w:t>
      </w:r>
    </w:p>
    <w:p w14:paraId="4C6BB7A1" w14:textId="77777777" w:rsidR="00566090" w:rsidRPr="00042E49" w:rsidRDefault="00566090" w:rsidP="00566090">
      <w:pPr>
        <w:ind w:firstLine="4140"/>
        <w:rPr>
          <w:rFonts w:ascii="Times New Roman" w:hAnsi="Times New Roman"/>
          <w:lang w:val="ru-RU"/>
        </w:rPr>
      </w:pPr>
      <w:r w:rsidRPr="00042E49">
        <w:rPr>
          <w:rStyle w:val="s0"/>
          <w:lang w:val="ru-RU"/>
        </w:rPr>
        <w:t>наименование, количество, стоимость</w:t>
      </w:r>
    </w:p>
    <w:p w14:paraId="5B706870" w14:textId="77777777" w:rsidR="00566090" w:rsidRPr="00042E49" w:rsidRDefault="00566090" w:rsidP="00566090">
      <w:pPr>
        <w:rPr>
          <w:rStyle w:val="s0"/>
          <w:lang w:val="ru-RU"/>
        </w:rPr>
      </w:pPr>
      <w:r w:rsidRPr="00042E49">
        <w:rPr>
          <w:rStyle w:val="s0"/>
          <w:lang w:val="ru-RU"/>
        </w:rPr>
        <w:t>Приложение: Перечень документации, в том числе отчет(ы) о маркетинговых, научных исследованиях, консультационных и прочих услугах (обязательны при его (их) наличии) на _______________ страниц</w:t>
      </w:r>
    </w:p>
    <w:tbl>
      <w:tblPr>
        <w:tblW w:w="14034" w:type="dxa"/>
        <w:tblCellMar>
          <w:left w:w="0" w:type="dxa"/>
          <w:right w:w="0" w:type="dxa"/>
        </w:tblCellMar>
        <w:tblLook w:val="04A0" w:firstRow="1" w:lastRow="0" w:firstColumn="1" w:lastColumn="0" w:noHBand="0" w:noVBand="1"/>
      </w:tblPr>
      <w:tblGrid>
        <w:gridCol w:w="4111"/>
        <w:gridCol w:w="7655"/>
        <w:gridCol w:w="2268"/>
      </w:tblGrid>
      <w:tr w:rsidR="00566090" w:rsidRPr="00E17136" w14:paraId="5D6F4F4E" w14:textId="77777777" w:rsidTr="00A02287">
        <w:tc>
          <w:tcPr>
            <w:tcW w:w="4111" w:type="dxa"/>
            <w:tcMar>
              <w:top w:w="0" w:type="dxa"/>
              <w:left w:w="108" w:type="dxa"/>
              <w:bottom w:w="0" w:type="dxa"/>
              <w:right w:w="108" w:type="dxa"/>
            </w:tcMar>
            <w:hideMark/>
          </w:tcPr>
          <w:p w14:paraId="02637F70" w14:textId="77777777" w:rsidR="00566090" w:rsidRPr="00042E49" w:rsidRDefault="00566090" w:rsidP="00A02287">
            <w:pPr>
              <w:rPr>
                <w:rFonts w:ascii="Times New Roman" w:hAnsi="Times New Roman"/>
                <w:lang w:val="ru-RU"/>
              </w:rPr>
            </w:pPr>
            <w:r w:rsidRPr="00042E49">
              <w:rPr>
                <w:rFonts w:ascii="Times New Roman" w:hAnsi="Times New Roman"/>
                <w:b/>
                <w:sz w:val="22"/>
                <w:szCs w:val="22"/>
                <w:lang w:val="ru-RU"/>
              </w:rPr>
              <w:t>Сдал</w:t>
            </w:r>
            <w:r w:rsidRPr="00042E49">
              <w:rPr>
                <w:rStyle w:val="s0"/>
                <w:lang w:val="ru-RU"/>
              </w:rPr>
              <w:t xml:space="preserve"> (Исполнитель)_____/_____/____</w:t>
            </w:r>
          </w:p>
          <w:p w14:paraId="3E1C8AA2" w14:textId="77777777" w:rsidR="00566090" w:rsidRPr="00042E49" w:rsidRDefault="00566090" w:rsidP="00A02287">
            <w:pPr>
              <w:rPr>
                <w:rFonts w:ascii="Times New Roman" w:hAnsi="Times New Roman"/>
                <w:i/>
                <w:lang w:val="ru-RU"/>
              </w:rPr>
            </w:pPr>
            <w:r w:rsidRPr="00042E49">
              <w:rPr>
                <w:rStyle w:val="s0"/>
                <w:i/>
                <w:sz w:val="18"/>
                <w:lang w:val="ru-RU"/>
              </w:rPr>
              <w:t>должность подпись расшифровка подписи</w:t>
            </w:r>
          </w:p>
          <w:p w14:paraId="67FF435D" w14:textId="77777777" w:rsidR="00566090" w:rsidRPr="00042E49" w:rsidRDefault="00566090" w:rsidP="00A02287">
            <w:pPr>
              <w:rPr>
                <w:rFonts w:ascii="Times New Roman" w:hAnsi="Times New Roman"/>
                <w:lang w:val="ru-RU"/>
              </w:rPr>
            </w:pPr>
          </w:p>
        </w:tc>
        <w:tc>
          <w:tcPr>
            <w:tcW w:w="9923" w:type="dxa"/>
            <w:gridSpan w:val="2"/>
            <w:tcMar>
              <w:top w:w="0" w:type="dxa"/>
              <w:left w:w="108" w:type="dxa"/>
              <w:bottom w:w="0" w:type="dxa"/>
              <w:right w:w="108" w:type="dxa"/>
            </w:tcMar>
            <w:hideMark/>
          </w:tcPr>
          <w:p w14:paraId="46C847D0" w14:textId="77777777" w:rsidR="00566090" w:rsidRPr="00042E49" w:rsidRDefault="00566090" w:rsidP="00A02287">
            <w:pPr>
              <w:rPr>
                <w:rFonts w:ascii="Times New Roman" w:hAnsi="Times New Roman"/>
                <w:lang w:val="kk-KZ"/>
              </w:rPr>
            </w:pPr>
            <w:r w:rsidRPr="00042E49">
              <w:rPr>
                <w:rFonts w:ascii="Times New Roman" w:hAnsi="Times New Roman"/>
                <w:b/>
                <w:sz w:val="22"/>
                <w:szCs w:val="22"/>
                <w:lang w:val="ru-RU"/>
              </w:rPr>
              <w:t>Принял</w:t>
            </w:r>
            <w:r w:rsidRPr="00042E49">
              <w:rPr>
                <w:rFonts w:ascii="Times New Roman" w:hAnsi="Times New Roman"/>
                <w:sz w:val="22"/>
                <w:szCs w:val="22"/>
                <w:lang w:val="ru-RU"/>
              </w:rPr>
              <w:t xml:space="preserve"> (Заказчик) </w:t>
            </w:r>
            <w:r w:rsidRPr="00042E49">
              <w:rPr>
                <w:rFonts w:ascii="Times New Roman" w:hAnsi="Times New Roman"/>
                <w:lang w:val="ru-RU"/>
              </w:rPr>
              <w:t>(Заказчик) Заместитель генерального директора по геологии________/Досмухамбетов И.Д.</w:t>
            </w:r>
            <w:r w:rsidRPr="00042E49">
              <w:rPr>
                <w:rFonts w:ascii="Times New Roman" w:hAnsi="Times New Roman"/>
                <w:lang w:val="kk-KZ"/>
              </w:rPr>
              <w:t xml:space="preserve">                                                                                                                                                 </w:t>
            </w:r>
          </w:p>
          <w:p w14:paraId="0C77C82A" w14:textId="77777777" w:rsidR="00566090" w:rsidRPr="00042E49" w:rsidRDefault="00566090" w:rsidP="00A02287">
            <w:pPr>
              <w:rPr>
                <w:rStyle w:val="s0"/>
                <w:sz w:val="18"/>
                <w:lang w:val="ru-RU"/>
              </w:rPr>
            </w:pPr>
            <w:r w:rsidRPr="00042E49">
              <w:rPr>
                <w:rFonts w:ascii="Times New Roman" w:hAnsi="Times New Roman"/>
                <w:lang w:val="kk-KZ"/>
              </w:rPr>
              <w:t xml:space="preserve">   </w:t>
            </w:r>
            <w:r w:rsidRPr="00042E49">
              <w:rPr>
                <w:rFonts w:ascii="Times New Roman" w:hAnsi="Times New Roman"/>
                <w:i/>
                <w:sz w:val="18"/>
                <w:lang w:val="kk-KZ"/>
              </w:rPr>
              <w:t xml:space="preserve">                                                                                                                   </w:t>
            </w:r>
            <w:r w:rsidRPr="00042E49">
              <w:rPr>
                <w:rStyle w:val="s0"/>
                <w:i/>
                <w:sz w:val="18"/>
                <w:lang w:val="ru-RU"/>
              </w:rPr>
              <w:t>должность</w:t>
            </w:r>
            <w:r w:rsidRPr="00042E49">
              <w:rPr>
                <w:rStyle w:val="s0"/>
                <w:i/>
                <w:sz w:val="18"/>
                <w:lang w:val="kk-KZ"/>
              </w:rPr>
              <w:t xml:space="preserve">                   </w:t>
            </w:r>
            <w:r w:rsidRPr="00042E49">
              <w:rPr>
                <w:rStyle w:val="s0"/>
                <w:i/>
                <w:sz w:val="18"/>
                <w:lang w:val="ru-RU"/>
              </w:rPr>
              <w:t xml:space="preserve"> подпись </w:t>
            </w:r>
            <w:r w:rsidRPr="00042E49">
              <w:rPr>
                <w:rStyle w:val="s0"/>
                <w:i/>
                <w:sz w:val="18"/>
                <w:lang w:val="kk-KZ"/>
              </w:rPr>
              <w:t xml:space="preserve">    </w:t>
            </w:r>
            <w:r w:rsidRPr="00042E49">
              <w:rPr>
                <w:rStyle w:val="s0"/>
                <w:i/>
                <w:sz w:val="18"/>
                <w:lang w:val="ru-RU"/>
              </w:rPr>
              <w:t>расшифровка подписи</w:t>
            </w:r>
          </w:p>
          <w:p w14:paraId="6A469F50" w14:textId="77777777" w:rsidR="00566090" w:rsidRPr="00042E49" w:rsidRDefault="00566090" w:rsidP="00A02287">
            <w:pPr>
              <w:rPr>
                <w:rFonts w:ascii="Times New Roman" w:hAnsi="Times New Roman"/>
                <w:lang w:val="ru-RU"/>
              </w:rPr>
            </w:pPr>
            <w:r w:rsidRPr="00042E49">
              <w:rPr>
                <w:rFonts w:ascii="Times New Roman" w:hAnsi="Times New Roman"/>
                <w:lang w:val="ru-RU"/>
              </w:rPr>
              <w:t xml:space="preserve">действующий на основании Доверенности № </w:t>
            </w:r>
            <w:r w:rsidRPr="00042E49">
              <w:rPr>
                <w:rFonts w:ascii="Times New Roman" w:hAnsi="Times New Roman"/>
                <w:lang w:val="kk-KZ"/>
              </w:rPr>
              <w:t>87</w:t>
            </w:r>
            <w:r w:rsidRPr="00042E49">
              <w:rPr>
                <w:rFonts w:ascii="Times New Roman" w:hAnsi="Times New Roman"/>
                <w:lang w:val="ru-RU"/>
              </w:rPr>
              <w:t xml:space="preserve"> от </w:t>
            </w:r>
            <w:r w:rsidRPr="00042E49">
              <w:rPr>
                <w:rFonts w:ascii="Times New Roman" w:hAnsi="Times New Roman"/>
                <w:lang w:val="kk-KZ"/>
              </w:rPr>
              <w:t>25 декабря 2016 года</w:t>
            </w:r>
            <w:r w:rsidRPr="00042E49">
              <w:rPr>
                <w:rFonts w:ascii="Times New Roman" w:hAnsi="Times New Roman"/>
                <w:lang w:val="ru-RU"/>
              </w:rPr>
              <w:t xml:space="preserve">          </w:t>
            </w:r>
          </w:p>
          <w:p w14:paraId="325AB8C6" w14:textId="77777777" w:rsidR="00566090" w:rsidRPr="00042E49" w:rsidRDefault="00566090" w:rsidP="00A02287">
            <w:pPr>
              <w:rPr>
                <w:rFonts w:ascii="Times New Roman" w:hAnsi="Times New Roman"/>
                <w:lang w:val="ru-RU"/>
              </w:rPr>
            </w:pPr>
          </w:p>
        </w:tc>
      </w:tr>
      <w:tr w:rsidR="00566090" w:rsidRPr="00E17136" w14:paraId="33728151" w14:textId="77777777" w:rsidTr="00A02287">
        <w:trPr>
          <w:gridAfter w:val="1"/>
          <w:wAfter w:w="2268" w:type="dxa"/>
        </w:trPr>
        <w:tc>
          <w:tcPr>
            <w:tcW w:w="4111" w:type="dxa"/>
            <w:tcMar>
              <w:top w:w="0" w:type="dxa"/>
              <w:left w:w="108" w:type="dxa"/>
              <w:bottom w:w="0" w:type="dxa"/>
              <w:right w:w="108" w:type="dxa"/>
            </w:tcMar>
            <w:hideMark/>
          </w:tcPr>
          <w:p w14:paraId="12425934" w14:textId="77777777" w:rsidR="00566090" w:rsidRPr="00042E49" w:rsidRDefault="00566090" w:rsidP="00A02287">
            <w:pPr>
              <w:rPr>
                <w:rFonts w:ascii="Times New Roman" w:hAnsi="Times New Roman"/>
                <w:lang w:val="ru-RU"/>
              </w:rPr>
            </w:pPr>
            <w:r w:rsidRPr="00042E49">
              <w:rPr>
                <w:rStyle w:val="s0"/>
              </w:rPr>
              <w:t> </w:t>
            </w:r>
          </w:p>
        </w:tc>
        <w:tc>
          <w:tcPr>
            <w:tcW w:w="7655" w:type="dxa"/>
            <w:tcMar>
              <w:top w:w="0" w:type="dxa"/>
              <w:left w:w="108" w:type="dxa"/>
              <w:bottom w:w="0" w:type="dxa"/>
              <w:right w:w="108" w:type="dxa"/>
            </w:tcMar>
            <w:hideMark/>
          </w:tcPr>
          <w:p w14:paraId="1664C8A8" w14:textId="77777777" w:rsidR="00566090" w:rsidRPr="00042E49" w:rsidRDefault="00566090" w:rsidP="00A02287">
            <w:pPr>
              <w:rPr>
                <w:rFonts w:ascii="Times New Roman" w:hAnsi="Times New Roman"/>
                <w:lang w:val="ru-RU"/>
              </w:rPr>
            </w:pPr>
            <w:r w:rsidRPr="00042E49">
              <w:rPr>
                <w:rStyle w:val="s0"/>
              </w:rPr>
              <w:t> </w:t>
            </w:r>
          </w:p>
        </w:tc>
      </w:tr>
      <w:tr w:rsidR="00566090" w:rsidRPr="00042E49" w14:paraId="309762AD" w14:textId="77777777" w:rsidTr="00A02287">
        <w:trPr>
          <w:gridAfter w:val="1"/>
          <w:wAfter w:w="2268" w:type="dxa"/>
        </w:trPr>
        <w:tc>
          <w:tcPr>
            <w:tcW w:w="4111" w:type="dxa"/>
            <w:tcMar>
              <w:top w:w="0" w:type="dxa"/>
              <w:left w:w="108" w:type="dxa"/>
              <w:bottom w:w="0" w:type="dxa"/>
              <w:right w:w="108" w:type="dxa"/>
            </w:tcMar>
            <w:hideMark/>
          </w:tcPr>
          <w:p w14:paraId="4AD7C150" w14:textId="77777777" w:rsidR="00566090" w:rsidRPr="00042E49" w:rsidRDefault="00566090" w:rsidP="00A02287">
            <w:pPr>
              <w:rPr>
                <w:rFonts w:ascii="Times New Roman" w:hAnsi="Times New Roman"/>
              </w:rPr>
            </w:pPr>
            <w:r w:rsidRPr="00042E49">
              <w:rPr>
                <w:rStyle w:val="s0"/>
              </w:rPr>
              <w:t>М.П.</w:t>
            </w:r>
          </w:p>
        </w:tc>
        <w:tc>
          <w:tcPr>
            <w:tcW w:w="7655" w:type="dxa"/>
            <w:tcMar>
              <w:top w:w="0" w:type="dxa"/>
              <w:left w:w="108" w:type="dxa"/>
              <w:bottom w:w="0" w:type="dxa"/>
              <w:right w:w="108" w:type="dxa"/>
            </w:tcMar>
            <w:hideMark/>
          </w:tcPr>
          <w:p w14:paraId="521FFF71" w14:textId="77777777" w:rsidR="00566090" w:rsidRPr="00042E49" w:rsidRDefault="00566090" w:rsidP="00A02287">
            <w:pPr>
              <w:rPr>
                <w:rFonts w:ascii="Times New Roman" w:hAnsi="Times New Roman"/>
              </w:rPr>
            </w:pPr>
            <w:r w:rsidRPr="00042E49">
              <w:rPr>
                <w:rStyle w:val="s0"/>
              </w:rPr>
              <w:t>М.П.</w:t>
            </w:r>
          </w:p>
        </w:tc>
      </w:tr>
    </w:tbl>
    <w:p w14:paraId="3AB14B68" w14:textId="77777777" w:rsidR="00566090" w:rsidRPr="00042E49" w:rsidRDefault="00566090" w:rsidP="00566090">
      <w:pPr>
        <w:ind w:firstLine="400"/>
        <w:rPr>
          <w:rFonts w:ascii="Times New Roman" w:hAnsi="Times New Roman"/>
        </w:rPr>
      </w:pPr>
      <w:r w:rsidRPr="00042E49">
        <w:rPr>
          <w:rStyle w:val="s0"/>
        </w:rPr>
        <w:t> </w:t>
      </w:r>
    </w:p>
    <w:p w14:paraId="3EA6B657" w14:textId="77777777" w:rsidR="00566090" w:rsidRPr="00042E49" w:rsidRDefault="00566090" w:rsidP="00566090">
      <w:pPr>
        <w:ind w:firstLine="400"/>
        <w:rPr>
          <w:rFonts w:ascii="Times New Roman" w:hAnsi="Times New Roman"/>
          <w:lang w:val="ru-RU"/>
        </w:rPr>
      </w:pPr>
      <w:r w:rsidRPr="00042E49">
        <w:rPr>
          <w:rStyle w:val="s0"/>
          <w:lang w:val="ru-RU"/>
        </w:rPr>
        <w:t>*Применяется для приемки-передачи выполненных работ (оказанных услуг), за исключением строительно-монтажных работ.</w:t>
      </w:r>
    </w:p>
    <w:p w14:paraId="1CADEE1E" w14:textId="77777777" w:rsidR="00566090" w:rsidRPr="00042E49" w:rsidRDefault="00566090" w:rsidP="00566090">
      <w:pPr>
        <w:ind w:firstLine="400"/>
        <w:rPr>
          <w:rFonts w:ascii="Times New Roman" w:hAnsi="Times New Roman"/>
          <w:lang w:val="ru-RU"/>
        </w:rPr>
      </w:pPr>
      <w:r w:rsidRPr="00042E49">
        <w:rPr>
          <w:rStyle w:val="s0"/>
          <w:lang w:val="ru-RU"/>
        </w:rPr>
        <w:t>**Заполняется в случае, если даты выполненных работ (оказанных услуг) приходятся на различные периоды, а также в случае, если даты выполнения работ (оказания услуг) и даты подписания (принятия) работ (услуг) различны.</w:t>
      </w:r>
    </w:p>
    <w:p w14:paraId="5794A573" w14:textId="77777777" w:rsidR="00566090" w:rsidRPr="00042E49" w:rsidRDefault="00566090" w:rsidP="00566090">
      <w:pPr>
        <w:ind w:firstLine="400"/>
        <w:rPr>
          <w:rFonts w:ascii="Times New Roman" w:hAnsi="Times New Roman"/>
          <w:lang w:val="ru-RU"/>
        </w:rPr>
      </w:pPr>
      <w:r w:rsidRPr="00042E49">
        <w:rPr>
          <w:rStyle w:val="s0"/>
          <w:lang w:val="ru-RU"/>
        </w:rPr>
        <w:t>***Заполняется в случае наличия отчета о научных исследованиях, маркетинговых, консультационных и прочих услугах.</w:t>
      </w:r>
    </w:p>
    <w:p w14:paraId="7C9C2196" w14:textId="77777777" w:rsidR="00566090" w:rsidRPr="00042E49" w:rsidRDefault="0027455D" w:rsidP="00DF2A47">
      <w:pPr>
        <w:widowControl w:val="0"/>
        <w:rPr>
          <w:rFonts w:ascii="Times New Roman" w:hAnsi="Times New Roman"/>
          <w:b/>
          <w:lang w:val="ru-RU"/>
        </w:rPr>
      </w:pPr>
      <w:r w:rsidRPr="00042E49">
        <w:rPr>
          <w:rFonts w:ascii="Times New Roman" w:hAnsi="Times New Roman"/>
          <w:lang w:val="ru-RU"/>
        </w:rPr>
        <w:t xml:space="preserve">            </w:t>
      </w:r>
    </w:p>
    <w:tbl>
      <w:tblPr>
        <w:tblW w:w="0" w:type="auto"/>
        <w:tblInd w:w="2" w:type="dxa"/>
        <w:tblLook w:val="00A0" w:firstRow="1" w:lastRow="0" w:firstColumn="1" w:lastColumn="0" w:noHBand="0" w:noVBand="0"/>
      </w:tblPr>
      <w:tblGrid>
        <w:gridCol w:w="5832"/>
        <w:gridCol w:w="9186"/>
      </w:tblGrid>
      <w:tr w:rsidR="00566090" w:rsidRPr="00042E49" w14:paraId="26BC940F" w14:textId="77777777" w:rsidTr="00A02287">
        <w:trPr>
          <w:trHeight w:val="1047"/>
        </w:trPr>
        <w:tc>
          <w:tcPr>
            <w:tcW w:w="5950" w:type="dxa"/>
          </w:tcPr>
          <w:p w14:paraId="0CC17E84" w14:textId="77777777" w:rsidR="00566090" w:rsidRPr="00042E49" w:rsidRDefault="00566090" w:rsidP="00A02287">
            <w:pPr>
              <w:rPr>
                <w:rFonts w:ascii="Times New Roman" w:hAnsi="Times New Roman"/>
                <w:b/>
                <w:bCs/>
                <w:color w:val="000000"/>
                <w:lang w:val="ru-RU"/>
              </w:rPr>
            </w:pPr>
            <w:r w:rsidRPr="00042E49">
              <w:rPr>
                <w:rFonts w:ascii="Times New Roman" w:hAnsi="Times New Roman"/>
                <w:b/>
                <w:bCs/>
                <w:color w:val="000000"/>
                <w:sz w:val="22"/>
                <w:szCs w:val="22"/>
                <w:lang w:val="ru-RU"/>
              </w:rPr>
              <w:t xml:space="preserve">                                         ЗАКАЗЧИК                                                                                     </w:t>
            </w:r>
          </w:p>
          <w:p w14:paraId="761F4DB7" w14:textId="77777777" w:rsidR="00566090" w:rsidRPr="00042E49" w:rsidRDefault="00566090" w:rsidP="00A02287">
            <w:pPr>
              <w:rPr>
                <w:rFonts w:ascii="Times New Roman" w:hAnsi="Times New Roman"/>
                <w:b/>
                <w:bCs/>
                <w:color w:val="000000"/>
                <w:sz w:val="22"/>
                <w:szCs w:val="22"/>
                <w:lang w:val="ru-RU"/>
              </w:rPr>
            </w:pPr>
            <w:r w:rsidRPr="00042E49">
              <w:rPr>
                <w:rFonts w:ascii="Times New Roman" w:hAnsi="Times New Roman"/>
                <w:b/>
                <w:bCs/>
                <w:color w:val="000000"/>
                <w:sz w:val="22"/>
                <w:szCs w:val="22"/>
                <w:lang w:val="ru-RU"/>
              </w:rPr>
              <w:t xml:space="preserve">                                         ТОО «Жамбыл Петролеум»</w:t>
            </w:r>
          </w:p>
          <w:p w14:paraId="29F5556D" w14:textId="77777777" w:rsidR="00566090" w:rsidRPr="00042E49" w:rsidRDefault="00566090" w:rsidP="00A02287">
            <w:pPr>
              <w:rPr>
                <w:rFonts w:ascii="Times New Roman" w:hAnsi="Times New Roman"/>
                <w:b/>
                <w:bCs/>
                <w:color w:val="000000"/>
                <w:lang w:val="ru-RU"/>
              </w:rPr>
            </w:pPr>
            <w:r w:rsidRPr="00042E49">
              <w:rPr>
                <w:rFonts w:ascii="Times New Roman" w:hAnsi="Times New Roman"/>
                <w:b/>
                <w:bCs/>
                <w:color w:val="000000"/>
                <w:sz w:val="22"/>
                <w:szCs w:val="22"/>
                <w:lang w:val="ru-RU"/>
              </w:rPr>
              <w:t xml:space="preserve">                                         Генеральный директор                                                               </w:t>
            </w:r>
          </w:p>
          <w:p w14:paraId="43DAF876" w14:textId="77777777" w:rsidR="00566090" w:rsidRPr="00042E49" w:rsidRDefault="00566090" w:rsidP="00A02287">
            <w:pPr>
              <w:rPr>
                <w:rFonts w:ascii="Times New Roman" w:hAnsi="Times New Roman"/>
                <w:b/>
                <w:bCs/>
                <w:color w:val="000000"/>
                <w:lang w:val="ru-RU"/>
              </w:rPr>
            </w:pPr>
            <w:r w:rsidRPr="00042E49">
              <w:rPr>
                <w:rFonts w:ascii="Times New Roman" w:hAnsi="Times New Roman"/>
                <w:b/>
                <w:bCs/>
                <w:color w:val="000000"/>
                <w:sz w:val="22"/>
                <w:szCs w:val="22"/>
                <w:lang w:val="ru-RU"/>
              </w:rPr>
              <w:t xml:space="preserve">                                        </w:t>
            </w:r>
          </w:p>
        </w:tc>
        <w:tc>
          <w:tcPr>
            <w:tcW w:w="9414" w:type="dxa"/>
          </w:tcPr>
          <w:p w14:paraId="427A93BE" w14:textId="433F36E4" w:rsidR="00566090" w:rsidRPr="00042E49" w:rsidRDefault="00566090" w:rsidP="00A02287">
            <w:pPr>
              <w:pStyle w:val="22"/>
              <w:keepLines/>
              <w:widowControl w:val="0"/>
              <w:ind w:left="0"/>
              <w:rPr>
                <w:rFonts w:ascii="Times New Roman" w:hAnsi="Times New Roman"/>
                <w:b/>
                <w:bCs/>
                <w:color w:val="000000"/>
                <w:sz w:val="22"/>
                <w:szCs w:val="22"/>
                <w:lang w:val="en-US"/>
              </w:rPr>
            </w:pPr>
            <w:r w:rsidRPr="00042E49">
              <w:rPr>
                <w:rFonts w:ascii="Times New Roman" w:hAnsi="Times New Roman"/>
                <w:b/>
                <w:bCs/>
                <w:color w:val="000000"/>
                <w:sz w:val="22"/>
                <w:szCs w:val="22"/>
                <w:lang w:val="ru-RU"/>
              </w:rPr>
              <w:t xml:space="preserve">                            </w:t>
            </w:r>
            <w:r w:rsidR="00FC426A" w:rsidRPr="00042E49">
              <w:rPr>
                <w:rFonts w:ascii="Times New Roman" w:hAnsi="Times New Roman"/>
                <w:b/>
                <w:bCs/>
                <w:color w:val="000000"/>
                <w:sz w:val="22"/>
                <w:szCs w:val="22"/>
                <w:lang w:val="ru-RU"/>
              </w:rPr>
              <w:t>ПОДРЯДЧИК</w:t>
            </w:r>
            <w:r w:rsidR="00FC426A" w:rsidRPr="00042E49">
              <w:rPr>
                <w:rFonts w:ascii="Times New Roman" w:hAnsi="Times New Roman"/>
                <w:b/>
                <w:bCs/>
                <w:color w:val="000000"/>
                <w:sz w:val="22"/>
                <w:szCs w:val="22"/>
                <w:lang w:val="en-US"/>
              </w:rPr>
              <w:t xml:space="preserve">    </w:t>
            </w:r>
          </w:p>
          <w:p w14:paraId="7382C7CC" w14:textId="77777777" w:rsidR="00566090" w:rsidRPr="00042E49" w:rsidRDefault="00566090" w:rsidP="00A02287">
            <w:pPr>
              <w:pStyle w:val="22"/>
              <w:keepLines/>
              <w:widowControl w:val="0"/>
              <w:ind w:left="0"/>
              <w:rPr>
                <w:rFonts w:ascii="Times New Roman" w:hAnsi="Times New Roman"/>
                <w:b/>
                <w:sz w:val="22"/>
                <w:szCs w:val="22"/>
                <w:lang w:val="en-US"/>
              </w:rPr>
            </w:pPr>
            <w:r w:rsidRPr="00042E49">
              <w:rPr>
                <w:rFonts w:ascii="Times New Roman" w:hAnsi="Times New Roman"/>
                <w:b/>
                <w:bCs/>
                <w:color w:val="000000"/>
                <w:sz w:val="22"/>
                <w:szCs w:val="22"/>
                <w:lang w:val="en-US"/>
              </w:rPr>
              <w:t xml:space="preserve">                            </w:t>
            </w:r>
          </w:p>
          <w:p w14:paraId="7B37CCE6" w14:textId="77777777" w:rsidR="00566090" w:rsidRPr="00042E49" w:rsidRDefault="00566090" w:rsidP="00910213">
            <w:pPr>
              <w:pStyle w:val="22"/>
              <w:keepLines/>
              <w:widowControl w:val="0"/>
              <w:ind w:left="0"/>
              <w:rPr>
                <w:rFonts w:ascii="Times New Roman" w:hAnsi="Times New Roman"/>
                <w:b/>
                <w:bCs/>
                <w:color w:val="000000"/>
                <w:lang w:val="ru-RU"/>
              </w:rPr>
            </w:pPr>
            <w:r w:rsidRPr="00042E49">
              <w:rPr>
                <w:rFonts w:ascii="Times New Roman" w:hAnsi="Times New Roman"/>
                <w:b/>
                <w:sz w:val="22"/>
                <w:szCs w:val="22"/>
                <w:lang w:val="en-US"/>
              </w:rPr>
              <w:t xml:space="preserve">                            </w:t>
            </w:r>
          </w:p>
        </w:tc>
      </w:tr>
      <w:tr w:rsidR="00566090" w:rsidRPr="00042E49" w14:paraId="46CBABC2" w14:textId="77777777" w:rsidTr="00910213">
        <w:trPr>
          <w:trHeight w:val="493"/>
        </w:trPr>
        <w:tc>
          <w:tcPr>
            <w:tcW w:w="5950" w:type="dxa"/>
          </w:tcPr>
          <w:p w14:paraId="2B88CAB5" w14:textId="77777777" w:rsidR="00566090" w:rsidRPr="00042E49" w:rsidRDefault="00566090" w:rsidP="00A02287">
            <w:pPr>
              <w:rPr>
                <w:rFonts w:ascii="Times New Roman" w:hAnsi="Times New Roman"/>
                <w:b/>
                <w:bCs/>
                <w:color w:val="000000"/>
              </w:rPr>
            </w:pPr>
            <w:r w:rsidRPr="00042E49">
              <w:rPr>
                <w:rFonts w:ascii="Times New Roman" w:hAnsi="Times New Roman"/>
                <w:b/>
                <w:bCs/>
                <w:color w:val="000000"/>
                <w:sz w:val="22"/>
                <w:szCs w:val="22"/>
                <w:lang w:val="ru-RU"/>
              </w:rPr>
              <w:t xml:space="preserve">                                         </w:t>
            </w:r>
            <w:r w:rsidRPr="00042E49">
              <w:rPr>
                <w:rFonts w:ascii="Times New Roman" w:hAnsi="Times New Roman"/>
                <w:b/>
                <w:bCs/>
                <w:color w:val="000000"/>
                <w:sz w:val="22"/>
                <w:szCs w:val="22"/>
                <w:lang w:val="en-US"/>
              </w:rPr>
              <w:t xml:space="preserve">___________ </w:t>
            </w:r>
            <w:r w:rsidRPr="00042E49">
              <w:rPr>
                <w:rFonts w:ascii="Times New Roman" w:hAnsi="Times New Roman"/>
                <w:b/>
                <w:bCs/>
                <w:color w:val="000000"/>
                <w:sz w:val="22"/>
                <w:szCs w:val="22"/>
              </w:rPr>
              <w:t>Елевсинов Х.Т.</w:t>
            </w:r>
          </w:p>
          <w:p w14:paraId="39D551A1" w14:textId="77777777" w:rsidR="00566090" w:rsidRPr="00042E49" w:rsidRDefault="00566090" w:rsidP="00A02287">
            <w:pPr>
              <w:rPr>
                <w:rFonts w:ascii="Times New Roman" w:hAnsi="Times New Roman"/>
                <w:b/>
                <w:bCs/>
                <w:color w:val="000000"/>
              </w:rPr>
            </w:pPr>
          </w:p>
        </w:tc>
        <w:tc>
          <w:tcPr>
            <w:tcW w:w="9414" w:type="dxa"/>
          </w:tcPr>
          <w:p w14:paraId="47A95917" w14:textId="77777777" w:rsidR="00566090" w:rsidRPr="00042E49" w:rsidRDefault="00566090" w:rsidP="00566090">
            <w:pPr>
              <w:rPr>
                <w:rFonts w:ascii="Times New Roman" w:hAnsi="Times New Roman"/>
                <w:b/>
                <w:bCs/>
              </w:rPr>
            </w:pPr>
            <w:r w:rsidRPr="00042E49">
              <w:rPr>
                <w:rFonts w:ascii="Times New Roman" w:hAnsi="Times New Roman"/>
                <w:b/>
                <w:bCs/>
                <w:sz w:val="22"/>
                <w:szCs w:val="22"/>
              </w:rPr>
              <w:t xml:space="preserve">                                      ______________ </w:t>
            </w:r>
          </w:p>
        </w:tc>
      </w:tr>
    </w:tbl>
    <w:p w14:paraId="0E891A9B" w14:textId="77777777" w:rsidR="00DF2A47" w:rsidRPr="00042E49" w:rsidRDefault="00DF2A47" w:rsidP="00DF2A47">
      <w:pPr>
        <w:tabs>
          <w:tab w:val="left" w:pos="0"/>
        </w:tabs>
        <w:spacing w:line="240" w:lineRule="auto"/>
        <w:ind w:left="0" w:firstLine="0"/>
        <w:rPr>
          <w:rFonts w:ascii="Times New Roman" w:hAnsi="Times New Roman"/>
          <w:sz w:val="24"/>
          <w:szCs w:val="24"/>
          <w:lang w:val="ru-RU"/>
        </w:rPr>
        <w:sectPr w:rsidR="00DF2A47" w:rsidRPr="00042E49" w:rsidSect="00FA5375">
          <w:pgSz w:w="16838" w:h="11906" w:orient="landscape" w:code="9"/>
          <w:pgMar w:top="851" w:right="678" w:bottom="567" w:left="1140" w:header="709" w:footer="431" w:gutter="0"/>
          <w:cols w:space="708"/>
          <w:docGrid w:linePitch="360"/>
        </w:sectPr>
      </w:pPr>
    </w:p>
    <w:p w14:paraId="3CCE59B7" w14:textId="77777777" w:rsidR="00AD6339" w:rsidRPr="00042E49" w:rsidRDefault="0027455D">
      <w:pPr>
        <w:pStyle w:val="3"/>
        <w:tabs>
          <w:tab w:val="left" w:pos="0"/>
        </w:tabs>
        <w:jc w:val="left"/>
        <w:rPr>
          <w:rFonts w:ascii="Times New Roman" w:hAnsi="Times New Roman"/>
          <w:sz w:val="24"/>
          <w:szCs w:val="24"/>
          <w:lang w:val="ru-RU"/>
        </w:rPr>
      </w:pPr>
      <w:r w:rsidRPr="00042E49">
        <w:rPr>
          <w:rFonts w:ascii="Times New Roman" w:hAnsi="Times New Roman"/>
          <w:snapToGrid w:val="0"/>
          <w:lang w:val="ru-RU"/>
        </w:rPr>
        <w:t>(ФОРМА)</w:t>
      </w:r>
      <w:r w:rsidRPr="00042E49">
        <w:rPr>
          <w:rFonts w:ascii="Times New Roman" w:hAnsi="Times New Roman"/>
          <w:sz w:val="24"/>
          <w:szCs w:val="24"/>
          <w:lang w:val="ru-RU"/>
        </w:rPr>
        <w:t xml:space="preserve">                                                                                                                  Приложение 6</w:t>
      </w:r>
    </w:p>
    <w:p w14:paraId="53549E2A" w14:textId="77777777" w:rsidR="00DF2A47" w:rsidRPr="00042E49" w:rsidRDefault="0027455D" w:rsidP="00DF2A47">
      <w:pPr>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к Договору № __________</w:t>
      </w:r>
    </w:p>
    <w:p w14:paraId="7044A58B" w14:textId="77777777" w:rsidR="00DF2A47" w:rsidRPr="00042E49" w:rsidRDefault="0027455D" w:rsidP="00DF2A47">
      <w:pPr>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 xml:space="preserve">от «___» __________ </w:t>
      </w:r>
      <w:r w:rsidR="00566090" w:rsidRPr="00042E49">
        <w:rPr>
          <w:rFonts w:ascii="Times New Roman" w:hAnsi="Times New Roman"/>
          <w:b/>
          <w:sz w:val="24"/>
          <w:szCs w:val="24"/>
          <w:lang w:val="ru-RU"/>
        </w:rPr>
        <w:t xml:space="preserve">2018 </w:t>
      </w:r>
      <w:r w:rsidRPr="00042E49">
        <w:rPr>
          <w:rFonts w:ascii="Times New Roman" w:hAnsi="Times New Roman"/>
          <w:b/>
          <w:sz w:val="24"/>
          <w:szCs w:val="24"/>
          <w:lang w:val="ru-RU"/>
        </w:rPr>
        <w:t>г.</w:t>
      </w:r>
    </w:p>
    <w:p w14:paraId="148FC21B" w14:textId="77777777" w:rsidR="00DF2A47" w:rsidRPr="00042E49" w:rsidRDefault="0027455D" w:rsidP="00DF2A47">
      <w:pPr>
        <w:pStyle w:val="10"/>
        <w:tabs>
          <w:tab w:val="left" w:pos="0"/>
        </w:tabs>
        <w:jc w:val="center"/>
        <w:rPr>
          <w:rFonts w:ascii="Times New Roman" w:hAnsi="Times New Roman"/>
          <w:b/>
          <w:sz w:val="20"/>
          <w:lang w:val="ru-RU"/>
        </w:rPr>
      </w:pPr>
      <w:r w:rsidRPr="00042E49">
        <w:rPr>
          <w:rFonts w:ascii="Times New Roman" w:hAnsi="Times New Roman"/>
          <w:b/>
          <w:sz w:val="20"/>
          <w:lang w:val="ru-RU"/>
        </w:rPr>
        <w:t xml:space="preserve"> ЗАКАЗ-НАРЯД</w:t>
      </w:r>
    </w:p>
    <w:p w14:paraId="6A163BFB" w14:textId="77777777" w:rsidR="00DF2A47" w:rsidRPr="00042E49" w:rsidRDefault="00DF2A47" w:rsidP="00DF2A47">
      <w:pPr>
        <w:tabs>
          <w:tab w:val="clear" w:pos="1080"/>
          <w:tab w:val="left" w:pos="0"/>
        </w:tabs>
        <w:spacing w:line="240" w:lineRule="auto"/>
        <w:ind w:left="0" w:firstLine="0"/>
        <w:rPr>
          <w:rFonts w:ascii="Times New Roman" w:hAnsi="Times New Roman"/>
          <w:lang w:val="ru-RU"/>
        </w:rPr>
      </w:pPr>
    </w:p>
    <w:p w14:paraId="7207F288" w14:textId="77777777" w:rsidR="00DF2A47" w:rsidRPr="00042E49" w:rsidRDefault="0027455D" w:rsidP="00DF2A47">
      <w:pPr>
        <w:tabs>
          <w:tab w:val="clear" w:pos="1080"/>
          <w:tab w:val="left" w:pos="0"/>
        </w:tabs>
        <w:spacing w:line="240" w:lineRule="auto"/>
        <w:ind w:left="0" w:firstLine="0"/>
        <w:rPr>
          <w:rFonts w:ascii="Times New Roman" w:hAnsi="Times New Roman"/>
          <w:lang w:val="ru-RU"/>
        </w:rPr>
      </w:pPr>
      <w:r w:rsidRPr="00042E49">
        <w:rPr>
          <w:rFonts w:ascii="Times New Roman" w:hAnsi="Times New Roman"/>
          <w:lang w:val="ru-RU"/>
        </w:rPr>
        <w:t>ТОО «Жамбыл Петролеум»</w:t>
      </w: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2552"/>
        <w:gridCol w:w="625"/>
        <w:gridCol w:w="531"/>
        <w:gridCol w:w="1080"/>
        <w:gridCol w:w="2790"/>
        <w:gridCol w:w="90"/>
        <w:gridCol w:w="1800"/>
      </w:tblGrid>
      <w:tr w:rsidR="00DF2A47" w:rsidRPr="00042E49" w14:paraId="7B466C1B" w14:textId="77777777" w:rsidTr="00B90175">
        <w:tc>
          <w:tcPr>
            <w:tcW w:w="4788" w:type="dxa"/>
            <w:gridSpan w:val="4"/>
            <w:tcBorders>
              <w:top w:val="nil"/>
              <w:left w:val="nil"/>
              <w:bottom w:val="nil"/>
            </w:tcBorders>
            <w:tcMar>
              <w:top w:w="29" w:type="dxa"/>
              <w:left w:w="115" w:type="dxa"/>
              <w:bottom w:w="29" w:type="dxa"/>
            </w:tcMar>
            <w:vAlign w:val="center"/>
          </w:tcPr>
          <w:p w14:paraId="35F05041" w14:textId="77777777" w:rsidR="00DF2A47" w:rsidRPr="00042E49" w:rsidRDefault="0027455D" w:rsidP="00B90175">
            <w:pPr>
              <w:pStyle w:val="10"/>
              <w:tabs>
                <w:tab w:val="left" w:pos="0"/>
              </w:tabs>
              <w:jc w:val="left"/>
              <w:rPr>
                <w:rFonts w:ascii="Times New Roman" w:hAnsi="Times New Roman"/>
                <w:sz w:val="20"/>
                <w:lang w:val="ru-RU"/>
              </w:rPr>
            </w:pPr>
            <w:r w:rsidRPr="00042E49">
              <w:rPr>
                <w:rFonts w:ascii="Times New Roman" w:hAnsi="Times New Roman"/>
                <w:sz w:val="20"/>
                <w:lang w:val="ru-RU"/>
              </w:rPr>
              <w:t>ФОРМА ЗАКАЗ-НАРЯДА</w:t>
            </w:r>
          </w:p>
        </w:tc>
        <w:tc>
          <w:tcPr>
            <w:tcW w:w="2790" w:type="dxa"/>
            <w:tcMar>
              <w:top w:w="29" w:type="dxa"/>
              <w:left w:w="115" w:type="dxa"/>
              <w:bottom w:w="29" w:type="dxa"/>
            </w:tcMar>
            <w:vAlign w:val="center"/>
          </w:tcPr>
          <w:p w14:paraId="5F43A966"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Номер заявки:</w:t>
            </w:r>
          </w:p>
        </w:tc>
        <w:tc>
          <w:tcPr>
            <w:tcW w:w="1890" w:type="dxa"/>
            <w:gridSpan w:val="2"/>
            <w:tcMar>
              <w:top w:w="29" w:type="dxa"/>
              <w:left w:w="115" w:type="dxa"/>
              <w:bottom w:w="29" w:type="dxa"/>
            </w:tcMar>
            <w:vAlign w:val="center"/>
          </w:tcPr>
          <w:p w14:paraId="41C69B73" w14:textId="77777777" w:rsidR="00DF2A47" w:rsidRPr="00042E49" w:rsidRDefault="00DF2A47" w:rsidP="00B90175">
            <w:pPr>
              <w:pStyle w:val="af3"/>
              <w:tabs>
                <w:tab w:val="left" w:pos="0"/>
              </w:tabs>
              <w:spacing w:before="0" w:line="240" w:lineRule="auto"/>
              <w:ind w:left="0" w:right="0"/>
              <w:rPr>
                <w:rFonts w:ascii="Times New Roman" w:hAnsi="Times New Roman"/>
                <w:lang w:val="ru-RU"/>
              </w:rPr>
            </w:pPr>
          </w:p>
        </w:tc>
      </w:tr>
      <w:tr w:rsidR="00DF2A47" w:rsidRPr="00E17136" w14:paraId="71997FC0" w14:textId="77777777" w:rsidTr="00B90175">
        <w:tc>
          <w:tcPr>
            <w:tcW w:w="4788" w:type="dxa"/>
            <w:gridSpan w:val="4"/>
            <w:vMerge w:val="restart"/>
            <w:tcBorders>
              <w:top w:val="nil"/>
              <w:left w:val="nil"/>
            </w:tcBorders>
            <w:tcMar>
              <w:top w:w="29" w:type="dxa"/>
              <w:left w:w="115" w:type="dxa"/>
              <w:bottom w:w="29" w:type="dxa"/>
            </w:tcMar>
          </w:tcPr>
          <w:p w14:paraId="57AE4623" w14:textId="77777777" w:rsidR="00DF2A47" w:rsidRPr="00042E49" w:rsidRDefault="00A02287" w:rsidP="00B90175">
            <w:pPr>
              <w:tabs>
                <w:tab w:val="clear" w:pos="1080"/>
                <w:tab w:val="left" w:pos="0"/>
              </w:tabs>
              <w:spacing w:line="240" w:lineRule="auto"/>
              <w:ind w:left="0" w:firstLine="0"/>
              <w:rPr>
                <w:rFonts w:ascii="Times New Roman" w:hAnsi="Times New Roman"/>
                <w:lang w:val="ru-RU"/>
              </w:rPr>
            </w:pPr>
            <w:r w:rsidRPr="00042E49">
              <w:rPr>
                <w:rFonts w:ascii="Times New Roman" w:hAnsi="Times New Roman"/>
                <w:lang w:val="ru-RU"/>
              </w:rPr>
              <w:t>Ул. Махмабета Утемисова 132а</w:t>
            </w:r>
          </w:p>
          <w:p w14:paraId="53C59025" w14:textId="77777777" w:rsidR="00DF2A47" w:rsidRPr="00042E49" w:rsidRDefault="00A02287" w:rsidP="00B90175">
            <w:pPr>
              <w:tabs>
                <w:tab w:val="clear" w:pos="1080"/>
                <w:tab w:val="left" w:pos="0"/>
              </w:tabs>
              <w:spacing w:line="240" w:lineRule="auto"/>
              <w:ind w:left="0" w:firstLine="0"/>
              <w:rPr>
                <w:rFonts w:ascii="Times New Roman" w:hAnsi="Times New Roman"/>
                <w:lang w:val="ru-RU"/>
              </w:rPr>
            </w:pPr>
            <w:r w:rsidRPr="00042E49">
              <w:rPr>
                <w:rFonts w:ascii="Times New Roman" w:hAnsi="Times New Roman"/>
                <w:lang w:val="ru-RU"/>
              </w:rPr>
              <w:t>060005</w:t>
            </w:r>
            <w:r w:rsidR="0027455D" w:rsidRPr="00042E49">
              <w:rPr>
                <w:rFonts w:ascii="Times New Roman" w:hAnsi="Times New Roman"/>
                <w:lang w:val="ru-RU"/>
              </w:rPr>
              <w:t xml:space="preserve">, </w:t>
            </w:r>
            <w:r w:rsidRPr="00042E49">
              <w:rPr>
                <w:rFonts w:ascii="Times New Roman" w:hAnsi="Times New Roman"/>
                <w:lang w:val="ru-RU"/>
              </w:rPr>
              <w:t>Атырау</w:t>
            </w:r>
          </w:p>
          <w:p w14:paraId="5D37B6B4" w14:textId="77777777" w:rsidR="00DF2A47" w:rsidRPr="00042E49" w:rsidRDefault="0027455D" w:rsidP="00B90175">
            <w:pPr>
              <w:tabs>
                <w:tab w:val="clear" w:pos="1080"/>
                <w:tab w:val="left" w:pos="0"/>
              </w:tabs>
              <w:spacing w:line="240" w:lineRule="auto"/>
              <w:ind w:left="0" w:firstLine="0"/>
              <w:rPr>
                <w:rFonts w:ascii="Times New Roman" w:hAnsi="Times New Roman"/>
                <w:lang w:val="ru-RU"/>
              </w:rPr>
            </w:pPr>
            <w:r w:rsidRPr="00042E49">
              <w:rPr>
                <w:rFonts w:ascii="Times New Roman" w:hAnsi="Times New Roman"/>
                <w:lang w:val="ru-RU"/>
              </w:rPr>
              <w:t>Казахстан</w:t>
            </w:r>
          </w:p>
          <w:p w14:paraId="3D68FA5F" w14:textId="77777777" w:rsidR="00DF2A47" w:rsidRPr="00042E49" w:rsidRDefault="0027455D" w:rsidP="00B90175">
            <w:pPr>
              <w:tabs>
                <w:tab w:val="clear" w:pos="1080"/>
                <w:tab w:val="left" w:pos="0"/>
              </w:tabs>
              <w:spacing w:line="240" w:lineRule="auto"/>
              <w:ind w:left="0" w:firstLine="0"/>
              <w:rPr>
                <w:rFonts w:ascii="Times New Roman" w:hAnsi="Times New Roman"/>
                <w:lang w:val="ru-RU"/>
              </w:rPr>
            </w:pPr>
            <w:r w:rsidRPr="00042E49">
              <w:rPr>
                <w:rFonts w:ascii="Times New Roman" w:hAnsi="Times New Roman"/>
                <w:lang w:val="ru-RU"/>
              </w:rPr>
              <w:t xml:space="preserve">Факс: +7 </w:t>
            </w:r>
            <w:r w:rsidR="00A02287" w:rsidRPr="00042E49">
              <w:rPr>
                <w:rFonts w:ascii="Times New Roman" w:hAnsi="Times New Roman"/>
                <w:lang w:val="ru-RU"/>
              </w:rPr>
              <w:t>7122 510641</w:t>
            </w:r>
          </w:p>
          <w:p w14:paraId="7F59E653" w14:textId="77777777" w:rsidR="00DF2A47" w:rsidRPr="00042E49" w:rsidRDefault="0027455D" w:rsidP="00A02287">
            <w:pPr>
              <w:pStyle w:val="ab"/>
              <w:tabs>
                <w:tab w:val="left" w:pos="0"/>
              </w:tabs>
              <w:spacing w:after="0"/>
              <w:rPr>
                <w:rFonts w:ascii="Times New Roman" w:hAnsi="Times New Roman"/>
                <w:lang w:val="ru-RU"/>
              </w:rPr>
            </w:pPr>
            <w:r w:rsidRPr="00042E49">
              <w:rPr>
                <w:rFonts w:ascii="Times New Roman" w:hAnsi="Times New Roman"/>
                <w:lang w:val="ru-RU"/>
              </w:rPr>
              <w:t>Тел.: +7 7</w:t>
            </w:r>
            <w:r w:rsidR="00A02287" w:rsidRPr="00042E49">
              <w:rPr>
                <w:rFonts w:ascii="Times New Roman" w:hAnsi="Times New Roman"/>
                <w:lang w:val="ru-RU"/>
              </w:rPr>
              <w:t>122 25 12 03 (04, 14, 18)</w:t>
            </w:r>
            <w:r w:rsidRPr="00042E49">
              <w:rPr>
                <w:rFonts w:ascii="Times New Roman" w:hAnsi="Times New Roman"/>
                <w:lang w:val="ru-RU"/>
              </w:rPr>
              <w:t xml:space="preserve"> </w:t>
            </w:r>
          </w:p>
        </w:tc>
        <w:tc>
          <w:tcPr>
            <w:tcW w:w="2790" w:type="dxa"/>
            <w:tcMar>
              <w:top w:w="29" w:type="dxa"/>
              <w:left w:w="115" w:type="dxa"/>
              <w:bottom w:w="29" w:type="dxa"/>
            </w:tcMar>
            <w:vAlign w:val="center"/>
          </w:tcPr>
          <w:p w14:paraId="36E5F9DC" w14:textId="77777777" w:rsidR="00DF2A47" w:rsidRPr="00042E49" w:rsidRDefault="0027455D" w:rsidP="00B90175">
            <w:pPr>
              <w:pStyle w:val="af3"/>
              <w:tabs>
                <w:tab w:val="left" w:pos="0"/>
              </w:tabs>
              <w:spacing w:before="0" w:line="240" w:lineRule="auto"/>
              <w:ind w:left="0" w:right="0"/>
              <w:jc w:val="left"/>
              <w:rPr>
                <w:rFonts w:ascii="Times New Roman" w:hAnsi="Times New Roman"/>
                <w:lang w:val="ru-RU"/>
              </w:rPr>
            </w:pPr>
            <w:r w:rsidRPr="00042E49">
              <w:rPr>
                <w:rFonts w:ascii="Times New Roman" w:hAnsi="Times New Roman"/>
                <w:lang w:val="ru-RU"/>
              </w:rPr>
              <w:t>Номер соответствующей заявки на материалы (если есть):</w:t>
            </w:r>
          </w:p>
        </w:tc>
        <w:tc>
          <w:tcPr>
            <w:tcW w:w="1890" w:type="dxa"/>
            <w:gridSpan w:val="2"/>
            <w:tcMar>
              <w:top w:w="29" w:type="dxa"/>
              <w:left w:w="115" w:type="dxa"/>
              <w:bottom w:w="29" w:type="dxa"/>
            </w:tcMar>
          </w:tcPr>
          <w:p w14:paraId="2FAF4291" w14:textId="77777777" w:rsidR="00DF2A47" w:rsidRPr="00042E49" w:rsidRDefault="00DF2A47" w:rsidP="00B90175">
            <w:pPr>
              <w:pStyle w:val="af3"/>
              <w:tabs>
                <w:tab w:val="left" w:pos="0"/>
              </w:tabs>
              <w:spacing w:before="0" w:line="240" w:lineRule="auto"/>
              <w:ind w:left="0" w:right="0"/>
              <w:rPr>
                <w:rFonts w:ascii="Times New Roman" w:hAnsi="Times New Roman"/>
                <w:lang w:val="ru-RU"/>
              </w:rPr>
            </w:pPr>
          </w:p>
        </w:tc>
      </w:tr>
      <w:tr w:rsidR="00DF2A47" w:rsidRPr="00042E49" w14:paraId="6E0972A9" w14:textId="77777777" w:rsidTr="00B90175">
        <w:tc>
          <w:tcPr>
            <w:tcW w:w="4788" w:type="dxa"/>
            <w:gridSpan w:val="4"/>
            <w:vMerge/>
            <w:tcBorders>
              <w:left w:val="nil"/>
              <w:bottom w:val="nil"/>
            </w:tcBorders>
            <w:tcMar>
              <w:top w:w="29" w:type="dxa"/>
              <w:left w:w="115" w:type="dxa"/>
              <w:bottom w:w="29" w:type="dxa"/>
            </w:tcMar>
          </w:tcPr>
          <w:p w14:paraId="28C6E91B" w14:textId="77777777" w:rsidR="00DF2A47" w:rsidRPr="00042E49" w:rsidRDefault="00DF2A47" w:rsidP="00B90175">
            <w:pPr>
              <w:pStyle w:val="ab"/>
              <w:tabs>
                <w:tab w:val="left" w:pos="0"/>
              </w:tabs>
              <w:spacing w:after="0"/>
              <w:rPr>
                <w:rFonts w:ascii="Times New Roman" w:hAnsi="Times New Roman"/>
                <w:lang w:val="ru-RU"/>
              </w:rPr>
            </w:pPr>
          </w:p>
        </w:tc>
        <w:tc>
          <w:tcPr>
            <w:tcW w:w="2790" w:type="dxa"/>
            <w:tcMar>
              <w:top w:w="29" w:type="dxa"/>
              <w:left w:w="115" w:type="dxa"/>
              <w:bottom w:w="29" w:type="dxa"/>
            </w:tcMar>
            <w:vAlign w:val="center"/>
          </w:tcPr>
          <w:p w14:paraId="71E96A20"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Номер Договора:</w:t>
            </w:r>
          </w:p>
        </w:tc>
        <w:tc>
          <w:tcPr>
            <w:tcW w:w="1890" w:type="dxa"/>
            <w:gridSpan w:val="2"/>
            <w:tcMar>
              <w:top w:w="29" w:type="dxa"/>
              <w:left w:w="115" w:type="dxa"/>
              <w:bottom w:w="29" w:type="dxa"/>
            </w:tcMar>
            <w:vAlign w:val="center"/>
          </w:tcPr>
          <w:p w14:paraId="22994C1B" w14:textId="77777777" w:rsidR="00DF2A47" w:rsidRPr="00042E49" w:rsidRDefault="00DF2A47" w:rsidP="00B90175">
            <w:pPr>
              <w:pStyle w:val="10"/>
              <w:tabs>
                <w:tab w:val="left" w:pos="0"/>
              </w:tabs>
              <w:rPr>
                <w:rFonts w:ascii="Times New Roman" w:hAnsi="Times New Roman"/>
                <w:sz w:val="20"/>
                <w:lang w:val="ru-RU"/>
              </w:rPr>
            </w:pPr>
          </w:p>
        </w:tc>
      </w:tr>
      <w:tr w:rsidR="00DF2A47" w:rsidRPr="00042E49" w14:paraId="612DA8D7" w14:textId="77777777" w:rsidTr="00B90175">
        <w:tc>
          <w:tcPr>
            <w:tcW w:w="3177" w:type="dxa"/>
            <w:gridSpan w:val="2"/>
            <w:tcBorders>
              <w:top w:val="nil"/>
              <w:left w:val="nil"/>
              <w:right w:val="nil"/>
            </w:tcBorders>
            <w:tcMar>
              <w:top w:w="29" w:type="dxa"/>
              <w:left w:w="115" w:type="dxa"/>
              <w:bottom w:w="29" w:type="dxa"/>
            </w:tcMar>
            <w:vAlign w:val="center"/>
          </w:tcPr>
          <w:p w14:paraId="7B80A8D7" w14:textId="77777777" w:rsidR="00DF2A47" w:rsidRPr="00042E49" w:rsidRDefault="00DF2A47" w:rsidP="00B90175">
            <w:pPr>
              <w:tabs>
                <w:tab w:val="clear" w:pos="1080"/>
                <w:tab w:val="left" w:pos="0"/>
              </w:tabs>
              <w:spacing w:line="240" w:lineRule="auto"/>
              <w:ind w:left="0" w:firstLine="0"/>
              <w:rPr>
                <w:rFonts w:ascii="Times New Roman" w:hAnsi="Times New Roman"/>
                <w:lang w:val="ru-RU"/>
              </w:rPr>
            </w:pPr>
          </w:p>
        </w:tc>
        <w:tc>
          <w:tcPr>
            <w:tcW w:w="1611" w:type="dxa"/>
            <w:gridSpan w:val="2"/>
            <w:tcBorders>
              <w:top w:val="nil"/>
              <w:left w:val="nil"/>
              <w:bottom w:val="nil"/>
              <w:right w:val="nil"/>
            </w:tcBorders>
            <w:tcMar>
              <w:top w:w="29" w:type="dxa"/>
              <w:left w:w="115" w:type="dxa"/>
              <w:bottom w:w="29" w:type="dxa"/>
            </w:tcMar>
            <w:vAlign w:val="center"/>
          </w:tcPr>
          <w:p w14:paraId="11DA2C3B" w14:textId="77777777" w:rsidR="00DF2A47" w:rsidRPr="00042E49" w:rsidRDefault="00DF2A47" w:rsidP="00B90175">
            <w:pPr>
              <w:tabs>
                <w:tab w:val="clear" w:pos="1080"/>
                <w:tab w:val="left" w:pos="0"/>
              </w:tabs>
              <w:spacing w:line="240" w:lineRule="auto"/>
              <w:ind w:left="0" w:firstLine="0"/>
              <w:rPr>
                <w:rFonts w:ascii="Times New Roman" w:hAnsi="Times New Roman"/>
                <w:lang w:val="ru-RU"/>
              </w:rPr>
            </w:pPr>
          </w:p>
        </w:tc>
        <w:tc>
          <w:tcPr>
            <w:tcW w:w="2790" w:type="dxa"/>
            <w:tcBorders>
              <w:left w:val="nil"/>
              <w:right w:val="nil"/>
            </w:tcBorders>
            <w:tcMar>
              <w:top w:w="29" w:type="dxa"/>
              <w:left w:w="115" w:type="dxa"/>
              <w:bottom w:w="29" w:type="dxa"/>
            </w:tcMar>
            <w:vAlign w:val="center"/>
          </w:tcPr>
          <w:p w14:paraId="79DF8B1A" w14:textId="77777777" w:rsidR="00DF2A47" w:rsidRPr="00042E49" w:rsidRDefault="00DF2A47" w:rsidP="00B90175">
            <w:pPr>
              <w:tabs>
                <w:tab w:val="clear" w:pos="1080"/>
                <w:tab w:val="left" w:pos="0"/>
              </w:tabs>
              <w:spacing w:line="240" w:lineRule="auto"/>
              <w:ind w:left="0" w:firstLine="0"/>
              <w:rPr>
                <w:rFonts w:ascii="Times New Roman" w:hAnsi="Times New Roman"/>
                <w:lang w:val="ru-RU"/>
              </w:rPr>
            </w:pPr>
          </w:p>
        </w:tc>
        <w:tc>
          <w:tcPr>
            <w:tcW w:w="1890" w:type="dxa"/>
            <w:gridSpan w:val="2"/>
            <w:tcBorders>
              <w:left w:val="nil"/>
              <w:right w:val="nil"/>
            </w:tcBorders>
            <w:tcMar>
              <w:top w:w="29" w:type="dxa"/>
              <w:left w:w="115" w:type="dxa"/>
              <w:bottom w:w="29" w:type="dxa"/>
            </w:tcMar>
            <w:vAlign w:val="center"/>
          </w:tcPr>
          <w:p w14:paraId="0FE86314" w14:textId="77777777" w:rsidR="00DF2A47" w:rsidRPr="00042E49" w:rsidRDefault="00DF2A47" w:rsidP="00B90175">
            <w:pPr>
              <w:tabs>
                <w:tab w:val="clear" w:pos="1080"/>
                <w:tab w:val="left" w:pos="0"/>
              </w:tabs>
              <w:spacing w:line="240" w:lineRule="auto"/>
              <w:ind w:left="0" w:firstLine="0"/>
              <w:rPr>
                <w:rFonts w:ascii="Times New Roman" w:hAnsi="Times New Roman"/>
                <w:lang w:val="ru-RU"/>
              </w:rPr>
            </w:pPr>
          </w:p>
        </w:tc>
      </w:tr>
      <w:tr w:rsidR="00DF2A47" w:rsidRPr="00E17136" w14:paraId="6D1D3C62" w14:textId="77777777" w:rsidTr="00B90175">
        <w:tc>
          <w:tcPr>
            <w:tcW w:w="3177" w:type="dxa"/>
            <w:gridSpan w:val="2"/>
            <w:tcMar>
              <w:top w:w="29" w:type="dxa"/>
              <w:left w:w="115" w:type="dxa"/>
              <w:bottom w:w="29" w:type="dxa"/>
            </w:tcMar>
            <w:vAlign w:val="center"/>
          </w:tcPr>
          <w:p w14:paraId="2FB33140"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От: представителя Заказчика</w:t>
            </w:r>
          </w:p>
        </w:tc>
        <w:tc>
          <w:tcPr>
            <w:tcW w:w="1611" w:type="dxa"/>
            <w:gridSpan w:val="2"/>
            <w:tcBorders>
              <w:top w:val="nil"/>
              <w:bottom w:val="nil"/>
            </w:tcBorders>
            <w:tcMar>
              <w:top w:w="29" w:type="dxa"/>
              <w:left w:w="115" w:type="dxa"/>
              <w:bottom w:w="29" w:type="dxa"/>
            </w:tcMar>
            <w:vAlign w:val="center"/>
          </w:tcPr>
          <w:p w14:paraId="0875225F"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4680" w:type="dxa"/>
            <w:gridSpan w:val="3"/>
            <w:tcMar>
              <w:top w:w="29" w:type="dxa"/>
              <w:left w:w="115" w:type="dxa"/>
              <w:bottom w:w="29" w:type="dxa"/>
            </w:tcMar>
            <w:vAlign w:val="center"/>
          </w:tcPr>
          <w:p w14:paraId="10B439E2"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Каждый счет должен иметь номер и должен содержать следующие сведения:</w:t>
            </w:r>
          </w:p>
        </w:tc>
      </w:tr>
      <w:tr w:rsidR="00DF2A47" w:rsidRPr="00042E49" w14:paraId="503AE320" w14:textId="77777777" w:rsidTr="00B90175">
        <w:tc>
          <w:tcPr>
            <w:tcW w:w="3177" w:type="dxa"/>
            <w:gridSpan w:val="2"/>
            <w:tcBorders>
              <w:bottom w:val="nil"/>
            </w:tcBorders>
            <w:tcMar>
              <w:top w:w="29" w:type="dxa"/>
              <w:left w:w="115" w:type="dxa"/>
              <w:bottom w:w="29" w:type="dxa"/>
            </w:tcMar>
            <w:vAlign w:val="center"/>
          </w:tcPr>
          <w:p w14:paraId="15A27F07"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15EFFA19"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325A60A8"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Ссылочный номер Договора</w:t>
            </w:r>
          </w:p>
        </w:tc>
      </w:tr>
      <w:tr w:rsidR="00DF2A47" w:rsidRPr="00042E49" w14:paraId="3B47532E" w14:textId="77777777" w:rsidTr="00B90175">
        <w:tc>
          <w:tcPr>
            <w:tcW w:w="3177" w:type="dxa"/>
            <w:gridSpan w:val="2"/>
            <w:tcBorders>
              <w:top w:val="nil"/>
              <w:bottom w:val="nil"/>
            </w:tcBorders>
            <w:tcMar>
              <w:top w:w="29" w:type="dxa"/>
              <w:left w:w="115" w:type="dxa"/>
              <w:bottom w:w="29" w:type="dxa"/>
            </w:tcMar>
            <w:vAlign w:val="center"/>
          </w:tcPr>
          <w:p w14:paraId="7E281125"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6226C66E"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04974BE5"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Название Договора</w:t>
            </w:r>
          </w:p>
        </w:tc>
      </w:tr>
      <w:tr w:rsidR="00DF2A47" w:rsidRPr="00E17136" w14:paraId="60AA7FC2" w14:textId="77777777" w:rsidTr="00B90175">
        <w:tc>
          <w:tcPr>
            <w:tcW w:w="3177" w:type="dxa"/>
            <w:gridSpan w:val="2"/>
            <w:tcBorders>
              <w:top w:val="nil"/>
            </w:tcBorders>
            <w:tcMar>
              <w:top w:w="29" w:type="dxa"/>
              <w:left w:w="115" w:type="dxa"/>
              <w:bottom w:w="29" w:type="dxa"/>
            </w:tcMar>
            <w:vAlign w:val="center"/>
          </w:tcPr>
          <w:p w14:paraId="3A4ECE06"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7C428C80"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2014FFEA"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Ссылочный номер и дата заявки</w:t>
            </w:r>
          </w:p>
        </w:tc>
      </w:tr>
      <w:tr w:rsidR="00DF2A47" w:rsidRPr="00042E49" w14:paraId="4C26427D" w14:textId="77777777" w:rsidTr="00B90175">
        <w:tc>
          <w:tcPr>
            <w:tcW w:w="3177" w:type="dxa"/>
            <w:gridSpan w:val="2"/>
            <w:tcMar>
              <w:top w:w="29" w:type="dxa"/>
              <w:left w:w="115" w:type="dxa"/>
              <w:bottom w:w="29" w:type="dxa"/>
            </w:tcMar>
            <w:vAlign w:val="center"/>
          </w:tcPr>
          <w:p w14:paraId="07F427D2"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Кому: представителю Подрядчика</w:t>
            </w:r>
          </w:p>
        </w:tc>
        <w:tc>
          <w:tcPr>
            <w:tcW w:w="1611" w:type="dxa"/>
            <w:gridSpan w:val="2"/>
            <w:tcBorders>
              <w:top w:val="nil"/>
              <w:bottom w:val="nil"/>
            </w:tcBorders>
            <w:tcMar>
              <w:top w:w="29" w:type="dxa"/>
              <w:left w:w="115" w:type="dxa"/>
              <w:bottom w:w="29" w:type="dxa"/>
            </w:tcMar>
            <w:vAlign w:val="center"/>
          </w:tcPr>
          <w:p w14:paraId="3CA85DCF"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2223A2B8"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Представитель Заказчика</w:t>
            </w:r>
          </w:p>
        </w:tc>
      </w:tr>
      <w:tr w:rsidR="00DF2A47" w:rsidRPr="00042E49" w14:paraId="54382FC6" w14:textId="77777777" w:rsidTr="00B90175">
        <w:tc>
          <w:tcPr>
            <w:tcW w:w="3177" w:type="dxa"/>
            <w:gridSpan w:val="2"/>
            <w:tcBorders>
              <w:bottom w:val="nil"/>
            </w:tcBorders>
            <w:tcMar>
              <w:top w:w="29" w:type="dxa"/>
              <w:left w:w="115" w:type="dxa"/>
              <w:bottom w:w="29" w:type="dxa"/>
            </w:tcMar>
            <w:vAlign w:val="center"/>
          </w:tcPr>
          <w:p w14:paraId="72D1807C"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6A3B1566"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77B0C9BC"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Место</w:t>
            </w:r>
          </w:p>
        </w:tc>
      </w:tr>
      <w:tr w:rsidR="00DF2A47" w:rsidRPr="00042E49" w14:paraId="55ABDEC9" w14:textId="77777777" w:rsidTr="00B90175">
        <w:tc>
          <w:tcPr>
            <w:tcW w:w="3177" w:type="dxa"/>
            <w:gridSpan w:val="2"/>
            <w:tcBorders>
              <w:top w:val="nil"/>
              <w:bottom w:val="nil"/>
            </w:tcBorders>
            <w:tcMar>
              <w:top w:w="29" w:type="dxa"/>
              <w:left w:w="115" w:type="dxa"/>
              <w:bottom w:w="29" w:type="dxa"/>
            </w:tcMar>
            <w:vAlign w:val="center"/>
          </w:tcPr>
          <w:p w14:paraId="0A8DB026"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78AB66E3"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6296FE6F"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Название/номер скважины</w:t>
            </w:r>
          </w:p>
        </w:tc>
      </w:tr>
      <w:tr w:rsidR="00DF2A47" w:rsidRPr="00042E49" w14:paraId="5AEE17F1" w14:textId="77777777" w:rsidTr="00B90175">
        <w:tc>
          <w:tcPr>
            <w:tcW w:w="3177" w:type="dxa"/>
            <w:gridSpan w:val="2"/>
            <w:tcBorders>
              <w:top w:val="nil"/>
            </w:tcBorders>
            <w:tcMar>
              <w:top w:w="29" w:type="dxa"/>
              <w:left w:w="115" w:type="dxa"/>
              <w:bottom w:w="29" w:type="dxa"/>
            </w:tcMar>
            <w:vAlign w:val="center"/>
          </w:tcPr>
          <w:p w14:paraId="3D8EA587"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24710416"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1EB683E1"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Название буровой установки</w:t>
            </w:r>
          </w:p>
        </w:tc>
      </w:tr>
      <w:tr w:rsidR="00DF2A47" w:rsidRPr="00042E49" w14:paraId="2C1F177B" w14:textId="77777777" w:rsidTr="00B90175">
        <w:tc>
          <w:tcPr>
            <w:tcW w:w="3177" w:type="dxa"/>
            <w:gridSpan w:val="2"/>
            <w:tcBorders>
              <w:bottom w:val="nil"/>
            </w:tcBorders>
            <w:tcMar>
              <w:top w:w="29" w:type="dxa"/>
              <w:left w:w="115" w:type="dxa"/>
              <w:bottom w:w="29" w:type="dxa"/>
            </w:tcMar>
            <w:vAlign w:val="center"/>
          </w:tcPr>
          <w:p w14:paraId="7B196425"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Копия для:</w:t>
            </w:r>
          </w:p>
        </w:tc>
        <w:tc>
          <w:tcPr>
            <w:tcW w:w="1611" w:type="dxa"/>
            <w:gridSpan w:val="2"/>
            <w:tcBorders>
              <w:top w:val="nil"/>
              <w:bottom w:val="nil"/>
            </w:tcBorders>
            <w:tcMar>
              <w:top w:w="29" w:type="dxa"/>
              <w:left w:w="115" w:type="dxa"/>
              <w:bottom w:w="29" w:type="dxa"/>
            </w:tcMar>
            <w:vAlign w:val="center"/>
          </w:tcPr>
          <w:p w14:paraId="1823D95A"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3256198D"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Описание услуг</w:t>
            </w:r>
          </w:p>
        </w:tc>
      </w:tr>
      <w:tr w:rsidR="00DF2A47" w:rsidRPr="00E17136" w14:paraId="3F5A254B" w14:textId="77777777" w:rsidTr="00B90175">
        <w:tc>
          <w:tcPr>
            <w:tcW w:w="3177" w:type="dxa"/>
            <w:gridSpan w:val="2"/>
            <w:tcBorders>
              <w:top w:val="nil"/>
              <w:bottom w:val="nil"/>
            </w:tcBorders>
            <w:tcMar>
              <w:top w:w="29" w:type="dxa"/>
              <w:left w:w="115" w:type="dxa"/>
              <w:bottom w:w="29" w:type="dxa"/>
            </w:tcMar>
            <w:vAlign w:val="center"/>
          </w:tcPr>
          <w:p w14:paraId="3FD49AAE"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5A3EEC9C"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bottom w:val="nil"/>
            </w:tcBorders>
            <w:tcMar>
              <w:top w:w="29" w:type="dxa"/>
              <w:left w:w="115" w:type="dxa"/>
              <w:bottom w:w="29" w:type="dxa"/>
            </w:tcMar>
            <w:vAlign w:val="center"/>
          </w:tcPr>
          <w:p w14:paraId="3B080FFD"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Дата или период оказания услуг</w:t>
            </w:r>
          </w:p>
        </w:tc>
      </w:tr>
      <w:tr w:rsidR="00DF2A47" w:rsidRPr="00E17136" w14:paraId="549E4ADB" w14:textId="77777777" w:rsidTr="00B90175">
        <w:tc>
          <w:tcPr>
            <w:tcW w:w="3177" w:type="dxa"/>
            <w:gridSpan w:val="2"/>
            <w:tcBorders>
              <w:top w:val="nil"/>
            </w:tcBorders>
            <w:tcMar>
              <w:top w:w="29" w:type="dxa"/>
              <w:left w:w="115" w:type="dxa"/>
              <w:bottom w:w="29" w:type="dxa"/>
            </w:tcMar>
            <w:vAlign w:val="center"/>
          </w:tcPr>
          <w:p w14:paraId="0055738F"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bottom w:val="nil"/>
            </w:tcBorders>
            <w:tcMar>
              <w:top w:w="29" w:type="dxa"/>
              <w:left w:w="115" w:type="dxa"/>
              <w:bottom w:w="29" w:type="dxa"/>
            </w:tcMar>
            <w:vAlign w:val="center"/>
          </w:tcPr>
          <w:p w14:paraId="693EE919"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top w:val="nil"/>
            </w:tcBorders>
            <w:tcMar>
              <w:top w:w="29" w:type="dxa"/>
              <w:left w:w="115" w:type="dxa"/>
              <w:bottom w:w="29" w:type="dxa"/>
            </w:tcMar>
            <w:vAlign w:val="center"/>
          </w:tcPr>
          <w:p w14:paraId="2D814E1C"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Банковские реквизиты Подрядчика для перевода платежа, включая название банка, адрес и номер счета.</w:t>
            </w:r>
          </w:p>
        </w:tc>
      </w:tr>
      <w:tr w:rsidR="00DF2A47" w:rsidRPr="00E17136" w14:paraId="78CD9320" w14:textId="77777777" w:rsidTr="00B90175">
        <w:tc>
          <w:tcPr>
            <w:tcW w:w="3177" w:type="dxa"/>
            <w:gridSpan w:val="2"/>
            <w:tcBorders>
              <w:left w:val="nil"/>
              <w:right w:val="nil"/>
            </w:tcBorders>
            <w:tcMar>
              <w:top w:w="29" w:type="dxa"/>
              <w:left w:w="115" w:type="dxa"/>
              <w:bottom w:w="29" w:type="dxa"/>
            </w:tcMar>
            <w:vAlign w:val="center"/>
          </w:tcPr>
          <w:p w14:paraId="57AAA6B9" w14:textId="77777777" w:rsidR="00DF2A47" w:rsidRPr="00042E49" w:rsidRDefault="00DF2A47" w:rsidP="00B90175">
            <w:pPr>
              <w:pStyle w:val="ab"/>
              <w:tabs>
                <w:tab w:val="left" w:pos="0"/>
              </w:tabs>
              <w:spacing w:after="0"/>
              <w:rPr>
                <w:rFonts w:ascii="Times New Roman" w:hAnsi="Times New Roman"/>
                <w:lang w:val="ru-RU"/>
              </w:rPr>
            </w:pPr>
          </w:p>
        </w:tc>
        <w:tc>
          <w:tcPr>
            <w:tcW w:w="1611" w:type="dxa"/>
            <w:gridSpan w:val="2"/>
            <w:tcBorders>
              <w:top w:val="nil"/>
              <w:left w:val="nil"/>
              <w:right w:val="nil"/>
            </w:tcBorders>
            <w:tcMar>
              <w:top w:w="29" w:type="dxa"/>
              <w:left w:w="115" w:type="dxa"/>
              <w:bottom w:w="29" w:type="dxa"/>
            </w:tcMar>
            <w:vAlign w:val="center"/>
          </w:tcPr>
          <w:p w14:paraId="48CAE804" w14:textId="77777777" w:rsidR="00DF2A47" w:rsidRPr="00042E49" w:rsidRDefault="00DF2A47" w:rsidP="00B90175">
            <w:pPr>
              <w:pStyle w:val="ab"/>
              <w:tabs>
                <w:tab w:val="left" w:pos="0"/>
              </w:tabs>
              <w:spacing w:after="0"/>
              <w:rPr>
                <w:rFonts w:ascii="Times New Roman" w:hAnsi="Times New Roman"/>
                <w:lang w:val="ru-RU"/>
              </w:rPr>
            </w:pPr>
          </w:p>
        </w:tc>
        <w:tc>
          <w:tcPr>
            <w:tcW w:w="4680" w:type="dxa"/>
            <w:gridSpan w:val="3"/>
            <w:tcBorders>
              <w:left w:val="nil"/>
              <w:right w:val="nil"/>
            </w:tcBorders>
            <w:tcMar>
              <w:top w:w="29" w:type="dxa"/>
              <w:left w:w="115" w:type="dxa"/>
              <w:bottom w:w="29" w:type="dxa"/>
            </w:tcMar>
            <w:vAlign w:val="center"/>
          </w:tcPr>
          <w:p w14:paraId="2B33AF01" w14:textId="77777777" w:rsidR="00DF2A47" w:rsidRPr="00042E49" w:rsidRDefault="00DF2A47" w:rsidP="00B90175">
            <w:pPr>
              <w:pStyle w:val="ab"/>
              <w:tabs>
                <w:tab w:val="left" w:pos="0"/>
              </w:tabs>
              <w:spacing w:after="0"/>
              <w:rPr>
                <w:rFonts w:ascii="Times New Roman" w:hAnsi="Times New Roman"/>
                <w:lang w:val="ru-RU"/>
              </w:rPr>
            </w:pPr>
          </w:p>
        </w:tc>
      </w:tr>
      <w:tr w:rsidR="00DF2A47" w:rsidRPr="00E17136" w14:paraId="5E701AE2" w14:textId="77777777" w:rsidTr="00B90175">
        <w:tc>
          <w:tcPr>
            <w:tcW w:w="9468" w:type="dxa"/>
            <w:gridSpan w:val="7"/>
            <w:tcBorders>
              <w:bottom w:val="nil"/>
            </w:tcBorders>
            <w:tcMar>
              <w:top w:w="29" w:type="dxa"/>
              <w:left w:w="115" w:type="dxa"/>
              <w:bottom w:w="29" w:type="dxa"/>
            </w:tcMar>
            <w:vAlign w:val="center"/>
          </w:tcPr>
          <w:p w14:paraId="019223B2"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Подрядчик должен выполнить Услуги, указанные в настоящей заявке в соответствии с условиями и положениями Договора:</w:t>
            </w:r>
          </w:p>
        </w:tc>
      </w:tr>
      <w:tr w:rsidR="00DF2A47" w:rsidRPr="00E17136" w14:paraId="7473F232" w14:textId="77777777" w:rsidTr="00910213">
        <w:tc>
          <w:tcPr>
            <w:tcW w:w="2552" w:type="dxa"/>
            <w:tcBorders>
              <w:left w:val="nil"/>
              <w:right w:val="nil"/>
            </w:tcBorders>
            <w:tcMar>
              <w:top w:w="29" w:type="dxa"/>
              <w:left w:w="115" w:type="dxa"/>
              <w:bottom w:w="29" w:type="dxa"/>
            </w:tcMar>
            <w:vAlign w:val="center"/>
          </w:tcPr>
          <w:p w14:paraId="29BD45A8" w14:textId="77777777" w:rsidR="00DF2A47" w:rsidRPr="00042E49" w:rsidRDefault="00DF2A47" w:rsidP="00B90175">
            <w:pPr>
              <w:pStyle w:val="ab"/>
              <w:tabs>
                <w:tab w:val="left" w:pos="0"/>
              </w:tabs>
              <w:spacing w:after="0"/>
              <w:rPr>
                <w:rFonts w:ascii="Times New Roman" w:hAnsi="Times New Roman"/>
                <w:lang w:val="ru-RU"/>
              </w:rPr>
            </w:pPr>
          </w:p>
        </w:tc>
        <w:tc>
          <w:tcPr>
            <w:tcW w:w="1156" w:type="dxa"/>
            <w:gridSpan w:val="2"/>
            <w:tcBorders>
              <w:left w:val="nil"/>
              <w:right w:val="nil"/>
            </w:tcBorders>
            <w:tcMar>
              <w:top w:w="29" w:type="dxa"/>
              <w:left w:w="115" w:type="dxa"/>
              <w:bottom w:w="29" w:type="dxa"/>
            </w:tcMar>
            <w:vAlign w:val="center"/>
          </w:tcPr>
          <w:p w14:paraId="5D2608CF" w14:textId="77777777" w:rsidR="00DF2A47" w:rsidRPr="00042E49" w:rsidRDefault="00DF2A47" w:rsidP="00B90175">
            <w:pPr>
              <w:pStyle w:val="ab"/>
              <w:tabs>
                <w:tab w:val="left" w:pos="0"/>
              </w:tabs>
              <w:spacing w:after="0"/>
              <w:rPr>
                <w:rFonts w:ascii="Times New Roman" w:hAnsi="Times New Roman"/>
                <w:lang w:val="ru-RU"/>
              </w:rPr>
            </w:pPr>
          </w:p>
        </w:tc>
        <w:tc>
          <w:tcPr>
            <w:tcW w:w="3960" w:type="dxa"/>
            <w:gridSpan w:val="3"/>
            <w:tcBorders>
              <w:left w:val="nil"/>
              <w:right w:val="nil"/>
            </w:tcBorders>
            <w:tcMar>
              <w:top w:w="29" w:type="dxa"/>
              <w:left w:w="115" w:type="dxa"/>
              <w:bottom w:w="29" w:type="dxa"/>
            </w:tcMar>
            <w:vAlign w:val="center"/>
          </w:tcPr>
          <w:p w14:paraId="172CD1AE" w14:textId="77777777" w:rsidR="00DF2A47" w:rsidRPr="00042E49" w:rsidRDefault="00DF2A47" w:rsidP="00B90175">
            <w:pPr>
              <w:pStyle w:val="ab"/>
              <w:tabs>
                <w:tab w:val="left" w:pos="0"/>
              </w:tabs>
              <w:spacing w:after="0"/>
              <w:rPr>
                <w:rFonts w:ascii="Times New Roman" w:hAnsi="Times New Roman"/>
                <w:lang w:val="ru-RU"/>
              </w:rPr>
            </w:pPr>
          </w:p>
        </w:tc>
        <w:tc>
          <w:tcPr>
            <w:tcW w:w="1800" w:type="dxa"/>
            <w:tcBorders>
              <w:left w:val="nil"/>
              <w:right w:val="nil"/>
            </w:tcBorders>
            <w:tcMar>
              <w:top w:w="29" w:type="dxa"/>
              <w:left w:w="115" w:type="dxa"/>
              <w:bottom w:w="29" w:type="dxa"/>
            </w:tcMar>
            <w:vAlign w:val="center"/>
          </w:tcPr>
          <w:p w14:paraId="2D74C9F1" w14:textId="77777777" w:rsidR="00DF2A47" w:rsidRPr="00042E49" w:rsidRDefault="00DF2A47" w:rsidP="00B90175">
            <w:pPr>
              <w:pStyle w:val="ab"/>
              <w:tabs>
                <w:tab w:val="left" w:pos="0"/>
              </w:tabs>
              <w:spacing w:after="0"/>
              <w:rPr>
                <w:rFonts w:ascii="Times New Roman" w:hAnsi="Times New Roman"/>
                <w:lang w:val="ru-RU"/>
              </w:rPr>
            </w:pPr>
          </w:p>
        </w:tc>
      </w:tr>
      <w:tr w:rsidR="00DF2A47" w:rsidRPr="00042E49" w14:paraId="5A5322B6" w14:textId="77777777" w:rsidTr="00910213">
        <w:tc>
          <w:tcPr>
            <w:tcW w:w="2552" w:type="dxa"/>
            <w:tcMar>
              <w:top w:w="29" w:type="dxa"/>
              <w:left w:w="115" w:type="dxa"/>
              <w:bottom w:w="29" w:type="dxa"/>
            </w:tcMar>
            <w:vAlign w:val="center"/>
          </w:tcPr>
          <w:p w14:paraId="1F1F6B97"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Дата начала работ по заявке:</w:t>
            </w:r>
          </w:p>
        </w:tc>
        <w:tc>
          <w:tcPr>
            <w:tcW w:w="1156" w:type="dxa"/>
            <w:gridSpan w:val="2"/>
            <w:tcMar>
              <w:top w:w="29" w:type="dxa"/>
              <w:left w:w="115" w:type="dxa"/>
              <w:bottom w:w="29" w:type="dxa"/>
            </w:tcMar>
            <w:vAlign w:val="center"/>
          </w:tcPr>
          <w:p w14:paraId="136F4A6A"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3960" w:type="dxa"/>
            <w:gridSpan w:val="3"/>
            <w:tcMar>
              <w:top w:w="29" w:type="dxa"/>
              <w:left w:w="115" w:type="dxa"/>
              <w:bottom w:w="29" w:type="dxa"/>
            </w:tcMar>
            <w:vAlign w:val="center"/>
          </w:tcPr>
          <w:p w14:paraId="2F866DB8" w14:textId="77777777" w:rsidR="00DF2A47" w:rsidRPr="00042E49" w:rsidRDefault="0027455D" w:rsidP="00B90175">
            <w:pPr>
              <w:pStyle w:val="ab"/>
              <w:tabs>
                <w:tab w:val="left" w:pos="0"/>
              </w:tabs>
              <w:spacing w:after="0"/>
              <w:jc w:val="left"/>
              <w:rPr>
                <w:rFonts w:ascii="Times New Roman" w:hAnsi="Times New Roman"/>
                <w:lang w:val="ru-RU"/>
              </w:rPr>
            </w:pPr>
            <w:r w:rsidRPr="00042E49">
              <w:rPr>
                <w:rFonts w:ascii="Times New Roman" w:hAnsi="Times New Roman"/>
                <w:lang w:val="ru-RU"/>
              </w:rPr>
              <w:t>Ориентировочная цена заявки на основании ставок по Договору:</w:t>
            </w:r>
          </w:p>
        </w:tc>
        <w:tc>
          <w:tcPr>
            <w:tcW w:w="1800" w:type="dxa"/>
            <w:tcMar>
              <w:top w:w="29" w:type="dxa"/>
              <w:left w:w="115" w:type="dxa"/>
              <w:bottom w:w="29" w:type="dxa"/>
            </w:tcMar>
            <w:vAlign w:val="center"/>
          </w:tcPr>
          <w:p w14:paraId="532C01EF"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en-US"/>
              </w:rPr>
              <w:t>KZT</w:t>
            </w:r>
          </w:p>
        </w:tc>
      </w:tr>
      <w:tr w:rsidR="00DF2A47" w:rsidRPr="00042E49" w14:paraId="6D9B3E9C" w14:textId="77777777" w:rsidTr="00910213">
        <w:tc>
          <w:tcPr>
            <w:tcW w:w="2552" w:type="dxa"/>
            <w:tcBorders>
              <w:left w:val="nil"/>
              <w:right w:val="nil"/>
            </w:tcBorders>
            <w:tcMar>
              <w:top w:w="29" w:type="dxa"/>
              <w:left w:w="115" w:type="dxa"/>
              <w:bottom w:w="29" w:type="dxa"/>
            </w:tcMar>
            <w:vAlign w:val="center"/>
          </w:tcPr>
          <w:p w14:paraId="426787BE"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2236" w:type="dxa"/>
            <w:gridSpan w:val="3"/>
            <w:tcBorders>
              <w:left w:val="nil"/>
              <w:right w:val="nil"/>
            </w:tcBorders>
            <w:tcMar>
              <w:top w:w="29" w:type="dxa"/>
              <w:left w:w="115" w:type="dxa"/>
              <w:bottom w:w="29" w:type="dxa"/>
            </w:tcMar>
            <w:vAlign w:val="center"/>
          </w:tcPr>
          <w:p w14:paraId="18CF65E2"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2880" w:type="dxa"/>
            <w:gridSpan w:val="2"/>
            <w:tcBorders>
              <w:left w:val="nil"/>
              <w:right w:val="nil"/>
            </w:tcBorders>
            <w:tcMar>
              <w:top w:w="29" w:type="dxa"/>
              <w:left w:w="115" w:type="dxa"/>
              <w:bottom w:w="29" w:type="dxa"/>
            </w:tcMar>
            <w:vAlign w:val="center"/>
          </w:tcPr>
          <w:p w14:paraId="67844B1E"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1800" w:type="dxa"/>
            <w:tcBorders>
              <w:left w:val="nil"/>
              <w:right w:val="nil"/>
            </w:tcBorders>
            <w:tcMar>
              <w:top w:w="29" w:type="dxa"/>
              <w:left w:w="115" w:type="dxa"/>
              <w:bottom w:w="29" w:type="dxa"/>
            </w:tcMar>
            <w:vAlign w:val="center"/>
          </w:tcPr>
          <w:p w14:paraId="5942AAB1" w14:textId="77777777" w:rsidR="00DF2A47" w:rsidRPr="00042E49" w:rsidRDefault="00DF2A47" w:rsidP="00B90175">
            <w:pPr>
              <w:pStyle w:val="ab"/>
              <w:keepNext/>
              <w:tabs>
                <w:tab w:val="left" w:pos="0"/>
              </w:tabs>
              <w:spacing w:after="0"/>
              <w:outlineLvl w:val="2"/>
              <w:rPr>
                <w:rFonts w:ascii="Times New Roman" w:hAnsi="Times New Roman"/>
                <w:lang w:val="ru-RU"/>
              </w:rPr>
            </w:pPr>
          </w:p>
        </w:tc>
      </w:tr>
      <w:tr w:rsidR="00DF2A47" w:rsidRPr="00042E49" w14:paraId="65D9D32B" w14:textId="77777777" w:rsidTr="00B90175">
        <w:tc>
          <w:tcPr>
            <w:tcW w:w="4788" w:type="dxa"/>
            <w:gridSpan w:val="4"/>
            <w:tcMar>
              <w:top w:w="29" w:type="dxa"/>
              <w:left w:w="115" w:type="dxa"/>
              <w:bottom w:w="29" w:type="dxa"/>
            </w:tcMar>
            <w:vAlign w:val="center"/>
          </w:tcPr>
          <w:p w14:paraId="77BDDF9A"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От имени Заказчика:</w:t>
            </w:r>
          </w:p>
        </w:tc>
        <w:tc>
          <w:tcPr>
            <w:tcW w:w="4680" w:type="dxa"/>
            <w:gridSpan w:val="3"/>
            <w:tcMar>
              <w:top w:w="29" w:type="dxa"/>
              <w:left w:w="115" w:type="dxa"/>
              <w:bottom w:w="29" w:type="dxa"/>
            </w:tcMar>
            <w:vAlign w:val="center"/>
          </w:tcPr>
          <w:p w14:paraId="4A381DBE"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От имени Подрядчика:</w:t>
            </w:r>
          </w:p>
        </w:tc>
      </w:tr>
      <w:tr w:rsidR="00DF2A47" w:rsidRPr="00042E49" w14:paraId="46AEE5D3" w14:textId="77777777" w:rsidTr="00B90175">
        <w:tc>
          <w:tcPr>
            <w:tcW w:w="4788" w:type="dxa"/>
            <w:gridSpan w:val="4"/>
            <w:tcMar>
              <w:top w:w="29" w:type="dxa"/>
              <w:left w:w="115" w:type="dxa"/>
              <w:bottom w:w="29" w:type="dxa"/>
            </w:tcMar>
            <w:vAlign w:val="center"/>
          </w:tcPr>
          <w:p w14:paraId="082F5B15" w14:textId="6B299A0C" w:rsidR="00DF2A47" w:rsidRPr="00042E49" w:rsidRDefault="0027455D" w:rsidP="00F03B67">
            <w:pPr>
              <w:pStyle w:val="ab"/>
              <w:tabs>
                <w:tab w:val="left" w:pos="0"/>
              </w:tabs>
              <w:spacing w:after="0"/>
              <w:rPr>
                <w:rFonts w:ascii="Times New Roman" w:hAnsi="Times New Roman"/>
                <w:lang w:val="ru-RU"/>
              </w:rPr>
            </w:pPr>
            <w:r w:rsidRPr="00042E49">
              <w:rPr>
                <w:rFonts w:ascii="Times New Roman" w:hAnsi="Times New Roman"/>
                <w:lang w:val="ru-RU"/>
              </w:rPr>
              <w:t>Подписал:</w:t>
            </w:r>
          </w:p>
          <w:p w14:paraId="1BC5D779" w14:textId="77777777" w:rsidR="00DF2A47" w:rsidRPr="00042E49" w:rsidRDefault="00DF2A47" w:rsidP="00B90175">
            <w:pPr>
              <w:pStyle w:val="ab"/>
              <w:keepNext/>
              <w:tabs>
                <w:tab w:val="left" w:pos="0"/>
              </w:tabs>
              <w:spacing w:after="0"/>
              <w:outlineLvl w:val="2"/>
              <w:rPr>
                <w:rFonts w:ascii="Times New Roman" w:hAnsi="Times New Roman"/>
                <w:lang w:val="ru-RU"/>
              </w:rPr>
            </w:pPr>
          </w:p>
        </w:tc>
        <w:tc>
          <w:tcPr>
            <w:tcW w:w="4680" w:type="dxa"/>
            <w:gridSpan w:val="3"/>
            <w:tcMar>
              <w:top w:w="29" w:type="dxa"/>
              <w:left w:w="115" w:type="dxa"/>
              <w:bottom w:w="29" w:type="dxa"/>
            </w:tcMar>
            <w:vAlign w:val="center"/>
          </w:tcPr>
          <w:p w14:paraId="52A8E558" w14:textId="3607BAAB" w:rsidR="00DF2A47" w:rsidRPr="00042E49" w:rsidRDefault="0027455D" w:rsidP="00F03B67">
            <w:pPr>
              <w:pStyle w:val="ab"/>
              <w:tabs>
                <w:tab w:val="left" w:pos="0"/>
              </w:tabs>
              <w:spacing w:after="0"/>
              <w:rPr>
                <w:rFonts w:ascii="Times New Roman" w:hAnsi="Times New Roman"/>
                <w:lang w:val="ru-RU"/>
              </w:rPr>
            </w:pPr>
            <w:r w:rsidRPr="00042E49">
              <w:rPr>
                <w:rFonts w:ascii="Times New Roman" w:hAnsi="Times New Roman"/>
                <w:lang w:val="ru-RU"/>
              </w:rPr>
              <w:t>Подписал:</w:t>
            </w:r>
          </w:p>
          <w:p w14:paraId="34734F1D" w14:textId="77777777" w:rsidR="00DF2A47" w:rsidRPr="00042E49" w:rsidRDefault="00DF2A47" w:rsidP="00B90175">
            <w:pPr>
              <w:pStyle w:val="ab"/>
              <w:keepNext/>
              <w:tabs>
                <w:tab w:val="left" w:pos="0"/>
              </w:tabs>
              <w:spacing w:after="0"/>
              <w:outlineLvl w:val="2"/>
              <w:rPr>
                <w:rFonts w:ascii="Times New Roman" w:hAnsi="Times New Roman"/>
                <w:lang w:val="ru-RU"/>
              </w:rPr>
            </w:pPr>
          </w:p>
        </w:tc>
      </w:tr>
      <w:tr w:rsidR="00DF2A47" w:rsidRPr="00042E49" w14:paraId="7CB497B0" w14:textId="77777777" w:rsidTr="00B90175">
        <w:tc>
          <w:tcPr>
            <w:tcW w:w="4788" w:type="dxa"/>
            <w:gridSpan w:val="4"/>
            <w:tcMar>
              <w:top w:w="29" w:type="dxa"/>
              <w:left w:w="115" w:type="dxa"/>
              <w:bottom w:w="29" w:type="dxa"/>
            </w:tcMar>
            <w:vAlign w:val="center"/>
          </w:tcPr>
          <w:p w14:paraId="3EB3A4C5"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Ф.И.О.</w:t>
            </w:r>
          </w:p>
        </w:tc>
        <w:tc>
          <w:tcPr>
            <w:tcW w:w="4680" w:type="dxa"/>
            <w:gridSpan w:val="3"/>
            <w:tcMar>
              <w:top w:w="29" w:type="dxa"/>
              <w:left w:w="115" w:type="dxa"/>
              <w:bottom w:w="29" w:type="dxa"/>
            </w:tcMar>
            <w:vAlign w:val="center"/>
          </w:tcPr>
          <w:p w14:paraId="0CC50099"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Ф.И.О.</w:t>
            </w:r>
          </w:p>
        </w:tc>
      </w:tr>
      <w:tr w:rsidR="00DF2A47" w:rsidRPr="00042E49" w14:paraId="3AA4CF6B" w14:textId="77777777" w:rsidTr="00910213">
        <w:tc>
          <w:tcPr>
            <w:tcW w:w="4788" w:type="dxa"/>
            <w:gridSpan w:val="4"/>
            <w:tcBorders>
              <w:bottom w:val="single" w:sz="4" w:space="0" w:color="auto"/>
            </w:tcBorders>
            <w:tcMar>
              <w:top w:w="29" w:type="dxa"/>
              <w:left w:w="115" w:type="dxa"/>
              <w:bottom w:w="29" w:type="dxa"/>
            </w:tcMar>
            <w:vAlign w:val="center"/>
          </w:tcPr>
          <w:p w14:paraId="372C3E4A"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Должность:</w:t>
            </w:r>
          </w:p>
        </w:tc>
        <w:tc>
          <w:tcPr>
            <w:tcW w:w="4680" w:type="dxa"/>
            <w:gridSpan w:val="3"/>
            <w:tcBorders>
              <w:bottom w:val="single" w:sz="4" w:space="0" w:color="auto"/>
            </w:tcBorders>
            <w:tcMar>
              <w:top w:w="29" w:type="dxa"/>
              <w:left w:w="115" w:type="dxa"/>
              <w:bottom w:w="29" w:type="dxa"/>
            </w:tcMar>
            <w:vAlign w:val="center"/>
          </w:tcPr>
          <w:p w14:paraId="375E6065"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Должность:</w:t>
            </w:r>
          </w:p>
        </w:tc>
      </w:tr>
      <w:tr w:rsidR="00DF2A47" w:rsidRPr="00042E49" w14:paraId="2A9CF6C6" w14:textId="77777777" w:rsidTr="00F03B67">
        <w:tc>
          <w:tcPr>
            <w:tcW w:w="4788" w:type="dxa"/>
            <w:gridSpan w:val="4"/>
            <w:tcBorders>
              <w:bottom w:val="single" w:sz="4" w:space="0" w:color="auto"/>
            </w:tcBorders>
            <w:tcMar>
              <w:top w:w="29" w:type="dxa"/>
              <w:left w:w="115" w:type="dxa"/>
              <w:bottom w:w="29" w:type="dxa"/>
            </w:tcMar>
            <w:vAlign w:val="center"/>
          </w:tcPr>
          <w:p w14:paraId="5FB615B5"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Дата:</w:t>
            </w:r>
          </w:p>
        </w:tc>
        <w:tc>
          <w:tcPr>
            <w:tcW w:w="4680" w:type="dxa"/>
            <w:gridSpan w:val="3"/>
            <w:tcBorders>
              <w:bottom w:val="single" w:sz="4" w:space="0" w:color="auto"/>
            </w:tcBorders>
            <w:tcMar>
              <w:top w:w="29" w:type="dxa"/>
              <w:left w:w="115" w:type="dxa"/>
              <w:bottom w:w="29" w:type="dxa"/>
            </w:tcMar>
            <w:vAlign w:val="center"/>
          </w:tcPr>
          <w:p w14:paraId="676BB8C9" w14:textId="77777777" w:rsidR="00DF2A47" w:rsidRPr="00042E49" w:rsidRDefault="0027455D" w:rsidP="00B90175">
            <w:pPr>
              <w:pStyle w:val="ab"/>
              <w:tabs>
                <w:tab w:val="left" w:pos="0"/>
              </w:tabs>
              <w:spacing w:after="0"/>
              <w:rPr>
                <w:rFonts w:ascii="Times New Roman" w:hAnsi="Times New Roman"/>
                <w:lang w:val="ru-RU"/>
              </w:rPr>
            </w:pPr>
            <w:r w:rsidRPr="00042E49">
              <w:rPr>
                <w:rFonts w:ascii="Times New Roman" w:hAnsi="Times New Roman"/>
                <w:lang w:val="ru-RU"/>
              </w:rPr>
              <w:t>Дата:</w:t>
            </w:r>
          </w:p>
        </w:tc>
      </w:tr>
      <w:tr w:rsidR="00A02287" w:rsidRPr="00042E49" w14:paraId="7353B62D" w14:textId="77777777" w:rsidTr="00F03B67">
        <w:tc>
          <w:tcPr>
            <w:tcW w:w="4788" w:type="dxa"/>
            <w:gridSpan w:val="4"/>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62B3D827" w14:textId="77777777" w:rsidR="00A02287" w:rsidRPr="00042E49" w:rsidRDefault="00A02287" w:rsidP="00A02287">
            <w:pPr>
              <w:pStyle w:val="ab"/>
              <w:tabs>
                <w:tab w:val="left" w:pos="0"/>
              </w:tabs>
              <w:rPr>
                <w:rFonts w:ascii="Times New Roman" w:hAnsi="Times New Roman"/>
                <w:b/>
                <w:lang w:val="ru-RU"/>
              </w:rPr>
            </w:pPr>
            <w:r w:rsidRPr="00042E49">
              <w:rPr>
                <w:rFonts w:ascii="Times New Roman" w:hAnsi="Times New Roman"/>
                <w:b/>
                <w:lang w:val="ru-RU"/>
              </w:rPr>
              <w:t xml:space="preserve">ЗАКАЗЧИК                                                                                     </w:t>
            </w:r>
          </w:p>
          <w:p w14:paraId="28784249" w14:textId="77777777" w:rsidR="00A02287" w:rsidRPr="00042E49" w:rsidRDefault="00A02287" w:rsidP="00A02287">
            <w:pPr>
              <w:pStyle w:val="ab"/>
              <w:tabs>
                <w:tab w:val="left" w:pos="0"/>
              </w:tabs>
              <w:rPr>
                <w:rFonts w:ascii="Times New Roman" w:hAnsi="Times New Roman"/>
                <w:b/>
                <w:lang w:val="ru-RU"/>
              </w:rPr>
            </w:pPr>
            <w:r w:rsidRPr="00042E49">
              <w:rPr>
                <w:rFonts w:ascii="Times New Roman" w:hAnsi="Times New Roman"/>
                <w:b/>
                <w:lang w:val="ru-RU"/>
              </w:rPr>
              <w:t>ТОО «Жамбыл Петролеум»</w:t>
            </w:r>
          </w:p>
          <w:p w14:paraId="2893B680" w14:textId="77777777" w:rsidR="00A02287" w:rsidRPr="00042E49" w:rsidRDefault="00A02287" w:rsidP="00A02287">
            <w:pPr>
              <w:pStyle w:val="ab"/>
              <w:tabs>
                <w:tab w:val="left" w:pos="0"/>
              </w:tabs>
              <w:rPr>
                <w:rFonts w:ascii="Times New Roman" w:hAnsi="Times New Roman"/>
                <w:b/>
                <w:lang w:val="ru-RU"/>
              </w:rPr>
            </w:pPr>
            <w:r w:rsidRPr="00042E49">
              <w:rPr>
                <w:rFonts w:ascii="Times New Roman" w:hAnsi="Times New Roman"/>
                <w:b/>
                <w:lang w:val="ru-RU"/>
              </w:rPr>
              <w:t xml:space="preserve">Генеральный директор                                                               </w:t>
            </w:r>
          </w:p>
          <w:p w14:paraId="45CD0705" w14:textId="77777777" w:rsidR="00A02287" w:rsidRPr="00042E49" w:rsidRDefault="00A02287" w:rsidP="00A02287">
            <w:pPr>
              <w:pStyle w:val="ab"/>
              <w:tabs>
                <w:tab w:val="left" w:pos="0"/>
              </w:tabs>
              <w:rPr>
                <w:rFonts w:ascii="Times New Roman" w:hAnsi="Times New Roman"/>
                <w:lang w:val="ru-RU"/>
              </w:rPr>
            </w:pPr>
            <w:r w:rsidRPr="00042E49">
              <w:rPr>
                <w:rFonts w:ascii="Times New Roman" w:hAnsi="Times New Roman"/>
                <w:lang w:val="ru-RU"/>
              </w:rPr>
              <w:t xml:space="preserve">___________ </w:t>
            </w:r>
            <w:r w:rsidRPr="00042E49">
              <w:rPr>
                <w:rFonts w:ascii="Times New Roman" w:hAnsi="Times New Roman"/>
                <w:b/>
                <w:lang w:val="ru-RU"/>
              </w:rPr>
              <w:t xml:space="preserve">Елевсинов Х.Т.                                       </w:t>
            </w: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65931F55" w14:textId="10BED97F" w:rsidR="00A02287" w:rsidRPr="00042E49" w:rsidRDefault="00FC426A" w:rsidP="00A02287">
            <w:pPr>
              <w:pStyle w:val="ab"/>
              <w:tabs>
                <w:tab w:val="left" w:pos="0"/>
              </w:tabs>
              <w:spacing w:after="0"/>
              <w:rPr>
                <w:rFonts w:ascii="Times New Roman" w:hAnsi="Times New Roman"/>
                <w:b/>
                <w:lang w:val="en-US"/>
              </w:rPr>
            </w:pPr>
            <w:r w:rsidRPr="00042E49">
              <w:rPr>
                <w:rFonts w:ascii="Times New Roman" w:hAnsi="Times New Roman"/>
                <w:b/>
                <w:lang w:val="ru-RU"/>
              </w:rPr>
              <w:t>ПОДРЯДЧИК</w:t>
            </w:r>
            <w:r w:rsidRPr="00042E49">
              <w:rPr>
                <w:rFonts w:ascii="Times New Roman" w:hAnsi="Times New Roman"/>
                <w:b/>
                <w:lang w:val="en-US"/>
              </w:rPr>
              <w:t xml:space="preserve">    </w:t>
            </w:r>
          </w:p>
          <w:p w14:paraId="5825FBE2" w14:textId="77777777" w:rsidR="00A02287" w:rsidRPr="00042E49" w:rsidRDefault="00A02287" w:rsidP="00A02287">
            <w:pPr>
              <w:pStyle w:val="ab"/>
              <w:tabs>
                <w:tab w:val="left" w:pos="0"/>
              </w:tabs>
              <w:spacing w:after="0"/>
              <w:rPr>
                <w:rFonts w:ascii="Times New Roman" w:hAnsi="Times New Roman"/>
                <w:lang w:val="en-US"/>
              </w:rPr>
            </w:pPr>
          </w:p>
          <w:p w14:paraId="443CFE8B" w14:textId="77777777" w:rsidR="00A02287" w:rsidRPr="00042E49" w:rsidRDefault="00A02287" w:rsidP="00A02287">
            <w:pPr>
              <w:pStyle w:val="ab"/>
              <w:tabs>
                <w:tab w:val="left" w:pos="0"/>
              </w:tabs>
              <w:spacing w:after="0"/>
              <w:rPr>
                <w:rFonts w:ascii="Times New Roman" w:hAnsi="Times New Roman"/>
                <w:lang w:val="en-US"/>
              </w:rPr>
            </w:pPr>
          </w:p>
          <w:p w14:paraId="72FDF47B" w14:textId="77777777" w:rsidR="00A02287" w:rsidRPr="00042E49" w:rsidRDefault="00A02287" w:rsidP="00A02287">
            <w:pPr>
              <w:pStyle w:val="ab"/>
              <w:tabs>
                <w:tab w:val="left" w:pos="0"/>
              </w:tabs>
              <w:spacing w:after="0"/>
              <w:rPr>
                <w:rFonts w:ascii="Times New Roman" w:hAnsi="Times New Roman"/>
                <w:lang w:val="en-US"/>
              </w:rPr>
            </w:pPr>
          </w:p>
          <w:p w14:paraId="139918A9" w14:textId="77777777" w:rsidR="00A02287" w:rsidRPr="00042E49" w:rsidRDefault="00A02287" w:rsidP="00A02287">
            <w:pPr>
              <w:pStyle w:val="ab"/>
              <w:tabs>
                <w:tab w:val="left" w:pos="0"/>
              </w:tabs>
              <w:rPr>
                <w:rFonts w:ascii="Times New Roman" w:hAnsi="Times New Roman"/>
                <w:lang w:val="ru-RU"/>
              </w:rPr>
            </w:pPr>
            <w:r w:rsidRPr="00042E49">
              <w:rPr>
                <w:rFonts w:ascii="Times New Roman" w:hAnsi="Times New Roman"/>
                <w:lang w:val="ru-RU"/>
              </w:rPr>
              <w:t>____________________</w:t>
            </w:r>
          </w:p>
        </w:tc>
      </w:tr>
      <w:tr w:rsidR="00210677" w:rsidRPr="00042E49" w14:paraId="70B9A162" w14:textId="77777777" w:rsidTr="00F03B67">
        <w:tc>
          <w:tcPr>
            <w:tcW w:w="4788" w:type="dxa"/>
            <w:gridSpan w:val="4"/>
            <w:tcBorders>
              <w:top w:val="single" w:sz="4" w:space="0" w:color="auto"/>
              <w:left w:val="nil"/>
              <w:bottom w:val="nil"/>
              <w:right w:val="nil"/>
            </w:tcBorders>
            <w:tcMar>
              <w:top w:w="29" w:type="dxa"/>
              <w:left w:w="115" w:type="dxa"/>
              <w:bottom w:w="29" w:type="dxa"/>
            </w:tcMar>
            <w:vAlign w:val="center"/>
          </w:tcPr>
          <w:p w14:paraId="6D80D1AF" w14:textId="77777777" w:rsidR="00210677" w:rsidRPr="00042E49" w:rsidRDefault="00210677" w:rsidP="001E73FC">
            <w:pPr>
              <w:pStyle w:val="ab"/>
              <w:tabs>
                <w:tab w:val="left" w:pos="0"/>
              </w:tabs>
              <w:rPr>
                <w:rFonts w:ascii="Times New Roman" w:hAnsi="Times New Roman"/>
                <w:b/>
                <w:lang w:val="ru-RU"/>
              </w:rPr>
            </w:pPr>
            <w:r w:rsidRPr="00042E49">
              <w:rPr>
                <w:rFonts w:ascii="Times New Roman" w:hAnsi="Times New Roman"/>
                <w:b/>
                <w:lang w:val="ru-RU"/>
              </w:rPr>
              <w:t xml:space="preserve">ЗАКАЗЧИК                                                                                     </w:t>
            </w:r>
          </w:p>
          <w:p w14:paraId="01F911CD" w14:textId="77777777" w:rsidR="00210677" w:rsidRPr="00042E49" w:rsidRDefault="00210677" w:rsidP="001E73FC">
            <w:pPr>
              <w:pStyle w:val="ab"/>
              <w:tabs>
                <w:tab w:val="left" w:pos="0"/>
              </w:tabs>
              <w:rPr>
                <w:rFonts w:ascii="Times New Roman" w:hAnsi="Times New Roman"/>
                <w:b/>
                <w:lang w:val="ru-RU"/>
              </w:rPr>
            </w:pPr>
            <w:r w:rsidRPr="00042E49">
              <w:rPr>
                <w:rFonts w:ascii="Times New Roman" w:hAnsi="Times New Roman"/>
                <w:b/>
                <w:lang w:val="ru-RU"/>
              </w:rPr>
              <w:t>ТОО «Жамбыл Петролеум»</w:t>
            </w:r>
          </w:p>
          <w:p w14:paraId="4B2C9640" w14:textId="77777777" w:rsidR="00210677" w:rsidRPr="00042E49" w:rsidRDefault="00210677" w:rsidP="001E73FC">
            <w:pPr>
              <w:pStyle w:val="ab"/>
              <w:tabs>
                <w:tab w:val="left" w:pos="0"/>
              </w:tabs>
              <w:rPr>
                <w:rFonts w:ascii="Times New Roman" w:hAnsi="Times New Roman"/>
                <w:b/>
                <w:lang w:val="ru-RU"/>
              </w:rPr>
            </w:pPr>
            <w:r w:rsidRPr="00042E49">
              <w:rPr>
                <w:rFonts w:ascii="Times New Roman" w:hAnsi="Times New Roman"/>
                <w:b/>
                <w:lang w:val="ru-RU"/>
              </w:rPr>
              <w:t xml:space="preserve">Генеральный директор                                                               </w:t>
            </w:r>
          </w:p>
          <w:p w14:paraId="088CF89C" w14:textId="77777777" w:rsidR="00210677" w:rsidRPr="00042E49" w:rsidRDefault="00210677" w:rsidP="001E73FC">
            <w:pPr>
              <w:pStyle w:val="ab"/>
              <w:tabs>
                <w:tab w:val="left" w:pos="0"/>
              </w:tabs>
              <w:rPr>
                <w:rFonts w:ascii="Times New Roman" w:hAnsi="Times New Roman"/>
                <w:b/>
                <w:lang w:val="ru-RU"/>
              </w:rPr>
            </w:pPr>
            <w:r w:rsidRPr="00042E49">
              <w:rPr>
                <w:rFonts w:ascii="Times New Roman" w:hAnsi="Times New Roman"/>
                <w:b/>
                <w:lang w:val="ru-RU"/>
              </w:rPr>
              <w:t xml:space="preserve">___________ Елевсинов Х.Т.                                       </w:t>
            </w:r>
          </w:p>
        </w:tc>
        <w:tc>
          <w:tcPr>
            <w:tcW w:w="4680" w:type="dxa"/>
            <w:gridSpan w:val="3"/>
            <w:tcBorders>
              <w:top w:val="single" w:sz="4" w:space="0" w:color="auto"/>
              <w:left w:val="nil"/>
              <w:bottom w:val="nil"/>
              <w:right w:val="nil"/>
            </w:tcBorders>
            <w:tcMar>
              <w:top w:w="29" w:type="dxa"/>
              <w:left w:w="115" w:type="dxa"/>
              <w:bottom w:w="29" w:type="dxa"/>
            </w:tcMar>
            <w:vAlign w:val="center"/>
          </w:tcPr>
          <w:p w14:paraId="232A3D9C" w14:textId="1EF36347" w:rsidR="00210677" w:rsidRPr="00042E49" w:rsidRDefault="00FC426A" w:rsidP="001E73FC">
            <w:pPr>
              <w:pStyle w:val="ab"/>
              <w:tabs>
                <w:tab w:val="left" w:pos="0"/>
              </w:tabs>
              <w:spacing w:after="0"/>
              <w:rPr>
                <w:rFonts w:ascii="Times New Roman" w:hAnsi="Times New Roman"/>
                <w:b/>
                <w:lang w:val="ru-RU"/>
              </w:rPr>
            </w:pPr>
            <w:r w:rsidRPr="00042E49">
              <w:rPr>
                <w:rFonts w:ascii="Times New Roman" w:hAnsi="Times New Roman"/>
                <w:b/>
                <w:lang w:val="ru-RU"/>
              </w:rPr>
              <w:t>ПОДРЯДЧИК</w:t>
            </w:r>
          </w:p>
          <w:p w14:paraId="268A4158" w14:textId="77777777" w:rsidR="00210677" w:rsidRPr="00042E49" w:rsidRDefault="00210677" w:rsidP="001E73FC">
            <w:pPr>
              <w:pStyle w:val="ab"/>
              <w:tabs>
                <w:tab w:val="left" w:pos="0"/>
              </w:tabs>
              <w:spacing w:after="0"/>
              <w:rPr>
                <w:rFonts w:ascii="Times New Roman" w:hAnsi="Times New Roman"/>
                <w:b/>
                <w:lang w:val="ru-RU"/>
              </w:rPr>
            </w:pPr>
          </w:p>
          <w:p w14:paraId="20F9A53D" w14:textId="77777777" w:rsidR="00210677" w:rsidRPr="00042E49" w:rsidRDefault="00210677" w:rsidP="001E73FC">
            <w:pPr>
              <w:pStyle w:val="ab"/>
              <w:tabs>
                <w:tab w:val="left" w:pos="0"/>
              </w:tabs>
              <w:spacing w:after="0"/>
              <w:rPr>
                <w:rFonts w:ascii="Times New Roman" w:hAnsi="Times New Roman"/>
                <w:b/>
                <w:lang w:val="ru-RU"/>
              </w:rPr>
            </w:pPr>
          </w:p>
          <w:p w14:paraId="2444C797" w14:textId="77777777" w:rsidR="00210677" w:rsidRPr="00042E49" w:rsidRDefault="00210677" w:rsidP="001E73FC">
            <w:pPr>
              <w:pStyle w:val="ab"/>
              <w:tabs>
                <w:tab w:val="left" w:pos="0"/>
              </w:tabs>
              <w:spacing w:after="0"/>
              <w:rPr>
                <w:rFonts w:ascii="Times New Roman" w:hAnsi="Times New Roman"/>
                <w:b/>
                <w:lang w:val="ru-RU"/>
              </w:rPr>
            </w:pPr>
          </w:p>
          <w:p w14:paraId="7DA9A8B2" w14:textId="77777777" w:rsidR="00210677" w:rsidRPr="00042E49" w:rsidRDefault="00210677" w:rsidP="00210677">
            <w:pPr>
              <w:pStyle w:val="ab"/>
              <w:tabs>
                <w:tab w:val="left" w:pos="0"/>
              </w:tabs>
              <w:spacing w:after="0"/>
              <w:rPr>
                <w:rFonts w:ascii="Times New Roman" w:hAnsi="Times New Roman"/>
                <w:b/>
                <w:lang w:val="ru-RU"/>
              </w:rPr>
            </w:pPr>
            <w:r w:rsidRPr="00042E49">
              <w:rPr>
                <w:rFonts w:ascii="Times New Roman" w:hAnsi="Times New Roman"/>
                <w:b/>
                <w:lang w:val="ru-RU"/>
              </w:rPr>
              <w:t>____________________</w:t>
            </w:r>
          </w:p>
        </w:tc>
      </w:tr>
    </w:tbl>
    <w:p w14:paraId="1C711C06" w14:textId="77777777" w:rsidR="00DF2A47" w:rsidRPr="00042E49" w:rsidRDefault="00DF2A47" w:rsidP="00DF2A47">
      <w:pPr>
        <w:pStyle w:val="3"/>
        <w:tabs>
          <w:tab w:val="left" w:pos="0"/>
        </w:tabs>
        <w:jc w:val="right"/>
        <w:rPr>
          <w:rFonts w:ascii="Times New Roman" w:hAnsi="Times New Roman"/>
          <w:b w:val="0"/>
          <w:sz w:val="24"/>
          <w:szCs w:val="24"/>
          <w:lang w:val="ru-RU"/>
        </w:rPr>
        <w:sectPr w:rsidR="00DF2A47" w:rsidRPr="00042E49" w:rsidSect="00FA5375">
          <w:pgSz w:w="11906" w:h="16838" w:code="9"/>
          <w:pgMar w:top="1138" w:right="850" w:bottom="1138" w:left="1699" w:header="706" w:footer="432" w:gutter="0"/>
          <w:cols w:space="708"/>
          <w:docGrid w:linePitch="360"/>
        </w:sectPr>
      </w:pPr>
    </w:p>
    <w:p w14:paraId="3A4CC98D" w14:textId="77777777" w:rsidR="00AD6339" w:rsidRPr="00042E49" w:rsidRDefault="0027455D" w:rsidP="002307BB">
      <w:pPr>
        <w:pStyle w:val="3"/>
        <w:tabs>
          <w:tab w:val="left" w:pos="0"/>
        </w:tabs>
        <w:jc w:val="left"/>
        <w:rPr>
          <w:rFonts w:ascii="Times New Roman" w:hAnsi="Times New Roman"/>
          <w:sz w:val="24"/>
          <w:szCs w:val="24"/>
          <w:lang w:val="ru-RU"/>
        </w:rPr>
      </w:pPr>
      <w:r w:rsidRPr="00042E49">
        <w:rPr>
          <w:rFonts w:ascii="Times New Roman" w:hAnsi="Times New Roman"/>
          <w:sz w:val="24"/>
          <w:szCs w:val="24"/>
          <w:lang w:val="ru-RU"/>
        </w:rPr>
        <w:t>(Форма)                                                                                                                                                                                                         Приложение 7</w:t>
      </w:r>
    </w:p>
    <w:p w14:paraId="2EDD08FB" w14:textId="77777777" w:rsidR="00DF2A47" w:rsidRPr="00042E49" w:rsidRDefault="0027455D" w:rsidP="002307BB">
      <w:pPr>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к Договору № __________</w:t>
      </w:r>
    </w:p>
    <w:p w14:paraId="70AE4818" w14:textId="77777777" w:rsidR="00DF2A47" w:rsidRPr="00042E49" w:rsidRDefault="0027455D" w:rsidP="002307BB">
      <w:pPr>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от «___» _________ 201</w:t>
      </w:r>
      <w:r w:rsidR="00A02287" w:rsidRPr="00042E49">
        <w:rPr>
          <w:rFonts w:ascii="Times New Roman" w:hAnsi="Times New Roman"/>
          <w:b/>
          <w:sz w:val="24"/>
          <w:szCs w:val="24"/>
          <w:lang w:val="ru-RU"/>
        </w:rPr>
        <w:t>8</w:t>
      </w:r>
      <w:r w:rsidRPr="00042E49">
        <w:rPr>
          <w:rFonts w:ascii="Times New Roman" w:hAnsi="Times New Roman"/>
          <w:b/>
          <w:sz w:val="24"/>
          <w:szCs w:val="24"/>
          <w:lang w:val="ru-RU"/>
        </w:rPr>
        <w:t xml:space="preserve"> г.</w:t>
      </w:r>
    </w:p>
    <w:p w14:paraId="6910A26C" w14:textId="77777777" w:rsidR="00DF2A47" w:rsidRPr="00042E49" w:rsidRDefault="0027455D" w:rsidP="00910213">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b/>
          <w:bCs/>
          <w:iCs/>
          <w:sz w:val="16"/>
          <w:szCs w:val="16"/>
          <w:lang w:val="ru-RU"/>
        </w:rPr>
        <w:t xml:space="preserve">Отчетность по </w:t>
      </w:r>
      <w:r w:rsidR="00A02287" w:rsidRPr="00042E49">
        <w:rPr>
          <w:rFonts w:ascii="Times New Roman" w:hAnsi="Times New Roman"/>
          <w:b/>
          <w:bCs/>
          <w:iCs/>
          <w:sz w:val="16"/>
          <w:szCs w:val="16"/>
          <w:lang w:val="ru-RU"/>
        </w:rPr>
        <w:t xml:space="preserve">местному </w:t>
      </w:r>
      <w:r w:rsidRPr="00042E49">
        <w:rPr>
          <w:rFonts w:ascii="Times New Roman" w:hAnsi="Times New Roman"/>
          <w:b/>
          <w:bCs/>
          <w:iCs/>
          <w:sz w:val="16"/>
          <w:szCs w:val="16"/>
          <w:lang w:val="ru-RU"/>
        </w:rPr>
        <w:t>содержанию в работах и услугах</w:t>
      </w:r>
    </w:p>
    <w:tbl>
      <w:tblPr>
        <w:tblW w:w="15285" w:type="dxa"/>
        <w:tblInd w:w="-318" w:type="dxa"/>
        <w:tblLayout w:type="fixed"/>
        <w:tblLook w:val="0000" w:firstRow="0" w:lastRow="0" w:firstColumn="0" w:lastColumn="0" w:noHBand="0" w:noVBand="0"/>
      </w:tblPr>
      <w:tblGrid>
        <w:gridCol w:w="851"/>
        <w:gridCol w:w="993"/>
        <w:gridCol w:w="1417"/>
        <w:gridCol w:w="1888"/>
        <w:gridCol w:w="1940"/>
        <w:gridCol w:w="713"/>
        <w:gridCol w:w="1697"/>
        <w:gridCol w:w="805"/>
        <w:gridCol w:w="891"/>
        <w:gridCol w:w="1247"/>
        <w:gridCol w:w="891"/>
        <w:gridCol w:w="863"/>
        <w:gridCol w:w="1089"/>
      </w:tblGrid>
      <w:tr w:rsidR="00DF2A47" w:rsidRPr="00042E49" w14:paraId="51E10971" w14:textId="77777777" w:rsidTr="00B90175">
        <w:trPr>
          <w:trHeight w:val="279"/>
        </w:trPr>
        <w:tc>
          <w:tcPr>
            <w:tcW w:w="851" w:type="dxa"/>
            <w:vMerge w:val="restart"/>
            <w:tcBorders>
              <w:top w:val="single" w:sz="4" w:space="0" w:color="auto"/>
              <w:left w:val="single" w:sz="4" w:space="0" w:color="auto"/>
              <w:bottom w:val="dotted" w:sz="4" w:space="0" w:color="000000"/>
              <w:right w:val="dotted" w:sz="4" w:space="0" w:color="auto"/>
            </w:tcBorders>
            <w:shd w:val="clear" w:color="auto" w:fill="auto"/>
            <w:vAlign w:val="center"/>
          </w:tcPr>
          <w:p w14:paraId="3E34040B"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п/п</w:t>
            </w:r>
          </w:p>
          <w:p w14:paraId="6C8BE8AB"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Договора</w:t>
            </w:r>
          </w:p>
          <w:p w14:paraId="4E69DDAF"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(m)</w:t>
            </w:r>
          </w:p>
        </w:tc>
        <w:tc>
          <w:tcPr>
            <w:tcW w:w="993"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4E6A5C43"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Стоимость</w:t>
            </w:r>
          </w:p>
          <w:p w14:paraId="61626070"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Договора</w:t>
            </w:r>
          </w:p>
          <w:p w14:paraId="161A8A52"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(СДj)</w:t>
            </w:r>
          </w:p>
          <w:p w14:paraId="13393945"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b/>
                <w:bCs/>
                <w:sz w:val="16"/>
                <w:szCs w:val="16"/>
              </w:rPr>
              <w:t>KZT</w:t>
            </w:r>
          </w:p>
        </w:tc>
        <w:tc>
          <w:tcPr>
            <w:tcW w:w="1417"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1556B880"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Суммарная стоимость</w:t>
            </w:r>
          </w:p>
          <w:p w14:paraId="3AF0D553"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товаров в рамках</w:t>
            </w:r>
          </w:p>
          <w:p w14:paraId="4434AE4A"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 xml:space="preserve"> договора (СТ</w:t>
            </w:r>
            <w:r w:rsidRPr="00042E49">
              <w:rPr>
                <w:rFonts w:ascii="Times New Roman" w:hAnsi="Times New Roman"/>
                <w:sz w:val="16"/>
                <w:szCs w:val="16"/>
              </w:rPr>
              <w:t>j</w:t>
            </w:r>
            <w:r w:rsidRPr="00042E49">
              <w:rPr>
                <w:rFonts w:ascii="Times New Roman" w:hAnsi="Times New Roman"/>
                <w:sz w:val="16"/>
                <w:szCs w:val="16"/>
                <w:lang w:val="ru-RU"/>
              </w:rPr>
              <w:t>)</w:t>
            </w:r>
          </w:p>
          <w:p w14:paraId="340F1E42"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b/>
                <w:bCs/>
                <w:sz w:val="16"/>
                <w:szCs w:val="16"/>
              </w:rPr>
              <w:t>KZT</w:t>
            </w:r>
          </w:p>
        </w:tc>
        <w:tc>
          <w:tcPr>
            <w:tcW w:w="1888"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4308877E"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rPr>
              <w:t>C</w:t>
            </w:r>
            <w:r w:rsidRPr="00042E49">
              <w:rPr>
                <w:rFonts w:ascii="Times New Roman" w:hAnsi="Times New Roman"/>
                <w:sz w:val="16"/>
                <w:szCs w:val="16"/>
                <w:lang w:val="ru-RU"/>
              </w:rPr>
              <w:t>уммарная стоимость</w:t>
            </w:r>
          </w:p>
          <w:p w14:paraId="3942CB7C"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договоров субподряда</w:t>
            </w:r>
          </w:p>
          <w:p w14:paraId="52851E4D"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в рамках договора</w:t>
            </w:r>
          </w:p>
          <w:p w14:paraId="57E84A09"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(ССД</w:t>
            </w:r>
            <w:r w:rsidRPr="00042E49">
              <w:rPr>
                <w:rFonts w:ascii="Times New Roman" w:hAnsi="Times New Roman"/>
                <w:sz w:val="16"/>
                <w:szCs w:val="16"/>
              </w:rPr>
              <w:t>j</w:t>
            </w:r>
            <w:r w:rsidRPr="00042E49">
              <w:rPr>
                <w:rFonts w:ascii="Times New Roman" w:hAnsi="Times New Roman"/>
                <w:sz w:val="16"/>
                <w:szCs w:val="16"/>
                <w:lang w:val="ru-RU"/>
              </w:rPr>
              <w:t>)</w:t>
            </w:r>
          </w:p>
          <w:p w14:paraId="056D21DA"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b/>
                <w:bCs/>
                <w:sz w:val="16"/>
                <w:szCs w:val="16"/>
              </w:rPr>
              <w:t>KZT</w:t>
            </w:r>
          </w:p>
        </w:tc>
        <w:tc>
          <w:tcPr>
            <w:tcW w:w="1940"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46B84EDC"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 xml:space="preserve">Доля фонда оплаты </w:t>
            </w:r>
          </w:p>
          <w:p w14:paraId="27B61D46"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труда казахстанских</w:t>
            </w:r>
          </w:p>
          <w:p w14:paraId="108DC79F"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кадров, выполняющего</w:t>
            </w:r>
          </w:p>
          <w:p w14:paraId="2A2FD34A"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rPr>
              <w:t>j</w:t>
            </w:r>
            <w:r w:rsidRPr="00042E49">
              <w:rPr>
                <w:rFonts w:ascii="Times New Roman" w:hAnsi="Times New Roman"/>
                <w:sz w:val="16"/>
                <w:szCs w:val="16"/>
                <w:lang w:val="ru-RU"/>
              </w:rPr>
              <w:t>-ый договор (</w:t>
            </w:r>
            <w:r w:rsidRPr="00042E49">
              <w:rPr>
                <w:rFonts w:ascii="Times New Roman" w:hAnsi="Times New Roman"/>
                <w:sz w:val="16"/>
                <w:szCs w:val="16"/>
              </w:rPr>
              <w:t>Rj</w:t>
            </w:r>
            <w:r w:rsidRPr="00042E49">
              <w:rPr>
                <w:rFonts w:ascii="Times New Roman" w:hAnsi="Times New Roman"/>
                <w:sz w:val="16"/>
                <w:szCs w:val="16"/>
                <w:lang w:val="ru-RU"/>
              </w:rPr>
              <w:t>)</w:t>
            </w:r>
          </w:p>
          <w:p w14:paraId="07C97E06"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b/>
                <w:bCs/>
                <w:sz w:val="16"/>
                <w:szCs w:val="16"/>
              </w:rPr>
              <w:t>%</w:t>
            </w:r>
          </w:p>
        </w:tc>
        <w:tc>
          <w:tcPr>
            <w:tcW w:w="713"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57F4723D"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 п/п</w:t>
            </w:r>
          </w:p>
          <w:p w14:paraId="57CF61A1"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Товара</w:t>
            </w:r>
          </w:p>
          <w:p w14:paraId="49E144AA"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(n)</w:t>
            </w:r>
          </w:p>
        </w:tc>
        <w:tc>
          <w:tcPr>
            <w:tcW w:w="1697"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62140C2A"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Кол-во товаров</w:t>
            </w:r>
          </w:p>
          <w:p w14:paraId="3623A25E"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Закупленных</w:t>
            </w:r>
          </w:p>
          <w:p w14:paraId="1018B456"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поставщиком в целях</w:t>
            </w:r>
          </w:p>
          <w:p w14:paraId="1ECB05F6"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 xml:space="preserve">исполнения договора </w:t>
            </w:r>
          </w:p>
        </w:tc>
        <w:tc>
          <w:tcPr>
            <w:tcW w:w="805"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6DB0631D"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Цена товара</w:t>
            </w:r>
          </w:p>
          <w:p w14:paraId="22D74AF2"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b/>
                <w:bCs/>
                <w:sz w:val="16"/>
                <w:szCs w:val="16"/>
              </w:rPr>
              <w:t>KZT</w:t>
            </w:r>
          </w:p>
        </w:tc>
        <w:tc>
          <w:tcPr>
            <w:tcW w:w="891"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3862DFAF"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Стоимость</w:t>
            </w:r>
          </w:p>
          <w:p w14:paraId="442C1823"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(Cti)</w:t>
            </w:r>
          </w:p>
          <w:p w14:paraId="6AA6CF34"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b/>
                <w:bCs/>
                <w:sz w:val="16"/>
                <w:szCs w:val="16"/>
              </w:rPr>
              <w:t>KZT</w:t>
            </w:r>
          </w:p>
        </w:tc>
        <w:tc>
          <w:tcPr>
            <w:tcW w:w="1247" w:type="dxa"/>
            <w:vMerge w:val="restart"/>
            <w:tcBorders>
              <w:top w:val="single" w:sz="4" w:space="0" w:color="auto"/>
              <w:left w:val="dotted" w:sz="4" w:space="0" w:color="auto"/>
              <w:bottom w:val="dotted" w:sz="4" w:space="0" w:color="000000"/>
              <w:right w:val="dotted" w:sz="4" w:space="0" w:color="auto"/>
            </w:tcBorders>
            <w:shd w:val="clear" w:color="auto" w:fill="auto"/>
            <w:vAlign w:val="center"/>
          </w:tcPr>
          <w:p w14:paraId="1C67EB97"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Доля КС согласно</w:t>
            </w:r>
          </w:p>
          <w:p w14:paraId="59C5B055"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Сертификата</w:t>
            </w:r>
          </w:p>
          <w:p w14:paraId="100A9ABA"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sz w:val="16"/>
                <w:szCs w:val="16"/>
                <w:lang w:val="ru-RU"/>
              </w:rPr>
              <w:t>СТ-</w:t>
            </w:r>
            <w:r w:rsidRPr="00042E49">
              <w:rPr>
                <w:rFonts w:ascii="Times New Roman" w:hAnsi="Times New Roman"/>
                <w:sz w:val="16"/>
                <w:szCs w:val="16"/>
              </w:rPr>
              <w:t>KZ</w:t>
            </w:r>
            <w:r w:rsidRPr="00042E49">
              <w:rPr>
                <w:rFonts w:ascii="Times New Roman" w:hAnsi="Times New Roman"/>
                <w:sz w:val="16"/>
                <w:szCs w:val="16"/>
                <w:lang w:val="ru-RU"/>
              </w:rPr>
              <w:t xml:space="preserve"> (</w:t>
            </w:r>
            <w:r w:rsidRPr="00042E49">
              <w:rPr>
                <w:rFonts w:ascii="Times New Roman" w:hAnsi="Times New Roman"/>
                <w:sz w:val="16"/>
                <w:szCs w:val="16"/>
              </w:rPr>
              <w:t>Ki</w:t>
            </w:r>
            <w:r w:rsidRPr="00042E49">
              <w:rPr>
                <w:rFonts w:ascii="Times New Roman" w:hAnsi="Times New Roman"/>
                <w:sz w:val="16"/>
                <w:szCs w:val="16"/>
                <w:lang w:val="ru-RU"/>
              </w:rPr>
              <w:t>)</w:t>
            </w:r>
          </w:p>
          <w:p w14:paraId="01DE8FFD"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ru-RU"/>
              </w:rPr>
            </w:pPr>
            <w:r w:rsidRPr="00042E49">
              <w:rPr>
                <w:rFonts w:ascii="Times New Roman" w:hAnsi="Times New Roman"/>
                <w:b/>
                <w:bCs/>
                <w:sz w:val="16"/>
                <w:szCs w:val="16"/>
                <w:lang w:val="ru-RU"/>
              </w:rPr>
              <w:t>%</w:t>
            </w:r>
          </w:p>
        </w:tc>
        <w:tc>
          <w:tcPr>
            <w:tcW w:w="1754" w:type="dxa"/>
            <w:gridSpan w:val="2"/>
            <w:tcBorders>
              <w:top w:val="single" w:sz="4" w:space="0" w:color="auto"/>
              <w:left w:val="nil"/>
              <w:bottom w:val="dotted" w:sz="4" w:space="0" w:color="auto"/>
              <w:right w:val="nil"/>
            </w:tcBorders>
            <w:shd w:val="clear" w:color="auto" w:fill="auto"/>
            <w:vAlign w:val="center"/>
          </w:tcPr>
          <w:p w14:paraId="52469C26"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Сертификат СТ-KZ</w:t>
            </w:r>
          </w:p>
        </w:tc>
        <w:tc>
          <w:tcPr>
            <w:tcW w:w="1089" w:type="dxa"/>
            <w:vMerge w:val="restart"/>
            <w:tcBorders>
              <w:top w:val="single" w:sz="4" w:space="0" w:color="auto"/>
              <w:left w:val="dotted" w:sz="4" w:space="0" w:color="auto"/>
              <w:bottom w:val="dotted" w:sz="4" w:space="0" w:color="000000"/>
              <w:right w:val="single" w:sz="4" w:space="0" w:color="auto"/>
            </w:tcBorders>
            <w:shd w:val="clear" w:color="auto" w:fill="auto"/>
            <w:vAlign w:val="center"/>
          </w:tcPr>
          <w:p w14:paraId="79E14355"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Примечание</w:t>
            </w:r>
          </w:p>
        </w:tc>
      </w:tr>
      <w:tr w:rsidR="00DF2A47" w:rsidRPr="00042E49" w14:paraId="60F265D0" w14:textId="77777777" w:rsidTr="00B90175">
        <w:trPr>
          <w:trHeight w:val="701"/>
        </w:trPr>
        <w:tc>
          <w:tcPr>
            <w:tcW w:w="851" w:type="dxa"/>
            <w:vMerge/>
            <w:tcBorders>
              <w:top w:val="single" w:sz="4" w:space="0" w:color="auto"/>
              <w:left w:val="single" w:sz="4" w:space="0" w:color="auto"/>
              <w:bottom w:val="dotted" w:sz="4" w:space="0" w:color="000000"/>
              <w:right w:val="dotted" w:sz="4" w:space="0" w:color="auto"/>
            </w:tcBorders>
            <w:vAlign w:val="center"/>
          </w:tcPr>
          <w:p w14:paraId="41340DBD"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993" w:type="dxa"/>
            <w:vMerge/>
            <w:tcBorders>
              <w:top w:val="single" w:sz="4" w:space="0" w:color="auto"/>
              <w:left w:val="dotted" w:sz="4" w:space="0" w:color="auto"/>
              <w:bottom w:val="dotted" w:sz="4" w:space="0" w:color="000000"/>
              <w:right w:val="dotted" w:sz="4" w:space="0" w:color="auto"/>
            </w:tcBorders>
            <w:vAlign w:val="center"/>
          </w:tcPr>
          <w:p w14:paraId="04FFF5C3"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1417" w:type="dxa"/>
            <w:vMerge/>
            <w:tcBorders>
              <w:top w:val="single" w:sz="4" w:space="0" w:color="auto"/>
              <w:left w:val="dotted" w:sz="4" w:space="0" w:color="auto"/>
              <w:bottom w:val="dotted" w:sz="4" w:space="0" w:color="000000"/>
              <w:right w:val="dotted" w:sz="4" w:space="0" w:color="auto"/>
            </w:tcBorders>
            <w:vAlign w:val="center"/>
          </w:tcPr>
          <w:p w14:paraId="6A83F51B"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1888" w:type="dxa"/>
            <w:vMerge/>
            <w:tcBorders>
              <w:top w:val="single" w:sz="4" w:space="0" w:color="auto"/>
              <w:left w:val="dotted" w:sz="4" w:space="0" w:color="auto"/>
              <w:bottom w:val="dotted" w:sz="4" w:space="0" w:color="000000"/>
              <w:right w:val="dotted" w:sz="4" w:space="0" w:color="auto"/>
            </w:tcBorders>
            <w:vAlign w:val="center"/>
          </w:tcPr>
          <w:p w14:paraId="635F00A5"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1940" w:type="dxa"/>
            <w:vMerge/>
            <w:tcBorders>
              <w:top w:val="single" w:sz="4" w:space="0" w:color="auto"/>
              <w:left w:val="dotted" w:sz="4" w:space="0" w:color="auto"/>
              <w:bottom w:val="dotted" w:sz="4" w:space="0" w:color="000000"/>
              <w:right w:val="dotted" w:sz="4" w:space="0" w:color="auto"/>
            </w:tcBorders>
            <w:vAlign w:val="center"/>
          </w:tcPr>
          <w:p w14:paraId="4EA8B31A"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713" w:type="dxa"/>
            <w:vMerge/>
            <w:tcBorders>
              <w:top w:val="single" w:sz="4" w:space="0" w:color="auto"/>
              <w:left w:val="dotted" w:sz="4" w:space="0" w:color="auto"/>
              <w:bottom w:val="dotted" w:sz="4" w:space="0" w:color="000000"/>
              <w:right w:val="dotted" w:sz="4" w:space="0" w:color="auto"/>
            </w:tcBorders>
            <w:vAlign w:val="center"/>
          </w:tcPr>
          <w:p w14:paraId="38EBBB45"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1697" w:type="dxa"/>
            <w:vMerge/>
            <w:tcBorders>
              <w:top w:val="single" w:sz="4" w:space="0" w:color="auto"/>
              <w:left w:val="dotted" w:sz="4" w:space="0" w:color="auto"/>
              <w:bottom w:val="dotted" w:sz="4" w:space="0" w:color="000000"/>
              <w:right w:val="dotted" w:sz="4" w:space="0" w:color="auto"/>
            </w:tcBorders>
            <w:vAlign w:val="center"/>
          </w:tcPr>
          <w:p w14:paraId="467C2334"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805" w:type="dxa"/>
            <w:vMerge/>
            <w:tcBorders>
              <w:top w:val="single" w:sz="4" w:space="0" w:color="auto"/>
              <w:left w:val="dotted" w:sz="4" w:space="0" w:color="auto"/>
              <w:bottom w:val="dotted" w:sz="4" w:space="0" w:color="000000"/>
              <w:right w:val="dotted" w:sz="4" w:space="0" w:color="auto"/>
            </w:tcBorders>
            <w:vAlign w:val="center"/>
          </w:tcPr>
          <w:p w14:paraId="235F5344"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891" w:type="dxa"/>
            <w:vMerge/>
            <w:tcBorders>
              <w:top w:val="single" w:sz="4" w:space="0" w:color="auto"/>
              <w:left w:val="dotted" w:sz="4" w:space="0" w:color="auto"/>
              <w:bottom w:val="dotted" w:sz="4" w:space="0" w:color="000000"/>
              <w:right w:val="dotted" w:sz="4" w:space="0" w:color="auto"/>
            </w:tcBorders>
            <w:vAlign w:val="center"/>
          </w:tcPr>
          <w:p w14:paraId="1B0A1539"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1247" w:type="dxa"/>
            <w:vMerge/>
            <w:tcBorders>
              <w:top w:val="single" w:sz="4" w:space="0" w:color="auto"/>
              <w:left w:val="dotted" w:sz="4" w:space="0" w:color="auto"/>
              <w:bottom w:val="dotted" w:sz="4" w:space="0" w:color="000000"/>
              <w:right w:val="dotted" w:sz="4" w:space="0" w:color="auto"/>
            </w:tcBorders>
            <w:vAlign w:val="center"/>
          </w:tcPr>
          <w:p w14:paraId="6CDCE40D" w14:textId="77777777" w:rsidR="00DF2A47" w:rsidRPr="00042E49" w:rsidRDefault="00DF2A47" w:rsidP="002307BB">
            <w:pPr>
              <w:tabs>
                <w:tab w:val="left" w:pos="0"/>
              </w:tabs>
              <w:spacing w:line="240" w:lineRule="auto"/>
              <w:ind w:left="0" w:firstLine="0"/>
              <w:rPr>
                <w:rFonts w:ascii="Times New Roman" w:hAnsi="Times New Roman"/>
                <w:sz w:val="16"/>
                <w:szCs w:val="16"/>
              </w:rPr>
            </w:pPr>
          </w:p>
        </w:tc>
        <w:tc>
          <w:tcPr>
            <w:tcW w:w="891" w:type="dxa"/>
            <w:tcBorders>
              <w:top w:val="nil"/>
              <w:left w:val="nil"/>
              <w:bottom w:val="dotted" w:sz="4" w:space="0" w:color="auto"/>
              <w:right w:val="nil"/>
            </w:tcBorders>
            <w:shd w:val="clear" w:color="auto" w:fill="auto"/>
            <w:vAlign w:val="center"/>
          </w:tcPr>
          <w:p w14:paraId="7125B756"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Номер</w:t>
            </w:r>
          </w:p>
        </w:tc>
        <w:tc>
          <w:tcPr>
            <w:tcW w:w="863" w:type="dxa"/>
            <w:tcBorders>
              <w:top w:val="nil"/>
              <w:left w:val="dotted" w:sz="4" w:space="0" w:color="auto"/>
              <w:bottom w:val="dotted" w:sz="4" w:space="0" w:color="auto"/>
              <w:right w:val="nil"/>
            </w:tcBorders>
            <w:shd w:val="clear" w:color="auto" w:fill="auto"/>
            <w:vAlign w:val="center"/>
          </w:tcPr>
          <w:p w14:paraId="4EF75EBE"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Дата выдачи</w:t>
            </w:r>
          </w:p>
        </w:tc>
        <w:tc>
          <w:tcPr>
            <w:tcW w:w="1089" w:type="dxa"/>
            <w:vMerge/>
            <w:tcBorders>
              <w:top w:val="single" w:sz="4" w:space="0" w:color="auto"/>
              <w:left w:val="dotted" w:sz="4" w:space="0" w:color="auto"/>
              <w:bottom w:val="dotted" w:sz="4" w:space="0" w:color="000000"/>
              <w:right w:val="single" w:sz="4" w:space="0" w:color="auto"/>
            </w:tcBorders>
            <w:vAlign w:val="center"/>
          </w:tcPr>
          <w:p w14:paraId="02FA8CA6" w14:textId="77777777" w:rsidR="00DF2A47" w:rsidRPr="00042E49" w:rsidRDefault="00DF2A47" w:rsidP="002307BB">
            <w:pPr>
              <w:widowControl w:val="0"/>
              <w:tabs>
                <w:tab w:val="left" w:pos="0"/>
              </w:tabs>
              <w:spacing w:line="240" w:lineRule="auto"/>
              <w:ind w:left="0" w:firstLine="0"/>
              <w:outlineLvl w:val="0"/>
              <w:rPr>
                <w:rFonts w:ascii="Times New Roman" w:hAnsi="Times New Roman"/>
                <w:sz w:val="16"/>
                <w:szCs w:val="16"/>
              </w:rPr>
            </w:pPr>
          </w:p>
        </w:tc>
      </w:tr>
      <w:tr w:rsidR="00DF2A47" w:rsidRPr="00042E49" w14:paraId="74937529" w14:textId="77777777" w:rsidTr="00B90175">
        <w:trPr>
          <w:trHeight w:val="279"/>
        </w:trPr>
        <w:tc>
          <w:tcPr>
            <w:tcW w:w="851" w:type="dxa"/>
            <w:tcBorders>
              <w:top w:val="nil"/>
              <w:left w:val="single" w:sz="4" w:space="0" w:color="auto"/>
              <w:bottom w:val="dotted" w:sz="4" w:space="0" w:color="auto"/>
              <w:right w:val="dotted" w:sz="4" w:space="0" w:color="auto"/>
            </w:tcBorders>
            <w:shd w:val="clear" w:color="auto" w:fill="auto"/>
            <w:noWrap/>
            <w:vAlign w:val="center"/>
          </w:tcPr>
          <w:p w14:paraId="4E38CE88" w14:textId="77777777" w:rsidR="00DF2A47" w:rsidRPr="00042E49" w:rsidRDefault="0027455D" w:rsidP="002307BB">
            <w:pPr>
              <w:tabs>
                <w:tab w:val="left" w:pos="0"/>
              </w:tabs>
              <w:spacing w:line="240" w:lineRule="auto"/>
              <w:ind w:left="0" w:firstLine="0"/>
              <w:jc w:val="center"/>
              <w:rPr>
                <w:rFonts w:ascii="Times New Roman" w:hAnsi="Times New Roman"/>
                <w:sz w:val="16"/>
                <w:szCs w:val="16"/>
              </w:rPr>
            </w:pPr>
            <w:r w:rsidRPr="00042E49">
              <w:rPr>
                <w:rFonts w:ascii="Times New Roman" w:hAnsi="Times New Roman"/>
                <w:sz w:val="16"/>
                <w:szCs w:val="16"/>
              </w:rPr>
              <w:t>1</w:t>
            </w:r>
          </w:p>
        </w:tc>
        <w:tc>
          <w:tcPr>
            <w:tcW w:w="993" w:type="dxa"/>
            <w:tcBorders>
              <w:top w:val="nil"/>
              <w:left w:val="nil"/>
              <w:bottom w:val="dotted" w:sz="4" w:space="0" w:color="auto"/>
              <w:right w:val="dotted" w:sz="4" w:space="0" w:color="auto"/>
            </w:tcBorders>
            <w:shd w:val="clear" w:color="auto" w:fill="auto"/>
            <w:noWrap/>
            <w:vAlign w:val="center"/>
          </w:tcPr>
          <w:p w14:paraId="74580C72"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b/>
                <w:bCs/>
                <w:sz w:val="16"/>
                <w:szCs w:val="16"/>
              </w:rPr>
            </w:pPr>
          </w:p>
        </w:tc>
        <w:tc>
          <w:tcPr>
            <w:tcW w:w="1417" w:type="dxa"/>
            <w:tcBorders>
              <w:top w:val="nil"/>
              <w:left w:val="nil"/>
              <w:bottom w:val="dotted" w:sz="4" w:space="0" w:color="auto"/>
              <w:right w:val="dotted" w:sz="4" w:space="0" w:color="auto"/>
            </w:tcBorders>
            <w:shd w:val="clear" w:color="auto" w:fill="auto"/>
            <w:noWrap/>
            <w:vAlign w:val="center"/>
          </w:tcPr>
          <w:p w14:paraId="70E277D5"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1888" w:type="dxa"/>
            <w:tcBorders>
              <w:top w:val="nil"/>
              <w:left w:val="nil"/>
              <w:bottom w:val="dotted" w:sz="4" w:space="0" w:color="auto"/>
              <w:right w:val="dotted" w:sz="4" w:space="0" w:color="auto"/>
            </w:tcBorders>
            <w:shd w:val="clear" w:color="auto" w:fill="auto"/>
            <w:noWrap/>
            <w:vAlign w:val="center"/>
          </w:tcPr>
          <w:p w14:paraId="3B1C217D"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1940" w:type="dxa"/>
            <w:tcBorders>
              <w:top w:val="nil"/>
              <w:left w:val="nil"/>
              <w:bottom w:val="dotted" w:sz="4" w:space="0" w:color="auto"/>
              <w:right w:val="dotted" w:sz="4" w:space="0" w:color="auto"/>
            </w:tcBorders>
            <w:shd w:val="clear" w:color="auto" w:fill="auto"/>
            <w:noWrap/>
            <w:vAlign w:val="center"/>
          </w:tcPr>
          <w:p w14:paraId="413D7CAC"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713" w:type="dxa"/>
            <w:tcBorders>
              <w:top w:val="nil"/>
              <w:left w:val="nil"/>
              <w:bottom w:val="dotted" w:sz="4" w:space="0" w:color="auto"/>
              <w:right w:val="dotted" w:sz="4" w:space="0" w:color="auto"/>
            </w:tcBorders>
            <w:shd w:val="clear" w:color="auto" w:fill="auto"/>
            <w:noWrap/>
            <w:vAlign w:val="center"/>
          </w:tcPr>
          <w:p w14:paraId="6EE4982A" w14:textId="77777777" w:rsidR="00DF2A47" w:rsidRPr="00042E49" w:rsidRDefault="0027455D" w:rsidP="002307BB">
            <w:pPr>
              <w:tabs>
                <w:tab w:val="left" w:pos="0"/>
              </w:tabs>
              <w:spacing w:line="240" w:lineRule="auto"/>
              <w:ind w:left="0" w:firstLine="0"/>
              <w:jc w:val="center"/>
              <w:rPr>
                <w:rFonts w:ascii="Times New Roman" w:hAnsi="Times New Roman"/>
                <w:sz w:val="16"/>
                <w:szCs w:val="16"/>
                <w:lang w:val="en-US"/>
              </w:rPr>
            </w:pPr>
            <w:r w:rsidRPr="00042E49">
              <w:rPr>
                <w:rFonts w:ascii="Times New Roman" w:hAnsi="Times New Roman"/>
                <w:sz w:val="16"/>
                <w:szCs w:val="16"/>
                <w:lang w:val="en-US"/>
              </w:rPr>
              <w:t>1</w:t>
            </w:r>
          </w:p>
        </w:tc>
        <w:tc>
          <w:tcPr>
            <w:tcW w:w="1697" w:type="dxa"/>
            <w:tcBorders>
              <w:top w:val="nil"/>
              <w:left w:val="nil"/>
              <w:bottom w:val="dotted" w:sz="4" w:space="0" w:color="auto"/>
              <w:right w:val="dotted" w:sz="4" w:space="0" w:color="auto"/>
            </w:tcBorders>
            <w:shd w:val="clear" w:color="auto" w:fill="auto"/>
            <w:noWrap/>
            <w:vAlign w:val="center"/>
          </w:tcPr>
          <w:p w14:paraId="52AE809D"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805" w:type="dxa"/>
            <w:tcBorders>
              <w:top w:val="nil"/>
              <w:left w:val="nil"/>
              <w:bottom w:val="dotted" w:sz="4" w:space="0" w:color="auto"/>
              <w:right w:val="dotted" w:sz="4" w:space="0" w:color="auto"/>
            </w:tcBorders>
            <w:shd w:val="clear" w:color="auto" w:fill="auto"/>
            <w:noWrap/>
            <w:vAlign w:val="center"/>
          </w:tcPr>
          <w:p w14:paraId="0B88DC88"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891" w:type="dxa"/>
            <w:tcBorders>
              <w:top w:val="nil"/>
              <w:left w:val="nil"/>
              <w:bottom w:val="dotted" w:sz="4" w:space="0" w:color="auto"/>
              <w:right w:val="dotted" w:sz="4" w:space="0" w:color="auto"/>
            </w:tcBorders>
            <w:shd w:val="clear" w:color="auto" w:fill="auto"/>
            <w:noWrap/>
            <w:vAlign w:val="center"/>
          </w:tcPr>
          <w:p w14:paraId="1C810A8D"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1247" w:type="dxa"/>
            <w:tcBorders>
              <w:top w:val="nil"/>
              <w:left w:val="nil"/>
              <w:bottom w:val="dotted" w:sz="4" w:space="0" w:color="auto"/>
              <w:right w:val="dotted" w:sz="4" w:space="0" w:color="auto"/>
            </w:tcBorders>
            <w:shd w:val="clear" w:color="auto" w:fill="auto"/>
            <w:noWrap/>
            <w:vAlign w:val="center"/>
          </w:tcPr>
          <w:p w14:paraId="1D7E7F18"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891" w:type="dxa"/>
            <w:tcBorders>
              <w:top w:val="nil"/>
              <w:left w:val="nil"/>
              <w:bottom w:val="dotted" w:sz="4" w:space="0" w:color="auto"/>
              <w:right w:val="dotted" w:sz="4" w:space="0" w:color="auto"/>
            </w:tcBorders>
            <w:shd w:val="clear" w:color="auto" w:fill="auto"/>
            <w:noWrap/>
            <w:vAlign w:val="center"/>
          </w:tcPr>
          <w:p w14:paraId="18DE7438"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863" w:type="dxa"/>
            <w:tcBorders>
              <w:top w:val="nil"/>
              <w:left w:val="nil"/>
              <w:bottom w:val="dotted" w:sz="4" w:space="0" w:color="auto"/>
              <w:right w:val="dotted" w:sz="4" w:space="0" w:color="auto"/>
            </w:tcBorders>
            <w:shd w:val="clear" w:color="auto" w:fill="auto"/>
            <w:noWrap/>
            <w:vAlign w:val="center"/>
          </w:tcPr>
          <w:p w14:paraId="291D3A2C"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sz w:val="16"/>
                <w:szCs w:val="16"/>
              </w:rPr>
            </w:pPr>
          </w:p>
        </w:tc>
        <w:tc>
          <w:tcPr>
            <w:tcW w:w="1089" w:type="dxa"/>
            <w:tcBorders>
              <w:top w:val="nil"/>
              <w:left w:val="nil"/>
              <w:bottom w:val="dotted" w:sz="4" w:space="0" w:color="auto"/>
              <w:right w:val="single" w:sz="4" w:space="0" w:color="auto"/>
            </w:tcBorders>
            <w:shd w:val="clear" w:color="auto" w:fill="auto"/>
            <w:noWrap/>
            <w:vAlign w:val="center"/>
          </w:tcPr>
          <w:p w14:paraId="614D7BCE" w14:textId="77777777" w:rsidR="00DF2A47" w:rsidRPr="00042E49" w:rsidRDefault="00DF2A47" w:rsidP="002307BB">
            <w:pPr>
              <w:widowControl w:val="0"/>
              <w:tabs>
                <w:tab w:val="left" w:pos="0"/>
              </w:tabs>
              <w:spacing w:line="240" w:lineRule="auto"/>
              <w:ind w:left="0" w:firstLine="0"/>
              <w:jc w:val="center"/>
              <w:outlineLvl w:val="0"/>
              <w:rPr>
                <w:rFonts w:ascii="Times New Roman" w:hAnsi="Times New Roman"/>
                <w:i/>
                <w:iCs/>
                <w:sz w:val="16"/>
                <w:szCs w:val="16"/>
              </w:rPr>
            </w:pPr>
          </w:p>
        </w:tc>
      </w:tr>
      <w:tr w:rsidR="00DF2A47" w:rsidRPr="00042E49" w14:paraId="1372DACC" w14:textId="77777777" w:rsidTr="00B90175">
        <w:trPr>
          <w:trHeight w:val="279"/>
        </w:trPr>
        <w:tc>
          <w:tcPr>
            <w:tcW w:w="851" w:type="dxa"/>
            <w:tcBorders>
              <w:top w:val="nil"/>
              <w:left w:val="single" w:sz="4" w:space="0" w:color="auto"/>
              <w:bottom w:val="dotted" w:sz="4" w:space="0" w:color="auto"/>
              <w:right w:val="dotted" w:sz="4" w:space="0" w:color="auto"/>
            </w:tcBorders>
            <w:shd w:val="clear" w:color="auto" w:fill="auto"/>
            <w:noWrap/>
            <w:vAlign w:val="center"/>
          </w:tcPr>
          <w:p w14:paraId="5802923D" w14:textId="77777777" w:rsidR="00AD6339" w:rsidRPr="00042E49" w:rsidRDefault="0027455D" w:rsidP="00910213">
            <w:pPr>
              <w:tabs>
                <w:tab w:val="left" w:pos="0"/>
              </w:tabs>
              <w:spacing w:line="240" w:lineRule="auto"/>
              <w:ind w:left="0" w:firstLineChars="100" w:firstLine="160"/>
              <w:jc w:val="center"/>
              <w:rPr>
                <w:rFonts w:ascii="Times New Roman" w:hAnsi="Times New Roman"/>
                <w:sz w:val="16"/>
                <w:szCs w:val="16"/>
              </w:rPr>
            </w:pPr>
            <w:r w:rsidRPr="00042E49">
              <w:rPr>
                <w:rFonts w:ascii="Times New Roman" w:hAnsi="Times New Roman"/>
                <w:sz w:val="16"/>
                <w:szCs w:val="16"/>
              </w:rPr>
              <w:t>2</w:t>
            </w:r>
          </w:p>
        </w:tc>
        <w:tc>
          <w:tcPr>
            <w:tcW w:w="993" w:type="dxa"/>
            <w:tcBorders>
              <w:top w:val="nil"/>
              <w:left w:val="nil"/>
              <w:bottom w:val="dotted" w:sz="4" w:space="0" w:color="auto"/>
              <w:right w:val="dotted" w:sz="4" w:space="0" w:color="auto"/>
            </w:tcBorders>
            <w:shd w:val="clear" w:color="auto" w:fill="auto"/>
            <w:noWrap/>
            <w:vAlign w:val="center"/>
          </w:tcPr>
          <w:p w14:paraId="75B1212C"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417" w:type="dxa"/>
            <w:tcBorders>
              <w:top w:val="nil"/>
              <w:left w:val="nil"/>
              <w:bottom w:val="dotted" w:sz="4" w:space="0" w:color="auto"/>
              <w:right w:val="dotted" w:sz="4" w:space="0" w:color="auto"/>
            </w:tcBorders>
            <w:shd w:val="clear" w:color="auto" w:fill="auto"/>
            <w:noWrap/>
            <w:vAlign w:val="center"/>
          </w:tcPr>
          <w:p w14:paraId="27528E38"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888" w:type="dxa"/>
            <w:tcBorders>
              <w:top w:val="nil"/>
              <w:left w:val="nil"/>
              <w:bottom w:val="dotted" w:sz="4" w:space="0" w:color="auto"/>
              <w:right w:val="dotted" w:sz="4" w:space="0" w:color="auto"/>
            </w:tcBorders>
            <w:shd w:val="clear" w:color="auto" w:fill="auto"/>
            <w:noWrap/>
            <w:vAlign w:val="center"/>
          </w:tcPr>
          <w:p w14:paraId="2526D04A"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940" w:type="dxa"/>
            <w:tcBorders>
              <w:top w:val="nil"/>
              <w:left w:val="nil"/>
              <w:bottom w:val="dotted" w:sz="4" w:space="0" w:color="auto"/>
              <w:right w:val="dotted" w:sz="4" w:space="0" w:color="auto"/>
            </w:tcBorders>
            <w:shd w:val="clear" w:color="auto" w:fill="auto"/>
            <w:noWrap/>
            <w:vAlign w:val="center"/>
          </w:tcPr>
          <w:p w14:paraId="5D116778"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713" w:type="dxa"/>
            <w:tcBorders>
              <w:top w:val="nil"/>
              <w:left w:val="nil"/>
              <w:bottom w:val="dotted" w:sz="4" w:space="0" w:color="auto"/>
              <w:right w:val="dotted" w:sz="4" w:space="0" w:color="auto"/>
            </w:tcBorders>
            <w:shd w:val="clear" w:color="auto" w:fill="auto"/>
            <w:noWrap/>
            <w:vAlign w:val="center"/>
          </w:tcPr>
          <w:p w14:paraId="7FBB5675" w14:textId="77777777" w:rsidR="00AD6339" w:rsidRPr="00042E49" w:rsidRDefault="0027455D" w:rsidP="00910213">
            <w:pPr>
              <w:tabs>
                <w:tab w:val="left" w:pos="0"/>
              </w:tabs>
              <w:spacing w:line="240" w:lineRule="auto"/>
              <w:ind w:left="0" w:firstLineChars="100" w:firstLine="160"/>
              <w:jc w:val="center"/>
              <w:rPr>
                <w:rFonts w:ascii="Times New Roman" w:hAnsi="Times New Roman"/>
                <w:iCs/>
                <w:sz w:val="16"/>
                <w:szCs w:val="16"/>
                <w:lang w:val="en-US"/>
              </w:rPr>
            </w:pPr>
            <w:r w:rsidRPr="00042E49">
              <w:rPr>
                <w:rFonts w:ascii="Times New Roman" w:hAnsi="Times New Roman"/>
                <w:iCs/>
                <w:sz w:val="16"/>
                <w:szCs w:val="16"/>
                <w:lang w:val="en-US"/>
              </w:rPr>
              <w:t>2</w:t>
            </w:r>
          </w:p>
        </w:tc>
        <w:tc>
          <w:tcPr>
            <w:tcW w:w="1697" w:type="dxa"/>
            <w:tcBorders>
              <w:top w:val="nil"/>
              <w:left w:val="nil"/>
              <w:bottom w:val="dotted" w:sz="4" w:space="0" w:color="auto"/>
              <w:right w:val="dotted" w:sz="4" w:space="0" w:color="auto"/>
            </w:tcBorders>
            <w:shd w:val="clear" w:color="auto" w:fill="auto"/>
            <w:noWrap/>
            <w:vAlign w:val="center"/>
          </w:tcPr>
          <w:p w14:paraId="50F0CDF9"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05" w:type="dxa"/>
            <w:tcBorders>
              <w:top w:val="nil"/>
              <w:left w:val="nil"/>
              <w:bottom w:val="dotted" w:sz="4" w:space="0" w:color="auto"/>
              <w:right w:val="dotted" w:sz="4" w:space="0" w:color="auto"/>
            </w:tcBorders>
            <w:shd w:val="clear" w:color="auto" w:fill="auto"/>
            <w:noWrap/>
            <w:vAlign w:val="center"/>
          </w:tcPr>
          <w:p w14:paraId="411AB2E2"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91" w:type="dxa"/>
            <w:tcBorders>
              <w:top w:val="nil"/>
              <w:left w:val="nil"/>
              <w:bottom w:val="dotted" w:sz="4" w:space="0" w:color="auto"/>
              <w:right w:val="dotted" w:sz="4" w:space="0" w:color="auto"/>
            </w:tcBorders>
            <w:shd w:val="clear" w:color="auto" w:fill="auto"/>
            <w:noWrap/>
            <w:vAlign w:val="center"/>
          </w:tcPr>
          <w:p w14:paraId="384D5162"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247" w:type="dxa"/>
            <w:tcBorders>
              <w:top w:val="nil"/>
              <w:left w:val="nil"/>
              <w:bottom w:val="dotted" w:sz="4" w:space="0" w:color="auto"/>
              <w:right w:val="dotted" w:sz="4" w:space="0" w:color="auto"/>
            </w:tcBorders>
            <w:shd w:val="clear" w:color="auto" w:fill="auto"/>
            <w:noWrap/>
            <w:vAlign w:val="center"/>
          </w:tcPr>
          <w:p w14:paraId="0937E8CF"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91" w:type="dxa"/>
            <w:tcBorders>
              <w:top w:val="nil"/>
              <w:left w:val="nil"/>
              <w:bottom w:val="dotted" w:sz="4" w:space="0" w:color="auto"/>
              <w:right w:val="dotted" w:sz="4" w:space="0" w:color="auto"/>
            </w:tcBorders>
            <w:shd w:val="clear" w:color="auto" w:fill="auto"/>
            <w:noWrap/>
            <w:vAlign w:val="center"/>
          </w:tcPr>
          <w:p w14:paraId="40EAF643"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63" w:type="dxa"/>
            <w:tcBorders>
              <w:top w:val="nil"/>
              <w:left w:val="nil"/>
              <w:bottom w:val="dotted" w:sz="4" w:space="0" w:color="auto"/>
              <w:right w:val="dotted" w:sz="4" w:space="0" w:color="auto"/>
            </w:tcBorders>
            <w:shd w:val="clear" w:color="auto" w:fill="auto"/>
            <w:noWrap/>
            <w:vAlign w:val="center"/>
          </w:tcPr>
          <w:p w14:paraId="10F63080"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089" w:type="dxa"/>
            <w:tcBorders>
              <w:top w:val="nil"/>
              <w:left w:val="nil"/>
              <w:bottom w:val="dotted" w:sz="4" w:space="0" w:color="auto"/>
              <w:right w:val="single" w:sz="4" w:space="0" w:color="auto"/>
            </w:tcBorders>
            <w:shd w:val="clear" w:color="auto" w:fill="auto"/>
            <w:noWrap/>
            <w:vAlign w:val="center"/>
          </w:tcPr>
          <w:p w14:paraId="4FAF4EE7"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r>
      <w:tr w:rsidR="00DF2A47" w:rsidRPr="00042E49" w14:paraId="1F0C1318" w14:textId="77777777" w:rsidTr="00B90175">
        <w:trPr>
          <w:trHeight w:val="279"/>
        </w:trPr>
        <w:tc>
          <w:tcPr>
            <w:tcW w:w="851" w:type="dxa"/>
            <w:tcBorders>
              <w:top w:val="nil"/>
              <w:left w:val="single" w:sz="4" w:space="0" w:color="auto"/>
              <w:bottom w:val="dotted" w:sz="4" w:space="0" w:color="auto"/>
              <w:right w:val="dotted" w:sz="4" w:space="0" w:color="auto"/>
            </w:tcBorders>
            <w:shd w:val="clear" w:color="auto" w:fill="auto"/>
            <w:noWrap/>
            <w:vAlign w:val="center"/>
          </w:tcPr>
          <w:p w14:paraId="384086A6" w14:textId="77777777" w:rsidR="00DF2A47" w:rsidRPr="00042E49" w:rsidRDefault="0027455D" w:rsidP="00910213">
            <w:pPr>
              <w:tabs>
                <w:tab w:val="left" w:pos="0"/>
              </w:tabs>
              <w:spacing w:line="240" w:lineRule="auto"/>
              <w:ind w:left="0" w:firstLine="0"/>
              <w:jc w:val="center"/>
              <w:rPr>
                <w:rFonts w:ascii="Times New Roman" w:hAnsi="Times New Roman"/>
                <w:sz w:val="16"/>
                <w:szCs w:val="16"/>
                <w:lang w:val="en-US"/>
              </w:rPr>
            </w:pPr>
            <w:r w:rsidRPr="00042E49">
              <w:rPr>
                <w:rFonts w:ascii="Times New Roman" w:hAnsi="Times New Roman"/>
                <w:sz w:val="16"/>
                <w:szCs w:val="16"/>
                <w:lang w:val="en-US"/>
              </w:rPr>
              <w:t>m</w:t>
            </w:r>
          </w:p>
        </w:tc>
        <w:tc>
          <w:tcPr>
            <w:tcW w:w="993" w:type="dxa"/>
            <w:tcBorders>
              <w:top w:val="nil"/>
              <w:left w:val="nil"/>
              <w:bottom w:val="dotted" w:sz="4" w:space="0" w:color="auto"/>
              <w:right w:val="dotted" w:sz="4" w:space="0" w:color="auto"/>
            </w:tcBorders>
            <w:shd w:val="clear" w:color="auto" w:fill="auto"/>
            <w:noWrap/>
            <w:vAlign w:val="center"/>
          </w:tcPr>
          <w:p w14:paraId="1E7A4D2C"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417" w:type="dxa"/>
            <w:tcBorders>
              <w:top w:val="nil"/>
              <w:left w:val="nil"/>
              <w:bottom w:val="dotted" w:sz="4" w:space="0" w:color="auto"/>
              <w:right w:val="dotted" w:sz="4" w:space="0" w:color="auto"/>
            </w:tcBorders>
            <w:shd w:val="clear" w:color="auto" w:fill="auto"/>
            <w:noWrap/>
            <w:vAlign w:val="center"/>
          </w:tcPr>
          <w:p w14:paraId="54EF53AB"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888" w:type="dxa"/>
            <w:tcBorders>
              <w:top w:val="nil"/>
              <w:left w:val="nil"/>
              <w:bottom w:val="dotted" w:sz="4" w:space="0" w:color="auto"/>
              <w:right w:val="dotted" w:sz="4" w:space="0" w:color="auto"/>
            </w:tcBorders>
            <w:shd w:val="clear" w:color="auto" w:fill="auto"/>
            <w:noWrap/>
            <w:vAlign w:val="center"/>
          </w:tcPr>
          <w:p w14:paraId="7C69BA48"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940" w:type="dxa"/>
            <w:tcBorders>
              <w:top w:val="nil"/>
              <w:left w:val="nil"/>
              <w:bottom w:val="dotted" w:sz="4" w:space="0" w:color="auto"/>
              <w:right w:val="dotted" w:sz="4" w:space="0" w:color="auto"/>
            </w:tcBorders>
            <w:shd w:val="clear" w:color="auto" w:fill="auto"/>
            <w:noWrap/>
            <w:vAlign w:val="center"/>
          </w:tcPr>
          <w:p w14:paraId="7F1C6353"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713" w:type="dxa"/>
            <w:tcBorders>
              <w:top w:val="nil"/>
              <w:left w:val="nil"/>
              <w:bottom w:val="dotted" w:sz="4" w:space="0" w:color="auto"/>
              <w:right w:val="dotted" w:sz="4" w:space="0" w:color="auto"/>
            </w:tcBorders>
            <w:shd w:val="clear" w:color="auto" w:fill="auto"/>
            <w:noWrap/>
            <w:vAlign w:val="center"/>
          </w:tcPr>
          <w:p w14:paraId="7F1B5B10" w14:textId="77777777" w:rsidR="00AD6339" w:rsidRPr="00042E49" w:rsidRDefault="0027455D" w:rsidP="00910213">
            <w:pPr>
              <w:tabs>
                <w:tab w:val="left" w:pos="0"/>
              </w:tabs>
              <w:spacing w:line="240" w:lineRule="auto"/>
              <w:ind w:left="0" w:firstLineChars="100" w:firstLine="160"/>
              <w:jc w:val="center"/>
              <w:rPr>
                <w:rFonts w:ascii="Times New Roman" w:hAnsi="Times New Roman"/>
                <w:iCs/>
                <w:sz w:val="16"/>
                <w:szCs w:val="16"/>
                <w:lang w:val="en-US"/>
              </w:rPr>
            </w:pPr>
            <w:r w:rsidRPr="00042E49">
              <w:rPr>
                <w:rFonts w:ascii="Times New Roman" w:hAnsi="Times New Roman"/>
                <w:iCs/>
                <w:sz w:val="16"/>
                <w:szCs w:val="16"/>
                <w:lang w:val="en-US"/>
              </w:rPr>
              <w:t>n</w:t>
            </w:r>
          </w:p>
        </w:tc>
        <w:tc>
          <w:tcPr>
            <w:tcW w:w="1697" w:type="dxa"/>
            <w:tcBorders>
              <w:top w:val="nil"/>
              <w:left w:val="nil"/>
              <w:bottom w:val="dotted" w:sz="4" w:space="0" w:color="auto"/>
              <w:right w:val="dotted" w:sz="4" w:space="0" w:color="auto"/>
            </w:tcBorders>
            <w:shd w:val="clear" w:color="auto" w:fill="auto"/>
            <w:noWrap/>
            <w:vAlign w:val="center"/>
          </w:tcPr>
          <w:p w14:paraId="57817504"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05" w:type="dxa"/>
            <w:tcBorders>
              <w:top w:val="nil"/>
              <w:left w:val="nil"/>
              <w:bottom w:val="dotted" w:sz="4" w:space="0" w:color="auto"/>
              <w:right w:val="dotted" w:sz="4" w:space="0" w:color="auto"/>
            </w:tcBorders>
            <w:shd w:val="clear" w:color="auto" w:fill="auto"/>
            <w:noWrap/>
            <w:vAlign w:val="center"/>
          </w:tcPr>
          <w:p w14:paraId="1C72EC34"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91" w:type="dxa"/>
            <w:tcBorders>
              <w:top w:val="nil"/>
              <w:left w:val="nil"/>
              <w:bottom w:val="dotted" w:sz="4" w:space="0" w:color="auto"/>
              <w:right w:val="dotted" w:sz="4" w:space="0" w:color="auto"/>
            </w:tcBorders>
            <w:shd w:val="clear" w:color="auto" w:fill="auto"/>
            <w:noWrap/>
            <w:vAlign w:val="center"/>
          </w:tcPr>
          <w:p w14:paraId="7FDC40E2"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247" w:type="dxa"/>
            <w:tcBorders>
              <w:top w:val="nil"/>
              <w:left w:val="nil"/>
              <w:bottom w:val="dotted" w:sz="4" w:space="0" w:color="auto"/>
              <w:right w:val="dotted" w:sz="4" w:space="0" w:color="auto"/>
            </w:tcBorders>
            <w:shd w:val="clear" w:color="auto" w:fill="auto"/>
            <w:noWrap/>
            <w:vAlign w:val="center"/>
          </w:tcPr>
          <w:p w14:paraId="3FB20E92"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91" w:type="dxa"/>
            <w:tcBorders>
              <w:top w:val="nil"/>
              <w:left w:val="nil"/>
              <w:bottom w:val="dotted" w:sz="4" w:space="0" w:color="auto"/>
              <w:right w:val="dotted" w:sz="4" w:space="0" w:color="auto"/>
            </w:tcBorders>
            <w:shd w:val="clear" w:color="auto" w:fill="auto"/>
            <w:noWrap/>
            <w:vAlign w:val="center"/>
          </w:tcPr>
          <w:p w14:paraId="2CE5C33E"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863" w:type="dxa"/>
            <w:tcBorders>
              <w:top w:val="nil"/>
              <w:left w:val="nil"/>
              <w:bottom w:val="dotted" w:sz="4" w:space="0" w:color="auto"/>
              <w:right w:val="dotted" w:sz="4" w:space="0" w:color="auto"/>
            </w:tcBorders>
            <w:shd w:val="clear" w:color="auto" w:fill="auto"/>
            <w:noWrap/>
            <w:vAlign w:val="center"/>
          </w:tcPr>
          <w:p w14:paraId="057FF0F4"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c>
          <w:tcPr>
            <w:tcW w:w="1089" w:type="dxa"/>
            <w:tcBorders>
              <w:top w:val="nil"/>
              <w:left w:val="nil"/>
              <w:bottom w:val="dotted" w:sz="4" w:space="0" w:color="auto"/>
              <w:right w:val="single" w:sz="4" w:space="0" w:color="auto"/>
            </w:tcBorders>
            <w:shd w:val="clear" w:color="auto" w:fill="auto"/>
            <w:noWrap/>
            <w:vAlign w:val="center"/>
          </w:tcPr>
          <w:p w14:paraId="184B6270" w14:textId="77777777" w:rsidR="00DF2A47" w:rsidRPr="00042E49" w:rsidRDefault="00DF2A47" w:rsidP="00910213">
            <w:pPr>
              <w:widowControl w:val="0"/>
              <w:tabs>
                <w:tab w:val="left" w:pos="0"/>
              </w:tabs>
              <w:spacing w:line="240" w:lineRule="auto"/>
              <w:ind w:left="0" w:firstLine="0"/>
              <w:jc w:val="center"/>
              <w:outlineLvl w:val="0"/>
              <w:rPr>
                <w:rFonts w:ascii="Times New Roman" w:hAnsi="Times New Roman"/>
                <w:sz w:val="16"/>
                <w:szCs w:val="16"/>
              </w:rPr>
            </w:pPr>
          </w:p>
        </w:tc>
      </w:tr>
      <w:tr w:rsidR="00DF2A47" w:rsidRPr="00042E49" w14:paraId="08947637" w14:textId="77777777" w:rsidTr="00B90175">
        <w:trPr>
          <w:trHeight w:val="279"/>
        </w:trPr>
        <w:tc>
          <w:tcPr>
            <w:tcW w:w="851" w:type="dxa"/>
            <w:tcBorders>
              <w:top w:val="nil"/>
              <w:left w:val="single" w:sz="4" w:space="0" w:color="auto"/>
              <w:bottom w:val="single" w:sz="4" w:space="0" w:color="auto"/>
              <w:right w:val="dotted" w:sz="4" w:space="0" w:color="auto"/>
            </w:tcBorders>
            <w:shd w:val="clear" w:color="auto" w:fill="auto"/>
            <w:noWrap/>
            <w:vAlign w:val="center"/>
          </w:tcPr>
          <w:p w14:paraId="2D45403C"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ИТОГО</w:t>
            </w:r>
          </w:p>
        </w:tc>
        <w:tc>
          <w:tcPr>
            <w:tcW w:w="993" w:type="dxa"/>
            <w:tcBorders>
              <w:top w:val="nil"/>
              <w:left w:val="nil"/>
              <w:bottom w:val="single" w:sz="4" w:space="0" w:color="auto"/>
              <w:right w:val="dotted" w:sz="4" w:space="0" w:color="auto"/>
            </w:tcBorders>
            <w:shd w:val="clear" w:color="auto" w:fill="auto"/>
            <w:noWrap/>
            <w:vAlign w:val="center"/>
          </w:tcPr>
          <w:p w14:paraId="54BE0055"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1417" w:type="dxa"/>
            <w:tcBorders>
              <w:top w:val="nil"/>
              <w:left w:val="nil"/>
              <w:bottom w:val="single" w:sz="4" w:space="0" w:color="auto"/>
              <w:right w:val="dotted" w:sz="4" w:space="0" w:color="auto"/>
            </w:tcBorders>
            <w:shd w:val="clear" w:color="auto" w:fill="auto"/>
            <w:noWrap/>
            <w:vAlign w:val="center"/>
          </w:tcPr>
          <w:p w14:paraId="181FA21C"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1888" w:type="dxa"/>
            <w:tcBorders>
              <w:top w:val="nil"/>
              <w:left w:val="nil"/>
              <w:bottom w:val="single" w:sz="4" w:space="0" w:color="auto"/>
              <w:right w:val="dotted" w:sz="4" w:space="0" w:color="auto"/>
            </w:tcBorders>
            <w:shd w:val="clear" w:color="auto" w:fill="auto"/>
            <w:noWrap/>
            <w:vAlign w:val="center"/>
          </w:tcPr>
          <w:p w14:paraId="109ACEDC"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1940" w:type="dxa"/>
            <w:tcBorders>
              <w:top w:val="nil"/>
              <w:left w:val="nil"/>
              <w:bottom w:val="single" w:sz="4" w:space="0" w:color="auto"/>
              <w:right w:val="dotted" w:sz="4" w:space="0" w:color="auto"/>
            </w:tcBorders>
            <w:shd w:val="clear" w:color="auto" w:fill="auto"/>
            <w:noWrap/>
            <w:vAlign w:val="center"/>
          </w:tcPr>
          <w:p w14:paraId="1DFE9ABA"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713" w:type="dxa"/>
            <w:tcBorders>
              <w:top w:val="nil"/>
              <w:left w:val="nil"/>
              <w:bottom w:val="single" w:sz="4" w:space="0" w:color="auto"/>
              <w:right w:val="dotted" w:sz="4" w:space="0" w:color="auto"/>
            </w:tcBorders>
            <w:shd w:val="clear" w:color="auto" w:fill="auto"/>
            <w:noWrap/>
            <w:vAlign w:val="center"/>
          </w:tcPr>
          <w:p w14:paraId="4B828C04" w14:textId="77777777" w:rsidR="00DF2A47" w:rsidRPr="00042E49" w:rsidRDefault="0027455D" w:rsidP="00910213">
            <w:pPr>
              <w:tabs>
                <w:tab w:val="left" w:pos="0"/>
              </w:tabs>
              <w:spacing w:line="240" w:lineRule="auto"/>
              <w:ind w:left="0" w:firstLineChars="100" w:firstLine="161"/>
              <w:rPr>
                <w:rFonts w:ascii="Times New Roman" w:hAnsi="Times New Roman"/>
                <w:b/>
                <w:bCs/>
                <w:i/>
                <w:iCs/>
                <w:sz w:val="16"/>
                <w:szCs w:val="16"/>
              </w:rPr>
            </w:pPr>
            <w:r w:rsidRPr="00042E49">
              <w:rPr>
                <w:rFonts w:ascii="Times New Roman" w:hAnsi="Times New Roman"/>
                <w:b/>
                <w:bCs/>
                <w:i/>
                <w:iCs/>
                <w:sz w:val="16"/>
                <w:szCs w:val="16"/>
              </w:rPr>
              <w:t> </w:t>
            </w:r>
          </w:p>
        </w:tc>
        <w:tc>
          <w:tcPr>
            <w:tcW w:w="1697" w:type="dxa"/>
            <w:tcBorders>
              <w:top w:val="nil"/>
              <w:left w:val="nil"/>
              <w:bottom w:val="single" w:sz="4" w:space="0" w:color="auto"/>
              <w:right w:val="dotted" w:sz="4" w:space="0" w:color="auto"/>
            </w:tcBorders>
            <w:shd w:val="clear" w:color="auto" w:fill="auto"/>
            <w:noWrap/>
            <w:vAlign w:val="center"/>
          </w:tcPr>
          <w:p w14:paraId="6A424300"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805" w:type="dxa"/>
            <w:tcBorders>
              <w:top w:val="nil"/>
              <w:left w:val="nil"/>
              <w:bottom w:val="single" w:sz="4" w:space="0" w:color="auto"/>
              <w:right w:val="dotted" w:sz="4" w:space="0" w:color="auto"/>
            </w:tcBorders>
            <w:shd w:val="clear" w:color="auto" w:fill="auto"/>
            <w:noWrap/>
            <w:vAlign w:val="center"/>
          </w:tcPr>
          <w:p w14:paraId="0B115722"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891" w:type="dxa"/>
            <w:tcBorders>
              <w:top w:val="nil"/>
              <w:left w:val="nil"/>
              <w:bottom w:val="single" w:sz="4" w:space="0" w:color="auto"/>
              <w:right w:val="dotted" w:sz="4" w:space="0" w:color="auto"/>
            </w:tcBorders>
            <w:shd w:val="clear" w:color="auto" w:fill="auto"/>
            <w:noWrap/>
            <w:vAlign w:val="center"/>
          </w:tcPr>
          <w:p w14:paraId="334857B1"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1247" w:type="dxa"/>
            <w:tcBorders>
              <w:top w:val="nil"/>
              <w:left w:val="nil"/>
              <w:bottom w:val="single" w:sz="4" w:space="0" w:color="auto"/>
              <w:right w:val="dotted" w:sz="4" w:space="0" w:color="auto"/>
            </w:tcBorders>
            <w:shd w:val="clear" w:color="auto" w:fill="auto"/>
            <w:noWrap/>
            <w:vAlign w:val="center"/>
          </w:tcPr>
          <w:p w14:paraId="7958FECF"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891" w:type="dxa"/>
            <w:tcBorders>
              <w:top w:val="nil"/>
              <w:left w:val="nil"/>
              <w:bottom w:val="single" w:sz="4" w:space="0" w:color="auto"/>
              <w:right w:val="dotted" w:sz="4" w:space="0" w:color="auto"/>
            </w:tcBorders>
            <w:shd w:val="clear" w:color="auto" w:fill="auto"/>
            <w:noWrap/>
            <w:vAlign w:val="center"/>
          </w:tcPr>
          <w:p w14:paraId="66343F69"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863" w:type="dxa"/>
            <w:tcBorders>
              <w:top w:val="nil"/>
              <w:left w:val="nil"/>
              <w:bottom w:val="single" w:sz="4" w:space="0" w:color="auto"/>
              <w:right w:val="dotted" w:sz="4" w:space="0" w:color="auto"/>
            </w:tcBorders>
            <w:shd w:val="clear" w:color="auto" w:fill="auto"/>
            <w:noWrap/>
            <w:vAlign w:val="center"/>
          </w:tcPr>
          <w:p w14:paraId="7D7194DA"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c>
          <w:tcPr>
            <w:tcW w:w="1089" w:type="dxa"/>
            <w:tcBorders>
              <w:top w:val="nil"/>
              <w:left w:val="nil"/>
              <w:bottom w:val="single" w:sz="4" w:space="0" w:color="auto"/>
              <w:right w:val="single" w:sz="4" w:space="0" w:color="auto"/>
            </w:tcBorders>
            <w:shd w:val="clear" w:color="auto" w:fill="auto"/>
            <w:noWrap/>
            <w:vAlign w:val="center"/>
          </w:tcPr>
          <w:p w14:paraId="09687D1D" w14:textId="77777777" w:rsidR="00DF2A47" w:rsidRPr="00042E49" w:rsidRDefault="0027455D" w:rsidP="00910213">
            <w:pPr>
              <w:tabs>
                <w:tab w:val="left" w:pos="0"/>
              </w:tabs>
              <w:spacing w:line="240" w:lineRule="auto"/>
              <w:ind w:left="0" w:firstLine="0"/>
              <w:rPr>
                <w:rFonts w:ascii="Times New Roman" w:hAnsi="Times New Roman"/>
                <w:b/>
                <w:bCs/>
                <w:sz w:val="16"/>
                <w:szCs w:val="16"/>
              </w:rPr>
            </w:pPr>
            <w:r w:rsidRPr="00042E49">
              <w:rPr>
                <w:rFonts w:ascii="Times New Roman" w:hAnsi="Times New Roman"/>
                <w:b/>
                <w:bCs/>
                <w:sz w:val="16"/>
                <w:szCs w:val="16"/>
              </w:rPr>
              <w:t> </w:t>
            </w:r>
          </w:p>
        </w:tc>
      </w:tr>
    </w:tbl>
    <w:p w14:paraId="4287C3B1" w14:textId="77777777" w:rsidR="00DF2A47" w:rsidRPr="00042E49" w:rsidRDefault="0027455D" w:rsidP="00910213">
      <w:pPr>
        <w:tabs>
          <w:tab w:val="left" w:pos="0"/>
        </w:tabs>
        <w:spacing w:line="240" w:lineRule="auto"/>
        <w:ind w:left="0" w:firstLine="0"/>
        <w:rPr>
          <w:rFonts w:ascii="Times New Roman" w:hAnsi="Times New Roman"/>
          <w:iCs/>
          <w:sz w:val="16"/>
          <w:szCs w:val="16"/>
          <w:lang w:val="ru-RU"/>
        </w:rPr>
      </w:pPr>
      <w:r w:rsidRPr="00042E49">
        <w:rPr>
          <w:rFonts w:ascii="Times New Roman" w:hAnsi="Times New Roman"/>
          <w:iCs/>
          <w:sz w:val="16"/>
          <w:szCs w:val="16"/>
          <w:lang w:val="ru-RU"/>
        </w:rPr>
        <w:t xml:space="preserve">Доля казахстанского содержания рассчитывается согласно Единой методики расчета организациями казахстанского содержания, утвержденной постановлением </w:t>
      </w:r>
      <w:r w:rsidRPr="00042E49">
        <w:rPr>
          <w:rFonts w:ascii="Times New Roman" w:hAnsi="Times New Roman"/>
          <w:iCs/>
          <w:color w:val="FF0000"/>
          <w:sz w:val="16"/>
          <w:szCs w:val="16"/>
          <w:lang w:val="ru-RU"/>
        </w:rPr>
        <w:t>Правительства №964от 20.09.10</w:t>
      </w:r>
      <w:r w:rsidRPr="00042E49">
        <w:rPr>
          <w:rFonts w:ascii="Times New Roman" w:hAnsi="Times New Roman"/>
          <w:iCs/>
          <w:sz w:val="16"/>
          <w:szCs w:val="16"/>
          <w:lang w:val="ru-RU"/>
        </w:rPr>
        <w:t>. по следующей формуле:</w:t>
      </w:r>
    </w:p>
    <w:p w14:paraId="6D6B417A" w14:textId="77777777" w:rsidR="00DF2A47" w:rsidRPr="00042E49" w:rsidRDefault="00DF2A47" w:rsidP="00DF2A47">
      <w:pPr>
        <w:tabs>
          <w:tab w:val="left" w:pos="0"/>
        </w:tabs>
        <w:ind w:left="0" w:firstLine="0"/>
        <w:rPr>
          <w:rFonts w:ascii="Times New Roman" w:hAnsi="Times New Roman"/>
          <w:sz w:val="16"/>
          <w:szCs w:val="16"/>
          <w:lang w:val="ru-RU"/>
        </w:rPr>
      </w:pPr>
      <w:r w:rsidRPr="00042E49">
        <w:rPr>
          <w:rFonts w:ascii="Times New Roman" w:hAnsi="Times New Roman"/>
          <w:i/>
          <w:iCs/>
          <w:position w:val="-4"/>
          <w:sz w:val="16"/>
          <w:szCs w:val="16"/>
          <w:lang w:val="en-US"/>
        </w:rPr>
        <w:object w:dxaOrig="180" w:dyaOrig="279" w14:anchorId="6417602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9.75pt;height:13.5pt" o:ole="">
            <v:imagedata r:id="rId13" o:title=""/>
          </v:shape>
          <o:OLEObject Type="Embed" ProgID="Equation.DSMT4" ShapeID="_x0000_i1025" DrawAspect="Content" ObjectID="_1575446878" r:id="rId14"/>
        </w:object>
      </w:r>
      <w:r w:rsidR="0027455D" w:rsidRPr="00042E49">
        <w:rPr>
          <w:rFonts w:ascii="Times New Roman" w:hAnsi="Times New Roman"/>
          <w:sz w:val="16"/>
          <w:szCs w:val="16"/>
          <w:lang w:val="ru-RU"/>
        </w:rPr>
        <w:t>                                              n                         m</w:t>
      </w:r>
    </w:p>
    <w:p w14:paraId="46BBDFE7" w14:textId="77777777" w:rsidR="00DF2A47" w:rsidRPr="00042E49" w:rsidRDefault="0027455D" w:rsidP="00DF2A47">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КС</w:t>
      </w:r>
      <w:r w:rsidRPr="00042E49">
        <w:rPr>
          <w:rFonts w:ascii="Times New Roman" w:hAnsi="Times New Roman"/>
          <w:sz w:val="16"/>
          <w:szCs w:val="16"/>
          <w:vertAlign w:val="subscript"/>
          <w:lang w:val="ru-RU"/>
        </w:rPr>
        <w:t xml:space="preserve">р/у </w:t>
      </w:r>
      <w:r w:rsidRPr="00042E49">
        <w:rPr>
          <w:rFonts w:ascii="Times New Roman" w:hAnsi="Times New Roman"/>
          <w:sz w:val="16"/>
          <w:szCs w:val="16"/>
          <w:lang w:val="ru-RU"/>
        </w:rPr>
        <w:t>= 100% х [(</w:t>
      </w:r>
      <w:r w:rsidRPr="00042E49">
        <w:rPr>
          <w:rFonts w:ascii="Times New Roman" w:hAnsi="Times New Roman"/>
          <w:sz w:val="16"/>
          <w:szCs w:val="16"/>
          <w:lang w:val="ru-RU"/>
        </w:rPr>
        <w:t>СТ</w:t>
      </w:r>
      <w:r w:rsidRPr="00042E49">
        <w:rPr>
          <w:rFonts w:ascii="Times New Roman" w:hAnsi="Times New Roman"/>
          <w:sz w:val="16"/>
          <w:szCs w:val="16"/>
          <w:vertAlign w:val="subscript"/>
          <w:lang w:val="ru-RU"/>
        </w:rPr>
        <w:t>i</w:t>
      </w:r>
      <w:r w:rsidRPr="00042E49">
        <w:rPr>
          <w:rFonts w:ascii="Times New Roman" w:hAnsi="Times New Roman"/>
          <w:sz w:val="16"/>
          <w:szCs w:val="16"/>
          <w:lang w:val="ru-RU"/>
        </w:rPr>
        <w:t xml:space="preserve"> х K</w:t>
      </w:r>
      <w:r w:rsidRPr="00042E49">
        <w:rPr>
          <w:rFonts w:ascii="Times New Roman" w:hAnsi="Times New Roman"/>
          <w:sz w:val="16"/>
          <w:szCs w:val="16"/>
          <w:vertAlign w:val="subscript"/>
          <w:lang w:val="ru-RU"/>
        </w:rPr>
        <w:t>i</w:t>
      </w:r>
      <w:r w:rsidRPr="00042E49">
        <w:rPr>
          <w:rFonts w:ascii="Times New Roman" w:hAnsi="Times New Roman"/>
          <w:sz w:val="16"/>
          <w:szCs w:val="16"/>
          <w:lang w:val="ru-RU"/>
        </w:rPr>
        <w:t xml:space="preserve"> + </w:t>
      </w:r>
      <w:r w:rsidRPr="00042E49">
        <w:rPr>
          <w:rFonts w:ascii="Times New Roman" w:hAnsi="Times New Roman"/>
          <w:sz w:val="16"/>
          <w:szCs w:val="16"/>
          <w:lang w:val="ru-RU"/>
        </w:rPr>
        <w:t>) (СД</w:t>
      </w:r>
      <w:r w:rsidRPr="00042E49">
        <w:rPr>
          <w:rFonts w:ascii="Times New Roman" w:hAnsi="Times New Roman"/>
          <w:sz w:val="16"/>
          <w:szCs w:val="16"/>
          <w:vertAlign w:val="subscript"/>
          <w:lang w:val="ru-RU"/>
        </w:rPr>
        <w:t>j</w:t>
      </w:r>
      <w:r w:rsidRPr="00042E49">
        <w:rPr>
          <w:rFonts w:ascii="Times New Roman" w:hAnsi="Times New Roman"/>
          <w:sz w:val="16"/>
          <w:szCs w:val="16"/>
          <w:lang w:val="ru-RU"/>
        </w:rPr>
        <w:t xml:space="preserve"> – СТ</w:t>
      </w:r>
      <w:r w:rsidRPr="00042E49">
        <w:rPr>
          <w:rFonts w:ascii="Times New Roman" w:hAnsi="Times New Roman"/>
          <w:sz w:val="16"/>
          <w:szCs w:val="16"/>
          <w:vertAlign w:val="subscript"/>
          <w:lang w:val="ru-RU"/>
        </w:rPr>
        <w:t>j</w:t>
      </w:r>
      <w:r w:rsidRPr="00042E49">
        <w:rPr>
          <w:rFonts w:ascii="Times New Roman" w:hAnsi="Times New Roman"/>
          <w:sz w:val="16"/>
          <w:szCs w:val="16"/>
          <w:lang w:val="ru-RU"/>
        </w:rPr>
        <w:t xml:space="preserve"> – ССД</w:t>
      </w:r>
      <w:r w:rsidRPr="00042E49">
        <w:rPr>
          <w:rFonts w:ascii="Times New Roman" w:hAnsi="Times New Roman"/>
          <w:sz w:val="16"/>
          <w:szCs w:val="16"/>
          <w:vertAlign w:val="subscript"/>
          <w:lang w:val="ru-RU"/>
        </w:rPr>
        <w:t>j</w:t>
      </w:r>
      <w:r w:rsidRPr="00042E49">
        <w:rPr>
          <w:rFonts w:ascii="Times New Roman" w:hAnsi="Times New Roman"/>
          <w:sz w:val="16"/>
          <w:szCs w:val="16"/>
          <w:lang w:val="ru-RU"/>
        </w:rPr>
        <w:t>) х R</w:t>
      </w:r>
      <w:r w:rsidRPr="00042E49">
        <w:rPr>
          <w:rFonts w:ascii="Times New Roman" w:hAnsi="Times New Roman"/>
          <w:sz w:val="16"/>
          <w:szCs w:val="16"/>
          <w:vertAlign w:val="subscript"/>
          <w:lang w:val="ru-RU"/>
        </w:rPr>
        <w:t>j</w:t>
      </w:r>
      <w:r w:rsidRPr="00042E49">
        <w:rPr>
          <w:rFonts w:ascii="Times New Roman" w:hAnsi="Times New Roman"/>
          <w:sz w:val="16"/>
          <w:szCs w:val="16"/>
          <w:lang w:val="ru-RU"/>
        </w:rPr>
        <w:t>] / S</w:t>
      </w:r>
    </w:p>
    <w:p w14:paraId="3089810D" w14:textId="77777777" w:rsidR="00DF2A47" w:rsidRPr="00042E49" w:rsidRDefault="002307BB" w:rsidP="00DF2A47">
      <w:pPr>
        <w:tabs>
          <w:tab w:val="left" w:pos="0"/>
        </w:tabs>
        <w:ind w:left="0" w:firstLine="0"/>
        <w:rPr>
          <w:rFonts w:ascii="Times New Roman" w:hAnsi="Times New Roman"/>
          <w:sz w:val="16"/>
          <w:szCs w:val="16"/>
          <w:lang w:val="ru-RU"/>
        </w:rPr>
      </w:pPr>
      <w:r w:rsidRPr="00042E49">
        <w:rPr>
          <w:rFonts w:ascii="Times New Roman" w:hAnsi="Times New Roman"/>
          <w:b/>
          <w:bCs/>
          <w:noProof/>
          <w:sz w:val="24"/>
          <w:szCs w:val="24"/>
          <w:lang w:val="ru-RU"/>
        </w:rPr>
        <mc:AlternateContent>
          <mc:Choice Requires="wps">
            <w:drawing>
              <wp:anchor distT="0" distB="0" distL="114300" distR="114300" simplePos="0" relativeHeight="251667456" behindDoc="0" locked="0" layoutInCell="1" allowOverlap="1" wp14:anchorId="6FD0110E" wp14:editId="1C2B26F9">
                <wp:simplePos x="0" y="0"/>
                <wp:positionH relativeFrom="margin">
                  <wp:align>left</wp:align>
                </wp:positionH>
                <wp:positionV relativeFrom="paragraph">
                  <wp:posOffset>206375</wp:posOffset>
                </wp:positionV>
                <wp:extent cx="4686300" cy="1104900"/>
                <wp:effectExtent l="0" t="0" r="0" b="0"/>
                <wp:wrapSquare wrapText="bothSides"/>
                <wp:docPr id="9" name="Поле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86300" cy="1104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BD06CD" w14:textId="77777777" w:rsidR="0029175A" w:rsidRPr="00A02287" w:rsidRDefault="0029175A" w:rsidP="00910213">
                            <w:pPr>
                              <w:spacing w:line="240" w:lineRule="auto"/>
                              <w:rPr>
                                <w:rFonts w:ascii="Times New Roman" w:hAnsi="Times New Roman"/>
                                <w:color w:val="000000"/>
                                <w:sz w:val="17"/>
                                <w:szCs w:val="17"/>
                                <w:lang w:val="ru-RU"/>
                              </w:rPr>
                            </w:pPr>
                            <w:r w:rsidRPr="004D1D1E">
                              <w:rPr>
                                <w:b/>
                                <w:bCs/>
                                <w:color w:val="0000FF"/>
                                <w:sz w:val="17"/>
                                <w:szCs w:val="17"/>
                                <w:lang w:val="ru-RU"/>
                              </w:rPr>
                              <w:t>КСр/у</w:t>
                            </w:r>
                            <w:r w:rsidRPr="004D1D1E">
                              <w:rPr>
                                <w:b/>
                                <w:bCs/>
                                <w:color w:val="0000FF"/>
                                <w:sz w:val="17"/>
                                <w:szCs w:val="17"/>
                                <w:lang w:val="ru-RU"/>
                              </w:rPr>
                              <w:tab/>
                            </w:r>
                            <w:r w:rsidRPr="00A02287">
                              <w:rPr>
                                <w:rFonts w:ascii="Times New Roman" w:hAnsi="Times New Roman"/>
                                <w:color w:val="000000"/>
                                <w:sz w:val="17"/>
                                <w:szCs w:val="17"/>
                                <w:lang w:val="ru-RU"/>
                              </w:rPr>
                              <w:t>Казахстанское содержание (КСр/у) в договоре на поставку работ (услуг),</w:t>
                            </w:r>
                          </w:p>
                          <w:p w14:paraId="47BAB18D" w14:textId="77777777" w:rsidR="0029175A" w:rsidRPr="00A02287"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lang w:val="en-US"/>
                              </w:rPr>
                              <w:t>n</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Общее количество товаров, закупленных поставщиком в целях исполнения договора</w:t>
                            </w:r>
                            <w:r>
                              <w:rPr>
                                <w:rFonts w:ascii="Times New Roman" w:hAnsi="Times New Roman"/>
                                <w:color w:val="000000"/>
                                <w:sz w:val="17"/>
                                <w:szCs w:val="17"/>
                                <w:lang w:val="ru-RU"/>
                              </w:rPr>
                              <w:t xml:space="preserve"> </w:t>
                            </w:r>
                            <w:r w:rsidRPr="00A02287">
                              <w:rPr>
                                <w:rFonts w:ascii="Times New Roman" w:hAnsi="Times New Roman"/>
                                <w:color w:val="000000"/>
                                <w:sz w:val="17"/>
                                <w:szCs w:val="17"/>
                                <w:lang w:val="ru-RU"/>
                              </w:rPr>
                              <w:t>о закупках как напрямую, так и посредством заключения договоров субподряда;</w:t>
                            </w:r>
                          </w:p>
                          <w:p w14:paraId="603A4836" w14:textId="77777777" w:rsidR="0029175A" w:rsidRPr="00A02287"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lang w:val="ru-RU"/>
                              </w:rPr>
                              <w:t>і</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Порядковый номер товара</w:t>
                            </w:r>
                          </w:p>
                          <w:p w14:paraId="36F11F3A" w14:textId="77777777" w:rsidR="0029175A" w:rsidRPr="00A02287"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rPr>
                              <w:t>C</w:t>
                            </w:r>
                            <w:r w:rsidRPr="00A02287">
                              <w:rPr>
                                <w:rFonts w:ascii="Times New Roman" w:hAnsi="Times New Roman"/>
                                <w:b/>
                                <w:bCs/>
                                <w:color w:val="0000FF"/>
                                <w:sz w:val="17"/>
                                <w:szCs w:val="17"/>
                                <w:lang w:val="ru-RU"/>
                              </w:rPr>
                              <w:t>Т</w:t>
                            </w:r>
                            <w:r w:rsidRPr="00A02287">
                              <w:rPr>
                                <w:rFonts w:ascii="Times New Roman" w:hAnsi="Times New Roman"/>
                                <w:b/>
                                <w:bCs/>
                                <w:color w:val="0000FF"/>
                                <w:sz w:val="17"/>
                                <w:szCs w:val="17"/>
                              </w:rPr>
                              <w:t>i</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 xml:space="preserve">Стоимость </w:t>
                            </w:r>
                            <w:r w:rsidRPr="00A02287">
                              <w:rPr>
                                <w:rFonts w:ascii="Times New Roman" w:hAnsi="Times New Roman"/>
                                <w:color w:val="000000"/>
                                <w:sz w:val="17"/>
                                <w:szCs w:val="17"/>
                              </w:rPr>
                              <w:t>i</w:t>
                            </w:r>
                            <w:r w:rsidRPr="00A02287">
                              <w:rPr>
                                <w:rFonts w:ascii="Times New Roman" w:hAnsi="Times New Roman"/>
                                <w:color w:val="000000"/>
                                <w:sz w:val="17"/>
                                <w:szCs w:val="17"/>
                                <w:lang w:val="ru-RU"/>
                              </w:rPr>
                              <w:t>-ого товара;</w:t>
                            </w:r>
                          </w:p>
                          <w:p w14:paraId="5B47C537" w14:textId="77777777" w:rsidR="0029175A" w:rsidRPr="00910213"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rPr>
                              <w:t>Ki</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Доля казахстанского содержания в товаре, указанная в сертификате</w:t>
                            </w:r>
                            <w:r w:rsidRPr="00910213">
                              <w:rPr>
                                <w:rFonts w:ascii="Times New Roman" w:hAnsi="Times New Roman"/>
                                <w:color w:val="000000"/>
                                <w:sz w:val="17"/>
                                <w:szCs w:val="17"/>
                                <w:lang w:val="ru-RU"/>
                              </w:rPr>
                              <w:t xml:space="preserve"> «</w:t>
                            </w:r>
                            <w:r w:rsidRPr="00910213">
                              <w:rPr>
                                <w:rFonts w:ascii="Times New Roman" w:hAnsi="Times New Roman"/>
                                <w:color w:val="000000"/>
                                <w:sz w:val="17"/>
                                <w:szCs w:val="17"/>
                              </w:rPr>
                              <w:t>CT</w:t>
                            </w:r>
                            <w:r w:rsidRPr="00910213">
                              <w:rPr>
                                <w:rFonts w:ascii="Times New Roman" w:hAnsi="Times New Roman"/>
                                <w:color w:val="000000"/>
                                <w:sz w:val="17"/>
                                <w:szCs w:val="17"/>
                                <w:lang w:val="ru-RU"/>
                              </w:rPr>
                              <w:t>-</w:t>
                            </w:r>
                            <w:r w:rsidRPr="00910213">
                              <w:rPr>
                                <w:rFonts w:ascii="Times New Roman" w:hAnsi="Times New Roman"/>
                                <w:color w:val="000000"/>
                                <w:sz w:val="17"/>
                                <w:szCs w:val="17"/>
                              </w:rPr>
                              <w:t>KZ</w:t>
                            </w:r>
                            <w:r w:rsidRPr="00910213">
                              <w:rPr>
                                <w:rFonts w:ascii="Times New Roman" w:hAnsi="Times New Roman"/>
                                <w:color w:val="000000"/>
                                <w:sz w:val="17"/>
                                <w:szCs w:val="17"/>
                                <w:lang w:val="ru-RU"/>
                              </w:rPr>
                              <w:t>»;</w:t>
                            </w:r>
                          </w:p>
                          <w:p w14:paraId="6B65C451" w14:textId="77777777" w:rsidR="0029175A" w:rsidRPr="00910213" w:rsidRDefault="0029175A" w:rsidP="00910213">
                            <w:pPr>
                              <w:spacing w:line="240" w:lineRule="auto"/>
                              <w:rPr>
                                <w:rFonts w:ascii="Times New Roman" w:hAnsi="Times New Roman"/>
                                <w:sz w:val="17"/>
                                <w:szCs w:val="17"/>
                                <w:lang w:val="ru-RU"/>
                              </w:rPr>
                            </w:pPr>
                            <w:r w:rsidRPr="00910213">
                              <w:rPr>
                                <w:rFonts w:ascii="Times New Roman" w:hAnsi="Times New Roman"/>
                                <w:color w:val="000000"/>
                                <w:sz w:val="17"/>
                                <w:szCs w:val="17"/>
                                <w:lang w:val="ru-RU"/>
                              </w:rPr>
                              <w:tab/>
                            </w:r>
                            <w:r w:rsidRPr="00910213">
                              <w:rPr>
                                <w:rFonts w:ascii="Times New Roman" w:hAnsi="Times New Roman"/>
                                <w:color w:val="000000"/>
                                <w:sz w:val="17"/>
                                <w:szCs w:val="17"/>
                              </w:rPr>
                              <w:t>Ki</w:t>
                            </w:r>
                            <w:r w:rsidRPr="00910213">
                              <w:rPr>
                                <w:rFonts w:ascii="Times New Roman" w:hAnsi="Times New Roman"/>
                                <w:color w:val="000000"/>
                                <w:sz w:val="17"/>
                                <w:szCs w:val="17"/>
                                <w:lang w:val="ru-RU"/>
                              </w:rPr>
                              <w:t xml:space="preserve"> = 0, </w:t>
                            </w:r>
                            <w:r w:rsidRPr="00910213">
                              <w:rPr>
                                <w:rFonts w:ascii="Times New Roman" w:hAnsi="Times New Roman" w:hint="eastAsia"/>
                                <w:color w:val="000000"/>
                                <w:sz w:val="17"/>
                                <w:szCs w:val="17"/>
                                <w:lang w:val="ru-RU"/>
                              </w:rPr>
                              <w:t>в</w:t>
                            </w:r>
                            <w:r w:rsidRPr="00910213">
                              <w:rPr>
                                <w:rFonts w:ascii="Times New Roman" w:hAnsi="Times New Roman"/>
                                <w:color w:val="000000"/>
                                <w:sz w:val="17"/>
                                <w:szCs w:val="17"/>
                                <w:lang w:val="ru-RU"/>
                              </w:rPr>
                              <w:t xml:space="preserve"> </w:t>
                            </w:r>
                            <w:r w:rsidRPr="00910213">
                              <w:rPr>
                                <w:rFonts w:ascii="Times New Roman" w:hAnsi="Times New Roman" w:hint="eastAsia"/>
                                <w:color w:val="000000"/>
                                <w:sz w:val="17"/>
                                <w:szCs w:val="17"/>
                                <w:lang w:val="ru-RU"/>
                              </w:rPr>
                              <w:t>случае</w:t>
                            </w:r>
                            <w:r w:rsidRPr="00910213">
                              <w:rPr>
                                <w:rFonts w:ascii="Times New Roman" w:hAnsi="Times New Roman"/>
                                <w:color w:val="000000"/>
                                <w:sz w:val="17"/>
                                <w:szCs w:val="17"/>
                                <w:lang w:val="ru-RU"/>
                              </w:rPr>
                              <w:t xml:space="preserve"> </w:t>
                            </w:r>
                            <w:r w:rsidRPr="00910213">
                              <w:rPr>
                                <w:rFonts w:ascii="Times New Roman" w:hAnsi="Times New Roman" w:hint="eastAsia"/>
                                <w:color w:val="000000"/>
                                <w:sz w:val="17"/>
                                <w:szCs w:val="17"/>
                                <w:lang w:val="ru-RU"/>
                              </w:rPr>
                              <w:t>отсутствия</w:t>
                            </w:r>
                            <w:r w:rsidRPr="00910213">
                              <w:rPr>
                                <w:rFonts w:ascii="Times New Roman" w:hAnsi="Times New Roman"/>
                                <w:color w:val="000000"/>
                                <w:sz w:val="17"/>
                                <w:szCs w:val="17"/>
                                <w:lang w:val="ru-RU"/>
                              </w:rPr>
                              <w:t xml:space="preserve"> </w:t>
                            </w:r>
                            <w:r w:rsidRPr="00910213">
                              <w:rPr>
                                <w:rFonts w:ascii="Times New Roman" w:hAnsi="Times New Roman" w:hint="eastAsia"/>
                                <w:color w:val="000000"/>
                                <w:sz w:val="17"/>
                                <w:szCs w:val="17"/>
                                <w:lang w:val="ru-RU"/>
                              </w:rPr>
                              <w:t>сертификата</w:t>
                            </w:r>
                            <w:r w:rsidRPr="00910213">
                              <w:rPr>
                                <w:rFonts w:ascii="Times New Roman" w:hAnsi="Times New Roman"/>
                                <w:color w:val="000000"/>
                                <w:sz w:val="17"/>
                                <w:szCs w:val="17"/>
                                <w:lang w:val="ru-RU"/>
                              </w:rPr>
                              <w:t xml:space="preserve"> «</w:t>
                            </w:r>
                            <w:r w:rsidRPr="00910213">
                              <w:rPr>
                                <w:rFonts w:ascii="Times New Roman" w:hAnsi="Times New Roman"/>
                                <w:color w:val="000000"/>
                                <w:sz w:val="17"/>
                                <w:szCs w:val="17"/>
                              </w:rPr>
                              <w:t>CT</w:t>
                            </w:r>
                            <w:r w:rsidRPr="00910213">
                              <w:rPr>
                                <w:rFonts w:ascii="Times New Roman" w:hAnsi="Times New Roman"/>
                                <w:color w:val="000000"/>
                                <w:sz w:val="17"/>
                                <w:szCs w:val="17"/>
                                <w:lang w:val="ru-RU"/>
                              </w:rPr>
                              <w:t>-</w:t>
                            </w:r>
                            <w:r w:rsidRPr="00910213">
                              <w:rPr>
                                <w:rFonts w:ascii="Times New Roman" w:hAnsi="Times New Roman"/>
                                <w:color w:val="000000"/>
                                <w:sz w:val="17"/>
                                <w:szCs w:val="17"/>
                              </w:rPr>
                              <w:t>KZ</w:t>
                            </w:r>
                            <w:r w:rsidRPr="00910213">
                              <w:rPr>
                                <w:rFonts w:ascii="Times New Roman" w:hAnsi="Times New Roman"/>
                                <w:color w:val="000000"/>
                                <w:sz w:val="17"/>
                                <w:szCs w:val="17"/>
                                <w:lang w:val="ru-RU"/>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FD0110E" id="_x0000_t202" coordsize="21600,21600" o:spt="202" path="m,l,21600r21600,l21600,xe">
                <v:stroke joinstyle="miter"/>
                <v:path gradientshapeok="t" o:connecttype="rect"/>
              </v:shapetype>
              <v:shape id="Поле 1" o:spid="_x0000_s1026" type="#_x0000_t202" style="position:absolute;left:0;text-align:left;margin-left:0;margin-top:16.25pt;width:369pt;height:87pt;z-index:25166745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" stroked="f">
                <v:textbox>
                  <w:txbxContent>
                    <w:p w14:paraId="2DBD06CD" w14:textId="77777777" w:rsidR="0029175A" w:rsidRPr="00A02287" w:rsidRDefault="0029175A" w:rsidP="00910213">
                      <w:pPr>
                        <w:spacing w:line="240" w:lineRule="auto"/>
                        <w:rPr>
                          <w:rFonts w:ascii="Times New Roman" w:hAnsi="Times New Roman"/>
                          <w:color w:val="000000"/>
                          <w:sz w:val="17"/>
                          <w:szCs w:val="17"/>
                          <w:lang w:val="ru-RU"/>
                        </w:rPr>
                      </w:pPr>
                      <w:r w:rsidRPr="004D1D1E">
                        <w:rPr>
                          <w:b/>
                          <w:bCs/>
                          <w:color w:val="0000FF"/>
                          <w:sz w:val="17"/>
                          <w:szCs w:val="17"/>
                          <w:lang w:val="ru-RU"/>
                        </w:rPr>
                        <w:t>КСр/у</w:t>
                      </w:r>
                      <w:r w:rsidRPr="004D1D1E">
                        <w:rPr>
                          <w:b/>
                          <w:bCs/>
                          <w:color w:val="0000FF"/>
                          <w:sz w:val="17"/>
                          <w:szCs w:val="17"/>
                          <w:lang w:val="ru-RU"/>
                        </w:rPr>
                        <w:tab/>
                      </w:r>
                      <w:r w:rsidRPr="00A02287">
                        <w:rPr>
                          <w:rFonts w:ascii="Times New Roman" w:hAnsi="Times New Roman"/>
                          <w:color w:val="000000"/>
                          <w:sz w:val="17"/>
                          <w:szCs w:val="17"/>
                          <w:lang w:val="ru-RU"/>
                        </w:rPr>
                        <w:t>Казахстанское содержание (КСр/у) в договоре на поставку работ (услуг),</w:t>
                      </w:r>
                    </w:p>
                    <w:p w14:paraId="47BAB18D" w14:textId="77777777" w:rsidR="0029175A" w:rsidRPr="00A02287"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lang w:val="en-US"/>
                        </w:rPr>
                        <w:t>n</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Общее количество товаров, закупленных поставщиком в целях исполнения договора</w:t>
                      </w:r>
                      <w:r>
                        <w:rPr>
                          <w:rFonts w:ascii="Times New Roman" w:hAnsi="Times New Roman"/>
                          <w:color w:val="000000"/>
                          <w:sz w:val="17"/>
                          <w:szCs w:val="17"/>
                          <w:lang w:val="ru-RU"/>
                        </w:rPr>
                        <w:t xml:space="preserve"> </w:t>
                      </w:r>
                      <w:r w:rsidRPr="00A02287">
                        <w:rPr>
                          <w:rFonts w:ascii="Times New Roman" w:hAnsi="Times New Roman"/>
                          <w:color w:val="000000"/>
                          <w:sz w:val="17"/>
                          <w:szCs w:val="17"/>
                          <w:lang w:val="ru-RU"/>
                        </w:rPr>
                        <w:t>о закупках как напрямую, так и посредством заключения договоров субподряда;</w:t>
                      </w:r>
                    </w:p>
                    <w:p w14:paraId="603A4836" w14:textId="77777777" w:rsidR="0029175A" w:rsidRPr="00A02287"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lang w:val="ru-RU"/>
                        </w:rPr>
                        <w:t>і</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Порядковый номер товара</w:t>
                      </w:r>
                    </w:p>
                    <w:p w14:paraId="36F11F3A" w14:textId="77777777" w:rsidR="0029175A" w:rsidRPr="00A02287"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rPr>
                        <w:t>C</w:t>
                      </w:r>
                      <w:r w:rsidRPr="00A02287">
                        <w:rPr>
                          <w:rFonts w:ascii="Times New Roman" w:hAnsi="Times New Roman"/>
                          <w:b/>
                          <w:bCs/>
                          <w:color w:val="0000FF"/>
                          <w:sz w:val="17"/>
                          <w:szCs w:val="17"/>
                          <w:lang w:val="ru-RU"/>
                        </w:rPr>
                        <w:t>Т</w:t>
                      </w:r>
                      <w:r w:rsidRPr="00A02287">
                        <w:rPr>
                          <w:rFonts w:ascii="Times New Roman" w:hAnsi="Times New Roman"/>
                          <w:b/>
                          <w:bCs/>
                          <w:color w:val="0000FF"/>
                          <w:sz w:val="17"/>
                          <w:szCs w:val="17"/>
                        </w:rPr>
                        <w:t>i</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 xml:space="preserve">Стоимость </w:t>
                      </w:r>
                      <w:r w:rsidRPr="00A02287">
                        <w:rPr>
                          <w:rFonts w:ascii="Times New Roman" w:hAnsi="Times New Roman"/>
                          <w:color w:val="000000"/>
                          <w:sz w:val="17"/>
                          <w:szCs w:val="17"/>
                        </w:rPr>
                        <w:t>i</w:t>
                      </w:r>
                      <w:r w:rsidRPr="00A02287">
                        <w:rPr>
                          <w:rFonts w:ascii="Times New Roman" w:hAnsi="Times New Roman"/>
                          <w:color w:val="000000"/>
                          <w:sz w:val="17"/>
                          <w:szCs w:val="17"/>
                          <w:lang w:val="ru-RU"/>
                        </w:rPr>
                        <w:t>-ого товара;</w:t>
                      </w:r>
                    </w:p>
                    <w:p w14:paraId="5B47C537" w14:textId="77777777" w:rsidR="0029175A" w:rsidRPr="00910213" w:rsidRDefault="0029175A" w:rsidP="00910213">
                      <w:pPr>
                        <w:spacing w:line="240" w:lineRule="auto"/>
                        <w:rPr>
                          <w:rFonts w:ascii="Times New Roman" w:hAnsi="Times New Roman"/>
                          <w:color w:val="000000"/>
                          <w:sz w:val="17"/>
                          <w:szCs w:val="17"/>
                          <w:lang w:val="ru-RU"/>
                        </w:rPr>
                      </w:pPr>
                      <w:r w:rsidRPr="00A02287">
                        <w:rPr>
                          <w:rFonts w:ascii="Times New Roman" w:hAnsi="Times New Roman"/>
                          <w:b/>
                          <w:bCs/>
                          <w:color w:val="0000FF"/>
                          <w:sz w:val="17"/>
                          <w:szCs w:val="17"/>
                        </w:rPr>
                        <w:t>Ki</w:t>
                      </w:r>
                      <w:r w:rsidRPr="00A02287">
                        <w:rPr>
                          <w:rFonts w:ascii="Times New Roman" w:hAnsi="Times New Roman"/>
                          <w:b/>
                          <w:bCs/>
                          <w:color w:val="0000FF"/>
                          <w:sz w:val="17"/>
                          <w:szCs w:val="17"/>
                          <w:lang w:val="ru-RU"/>
                        </w:rPr>
                        <w:tab/>
                      </w:r>
                      <w:r w:rsidRPr="00A02287">
                        <w:rPr>
                          <w:rFonts w:ascii="Times New Roman" w:hAnsi="Times New Roman"/>
                          <w:color w:val="000000"/>
                          <w:sz w:val="17"/>
                          <w:szCs w:val="17"/>
                          <w:lang w:val="ru-RU"/>
                        </w:rPr>
                        <w:t>Доля казахстанского содержания в товаре, указанная в сертификате</w:t>
                      </w:r>
                      <w:r w:rsidRPr="00910213">
                        <w:rPr>
                          <w:rFonts w:ascii="Times New Roman" w:hAnsi="Times New Roman"/>
                          <w:color w:val="000000"/>
                          <w:sz w:val="17"/>
                          <w:szCs w:val="17"/>
                          <w:lang w:val="ru-RU"/>
                        </w:rPr>
                        <w:t xml:space="preserve"> «</w:t>
                      </w:r>
                      <w:r w:rsidRPr="00910213">
                        <w:rPr>
                          <w:rFonts w:ascii="Times New Roman" w:hAnsi="Times New Roman"/>
                          <w:color w:val="000000"/>
                          <w:sz w:val="17"/>
                          <w:szCs w:val="17"/>
                        </w:rPr>
                        <w:t>CT</w:t>
                      </w:r>
                      <w:r w:rsidRPr="00910213">
                        <w:rPr>
                          <w:rFonts w:ascii="Times New Roman" w:hAnsi="Times New Roman"/>
                          <w:color w:val="000000"/>
                          <w:sz w:val="17"/>
                          <w:szCs w:val="17"/>
                          <w:lang w:val="ru-RU"/>
                        </w:rPr>
                        <w:t>-</w:t>
                      </w:r>
                      <w:r w:rsidRPr="00910213">
                        <w:rPr>
                          <w:rFonts w:ascii="Times New Roman" w:hAnsi="Times New Roman"/>
                          <w:color w:val="000000"/>
                          <w:sz w:val="17"/>
                          <w:szCs w:val="17"/>
                        </w:rPr>
                        <w:t>KZ</w:t>
                      </w:r>
                      <w:r w:rsidRPr="00910213">
                        <w:rPr>
                          <w:rFonts w:ascii="Times New Roman" w:hAnsi="Times New Roman"/>
                          <w:color w:val="000000"/>
                          <w:sz w:val="17"/>
                          <w:szCs w:val="17"/>
                          <w:lang w:val="ru-RU"/>
                        </w:rPr>
                        <w:t>»;</w:t>
                      </w:r>
                    </w:p>
                    <w:p w14:paraId="6B65C451" w14:textId="77777777" w:rsidR="0029175A" w:rsidRPr="00910213" w:rsidRDefault="0029175A" w:rsidP="00910213">
                      <w:pPr>
                        <w:spacing w:line="240" w:lineRule="auto"/>
                        <w:rPr>
                          <w:rFonts w:ascii="Times New Roman" w:hAnsi="Times New Roman"/>
                          <w:sz w:val="17"/>
                          <w:szCs w:val="17"/>
                          <w:lang w:val="ru-RU"/>
                        </w:rPr>
                      </w:pPr>
                      <w:r w:rsidRPr="00910213">
                        <w:rPr>
                          <w:rFonts w:ascii="Times New Roman" w:hAnsi="Times New Roman"/>
                          <w:color w:val="000000"/>
                          <w:sz w:val="17"/>
                          <w:szCs w:val="17"/>
                          <w:lang w:val="ru-RU"/>
                        </w:rPr>
                        <w:tab/>
                      </w:r>
                      <w:r w:rsidRPr="00910213">
                        <w:rPr>
                          <w:rFonts w:ascii="Times New Roman" w:hAnsi="Times New Roman"/>
                          <w:color w:val="000000"/>
                          <w:sz w:val="17"/>
                          <w:szCs w:val="17"/>
                        </w:rPr>
                        <w:t>Ki</w:t>
                      </w:r>
                      <w:r w:rsidRPr="00910213">
                        <w:rPr>
                          <w:rFonts w:ascii="Times New Roman" w:hAnsi="Times New Roman"/>
                          <w:color w:val="000000"/>
                          <w:sz w:val="17"/>
                          <w:szCs w:val="17"/>
                          <w:lang w:val="ru-RU"/>
                        </w:rPr>
                        <w:t xml:space="preserve"> = 0, </w:t>
                      </w:r>
                      <w:r w:rsidRPr="00910213">
                        <w:rPr>
                          <w:rFonts w:ascii="Times New Roman" w:hAnsi="Times New Roman" w:hint="eastAsia"/>
                          <w:color w:val="000000"/>
                          <w:sz w:val="17"/>
                          <w:szCs w:val="17"/>
                          <w:lang w:val="ru-RU"/>
                        </w:rPr>
                        <w:t>в</w:t>
                      </w:r>
                      <w:r w:rsidRPr="00910213">
                        <w:rPr>
                          <w:rFonts w:ascii="Times New Roman" w:hAnsi="Times New Roman"/>
                          <w:color w:val="000000"/>
                          <w:sz w:val="17"/>
                          <w:szCs w:val="17"/>
                          <w:lang w:val="ru-RU"/>
                        </w:rPr>
                        <w:t xml:space="preserve"> </w:t>
                      </w:r>
                      <w:r w:rsidRPr="00910213">
                        <w:rPr>
                          <w:rFonts w:ascii="Times New Roman" w:hAnsi="Times New Roman" w:hint="eastAsia"/>
                          <w:color w:val="000000"/>
                          <w:sz w:val="17"/>
                          <w:szCs w:val="17"/>
                          <w:lang w:val="ru-RU"/>
                        </w:rPr>
                        <w:t>случае</w:t>
                      </w:r>
                      <w:r w:rsidRPr="00910213">
                        <w:rPr>
                          <w:rFonts w:ascii="Times New Roman" w:hAnsi="Times New Roman"/>
                          <w:color w:val="000000"/>
                          <w:sz w:val="17"/>
                          <w:szCs w:val="17"/>
                          <w:lang w:val="ru-RU"/>
                        </w:rPr>
                        <w:t xml:space="preserve"> </w:t>
                      </w:r>
                      <w:r w:rsidRPr="00910213">
                        <w:rPr>
                          <w:rFonts w:ascii="Times New Roman" w:hAnsi="Times New Roman" w:hint="eastAsia"/>
                          <w:color w:val="000000"/>
                          <w:sz w:val="17"/>
                          <w:szCs w:val="17"/>
                          <w:lang w:val="ru-RU"/>
                        </w:rPr>
                        <w:t>отсутствия</w:t>
                      </w:r>
                      <w:r w:rsidRPr="00910213">
                        <w:rPr>
                          <w:rFonts w:ascii="Times New Roman" w:hAnsi="Times New Roman"/>
                          <w:color w:val="000000"/>
                          <w:sz w:val="17"/>
                          <w:szCs w:val="17"/>
                          <w:lang w:val="ru-RU"/>
                        </w:rPr>
                        <w:t xml:space="preserve"> </w:t>
                      </w:r>
                      <w:r w:rsidRPr="00910213">
                        <w:rPr>
                          <w:rFonts w:ascii="Times New Roman" w:hAnsi="Times New Roman" w:hint="eastAsia"/>
                          <w:color w:val="000000"/>
                          <w:sz w:val="17"/>
                          <w:szCs w:val="17"/>
                          <w:lang w:val="ru-RU"/>
                        </w:rPr>
                        <w:t>сертификата</w:t>
                      </w:r>
                      <w:r w:rsidRPr="00910213">
                        <w:rPr>
                          <w:rFonts w:ascii="Times New Roman" w:hAnsi="Times New Roman"/>
                          <w:color w:val="000000"/>
                          <w:sz w:val="17"/>
                          <w:szCs w:val="17"/>
                          <w:lang w:val="ru-RU"/>
                        </w:rPr>
                        <w:t xml:space="preserve"> «</w:t>
                      </w:r>
                      <w:r w:rsidRPr="00910213">
                        <w:rPr>
                          <w:rFonts w:ascii="Times New Roman" w:hAnsi="Times New Roman"/>
                          <w:color w:val="000000"/>
                          <w:sz w:val="17"/>
                          <w:szCs w:val="17"/>
                        </w:rPr>
                        <w:t>CT</w:t>
                      </w:r>
                      <w:r w:rsidRPr="00910213">
                        <w:rPr>
                          <w:rFonts w:ascii="Times New Roman" w:hAnsi="Times New Roman"/>
                          <w:color w:val="000000"/>
                          <w:sz w:val="17"/>
                          <w:szCs w:val="17"/>
                          <w:lang w:val="ru-RU"/>
                        </w:rPr>
                        <w:t>-</w:t>
                      </w:r>
                      <w:r w:rsidRPr="00910213">
                        <w:rPr>
                          <w:rFonts w:ascii="Times New Roman" w:hAnsi="Times New Roman"/>
                          <w:color w:val="000000"/>
                          <w:sz w:val="17"/>
                          <w:szCs w:val="17"/>
                        </w:rPr>
                        <w:t>KZ</w:t>
                      </w:r>
                      <w:r w:rsidRPr="00910213">
                        <w:rPr>
                          <w:rFonts w:ascii="Times New Roman" w:hAnsi="Times New Roman"/>
                          <w:color w:val="000000"/>
                          <w:sz w:val="17"/>
                          <w:szCs w:val="17"/>
                          <w:lang w:val="ru-RU"/>
                        </w:rPr>
                        <w:t>»;</w:t>
                      </w:r>
                    </w:p>
                  </w:txbxContent>
                </v:textbox>
                <w10:wrap type="square" anchorx="margin"/>
              </v:shape>
            </w:pict>
          </mc:Fallback>
        </mc:AlternateContent>
      </w:r>
      <w:r w:rsidR="00045141" w:rsidRPr="00042E49">
        <w:rPr>
          <w:rFonts w:ascii="Times New Roman" w:hAnsi="Times New Roman"/>
          <w:noProof/>
          <w:sz w:val="16"/>
          <w:szCs w:val="16"/>
          <w:lang w:val="ru-RU"/>
        </w:rPr>
        <mc:AlternateContent>
          <mc:Choice Requires="wps">
            <w:drawing>
              <wp:anchor distT="0" distB="0" distL="114300" distR="114300" simplePos="0" relativeHeight="251666432" behindDoc="0" locked="0" layoutInCell="1" allowOverlap="1" wp14:anchorId="3E82CCB0" wp14:editId="3AF3588D">
                <wp:simplePos x="0" y="0"/>
                <wp:positionH relativeFrom="column">
                  <wp:posOffset>4687570</wp:posOffset>
                </wp:positionH>
                <wp:positionV relativeFrom="paragraph">
                  <wp:posOffset>6350</wp:posOffset>
                </wp:positionV>
                <wp:extent cx="5086350" cy="1238250"/>
                <wp:effectExtent l="0" t="0" r="0" b="0"/>
                <wp:wrapSquare wrapText="bothSides"/>
                <wp:docPr id="10" name="Поле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86350" cy="12382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BE8F1B4"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5F3DB7">
                              <w:rPr>
                                <w:b/>
                                <w:bCs/>
                                <w:color w:val="0000FF"/>
                                <w:sz w:val="14"/>
                              </w:rPr>
                              <w:t>m</w:t>
                            </w:r>
                            <w:r w:rsidRPr="00861DA6">
                              <w:rPr>
                                <w:rFonts w:ascii="Times New Roman" w:hAnsi="Times New Roman"/>
                                <w:b/>
                                <w:bCs/>
                                <w:color w:val="0000FF"/>
                                <w:sz w:val="16"/>
                                <w:szCs w:val="18"/>
                                <w:lang w:val="ru-RU"/>
                              </w:rPr>
                              <w:tab/>
                            </w:r>
                            <w:r w:rsidRPr="00A02287">
                              <w:rPr>
                                <w:rFonts w:ascii="Times New Roman" w:hAnsi="Times New Roman"/>
                                <w:color w:val="000000"/>
                                <w:sz w:val="16"/>
                                <w:szCs w:val="18"/>
                                <w:lang w:val="ru-RU"/>
                              </w:rPr>
                              <w:t>Общее количество договоров, заключенных в целях поставки работы (услуги),</w:t>
                            </w:r>
                            <w:r>
                              <w:rPr>
                                <w:rFonts w:ascii="Times New Roman" w:hAnsi="Times New Roman"/>
                                <w:b/>
                                <w:bCs/>
                                <w:color w:val="0000FF"/>
                                <w:sz w:val="16"/>
                                <w:szCs w:val="18"/>
                                <w:lang w:val="ru-RU"/>
                              </w:rPr>
                              <w:t xml:space="preserve"> </w:t>
                            </w:r>
                            <w:r w:rsidRPr="00A02287">
                              <w:rPr>
                                <w:rFonts w:ascii="Times New Roman" w:hAnsi="Times New Roman"/>
                                <w:color w:val="000000"/>
                                <w:sz w:val="16"/>
                                <w:szCs w:val="18"/>
                                <w:lang w:val="ru-RU"/>
                              </w:rPr>
                              <w:t>включая договор между Заказчиком и подрядчиком, договоры между подрядчиком и субподрядчиками и т.д.</w:t>
                            </w:r>
                          </w:p>
                          <w:p w14:paraId="128D71FE"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rPr>
                              <w:t>j</w:t>
                            </w:r>
                            <w:r w:rsidRPr="00A02287">
                              <w:rPr>
                                <w:rFonts w:ascii="Times New Roman" w:hAnsi="Times New Roman"/>
                                <w:color w:val="000000"/>
                                <w:sz w:val="16"/>
                                <w:szCs w:val="18"/>
                                <w:lang w:val="ru-RU"/>
                              </w:rPr>
                              <w:tab/>
                              <w:t>Порядковый номер договора;</w:t>
                            </w:r>
                          </w:p>
                          <w:p w14:paraId="575ACA74"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lang w:val="ru-RU"/>
                              </w:rPr>
                              <w:t>СД</w:t>
                            </w:r>
                            <w:r w:rsidRPr="00A02287">
                              <w:rPr>
                                <w:rFonts w:ascii="Times New Roman" w:hAnsi="Times New Roman"/>
                                <w:b/>
                                <w:bCs/>
                                <w:color w:val="0000FF"/>
                                <w:sz w:val="14"/>
                              </w:rPr>
                              <w:t>j</w:t>
                            </w:r>
                            <w:r w:rsidRPr="00A02287">
                              <w:rPr>
                                <w:rFonts w:ascii="Times New Roman" w:hAnsi="Times New Roman"/>
                                <w:b/>
                                <w:bCs/>
                                <w:color w:val="0000FF"/>
                                <w:sz w:val="16"/>
                                <w:szCs w:val="18"/>
                                <w:lang w:val="ru-RU"/>
                              </w:rPr>
                              <w:tab/>
                            </w:r>
                            <w:r w:rsidRPr="00A02287">
                              <w:rPr>
                                <w:rFonts w:ascii="Times New Roman" w:hAnsi="Times New Roman"/>
                                <w:color w:val="000000"/>
                                <w:sz w:val="16"/>
                                <w:szCs w:val="18"/>
                                <w:lang w:val="ru-RU"/>
                              </w:rPr>
                              <w:t xml:space="preserve">Стоимость </w:t>
                            </w:r>
                            <w:r w:rsidRPr="00A02287">
                              <w:rPr>
                                <w:rFonts w:ascii="Times New Roman" w:hAnsi="Times New Roman"/>
                                <w:color w:val="000000"/>
                                <w:sz w:val="16"/>
                                <w:szCs w:val="18"/>
                              </w:rPr>
                              <w:t>j</w:t>
                            </w:r>
                            <w:r w:rsidRPr="00A02287">
                              <w:rPr>
                                <w:rFonts w:ascii="Times New Roman" w:hAnsi="Times New Roman"/>
                                <w:color w:val="000000"/>
                                <w:sz w:val="16"/>
                                <w:szCs w:val="18"/>
                                <w:lang w:val="ru-RU"/>
                              </w:rPr>
                              <w:t>-</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г</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 xml:space="preserve"> договора;</w:t>
                            </w:r>
                          </w:p>
                          <w:p w14:paraId="5115B249"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rPr>
                              <w:t>CTj</w:t>
                            </w:r>
                            <w:r w:rsidRPr="00A02287">
                              <w:rPr>
                                <w:rFonts w:ascii="Times New Roman" w:hAnsi="Times New Roman"/>
                                <w:b/>
                                <w:bCs/>
                                <w:color w:val="0000FF"/>
                                <w:sz w:val="16"/>
                                <w:szCs w:val="18"/>
                                <w:lang w:val="ru-RU"/>
                              </w:rPr>
                              <w:tab/>
                            </w:r>
                            <w:r w:rsidRPr="00A02287">
                              <w:rPr>
                                <w:rFonts w:ascii="Times New Roman" w:hAnsi="Times New Roman"/>
                                <w:color w:val="000000"/>
                                <w:sz w:val="16"/>
                                <w:szCs w:val="18"/>
                                <w:lang w:val="ru-RU"/>
                              </w:rPr>
                              <w:t xml:space="preserve">Суммарная стоимость товаров, закупленных поставщиком или субподрядчиком в рамках </w:t>
                            </w:r>
                            <w:r w:rsidRPr="00A02287">
                              <w:rPr>
                                <w:rFonts w:ascii="Times New Roman" w:hAnsi="Times New Roman"/>
                                <w:color w:val="000000"/>
                                <w:sz w:val="16"/>
                                <w:szCs w:val="18"/>
                              </w:rPr>
                              <w:t>j</w:t>
                            </w:r>
                            <w:r w:rsidRPr="00A02287">
                              <w:rPr>
                                <w:rFonts w:ascii="Times New Roman" w:hAnsi="Times New Roman"/>
                                <w:color w:val="000000"/>
                                <w:sz w:val="16"/>
                                <w:szCs w:val="18"/>
                                <w:lang w:val="ru-RU"/>
                              </w:rPr>
                              <w:t>-ого договора;</w:t>
                            </w:r>
                          </w:p>
                          <w:p w14:paraId="486574CF"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rPr>
                              <w:t>C</w:t>
                            </w:r>
                            <w:r w:rsidRPr="00A02287">
                              <w:rPr>
                                <w:rFonts w:ascii="Times New Roman" w:hAnsi="Times New Roman"/>
                                <w:b/>
                                <w:bCs/>
                                <w:color w:val="0000FF"/>
                                <w:sz w:val="14"/>
                                <w:lang w:val="ru-RU"/>
                              </w:rPr>
                              <w:t>СД</w:t>
                            </w:r>
                            <w:r w:rsidRPr="00A02287">
                              <w:rPr>
                                <w:rFonts w:ascii="Times New Roman" w:hAnsi="Times New Roman"/>
                                <w:b/>
                                <w:bCs/>
                                <w:color w:val="0000FF"/>
                                <w:sz w:val="14"/>
                              </w:rPr>
                              <w:t>j</w:t>
                            </w:r>
                            <w:r w:rsidRPr="00A02287">
                              <w:rPr>
                                <w:rFonts w:ascii="Times New Roman" w:hAnsi="Times New Roman"/>
                                <w:b/>
                                <w:bCs/>
                                <w:color w:val="0000FF"/>
                                <w:sz w:val="16"/>
                                <w:szCs w:val="18"/>
                                <w:lang w:val="ru-RU"/>
                              </w:rPr>
                              <w:tab/>
                            </w:r>
                            <w:r w:rsidRPr="00A02287">
                              <w:rPr>
                                <w:rFonts w:ascii="Times New Roman" w:hAnsi="Times New Roman"/>
                                <w:color w:val="000000"/>
                                <w:sz w:val="16"/>
                                <w:szCs w:val="18"/>
                                <w:lang w:val="ru-RU"/>
                              </w:rPr>
                              <w:t xml:space="preserve">Суммарная стоимость договоров субподряда, заключенных в рамках исполнения </w:t>
                            </w:r>
                            <w:r w:rsidRPr="00A02287">
                              <w:rPr>
                                <w:rFonts w:ascii="Times New Roman" w:hAnsi="Times New Roman"/>
                                <w:color w:val="000000"/>
                                <w:sz w:val="16"/>
                                <w:szCs w:val="18"/>
                              </w:rPr>
                              <w:t>j</w:t>
                            </w:r>
                            <w:r w:rsidRPr="00A02287">
                              <w:rPr>
                                <w:rFonts w:ascii="Times New Roman" w:hAnsi="Times New Roman"/>
                                <w:color w:val="000000"/>
                                <w:sz w:val="16"/>
                                <w:szCs w:val="18"/>
                                <w:lang w:val="ru-RU"/>
                              </w:rPr>
                              <w:t>-</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г</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 xml:space="preserve"> договора</w:t>
                            </w:r>
                          </w:p>
                          <w:p w14:paraId="773EFE51" w14:textId="77777777" w:rsidR="0029175A" w:rsidRPr="00910213" w:rsidRDefault="0029175A" w:rsidP="00910213">
                            <w:pPr>
                              <w:spacing w:line="240" w:lineRule="auto"/>
                              <w:ind w:left="0" w:firstLine="0"/>
                              <w:rPr>
                                <w:rFonts w:ascii="Times New Roman" w:hAnsi="Times New Roman"/>
                                <w:color w:val="000000"/>
                                <w:sz w:val="16"/>
                                <w:szCs w:val="18"/>
                                <w:lang w:val="ru-RU"/>
                              </w:rPr>
                            </w:pPr>
                            <w:r w:rsidRPr="00910213">
                              <w:rPr>
                                <w:rFonts w:ascii="Times New Roman" w:hAnsi="Times New Roman"/>
                                <w:b/>
                                <w:bCs/>
                                <w:color w:val="0000FF"/>
                                <w:sz w:val="14"/>
                              </w:rPr>
                              <w:t>Rj</w:t>
                            </w:r>
                            <w:r w:rsidRPr="00910213">
                              <w:rPr>
                                <w:rFonts w:ascii="Times New Roman" w:hAnsi="Times New Roman"/>
                                <w:b/>
                                <w:bCs/>
                                <w:color w:val="0000FF"/>
                                <w:sz w:val="14"/>
                                <w:lang w:val="ru-RU"/>
                              </w:rPr>
                              <w:tab/>
                            </w:r>
                            <w:r w:rsidRPr="00910213">
                              <w:rPr>
                                <w:rFonts w:ascii="Times New Roman" w:hAnsi="Times New Roman" w:hint="eastAsia"/>
                                <w:color w:val="000000"/>
                                <w:sz w:val="16"/>
                                <w:szCs w:val="18"/>
                                <w:lang w:val="ru-RU"/>
                              </w:rPr>
                              <w:t>Доля</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фонда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оплаты</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труда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казахстанских</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кадров</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в</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общем</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фонде</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оплаты</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труда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работников</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поставщика</w:t>
                            </w:r>
                            <w:r>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или</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субподрядчика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выполняющего</w:t>
                            </w:r>
                            <w:r w:rsidRPr="00910213">
                              <w:rPr>
                                <w:rFonts w:ascii="Times New Roman" w:hAnsi="Times New Roman"/>
                                <w:color w:val="000000"/>
                                <w:sz w:val="16"/>
                                <w:szCs w:val="18"/>
                                <w:lang w:val="ru-RU"/>
                              </w:rPr>
                              <w:t xml:space="preserve"> </w:t>
                            </w:r>
                            <w:r w:rsidRPr="00910213">
                              <w:rPr>
                                <w:rFonts w:ascii="Times New Roman" w:hAnsi="Times New Roman"/>
                                <w:color w:val="000000"/>
                                <w:sz w:val="16"/>
                                <w:szCs w:val="18"/>
                              </w:rPr>
                              <w:t>j</w:t>
                            </w:r>
                            <w:r w:rsidRPr="00910213">
                              <w:rPr>
                                <w:rFonts w:ascii="Times New Roman" w:hAnsi="Times New Roman"/>
                                <w:color w:val="000000"/>
                                <w:sz w:val="16"/>
                                <w:szCs w:val="18"/>
                                <w:lang w:val="ru-RU"/>
                              </w:rPr>
                              <w:t>-</w:t>
                            </w:r>
                            <w:r w:rsidRPr="00910213">
                              <w:rPr>
                                <w:rFonts w:ascii="Times New Roman" w:hAnsi="Times New Roman" w:hint="eastAsia"/>
                                <w:color w:val="000000"/>
                                <w:sz w:val="16"/>
                                <w:szCs w:val="18"/>
                                <w:lang w:val="ru-RU"/>
                              </w:rPr>
                              <w:t>ый</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договор</w:t>
                            </w:r>
                            <w:r w:rsidRPr="00910213">
                              <w:rPr>
                                <w:rFonts w:ascii="Times New Roman" w:hAnsi="Times New Roman"/>
                                <w:color w:val="000000"/>
                                <w:sz w:val="16"/>
                                <w:szCs w:val="18"/>
                                <w:lang w:val="ru-RU"/>
                              </w:rPr>
                              <w:t>;</w:t>
                            </w:r>
                          </w:p>
                          <w:p w14:paraId="46AF5074" w14:textId="77777777" w:rsidR="0029175A" w:rsidRPr="00910213" w:rsidRDefault="0029175A" w:rsidP="00DF2A47">
                            <w:pPr>
                              <w:spacing w:line="360" w:lineRule="auto"/>
                              <w:ind w:left="0" w:firstLine="0"/>
                              <w:rPr>
                                <w:rFonts w:ascii="Times New Roman" w:hAnsi="Times New Roman"/>
                                <w:sz w:val="16"/>
                                <w:szCs w:val="18"/>
                                <w:lang w:val="ru-RU"/>
                              </w:rPr>
                            </w:pPr>
                            <w:r w:rsidRPr="00910213">
                              <w:rPr>
                                <w:rFonts w:ascii="Times New Roman" w:hAnsi="Times New Roman"/>
                                <w:b/>
                                <w:bCs/>
                                <w:color w:val="0000FF"/>
                                <w:sz w:val="14"/>
                              </w:rPr>
                              <w:t>S</w:t>
                            </w:r>
                            <w:r w:rsidRPr="00910213">
                              <w:rPr>
                                <w:rFonts w:ascii="Times New Roman" w:hAnsi="Times New Roman"/>
                                <w:color w:val="000000"/>
                                <w:sz w:val="16"/>
                                <w:szCs w:val="18"/>
                                <w:lang w:val="ru-RU"/>
                              </w:rPr>
                              <w:tab/>
                            </w:r>
                            <w:r w:rsidRPr="00910213">
                              <w:rPr>
                                <w:rFonts w:ascii="Times New Roman" w:hAnsi="Times New Roman" w:hint="eastAsia"/>
                                <w:color w:val="000000"/>
                                <w:sz w:val="16"/>
                                <w:szCs w:val="18"/>
                                <w:lang w:val="ru-RU"/>
                              </w:rPr>
                              <w:t>Общая</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стоимость</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договора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закупке</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работы</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услуги</w:t>
                            </w:r>
                            <w:r w:rsidRPr="00910213">
                              <w:rPr>
                                <w:rFonts w:ascii="Times New Roman" w:hAnsi="Times New Roman"/>
                                <w:color w:val="000000"/>
                                <w:sz w:val="16"/>
                                <w:szCs w:val="18"/>
                                <w:lang w:val="ru-RU"/>
                              </w:rPr>
                              <w:t>).</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E82CCB0" id="Поле 2" o:spid="_x0000_s1027" type="#_x0000_t202" style="position:absolute;left:0;text-align:left;margin-left:369.1pt;margin-top:.5pt;width:400.5pt;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" stroked="f">
                <v:textbox>
                  <w:txbxContent>
                    <w:p w14:paraId="5BE8F1B4"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5F3DB7">
                        <w:rPr>
                          <w:b/>
                          <w:bCs/>
                          <w:color w:val="0000FF"/>
                          <w:sz w:val="14"/>
                        </w:rPr>
                        <w:t>m</w:t>
                      </w:r>
                      <w:r w:rsidRPr="00861DA6">
                        <w:rPr>
                          <w:rFonts w:ascii="Times New Roman" w:hAnsi="Times New Roman"/>
                          <w:b/>
                          <w:bCs/>
                          <w:color w:val="0000FF"/>
                          <w:sz w:val="16"/>
                          <w:szCs w:val="18"/>
                          <w:lang w:val="ru-RU"/>
                        </w:rPr>
                        <w:tab/>
                      </w:r>
                      <w:r w:rsidRPr="00A02287">
                        <w:rPr>
                          <w:rFonts w:ascii="Times New Roman" w:hAnsi="Times New Roman"/>
                          <w:color w:val="000000"/>
                          <w:sz w:val="16"/>
                          <w:szCs w:val="18"/>
                          <w:lang w:val="ru-RU"/>
                        </w:rPr>
                        <w:t>Общее количество договоров, заключенных в целях поставки работы (услуги),</w:t>
                      </w:r>
                      <w:r>
                        <w:rPr>
                          <w:rFonts w:ascii="Times New Roman" w:hAnsi="Times New Roman"/>
                          <w:b/>
                          <w:bCs/>
                          <w:color w:val="0000FF"/>
                          <w:sz w:val="16"/>
                          <w:szCs w:val="18"/>
                          <w:lang w:val="ru-RU"/>
                        </w:rPr>
                        <w:t xml:space="preserve"> </w:t>
                      </w:r>
                      <w:r w:rsidRPr="00A02287">
                        <w:rPr>
                          <w:rFonts w:ascii="Times New Roman" w:hAnsi="Times New Roman"/>
                          <w:color w:val="000000"/>
                          <w:sz w:val="16"/>
                          <w:szCs w:val="18"/>
                          <w:lang w:val="ru-RU"/>
                        </w:rPr>
                        <w:t>включая договор между Заказчиком и подрядчиком, договоры между подрядчиком и субподрядчиками и т.д.</w:t>
                      </w:r>
                    </w:p>
                    <w:p w14:paraId="128D71FE"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rPr>
                        <w:t>j</w:t>
                      </w:r>
                      <w:r w:rsidRPr="00A02287">
                        <w:rPr>
                          <w:rFonts w:ascii="Times New Roman" w:hAnsi="Times New Roman"/>
                          <w:color w:val="000000"/>
                          <w:sz w:val="16"/>
                          <w:szCs w:val="18"/>
                          <w:lang w:val="ru-RU"/>
                        </w:rPr>
                        <w:tab/>
                        <w:t>Порядковый номер договора;</w:t>
                      </w:r>
                    </w:p>
                    <w:p w14:paraId="575ACA74"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lang w:val="ru-RU"/>
                        </w:rPr>
                        <w:t>СД</w:t>
                      </w:r>
                      <w:r w:rsidRPr="00A02287">
                        <w:rPr>
                          <w:rFonts w:ascii="Times New Roman" w:hAnsi="Times New Roman"/>
                          <w:b/>
                          <w:bCs/>
                          <w:color w:val="0000FF"/>
                          <w:sz w:val="14"/>
                        </w:rPr>
                        <w:t>j</w:t>
                      </w:r>
                      <w:r w:rsidRPr="00A02287">
                        <w:rPr>
                          <w:rFonts w:ascii="Times New Roman" w:hAnsi="Times New Roman"/>
                          <w:b/>
                          <w:bCs/>
                          <w:color w:val="0000FF"/>
                          <w:sz w:val="16"/>
                          <w:szCs w:val="18"/>
                          <w:lang w:val="ru-RU"/>
                        </w:rPr>
                        <w:tab/>
                      </w:r>
                      <w:r w:rsidRPr="00A02287">
                        <w:rPr>
                          <w:rFonts w:ascii="Times New Roman" w:hAnsi="Times New Roman"/>
                          <w:color w:val="000000"/>
                          <w:sz w:val="16"/>
                          <w:szCs w:val="18"/>
                          <w:lang w:val="ru-RU"/>
                        </w:rPr>
                        <w:t xml:space="preserve">Стоимость </w:t>
                      </w:r>
                      <w:r w:rsidRPr="00A02287">
                        <w:rPr>
                          <w:rFonts w:ascii="Times New Roman" w:hAnsi="Times New Roman"/>
                          <w:color w:val="000000"/>
                          <w:sz w:val="16"/>
                          <w:szCs w:val="18"/>
                        </w:rPr>
                        <w:t>j</w:t>
                      </w:r>
                      <w:r w:rsidRPr="00A02287">
                        <w:rPr>
                          <w:rFonts w:ascii="Times New Roman" w:hAnsi="Times New Roman"/>
                          <w:color w:val="000000"/>
                          <w:sz w:val="16"/>
                          <w:szCs w:val="18"/>
                          <w:lang w:val="ru-RU"/>
                        </w:rPr>
                        <w:t>-</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г</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 xml:space="preserve"> договора;</w:t>
                      </w:r>
                    </w:p>
                    <w:p w14:paraId="5115B249"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rPr>
                        <w:t>CTj</w:t>
                      </w:r>
                      <w:r w:rsidRPr="00A02287">
                        <w:rPr>
                          <w:rFonts w:ascii="Times New Roman" w:hAnsi="Times New Roman"/>
                          <w:b/>
                          <w:bCs/>
                          <w:color w:val="0000FF"/>
                          <w:sz w:val="16"/>
                          <w:szCs w:val="18"/>
                          <w:lang w:val="ru-RU"/>
                        </w:rPr>
                        <w:tab/>
                      </w:r>
                      <w:r w:rsidRPr="00A02287">
                        <w:rPr>
                          <w:rFonts w:ascii="Times New Roman" w:hAnsi="Times New Roman"/>
                          <w:color w:val="000000"/>
                          <w:sz w:val="16"/>
                          <w:szCs w:val="18"/>
                          <w:lang w:val="ru-RU"/>
                        </w:rPr>
                        <w:t xml:space="preserve">Суммарная стоимость товаров, закупленных поставщиком или субподрядчиком в рамках </w:t>
                      </w:r>
                      <w:r w:rsidRPr="00A02287">
                        <w:rPr>
                          <w:rFonts w:ascii="Times New Roman" w:hAnsi="Times New Roman"/>
                          <w:color w:val="000000"/>
                          <w:sz w:val="16"/>
                          <w:szCs w:val="18"/>
                        </w:rPr>
                        <w:t>j</w:t>
                      </w:r>
                      <w:r w:rsidRPr="00A02287">
                        <w:rPr>
                          <w:rFonts w:ascii="Times New Roman" w:hAnsi="Times New Roman"/>
                          <w:color w:val="000000"/>
                          <w:sz w:val="16"/>
                          <w:szCs w:val="18"/>
                          <w:lang w:val="ru-RU"/>
                        </w:rPr>
                        <w:t>-ого договора;</w:t>
                      </w:r>
                    </w:p>
                    <w:p w14:paraId="486574CF" w14:textId="77777777" w:rsidR="0029175A" w:rsidRPr="00A02287" w:rsidRDefault="0029175A" w:rsidP="00910213">
                      <w:pPr>
                        <w:spacing w:line="240" w:lineRule="auto"/>
                        <w:ind w:left="0" w:firstLine="0"/>
                        <w:rPr>
                          <w:rFonts w:ascii="Times New Roman" w:hAnsi="Times New Roman"/>
                          <w:color w:val="000000"/>
                          <w:sz w:val="16"/>
                          <w:szCs w:val="18"/>
                          <w:lang w:val="ru-RU"/>
                        </w:rPr>
                      </w:pPr>
                      <w:r w:rsidRPr="00A02287">
                        <w:rPr>
                          <w:rFonts w:ascii="Times New Roman" w:hAnsi="Times New Roman"/>
                          <w:b/>
                          <w:bCs/>
                          <w:color w:val="0000FF"/>
                          <w:sz w:val="14"/>
                        </w:rPr>
                        <w:t>C</w:t>
                      </w:r>
                      <w:r w:rsidRPr="00A02287">
                        <w:rPr>
                          <w:rFonts w:ascii="Times New Roman" w:hAnsi="Times New Roman"/>
                          <w:b/>
                          <w:bCs/>
                          <w:color w:val="0000FF"/>
                          <w:sz w:val="14"/>
                          <w:lang w:val="ru-RU"/>
                        </w:rPr>
                        <w:t>СД</w:t>
                      </w:r>
                      <w:r w:rsidRPr="00A02287">
                        <w:rPr>
                          <w:rFonts w:ascii="Times New Roman" w:hAnsi="Times New Roman"/>
                          <w:b/>
                          <w:bCs/>
                          <w:color w:val="0000FF"/>
                          <w:sz w:val="14"/>
                        </w:rPr>
                        <w:t>j</w:t>
                      </w:r>
                      <w:r w:rsidRPr="00A02287">
                        <w:rPr>
                          <w:rFonts w:ascii="Times New Roman" w:hAnsi="Times New Roman"/>
                          <w:b/>
                          <w:bCs/>
                          <w:color w:val="0000FF"/>
                          <w:sz w:val="16"/>
                          <w:szCs w:val="18"/>
                          <w:lang w:val="ru-RU"/>
                        </w:rPr>
                        <w:tab/>
                      </w:r>
                      <w:r w:rsidRPr="00A02287">
                        <w:rPr>
                          <w:rFonts w:ascii="Times New Roman" w:hAnsi="Times New Roman"/>
                          <w:color w:val="000000"/>
                          <w:sz w:val="16"/>
                          <w:szCs w:val="18"/>
                          <w:lang w:val="ru-RU"/>
                        </w:rPr>
                        <w:t xml:space="preserve">Суммарная стоимость договоров субподряда, заключенных в рамках исполнения </w:t>
                      </w:r>
                      <w:r w:rsidRPr="00A02287">
                        <w:rPr>
                          <w:rFonts w:ascii="Times New Roman" w:hAnsi="Times New Roman"/>
                          <w:color w:val="000000"/>
                          <w:sz w:val="16"/>
                          <w:szCs w:val="18"/>
                        </w:rPr>
                        <w:t>j</w:t>
                      </w:r>
                      <w:r w:rsidRPr="00A02287">
                        <w:rPr>
                          <w:rFonts w:ascii="Times New Roman" w:hAnsi="Times New Roman"/>
                          <w:color w:val="000000"/>
                          <w:sz w:val="16"/>
                          <w:szCs w:val="18"/>
                          <w:lang w:val="ru-RU"/>
                        </w:rPr>
                        <w:t>-</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г</w:t>
                      </w:r>
                      <w:r w:rsidRPr="00A02287">
                        <w:rPr>
                          <w:rFonts w:ascii="Times New Roman" w:hAnsi="Times New Roman"/>
                          <w:color w:val="000000"/>
                          <w:sz w:val="16"/>
                          <w:szCs w:val="18"/>
                        </w:rPr>
                        <w:t>o</w:t>
                      </w:r>
                      <w:r w:rsidRPr="00A02287">
                        <w:rPr>
                          <w:rFonts w:ascii="Times New Roman" w:hAnsi="Times New Roman"/>
                          <w:color w:val="000000"/>
                          <w:sz w:val="16"/>
                          <w:szCs w:val="18"/>
                          <w:lang w:val="ru-RU"/>
                        </w:rPr>
                        <w:t xml:space="preserve"> договора</w:t>
                      </w:r>
                    </w:p>
                    <w:p w14:paraId="773EFE51" w14:textId="77777777" w:rsidR="0029175A" w:rsidRPr="00910213" w:rsidRDefault="0029175A" w:rsidP="00910213">
                      <w:pPr>
                        <w:spacing w:line="240" w:lineRule="auto"/>
                        <w:ind w:left="0" w:firstLine="0"/>
                        <w:rPr>
                          <w:rFonts w:ascii="Times New Roman" w:hAnsi="Times New Roman"/>
                          <w:color w:val="000000"/>
                          <w:sz w:val="16"/>
                          <w:szCs w:val="18"/>
                          <w:lang w:val="ru-RU"/>
                        </w:rPr>
                      </w:pPr>
                      <w:r w:rsidRPr="00910213">
                        <w:rPr>
                          <w:rFonts w:ascii="Times New Roman" w:hAnsi="Times New Roman"/>
                          <w:b/>
                          <w:bCs/>
                          <w:color w:val="0000FF"/>
                          <w:sz w:val="14"/>
                        </w:rPr>
                        <w:t>Rj</w:t>
                      </w:r>
                      <w:r w:rsidRPr="00910213">
                        <w:rPr>
                          <w:rFonts w:ascii="Times New Roman" w:hAnsi="Times New Roman"/>
                          <w:b/>
                          <w:bCs/>
                          <w:color w:val="0000FF"/>
                          <w:sz w:val="14"/>
                          <w:lang w:val="ru-RU"/>
                        </w:rPr>
                        <w:tab/>
                      </w:r>
                      <w:r w:rsidRPr="00910213">
                        <w:rPr>
                          <w:rFonts w:ascii="Times New Roman" w:hAnsi="Times New Roman" w:hint="eastAsia"/>
                          <w:color w:val="000000"/>
                          <w:sz w:val="16"/>
                          <w:szCs w:val="18"/>
                          <w:lang w:val="ru-RU"/>
                        </w:rPr>
                        <w:t>Доля</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фонда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оплаты</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труда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казахстанских</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кадров</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в</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общем</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фонде</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оплаты</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труда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работников</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поставщика</w:t>
                      </w:r>
                      <w:r>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или</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субподрядчика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выполняющего</w:t>
                      </w:r>
                      <w:r w:rsidRPr="00910213">
                        <w:rPr>
                          <w:rFonts w:ascii="Times New Roman" w:hAnsi="Times New Roman"/>
                          <w:color w:val="000000"/>
                          <w:sz w:val="16"/>
                          <w:szCs w:val="18"/>
                          <w:lang w:val="ru-RU"/>
                        </w:rPr>
                        <w:t xml:space="preserve"> </w:t>
                      </w:r>
                      <w:r w:rsidRPr="00910213">
                        <w:rPr>
                          <w:rFonts w:ascii="Times New Roman" w:hAnsi="Times New Roman"/>
                          <w:color w:val="000000"/>
                          <w:sz w:val="16"/>
                          <w:szCs w:val="18"/>
                        </w:rPr>
                        <w:t>j</w:t>
                      </w:r>
                      <w:r w:rsidRPr="00910213">
                        <w:rPr>
                          <w:rFonts w:ascii="Times New Roman" w:hAnsi="Times New Roman"/>
                          <w:color w:val="000000"/>
                          <w:sz w:val="16"/>
                          <w:szCs w:val="18"/>
                          <w:lang w:val="ru-RU"/>
                        </w:rPr>
                        <w:t>-</w:t>
                      </w:r>
                      <w:r w:rsidRPr="00910213">
                        <w:rPr>
                          <w:rFonts w:ascii="Times New Roman" w:hAnsi="Times New Roman" w:hint="eastAsia"/>
                          <w:color w:val="000000"/>
                          <w:sz w:val="16"/>
                          <w:szCs w:val="18"/>
                          <w:lang w:val="ru-RU"/>
                        </w:rPr>
                        <w:t>ый</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договор</w:t>
                      </w:r>
                      <w:r w:rsidRPr="00910213">
                        <w:rPr>
                          <w:rFonts w:ascii="Times New Roman" w:hAnsi="Times New Roman"/>
                          <w:color w:val="000000"/>
                          <w:sz w:val="16"/>
                          <w:szCs w:val="18"/>
                          <w:lang w:val="ru-RU"/>
                        </w:rPr>
                        <w:t>;</w:t>
                      </w:r>
                    </w:p>
                    <w:p w14:paraId="46AF5074" w14:textId="77777777" w:rsidR="0029175A" w:rsidRPr="00910213" w:rsidRDefault="0029175A" w:rsidP="00DF2A47">
                      <w:pPr>
                        <w:spacing w:line="360" w:lineRule="auto"/>
                        <w:ind w:left="0" w:firstLine="0"/>
                        <w:rPr>
                          <w:rFonts w:ascii="Times New Roman" w:hAnsi="Times New Roman"/>
                          <w:sz w:val="16"/>
                          <w:szCs w:val="18"/>
                          <w:lang w:val="ru-RU"/>
                        </w:rPr>
                      </w:pPr>
                      <w:r w:rsidRPr="00910213">
                        <w:rPr>
                          <w:rFonts w:ascii="Times New Roman" w:hAnsi="Times New Roman"/>
                          <w:b/>
                          <w:bCs/>
                          <w:color w:val="0000FF"/>
                          <w:sz w:val="14"/>
                        </w:rPr>
                        <w:t>S</w:t>
                      </w:r>
                      <w:r w:rsidRPr="00910213">
                        <w:rPr>
                          <w:rFonts w:ascii="Times New Roman" w:hAnsi="Times New Roman"/>
                          <w:color w:val="000000"/>
                          <w:sz w:val="16"/>
                          <w:szCs w:val="18"/>
                          <w:lang w:val="ru-RU"/>
                        </w:rPr>
                        <w:tab/>
                      </w:r>
                      <w:r w:rsidRPr="00910213">
                        <w:rPr>
                          <w:rFonts w:ascii="Times New Roman" w:hAnsi="Times New Roman" w:hint="eastAsia"/>
                          <w:color w:val="000000"/>
                          <w:sz w:val="16"/>
                          <w:szCs w:val="18"/>
                          <w:lang w:val="ru-RU"/>
                        </w:rPr>
                        <w:t>Общая</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стоимость</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договора</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о</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закупке</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работы</w:t>
                      </w:r>
                      <w:r w:rsidRPr="00910213">
                        <w:rPr>
                          <w:rFonts w:ascii="Times New Roman" w:hAnsi="Times New Roman"/>
                          <w:color w:val="000000"/>
                          <w:sz w:val="16"/>
                          <w:szCs w:val="18"/>
                          <w:lang w:val="ru-RU"/>
                        </w:rPr>
                        <w:t xml:space="preserve"> (</w:t>
                      </w:r>
                      <w:r w:rsidRPr="00910213">
                        <w:rPr>
                          <w:rFonts w:ascii="Times New Roman" w:hAnsi="Times New Roman" w:hint="eastAsia"/>
                          <w:color w:val="000000"/>
                          <w:sz w:val="16"/>
                          <w:szCs w:val="18"/>
                          <w:lang w:val="ru-RU"/>
                        </w:rPr>
                        <w:t>услуги</w:t>
                      </w:r>
                      <w:r w:rsidRPr="00910213">
                        <w:rPr>
                          <w:rFonts w:ascii="Times New Roman" w:hAnsi="Times New Roman"/>
                          <w:color w:val="000000"/>
                          <w:sz w:val="16"/>
                          <w:szCs w:val="18"/>
                          <w:lang w:val="ru-RU"/>
                        </w:rPr>
                        <w:t>).</w:t>
                      </w:r>
                    </w:p>
                  </w:txbxContent>
                </v:textbox>
                <w10:wrap type="square"/>
              </v:shape>
            </w:pict>
          </mc:Fallback>
        </mc:AlternateContent>
      </w:r>
      <w:r w:rsidR="0027455D" w:rsidRPr="00042E49">
        <w:rPr>
          <w:rFonts w:ascii="Times New Roman" w:hAnsi="Times New Roman"/>
          <w:sz w:val="16"/>
          <w:szCs w:val="16"/>
          <w:lang w:val="ru-RU"/>
        </w:rPr>
        <w:t>                                               i=1                      j=1</w:t>
      </w:r>
    </w:p>
    <w:p w14:paraId="2628AB49" w14:textId="77777777" w:rsidR="00DF2A47" w:rsidRPr="00042E49" w:rsidRDefault="00DF2A47" w:rsidP="00DF2A47">
      <w:pPr>
        <w:tabs>
          <w:tab w:val="left" w:pos="0"/>
        </w:tabs>
        <w:ind w:left="0" w:firstLine="0"/>
        <w:rPr>
          <w:rFonts w:ascii="Times New Roman" w:hAnsi="Times New Roman"/>
          <w:sz w:val="24"/>
          <w:szCs w:val="24"/>
          <w:lang w:val="ru-RU"/>
        </w:rPr>
      </w:pPr>
    </w:p>
    <w:p w14:paraId="013FE804" w14:textId="77777777" w:rsidR="00DF2A47" w:rsidRPr="00042E49" w:rsidRDefault="0027455D" w:rsidP="00DF2A47">
      <w:pPr>
        <w:tabs>
          <w:tab w:val="left" w:pos="0"/>
        </w:tabs>
        <w:ind w:left="0" w:firstLine="0"/>
        <w:rPr>
          <w:rFonts w:ascii="Times New Roman" w:hAnsi="Times New Roman"/>
          <w:sz w:val="16"/>
          <w:szCs w:val="16"/>
          <w:lang w:val="ru-RU"/>
        </w:rPr>
      </w:pPr>
      <w:r w:rsidRPr="00042E49">
        <w:rPr>
          <w:rFonts w:ascii="Times New Roman" w:hAnsi="Times New Roman"/>
          <w:sz w:val="16"/>
          <w:szCs w:val="16"/>
          <w:lang w:val="ru-RU"/>
        </w:rPr>
        <w:t>Доля казахстанского содержания (%):</w:t>
      </w:r>
    </w:p>
    <w:p w14:paraId="0BB4826D" w14:textId="77777777" w:rsidR="00DF2A47" w:rsidRPr="00042E49" w:rsidRDefault="0027455D" w:rsidP="00910213">
      <w:pPr>
        <w:tabs>
          <w:tab w:val="left" w:pos="0"/>
        </w:tabs>
        <w:spacing w:line="240" w:lineRule="auto"/>
        <w:ind w:left="0" w:firstLine="0"/>
        <w:rPr>
          <w:rFonts w:ascii="Times New Roman" w:hAnsi="Times New Roman"/>
          <w:sz w:val="16"/>
          <w:szCs w:val="16"/>
          <w:lang w:val="ru-RU"/>
        </w:rPr>
      </w:pP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r>
      <w:r w:rsidRPr="00042E49">
        <w:rPr>
          <w:rFonts w:ascii="Times New Roman" w:hAnsi="Times New Roman"/>
          <w:sz w:val="24"/>
          <w:szCs w:val="24"/>
          <w:lang w:val="ru-RU"/>
        </w:rPr>
        <w:tab/>
        <w:t>_____</w:t>
      </w:r>
      <w:r w:rsidRPr="00042E49">
        <w:rPr>
          <w:rFonts w:ascii="Times New Roman" w:hAnsi="Times New Roman"/>
          <w:sz w:val="16"/>
          <w:szCs w:val="16"/>
          <w:lang w:val="ru-RU"/>
        </w:rPr>
        <w:t>_______________________ М.П.</w:t>
      </w:r>
    </w:p>
    <w:p w14:paraId="26FC4014" w14:textId="77777777" w:rsidR="00DF2A47" w:rsidRPr="00042E49" w:rsidRDefault="0027455D" w:rsidP="00910213">
      <w:pPr>
        <w:tabs>
          <w:tab w:val="left" w:pos="0"/>
        </w:tabs>
        <w:spacing w:line="240" w:lineRule="auto"/>
        <w:ind w:left="0" w:firstLine="0"/>
        <w:rPr>
          <w:rFonts w:ascii="Times New Roman" w:hAnsi="Times New Roman"/>
          <w:sz w:val="16"/>
          <w:szCs w:val="16"/>
          <w:lang w:val="ru-RU"/>
        </w:rPr>
      </w:pP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sz w:val="16"/>
          <w:szCs w:val="16"/>
          <w:lang w:val="ru-RU"/>
        </w:rPr>
        <w:tab/>
      </w:r>
      <w:r w:rsidRPr="00042E49">
        <w:rPr>
          <w:rFonts w:ascii="Times New Roman" w:hAnsi="Times New Roman"/>
          <w:i/>
          <w:iCs/>
          <w:sz w:val="16"/>
          <w:szCs w:val="16"/>
          <w:lang w:val="ru-RU"/>
        </w:rPr>
        <w:t>Ф.И.О. руководителя, подпись</w:t>
      </w:r>
    </w:p>
    <w:p w14:paraId="36331240" w14:textId="77777777" w:rsidR="00DF2A47" w:rsidRPr="00042E49" w:rsidRDefault="0027455D" w:rsidP="00910213">
      <w:pPr>
        <w:tabs>
          <w:tab w:val="left" w:pos="0"/>
        </w:tabs>
        <w:spacing w:line="240" w:lineRule="auto"/>
        <w:ind w:left="0" w:firstLine="0"/>
        <w:rPr>
          <w:rFonts w:ascii="Times New Roman" w:hAnsi="Times New Roman"/>
          <w:b/>
          <w:bCs/>
          <w:sz w:val="16"/>
          <w:szCs w:val="16"/>
          <w:lang w:val="ru-RU"/>
        </w:rPr>
      </w:pPr>
      <w:r w:rsidRPr="00042E49">
        <w:rPr>
          <w:rFonts w:ascii="Times New Roman" w:hAnsi="Times New Roman"/>
          <w:b/>
          <w:bCs/>
          <w:sz w:val="16"/>
          <w:szCs w:val="16"/>
          <w:lang w:val="ru-RU"/>
        </w:rPr>
        <w:t>**КСр/у  = ___________</w:t>
      </w:r>
    </w:p>
    <w:p w14:paraId="604FEE50" w14:textId="77777777" w:rsidR="00A02287" w:rsidRPr="00042E49" w:rsidRDefault="0027455D" w:rsidP="00910213">
      <w:pPr>
        <w:tabs>
          <w:tab w:val="left" w:pos="0"/>
        </w:tabs>
        <w:spacing w:line="240" w:lineRule="auto"/>
        <w:ind w:left="0" w:firstLine="0"/>
        <w:rPr>
          <w:rFonts w:ascii="Times New Roman" w:hAnsi="Times New Roman"/>
          <w:i/>
          <w:sz w:val="16"/>
          <w:szCs w:val="16"/>
          <w:lang w:val="ru-RU"/>
        </w:rPr>
      </w:pPr>
      <w:r w:rsidRPr="00042E49">
        <w:rPr>
          <w:rFonts w:ascii="Times New Roman" w:hAnsi="Times New Roman"/>
          <w:i/>
          <w:sz w:val="16"/>
          <w:szCs w:val="16"/>
          <w:lang w:val="ru-RU"/>
        </w:rPr>
        <w:t>** указывается итоговая доля казахстанского содержания в договоре в цифровом формате до сотой доли (0,00)</w:t>
      </w:r>
      <w:r w:rsidRPr="00042E49">
        <w:rPr>
          <w:rFonts w:ascii="Times New Roman" w:hAnsi="Times New Roman"/>
          <w:i/>
          <w:sz w:val="16"/>
          <w:szCs w:val="16"/>
          <w:lang w:val="ru-RU"/>
        </w:rPr>
        <w:tab/>
      </w:r>
      <w:r w:rsidRPr="00042E49">
        <w:rPr>
          <w:rFonts w:ascii="Times New Roman" w:hAnsi="Times New Roman"/>
          <w:i/>
          <w:sz w:val="16"/>
          <w:szCs w:val="16"/>
          <w:lang w:val="ru-RU"/>
        </w:rPr>
        <w:tab/>
      </w:r>
      <w:r w:rsidRPr="00042E49">
        <w:rPr>
          <w:rFonts w:ascii="Times New Roman" w:hAnsi="Times New Roman"/>
          <w:i/>
          <w:sz w:val="16"/>
          <w:szCs w:val="16"/>
          <w:lang w:val="ru-RU"/>
        </w:rPr>
        <w:tab/>
        <w:t>_______________________________________________</w:t>
      </w:r>
    </w:p>
    <w:p w14:paraId="7576591D" w14:textId="77777777" w:rsidR="00DF2A47" w:rsidRPr="00042E49" w:rsidRDefault="00A02287" w:rsidP="00910213">
      <w:pPr>
        <w:tabs>
          <w:tab w:val="left" w:pos="0"/>
        </w:tabs>
        <w:spacing w:line="240" w:lineRule="auto"/>
        <w:ind w:left="0" w:firstLine="0"/>
        <w:rPr>
          <w:rFonts w:ascii="Times New Roman" w:hAnsi="Times New Roman"/>
          <w:i/>
          <w:iCs/>
          <w:sz w:val="16"/>
          <w:szCs w:val="16"/>
          <w:lang w:val="ru-RU"/>
        </w:rPr>
      </w:pPr>
      <w:r w:rsidRPr="00042E49">
        <w:rPr>
          <w:rFonts w:ascii="Times New Roman" w:hAnsi="Times New Roman"/>
          <w:i/>
          <w:iCs/>
          <w:sz w:val="16"/>
          <w:szCs w:val="16"/>
          <w:lang w:val="ru-RU"/>
        </w:rPr>
        <w:t xml:space="preserve">                                                                                                                                                                                                                                                             </w:t>
      </w:r>
      <w:r w:rsidR="0027455D" w:rsidRPr="00042E49">
        <w:rPr>
          <w:rFonts w:ascii="Times New Roman" w:hAnsi="Times New Roman"/>
          <w:i/>
          <w:iCs/>
          <w:sz w:val="16"/>
          <w:szCs w:val="16"/>
          <w:lang w:val="ru-RU"/>
        </w:rPr>
        <w:t>Ф.И.О. исполнителя, контактный телефон</w:t>
      </w:r>
    </w:p>
    <w:tbl>
      <w:tblPr>
        <w:tblW w:w="0" w:type="auto"/>
        <w:tblInd w:w="2" w:type="dxa"/>
        <w:tblLook w:val="00A0" w:firstRow="1" w:lastRow="0" w:firstColumn="1" w:lastColumn="0" w:noHBand="0" w:noVBand="0"/>
      </w:tblPr>
      <w:tblGrid>
        <w:gridCol w:w="5673"/>
        <w:gridCol w:w="8887"/>
      </w:tblGrid>
      <w:tr w:rsidR="002307BB" w:rsidRPr="00042E49" w14:paraId="38C073D1" w14:textId="77777777" w:rsidTr="00C60B3D">
        <w:trPr>
          <w:trHeight w:val="1047"/>
        </w:trPr>
        <w:tc>
          <w:tcPr>
            <w:tcW w:w="5950" w:type="dxa"/>
          </w:tcPr>
          <w:p w14:paraId="58459682" w14:textId="77777777" w:rsidR="002307BB" w:rsidRPr="00042E49" w:rsidRDefault="002307BB" w:rsidP="00910213">
            <w:pPr>
              <w:spacing w:line="240" w:lineRule="auto"/>
              <w:rPr>
                <w:rFonts w:ascii="Times New Roman" w:hAnsi="Times New Roman"/>
                <w:b/>
                <w:bCs/>
                <w:color w:val="000000"/>
                <w:lang w:val="ru-RU"/>
              </w:rPr>
            </w:pPr>
            <w:r w:rsidRPr="00042E49">
              <w:rPr>
                <w:rFonts w:ascii="Times New Roman" w:hAnsi="Times New Roman"/>
                <w:b/>
                <w:bCs/>
                <w:color w:val="000000"/>
                <w:szCs w:val="22"/>
                <w:lang w:val="ru-RU"/>
              </w:rPr>
              <w:t xml:space="preserve"> ЗАКАЗЧИК                                                                                     </w:t>
            </w:r>
          </w:p>
          <w:p w14:paraId="00ABE581" w14:textId="77777777" w:rsidR="002307BB" w:rsidRPr="00042E49" w:rsidRDefault="002307BB" w:rsidP="00910213">
            <w:pPr>
              <w:spacing w:line="240" w:lineRule="auto"/>
              <w:rPr>
                <w:rFonts w:ascii="Times New Roman" w:hAnsi="Times New Roman"/>
                <w:b/>
                <w:bCs/>
                <w:color w:val="000000"/>
                <w:szCs w:val="22"/>
                <w:lang w:val="ru-RU"/>
              </w:rPr>
            </w:pPr>
            <w:r w:rsidRPr="00042E49">
              <w:rPr>
                <w:rFonts w:ascii="Times New Roman" w:hAnsi="Times New Roman"/>
                <w:b/>
                <w:bCs/>
                <w:color w:val="000000"/>
                <w:szCs w:val="22"/>
                <w:lang w:val="ru-RU"/>
              </w:rPr>
              <w:t xml:space="preserve"> ТОО «Жамбыл Петролеум»</w:t>
            </w:r>
          </w:p>
          <w:p w14:paraId="5D902508" w14:textId="77777777" w:rsidR="002307BB" w:rsidRPr="00042E49" w:rsidRDefault="002307BB" w:rsidP="00910213">
            <w:pPr>
              <w:spacing w:line="240" w:lineRule="auto"/>
              <w:rPr>
                <w:rFonts w:ascii="Times New Roman" w:hAnsi="Times New Roman"/>
                <w:b/>
                <w:bCs/>
                <w:color w:val="000000"/>
                <w:lang w:val="ru-RU"/>
              </w:rPr>
            </w:pPr>
            <w:r w:rsidRPr="00042E49">
              <w:rPr>
                <w:rFonts w:ascii="Times New Roman" w:hAnsi="Times New Roman"/>
                <w:b/>
                <w:bCs/>
                <w:color w:val="000000"/>
                <w:szCs w:val="22"/>
                <w:lang w:val="ru-RU"/>
              </w:rPr>
              <w:t xml:space="preserve"> Генеральный директор                                                               </w:t>
            </w:r>
          </w:p>
          <w:p w14:paraId="7DE99353" w14:textId="77777777" w:rsidR="002307BB" w:rsidRPr="00042E49" w:rsidRDefault="002307BB" w:rsidP="00910213">
            <w:pPr>
              <w:spacing w:line="240" w:lineRule="auto"/>
              <w:rPr>
                <w:rFonts w:ascii="Times New Roman" w:hAnsi="Times New Roman"/>
                <w:b/>
                <w:bCs/>
                <w:color w:val="000000"/>
                <w:lang w:val="ru-RU"/>
              </w:rPr>
            </w:pPr>
            <w:r w:rsidRPr="00042E49">
              <w:rPr>
                <w:rFonts w:ascii="Times New Roman" w:hAnsi="Times New Roman"/>
                <w:b/>
                <w:bCs/>
                <w:color w:val="000000"/>
                <w:szCs w:val="22"/>
                <w:lang w:val="ru-RU"/>
              </w:rPr>
              <w:t xml:space="preserve">                                        </w:t>
            </w:r>
          </w:p>
        </w:tc>
        <w:tc>
          <w:tcPr>
            <w:tcW w:w="9414" w:type="dxa"/>
          </w:tcPr>
          <w:p w14:paraId="04C5C048" w14:textId="7A34608C" w:rsidR="002307BB" w:rsidRPr="00042E49" w:rsidRDefault="002307BB" w:rsidP="00910213">
            <w:pPr>
              <w:pStyle w:val="22"/>
              <w:keepLines/>
              <w:widowControl w:val="0"/>
              <w:ind w:left="0"/>
              <w:rPr>
                <w:rFonts w:ascii="Times New Roman" w:hAnsi="Times New Roman"/>
                <w:b/>
                <w:bCs/>
                <w:color w:val="000000"/>
                <w:szCs w:val="22"/>
                <w:lang w:val="ru-RU"/>
              </w:rPr>
            </w:pPr>
            <w:r w:rsidRPr="00042E49">
              <w:rPr>
                <w:rFonts w:ascii="Times New Roman" w:hAnsi="Times New Roman"/>
                <w:b/>
                <w:bCs/>
                <w:color w:val="000000"/>
                <w:szCs w:val="22"/>
                <w:lang w:val="ru-RU"/>
              </w:rPr>
              <w:t xml:space="preserve">      </w:t>
            </w:r>
            <w:r w:rsidR="00FC426A" w:rsidRPr="00042E49">
              <w:rPr>
                <w:rFonts w:ascii="Times New Roman" w:hAnsi="Times New Roman"/>
                <w:b/>
                <w:bCs/>
                <w:color w:val="000000"/>
                <w:szCs w:val="22"/>
                <w:lang w:val="ru-RU"/>
              </w:rPr>
              <w:t>ПОДРЯДЧИК</w:t>
            </w:r>
          </w:p>
          <w:p w14:paraId="316E37A4" w14:textId="4046DF86" w:rsidR="002307BB" w:rsidRPr="00042E49" w:rsidRDefault="002307BB" w:rsidP="00910213">
            <w:pPr>
              <w:pStyle w:val="22"/>
              <w:keepLines/>
              <w:widowControl w:val="0"/>
              <w:ind w:left="0"/>
              <w:rPr>
                <w:rFonts w:ascii="Times New Roman" w:hAnsi="Times New Roman"/>
                <w:b/>
                <w:szCs w:val="22"/>
                <w:lang w:val="ru-RU"/>
              </w:rPr>
            </w:pPr>
            <w:r w:rsidRPr="00042E49">
              <w:rPr>
                <w:rFonts w:ascii="Times New Roman" w:hAnsi="Times New Roman"/>
                <w:b/>
                <w:bCs/>
                <w:color w:val="000000"/>
                <w:szCs w:val="22"/>
                <w:lang w:val="ru-RU"/>
              </w:rPr>
              <w:t xml:space="preserve">     </w:t>
            </w:r>
            <w:r w:rsidRPr="00042E49">
              <w:rPr>
                <w:rFonts w:ascii="Times New Roman" w:hAnsi="Times New Roman"/>
                <w:b/>
                <w:szCs w:val="22"/>
                <w:lang w:val="en-US"/>
              </w:rPr>
              <w:t xml:space="preserve">  </w:t>
            </w:r>
          </w:p>
          <w:p w14:paraId="6C594BDE" w14:textId="77777777" w:rsidR="002307BB" w:rsidRPr="00042E49" w:rsidRDefault="002307BB" w:rsidP="00910213">
            <w:pPr>
              <w:spacing w:line="240" w:lineRule="auto"/>
              <w:rPr>
                <w:rFonts w:ascii="Times New Roman" w:hAnsi="Times New Roman"/>
                <w:b/>
                <w:bCs/>
                <w:color w:val="000000"/>
                <w:lang w:val="ru-RU"/>
              </w:rPr>
            </w:pPr>
          </w:p>
        </w:tc>
      </w:tr>
      <w:tr w:rsidR="002307BB" w:rsidRPr="00042E49" w14:paraId="3BA4F0FD" w14:textId="77777777" w:rsidTr="00910213">
        <w:trPr>
          <w:trHeight w:val="80"/>
        </w:trPr>
        <w:tc>
          <w:tcPr>
            <w:tcW w:w="5950" w:type="dxa"/>
          </w:tcPr>
          <w:p w14:paraId="4A27EF9E" w14:textId="77777777" w:rsidR="002307BB" w:rsidRPr="00042E49" w:rsidRDefault="002307BB" w:rsidP="00910213">
            <w:pPr>
              <w:spacing w:line="240" w:lineRule="auto"/>
              <w:rPr>
                <w:rFonts w:ascii="Times New Roman" w:hAnsi="Times New Roman"/>
                <w:b/>
                <w:bCs/>
                <w:color w:val="000000"/>
              </w:rPr>
            </w:pPr>
            <w:r w:rsidRPr="00042E49">
              <w:rPr>
                <w:rFonts w:ascii="Times New Roman" w:hAnsi="Times New Roman"/>
                <w:b/>
                <w:bCs/>
                <w:color w:val="000000"/>
                <w:szCs w:val="22"/>
                <w:lang w:val="ru-RU"/>
              </w:rPr>
              <w:t xml:space="preserve">  </w:t>
            </w:r>
            <w:r w:rsidRPr="00042E49">
              <w:rPr>
                <w:rFonts w:ascii="Times New Roman" w:hAnsi="Times New Roman"/>
                <w:b/>
                <w:bCs/>
                <w:color w:val="000000"/>
                <w:szCs w:val="22"/>
                <w:lang w:val="en-US"/>
              </w:rPr>
              <w:t xml:space="preserve">___________ </w:t>
            </w:r>
            <w:r w:rsidRPr="00042E49">
              <w:rPr>
                <w:rFonts w:ascii="Times New Roman" w:hAnsi="Times New Roman"/>
                <w:b/>
                <w:bCs/>
                <w:color w:val="000000"/>
                <w:szCs w:val="22"/>
              </w:rPr>
              <w:t>Елевсинов Х.Т.</w:t>
            </w:r>
          </w:p>
          <w:p w14:paraId="7920604E" w14:textId="77777777" w:rsidR="002307BB" w:rsidRPr="00042E49" w:rsidRDefault="002307BB" w:rsidP="00910213">
            <w:pPr>
              <w:spacing w:line="240" w:lineRule="auto"/>
              <w:rPr>
                <w:rFonts w:ascii="Times New Roman" w:hAnsi="Times New Roman"/>
                <w:b/>
                <w:bCs/>
                <w:color w:val="000000"/>
              </w:rPr>
            </w:pPr>
          </w:p>
        </w:tc>
        <w:tc>
          <w:tcPr>
            <w:tcW w:w="9414" w:type="dxa"/>
          </w:tcPr>
          <w:p w14:paraId="6A1B7D5B" w14:textId="77777777" w:rsidR="002307BB" w:rsidRPr="00042E49" w:rsidRDefault="002307BB" w:rsidP="00910213">
            <w:pPr>
              <w:spacing w:line="240" w:lineRule="auto"/>
              <w:rPr>
                <w:rFonts w:ascii="Times New Roman" w:hAnsi="Times New Roman"/>
                <w:b/>
                <w:bCs/>
              </w:rPr>
            </w:pPr>
            <w:r w:rsidRPr="00042E49">
              <w:rPr>
                <w:rFonts w:ascii="Times New Roman" w:hAnsi="Times New Roman"/>
                <w:b/>
                <w:bCs/>
                <w:szCs w:val="22"/>
              </w:rPr>
              <w:t xml:space="preserve"> ______________ </w:t>
            </w:r>
          </w:p>
        </w:tc>
      </w:tr>
    </w:tbl>
    <w:p w14:paraId="41BDE716" w14:textId="77777777" w:rsidR="00DF2A47" w:rsidRPr="00042E49" w:rsidRDefault="00DF2A47" w:rsidP="00DF2A47">
      <w:pPr>
        <w:tabs>
          <w:tab w:val="left" w:pos="0"/>
        </w:tabs>
        <w:ind w:left="0" w:firstLine="0"/>
        <w:rPr>
          <w:rFonts w:ascii="Times New Roman" w:hAnsi="Times New Roman"/>
          <w:iCs/>
          <w:sz w:val="16"/>
          <w:szCs w:val="16"/>
          <w:lang w:val="ru-RU"/>
        </w:rPr>
        <w:sectPr w:rsidR="00DF2A47" w:rsidRPr="00042E49" w:rsidSect="00FA5375">
          <w:pgSz w:w="16838" w:h="11906" w:orient="landscape" w:code="9"/>
          <w:pgMar w:top="1699" w:right="1138" w:bottom="850" w:left="1138" w:header="706" w:footer="432" w:gutter="0"/>
          <w:cols w:space="708"/>
          <w:docGrid w:linePitch="360"/>
        </w:sectPr>
      </w:pPr>
    </w:p>
    <w:p w14:paraId="2D571448" w14:textId="77777777" w:rsidR="00DF2A47" w:rsidRPr="00042E49" w:rsidRDefault="0027455D" w:rsidP="00DF2A47">
      <w:pPr>
        <w:pStyle w:val="3"/>
        <w:tabs>
          <w:tab w:val="left" w:pos="0"/>
        </w:tabs>
        <w:jc w:val="right"/>
        <w:rPr>
          <w:rFonts w:ascii="Times New Roman" w:hAnsi="Times New Roman"/>
          <w:sz w:val="24"/>
          <w:szCs w:val="24"/>
          <w:lang w:val="ru-RU"/>
        </w:rPr>
      </w:pPr>
      <w:r w:rsidRPr="00042E49">
        <w:rPr>
          <w:rFonts w:ascii="Times New Roman" w:hAnsi="Times New Roman"/>
          <w:sz w:val="24"/>
          <w:szCs w:val="24"/>
          <w:lang w:val="ru-RU"/>
        </w:rPr>
        <w:t>Приложение 8</w:t>
      </w:r>
    </w:p>
    <w:p w14:paraId="00B1C71B" w14:textId="77777777" w:rsidR="00DF2A47" w:rsidRPr="00042E49" w:rsidRDefault="0027455D" w:rsidP="00DF2A47">
      <w:pPr>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к Договору № __________</w:t>
      </w:r>
    </w:p>
    <w:p w14:paraId="3F300C15" w14:textId="77777777" w:rsidR="00DF2A47" w:rsidRPr="00042E49" w:rsidRDefault="0027455D" w:rsidP="00DF2A47">
      <w:pPr>
        <w:tabs>
          <w:tab w:val="left" w:pos="0"/>
        </w:tabs>
        <w:spacing w:line="240" w:lineRule="auto"/>
        <w:ind w:left="0" w:firstLine="0"/>
        <w:jc w:val="right"/>
        <w:rPr>
          <w:rFonts w:ascii="Times New Roman" w:hAnsi="Times New Roman"/>
          <w:b/>
          <w:sz w:val="24"/>
          <w:szCs w:val="24"/>
          <w:lang w:val="ru-RU"/>
        </w:rPr>
      </w:pPr>
      <w:r w:rsidRPr="00042E49">
        <w:rPr>
          <w:rFonts w:ascii="Times New Roman" w:hAnsi="Times New Roman"/>
          <w:b/>
          <w:sz w:val="24"/>
          <w:szCs w:val="24"/>
          <w:lang w:val="ru-RU"/>
        </w:rPr>
        <w:t>от «___» _________ 2013 г.</w:t>
      </w:r>
    </w:p>
    <w:p w14:paraId="314C6117" w14:textId="77777777" w:rsidR="00DF2A47" w:rsidRPr="00042E49" w:rsidRDefault="00DF2A47" w:rsidP="00DF2A47">
      <w:pPr>
        <w:tabs>
          <w:tab w:val="left" w:pos="0"/>
        </w:tabs>
        <w:ind w:left="0" w:firstLine="0"/>
        <w:jc w:val="center"/>
        <w:rPr>
          <w:rFonts w:ascii="Times New Roman" w:hAnsi="Times New Roman"/>
          <w:iCs/>
          <w:sz w:val="16"/>
          <w:szCs w:val="16"/>
          <w:lang w:val="ru-RU"/>
        </w:rPr>
      </w:pPr>
    </w:p>
    <w:p w14:paraId="5A357E07" w14:textId="77777777" w:rsidR="00DF2A47" w:rsidRPr="00042E49" w:rsidRDefault="0027455D" w:rsidP="00DF2A47">
      <w:pPr>
        <w:tabs>
          <w:tab w:val="left" w:pos="0"/>
        </w:tabs>
        <w:ind w:left="0" w:firstLine="0"/>
        <w:jc w:val="center"/>
        <w:rPr>
          <w:rFonts w:ascii="Times New Roman" w:hAnsi="Times New Roman"/>
          <w:b/>
          <w:iCs/>
          <w:sz w:val="24"/>
          <w:szCs w:val="24"/>
          <w:lang w:val="ru-RU"/>
        </w:rPr>
      </w:pPr>
      <w:r w:rsidRPr="00042E49">
        <w:rPr>
          <w:rFonts w:ascii="Times New Roman" w:hAnsi="Times New Roman"/>
          <w:b/>
          <w:iCs/>
          <w:sz w:val="24"/>
          <w:szCs w:val="24"/>
          <w:lang w:val="ru-RU"/>
        </w:rPr>
        <w:t>СВЕДЕНИЯ ПО ОЗТОС</w:t>
      </w:r>
    </w:p>
    <w:p w14:paraId="5130C81B" w14:textId="16372E1B" w:rsidR="00DF2A47" w:rsidRPr="00042E49" w:rsidRDefault="0027455D" w:rsidP="00DF2A47">
      <w:pPr>
        <w:tabs>
          <w:tab w:val="clear" w:pos="1080"/>
          <w:tab w:val="left" w:pos="0"/>
          <w:tab w:val="left" w:pos="709"/>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Согласно Пункту </w:t>
      </w:r>
      <w:r w:rsidR="00A3339E" w:rsidRPr="00042E49">
        <w:rPr>
          <w:rFonts w:ascii="Times New Roman" w:hAnsi="Times New Roman"/>
        </w:rPr>
        <w:fldChar w:fldCharType="begin"/>
      </w:r>
      <w:r w:rsidR="00A3339E" w:rsidRPr="00042E49">
        <w:rPr>
          <w:rFonts w:ascii="Times New Roman" w:hAnsi="Times New Roman"/>
          <w:lang w:val="ru-RU"/>
        </w:rPr>
        <w:instrText xml:space="preserve"> </w:instrText>
      </w:r>
      <w:r w:rsidR="00A3339E" w:rsidRPr="00042E49">
        <w:rPr>
          <w:rFonts w:ascii="Times New Roman" w:hAnsi="Times New Roman"/>
        </w:rPr>
        <w:instrText>REF</w:instrText>
      </w:r>
      <w:r w:rsidR="00A3339E" w:rsidRPr="00042E49">
        <w:rPr>
          <w:rFonts w:ascii="Times New Roman" w:hAnsi="Times New Roman"/>
          <w:lang w:val="ru-RU"/>
        </w:rPr>
        <w:instrText xml:space="preserve"> _</w:instrText>
      </w:r>
      <w:r w:rsidR="00A3339E" w:rsidRPr="00042E49">
        <w:rPr>
          <w:rFonts w:ascii="Times New Roman" w:hAnsi="Times New Roman"/>
        </w:rPr>
        <w:instrText>Ref</w:instrText>
      </w:r>
      <w:r w:rsidR="00A3339E" w:rsidRPr="00042E49">
        <w:rPr>
          <w:rFonts w:ascii="Times New Roman" w:hAnsi="Times New Roman"/>
          <w:lang w:val="ru-RU"/>
        </w:rPr>
        <w:instrText>349325375 \</w:instrText>
      </w:r>
      <w:r w:rsidR="00A3339E" w:rsidRPr="00042E49">
        <w:rPr>
          <w:rFonts w:ascii="Times New Roman" w:hAnsi="Times New Roman"/>
        </w:rPr>
        <w:instrText>r</w:instrText>
      </w:r>
      <w:r w:rsidR="00A3339E" w:rsidRPr="00042E49">
        <w:rPr>
          <w:rFonts w:ascii="Times New Roman" w:hAnsi="Times New Roman"/>
          <w:lang w:val="ru-RU"/>
        </w:rPr>
        <w:instrText xml:space="preserve"> \</w:instrText>
      </w:r>
      <w:r w:rsidR="00A3339E" w:rsidRPr="00042E49">
        <w:rPr>
          <w:rFonts w:ascii="Times New Roman" w:hAnsi="Times New Roman"/>
        </w:rPr>
        <w:instrText>h</w:instrText>
      </w:r>
      <w:r w:rsidR="00A3339E" w:rsidRPr="00042E49">
        <w:rPr>
          <w:rFonts w:ascii="Times New Roman" w:hAnsi="Times New Roman"/>
          <w:lang w:val="ru-RU"/>
        </w:rPr>
        <w:instrText xml:space="preserve">  \* </w:instrText>
      </w:r>
      <w:r w:rsidR="00A3339E" w:rsidRPr="00042E49">
        <w:rPr>
          <w:rFonts w:ascii="Times New Roman" w:hAnsi="Times New Roman"/>
        </w:rPr>
        <w:instrText>MERGEFORMAT</w:instrText>
      </w:r>
      <w:r w:rsidR="00A3339E" w:rsidRPr="00042E49">
        <w:rPr>
          <w:rFonts w:ascii="Times New Roman" w:hAnsi="Times New Roman"/>
          <w:lang w:val="ru-RU"/>
        </w:rPr>
        <w:instrText xml:space="preserve"> </w:instrText>
      </w:r>
      <w:r w:rsidR="00A3339E" w:rsidRPr="00042E49">
        <w:rPr>
          <w:rFonts w:ascii="Times New Roman" w:hAnsi="Times New Roman"/>
        </w:rPr>
      </w:r>
      <w:r w:rsidR="00A3339E" w:rsidRPr="00042E49">
        <w:rPr>
          <w:rFonts w:ascii="Times New Roman" w:hAnsi="Times New Roman"/>
        </w:rPr>
        <w:fldChar w:fldCharType="separate"/>
      </w:r>
      <w:r w:rsidR="00647C8E" w:rsidRPr="00647C8E">
        <w:rPr>
          <w:rFonts w:ascii="Times New Roman" w:hAnsi="Times New Roman"/>
          <w:b/>
          <w:bCs/>
          <w:sz w:val="24"/>
          <w:szCs w:val="24"/>
          <w:lang w:val="ru-RU"/>
        </w:rPr>
        <w:t>10.18</w:t>
      </w:r>
      <w:r w:rsidR="00A3339E" w:rsidRPr="00042E49">
        <w:rPr>
          <w:rFonts w:ascii="Times New Roman" w:hAnsi="Times New Roman"/>
        </w:rPr>
        <w:fldChar w:fldCharType="end"/>
      </w:r>
      <w:r w:rsidRPr="00042E49">
        <w:rPr>
          <w:rFonts w:ascii="Times New Roman" w:hAnsi="Times New Roman"/>
          <w:sz w:val="24"/>
          <w:szCs w:val="24"/>
          <w:lang w:val="ru-RU"/>
        </w:rPr>
        <w:t xml:space="preserve">. Статьи </w:t>
      </w:r>
      <w:r w:rsidR="00A3339E" w:rsidRPr="00042E49">
        <w:rPr>
          <w:rFonts w:ascii="Times New Roman" w:hAnsi="Times New Roman"/>
        </w:rPr>
        <w:fldChar w:fldCharType="begin"/>
      </w:r>
      <w:r w:rsidR="00A3339E" w:rsidRPr="00042E49">
        <w:rPr>
          <w:rFonts w:ascii="Times New Roman" w:hAnsi="Times New Roman"/>
          <w:lang w:val="ru-RU"/>
        </w:rPr>
        <w:instrText xml:space="preserve"> </w:instrText>
      </w:r>
      <w:r w:rsidR="00A3339E" w:rsidRPr="00042E49">
        <w:rPr>
          <w:rFonts w:ascii="Times New Roman" w:hAnsi="Times New Roman"/>
        </w:rPr>
        <w:instrText>REF</w:instrText>
      </w:r>
      <w:r w:rsidR="00A3339E" w:rsidRPr="00042E49">
        <w:rPr>
          <w:rFonts w:ascii="Times New Roman" w:hAnsi="Times New Roman"/>
          <w:lang w:val="ru-RU"/>
        </w:rPr>
        <w:instrText xml:space="preserve">  _</w:instrText>
      </w:r>
      <w:r w:rsidR="00A3339E" w:rsidRPr="00042E49">
        <w:rPr>
          <w:rFonts w:ascii="Times New Roman" w:hAnsi="Times New Roman"/>
        </w:rPr>
        <w:instrText>Ref</w:instrText>
      </w:r>
      <w:r w:rsidR="00A3339E" w:rsidRPr="00042E49">
        <w:rPr>
          <w:rFonts w:ascii="Times New Roman" w:hAnsi="Times New Roman"/>
          <w:lang w:val="ru-RU"/>
        </w:rPr>
        <w:instrText>349325390 \</w:instrText>
      </w:r>
      <w:r w:rsidR="00A3339E" w:rsidRPr="00042E49">
        <w:rPr>
          <w:rFonts w:ascii="Times New Roman" w:hAnsi="Times New Roman"/>
        </w:rPr>
        <w:instrText>h</w:instrText>
      </w:r>
      <w:r w:rsidR="00A3339E" w:rsidRPr="00042E49">
        <w:rPr>
          <w:rFonts w:ascii="Times New Roman" w:hAnsi="Times New Roman"/>
          <w:lang w:val="ru-RU"/>
        </w:rPr>
        <w:instrText xml:space="preserve"> \</w:instrText>
      </w:r>
      <w:r w:rsidR="00A3339E" w:rsidRPr="00042E49">
        <w:rPr>
          <w:rFonts w:ascii="Times New Roman" w:hAnsi="Times New Roman"/>
        </w:rPr>
        <w:instrText>r</w:instrText>
      </w:r>
      <w:r w:rsidR="00A3339E" w:rsidRPr="00042E49">
        <w:rPr>
          <w:rFonts w:ascii="Times New Roman" w:hAnsi="Times New Roman"/>
          <w:lang w:val="ru-RU"/>
        </w:rPr>
        <w:instrText xml:space="preserve"> \</w:instrText>
      </w:r>
      <w:r w:rsidR="00A3339E" w:rsidRPr="00042E49">
        <w:rPr>
          <w:rFonts w:ascii="Times New Roman" w:hAnsi="Times New Roman"/>
        </w:rPr>
        <w:instrText>t</w:instrText>
      </w:r>
      <w:r w:rsidR="00A3339E" w:rsidRPr="00042E49">
        <w:rPr>
          <w:rFonts w:ascii="Times New Roman" w:hAnsi="Times New Roman"/>
          <w:lang w:val="ru-RU"/>
        </w:rPr>
        <w:instrText xml:space="preserve">  \* </w:instrText>
      </w:r>
      <w:r w:rsidR="00A3339E" w:rsidRPr="00042E49">
        <w:rPr>
          <w:rFonts w:ascii="Times New Roman" w:hAnsi="Times New Roman"/>
        </w:rPr>
        <w:instrText>MERGEFORMAT</w:instrText>
      </w:r>
      <w:r w:rsidR="00A3339E" w:rsidRPr="00042E49">
        <w:rPr>
          <w:rFonts w:ascii="Times New Roman" w:hAnsi="Times New Roman"/>
          <w:lang w:val="ru-RU"/>
        </w:rPr>
        <w:instrText xml:space="preserve"> </w:instrText>
      </w:r>
      <w:r w:rsidR="00A3339E" w:rsidRPr="00042E49">
        <w:rPr>
          <w:rFonts w:ascii="Times New Roman" w:hAnsi="Times New Roman"/>
        </w:rPr>
      </w:r>
      <w:r w:rsidR="00A3339E" w:rsidRPr="00042E49">
        <w:rPr>
          <w:rFonts w:ascii="Times New Roman" w:hAnsi="Times New Roman"/>
        </w:rPr>
        <w:fldChar w:fldCharType="separate"/>
      </w:r>
      <w:r w:rsidR="00647C8E" w:rsidRPr="00647C8E">
        <w:rPr>
          <w:rFonts w:ascii="Times New Roman" w:hAnsi="Times New Roman"/>
          <w:b/>
          <w:bCs/>
          <w:sz w:val="24"/>
          <w:szCs w:val="24"/>
          <w:lang w:val="ru-RU"/>
        </w:rPr>
        <w:t>10</w:t>
      </w:r>
      <w:r w:rsidR="00A3339E" w:rsidRPr="00042E49">
        <w:rPr>
          <w:rFonts w:ascii="Times New Roman" w:hAnsi="Times New Roman"/>
        </w:rPr>
        <w:fldChar w:fldCharType="end"/>
      </w:r>
      <w:r w:rsidRPr="00042E49">
        <w:rPr>
          <w:rFonts w:ascii="Times New Roman" w:hAnsi="Times New Roman"/>
          <w:sz w:val="24"/>
          <w:szCs w:val="24"/>
          <w:lang w:val="ru-RU"/>
        </w:rPr>
        <w:t xml:space="preserve"> настоящего Договора, заинтересованные в поставке товаров и/или оказании услуг потенциальные поставщики/подрядчики при подготовке конкурсных заявок в обязательном порядке предоставляют информацию в области ОЗТОС, заполняя таблицу ниже. Отсутствие или неполное предоставление запрашиваемых сведений может послужить основанием для отклонения такой заявки.</w:t>
      </w:r>
    </w:p>
    <w:p w14:paraId="57798D6C" w14:textId="77777777" w:rsidR="00DF2A47" w:rsidRPr="00042E49" w:rsidRDefault="00DF2A47" w:rsidP="00DF2A47">
      <w:pPr>
        <w:tabs>
          <w:tab w:val="clear" w:pos="1080"/>
          <w:tab w:val="left" w:pos="0"/>
          <w:tab w:val="left" w:pos="709"/>
        </w:tabs>
        <w:spacing w:line="240" w:lineRule="auto"/>
        <w:ind w:left="0" w:firstLine="0"/>
        <w:rPr>
          <w:rFonts w:ascii="Times New Roman" w:hAnsi="Times New Roman"/>
          <w:sz w:val="24"/>
          <w:szCs w:val="24"/>
          <w:lang w:val="ru-RU"/>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151"/>
        <w:gridCol w:w="2194"/>
        <w:gridCol w:w="495"/>
        <w:gridCol w:w="1586"/>
        <w:gridCol w:w="3202"/>
      </w:tblGrid>
      <w:tr w:rsidR="00DF2A47" w:rsidRPr="00042E49" w14:paraId="63DF1489" w14:textId="77777777" w:rsidTr="00F03B67">
        <w:trPr>
          <w:trHeight w:val="423"/>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6D334B5D" w14:textId="77777777" w:rsidR="00DF2A47" w:rsidRPr="00042E49" w:rsidRDefault="0027455D" w:rsidP="00B90175">
            <w:pPr>
              <w:spacing w:line="240" w:lineRule="auto"/>
              <w:rPr>
                <w:rFonts w:ascii="Times New Roman" w:hAnsi="Times New Roman"/>
                <w:b/>
                <w:i/>
                <w:sz w:val="22"/>
                <w:szCs w:val="22"/>
                <w:lang w:eastAsia="en-US"/>
              </w:rPr>
            </w:pPr>
            <w:r w:rsidRPr="00042E49">
              <w:rPr>
                <w:rFonts w:ascii="Times New Roman" w:hAnsi="Times New Roman"/>
                <w:b/>
                <w:i/>
              </w:rPr>
              <w:t>ОБЩИЕ СВЕДЕНЬЯ</w:t>
            </w:r>
          </w:p>
        </w:tc>
      </w:tr>
      <w:tr w:rsidR="00DF2A47" w:rsidRPr="00042E49" w14:paraId="7671F6DA" w14:textId="77777777" w:rsidTr="00F03B67">
        <w:trPr>
          <w:trHeight w:val="43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0023BF63" w14:textId="77777777" w:rsidR="00DF2A47" w:rsidRPr="00042E49" w:rsidRDefault="0027455D" w:rsidP="002307BB">
            <w:pPr>
              <w:spacing w:line="240" w:lineRule="auto"/>
              <w:rPr>
                <w:rFonts w:ascii="Times New Roman" w:hAnsi="Times New Roman"/>
                <w:b/>
                <w:sz w:val="22"/>
                <w:szCs w:val="22"/>
                <w:lang w:eastAsia="en-US"/>
              </w:rPr>
            </w:pPr>
            <w:r w:rsidRPr="00042E49">
              <w:rPr>
                <w:rFonts w:ascii="Times New Roman" w:hAnsi="Times New Roman"/>
                <w:b/>
              </w:rPr>
              <w:t xml:space="preserve">Наименование организации: </w:t>
            </w:r>
          </w:p>
        </w:tc>
      </w:tr>
      <w:tr w:rsidR="00DF2A47" w:rsidRPr="00042E49" w14:paraId="6E612BDB" w14:textId="77777777" w:rsidTr="00F03B67">
        <w:trPr>
          <w:trHeight w:val="416"/>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0D180AC0" w14:textId="29397C8A" w:rsidR="00DF2A47" w:rsidRPr="00042E49" w:rsidRDefault="0027455D" w:rsidP="00210677">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Наименование конкурса: </w:t>
            </w:r>
          </w:p>
        </w:tc>
      </w:tr>
      <w:tr w:rsidR="00DF2A47" w:rsidRPr="00E17136" w14:paraId="44829324" w14:textId="77777777" w:rsidTr="00F03B67">
        <w:trPr>
          <w:trHeight w:val="409"/>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20DC7509" w14:textId="3F5017C3" w:rsidR="00DF2A47" w:rsidRPr="00042E49" w:rsidRDefault="0027455D" w:rsidP="00210677">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Краткое описание работ по поставке товаров и/или оказанию услуг: </w:t>
            </w:r>
          </w:p>
        </w:tc>
      </w:tr>
      <w:tr w:rsidR="00DF2A47" w:rsidRPr="00E17136" w14:paraId="615AC6EE" w14:textId="77777777" w:rsidTr="00F03B67">
        <w:trPr>
          <w:trHeight w:val="849"/>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6053A0BF" w14:textId="77777777" w:rsidR="00DF2A47" w:rsidRPr="00042E49" w:rsidRDefault="0027455D" w:rsidP="00B90175">
            <w:pPr>
              <w:spacing w:line="240" w:lineRule="auto"/>
              <w:rPr>
                <w:rFonts w:ascii="Times New Roman" w:hAnsi="Times New Roman"/>
                <w:sz w:val="22"/>
                <w:szCs w:val="22"/>
                <w:lang w:val="ru-RU" w:eastAsia="en-US"/>
              </w:rPr>
            </w:pPr>
            <w:r w:rsidRPr="00042E49">
              <w:rPr>
                <w:rFonts w:ascii="Times New Roman" w:hAnsi="Times New Roman"/>
                <w:b/>
                <w:lang w:val="ru-RU"/>
              </w:rPr>
              <w:t>Место выполнения работ по поставке товаров и/или оказанию услуг</w:t>
            </w:r>
            <w:r w:rsidRPr="00042E49">
              <w:rPr>
                <w:rFonts w:ascii="Times New Roman" w:hAnsi="Times New Roman"/>
                <w:lang w:val="ru-RU"/>
              </w:rPr>
              <w:t xml:space="preserve"> (указать фактическое место выполнения работ – область, город, населенный пункт, Каспийское море/район работ, буровая установка Заказчика, производственная база и т.п.):</w:t>
            </w:r>
          </w:p>
          <w:p w14:paraId="034AA2F8"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u w:val="single"/>
                <w:lang w:val="ru-RU" w:eastAsia="en-US"/>
              </w:rPr>
            </w:pPr>
            <w:r w:rsidRPr="00042E49">
              <w:rPr>
                <w:rFonts w:ascii="Times New Roman" w:hAnsi="Times New Roman"/>
                <w:u w:val="single"/>
                <w:lang w:val="ru-RU"/>
              </w:rPr>
              <w:t>Каспийское море, разведочный блок Жамбыл, скважина ZT-</w:t>
            </w:r>
            <w:r w:rsidR="002307BB" w:rsidRPr="00042E49">
              <w:rPr>
                <w:rFonts w:ascii="Times New Roman" w:hAnsi="Times New Roman"/>
                <w:u w:val="single"/>
                <w:lang w:val="ru-RU"/>
              </w:rPr>
              <w:t>2</w:t>
            </w:r>
          </w:p>
        </w:tc>
      </w:tr>
      <w:tr w:rsidR="00DF2A47" w:rsidRPr="00E17136" w14:paraId="5DE65B18" w14:textId="77777777" w:rsidTr="00F03B67">
        <w:trPr>
          <w:trHeight w:val="100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728E7333"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u w:val="single"/>
                <w:lang w:val="ru-RU" w:eastAsia="en-US"/>
              </w:rPr>
            </w:pPr>
            <w:r w:rsidRPr="00042E49">
              <w:rPr>
                <w:rFonts w:ascii="Times New Roman" w:hAnsi="Times New Roman"/>
                <w:b/>
                <w:lang w:val="ru-RU"/>
              </w:rPr>
              <w:t xml:space="preserve">Порядок и период поставки товаров и/или оказания услуг </w:t>
            </w:r>
            <w:r w:rsidRPr="00042E49">
              <w:rPr>
                <w:rFonts w:ascii="Times New Roman" w:hAnsi="Times New Roman"/>
                <w:lang w:val="ru-RU"/>
              </w:rPr>
              <w:t>(кратко описываются этапы и последовательность выполнения работ по каждому этапу, а также указываются даты и продолжительность):</w:t>
            </w:r>
          </w:p>
        </w:tc>
      </w:tr>
      <w:tr w:rsidR="00DF2A47" w:rsidRPr="00E17136" w14:paraId="13C03DD8" w14:textId="77777777" w:rsidTr="00F03B67">
        <w:trPr>
          <w:trHeight w:val="561"/>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69419363"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u w:val="single"/>
                <w:lang w:val="ru-RU" w:eastAsia="en-US"/>
              </w:rPr>
            </w:pPr>
            <w:r w:rsidRPr="00042E49">
              <w:rPr>
                <w:rFonts w:ascii="Times New Roman" w:hAnsi="Times New Roman"/>
                <w:b/>
                <w:lang w:val="ru-RU"/>
              </w:rPr>
              <w:t>Организации, привлекаемые в субподряд</w:t>
            </w:r>
            <w:r w:rsidRPr="00042E49">
              <w:rPr>
                <w:rFonts w:ascii="Times New Roman" w:hAnsi="Times New Roman"/>
                <w:lang w:val="ru-RU"/>
              </w:rPr>
              <w:t xml:space="preserve"> (указать наименование и выполняемые работы):</w:t>
            </w:r>
            <w:r w:rsidRPr="00042E49">
              <w:rPr>
                <w:rFonts w:ascii="Times New Roman" w:hAnsi="Times New Roman"/>
                <w:u w:val="single"/>
                <w:lang w:val="ru-RU"/>
              </w:rPr>
              <w:t xml:space="preserve"> </w:t>
            </w:r>
          </w:p>
        </w:tc>
      </w:tr>
      <w:tr w:rsidR="00DF2A47" w:rsidRPr="00E17136" w14:paraId="1F7C0BA7" w14:textId="77777777" w:rsidTr="00F03B67">
        <w:trPr>
          <w:trHeight w:val="561"/>
        </w:trPr>
        <w:tc>
          <w:tcPr>
            <w:tcW w:w="9628" w:type="dxa"/>
            <w:gridSpan w:val="5"/>
            <w:tcBorders>
              <w:top w:val="single" w:sz="4" w:space="0" w:color="000000"/>
              <w:left w:val="single" w:sz="4" w:space="0" w:color="000000"/>
              <w:bottom w:val="single" w:sz="4" w:space="0" w:color="000000"/>
              <w:right w:val="single" w:sz="4" w:space="0" w:color="000000"/>
            </w:tcBorders>
            <w:hideMark/>
          </w:tcPr>
          <w:p w14:paraId="51114B21"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lang w:val="ru-RU" w:eastAsia="en-US"/>
              </w:rPr>
            </w:pPr>
            <w:r w:rsidRPr="00042E49">
              <w:rPr>
                <w:rFonts w:ascii="Times New Roman" w:hAnsi="Times New Roman"/>
                <w:b/>
                <w:lang w:val="ru-RU"/>
              </w:rPr>
              <w:t>Государственные разрешения</w:t>
            </w:r>
            <w:r w:rsidRPr="00042E49">
              <w:rPr>
                <w:rFonts w:ascii="Times New Roman" w:hAnsi="Times New Roman"/>
                <w:lang w:val="ru-RU"/>
              </w:rPr>
              <w:t xml:space="preserve"> (перечислить имеющиеся и требуемые разрешения для осуществления деятельности по Договору):  </w:t>
            </w:r>
          </w:p>
        </w:tc>
      </w:tr>
      <w:tr w:rsidR="00DF2A47" w:rsidRPr="00E17136" w14:paraId="176A1E21" w14:textId="77777777" w:rsidTr="00F03B67">
        <w:trPr>
          <w:trHeight w:val="561"/>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74D7D743" w14:textId="77777777" w:rsidR="00DF2A47" w:rsidRPr="00042E49" w:rsidRDefault="0027455D" w:rsidP="002307BB">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Ответственное лицо по Договору (Ф.И.О., должность, тел., </w:t>
            </w:r>
            <w:r w:rsidRPr="00042E49">
              <w:rPr>
                <w:rFonts w:ascii="Times New Roman" w:hAnsi="Times New Roman"/>
                <w:b/>
                <w:lang w:val="en-US"/>
              </w:rPr>
              <w:t>email</w:t>
            </w:r>
            <w:r w:rsidRPr="00042E49">
              <w:rPr>
                <w:rFonts w:ascii="Times New Roman" w:hAnsi="Times New Roman"/>
                <w:b/>
                <w:lang w:val="ru-RU"/>
              </w:rPr>
              <w:t xml:space="preserve">): </w:t>
            </w:r>
          </w:p>
        </w:tc>
      </w:tr>
      <w:tr w:rsidR="00DF2A47" w:rsidRPr="00042E49" w14:paraId="2A5DB2D6"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5D1283F8" w14:textId="77777777" w:rsidR="00DF2A47" w:rsidRPr="00042E49" w:rsidRDefault="0027455D" w:rsidP="00B90175">
            <w:pPr>
              <w:spacing w:line="240" w:lineRule="auto"/>
              <w:rPr>
                <w:rFonts w:ascii="Times New Roman" w:hAnsi="Times New Roman"/>
                <w:b/>
                <w:i/>
                <w:sz w:val="22"/>
                <w:szCs w:val="22"/>
                <w:lang w:eastAsia="en-US"/>
              </w:rPr>
            </w:pPr>
            <w:r w:rsidRPr="00042E49">
              <w:rPr>
                <w:rFonts w:ascii="Times New Roman" w:hAnsi="Times New Roman"/>
                <w:b/>
                <w:i/>
              </w:rPr>
              <w:t>ИСПОЛЬЗУЕМЫЕ МАТЕРИАЛЬНО-ТЕХНИЧЕСКИЕ РЕСУРСЫ</w:t>
            </w:r>
          </w:p>
        </w:tc>
      </w:tr>
      <w:tr w:rsidR="00DF2A47" w:rsidRPr="00E17136" w14:paraId="61C498A5"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67A28B3D" w14:textId="77777777" w:rsidR="00DF2A47" w:rsidRPr="00042E49" w:rsidRDefault="0027455D" w:rsidP="00910213">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Опасные материалы и вещества </w:t>
            </w:r>
            <w:r w:rsidRPr="00042E49">
              <w:rPr>
                <w:rFonts w:ascii="Times New Roman" w:hAnsi="Times New Roman"/>
                <w:lang w:val="ru-RU"/>
              </w:rPr>
              <w:t xml:space="preserve">(указать тип/вид, названия планируемых к использованию материалов и/или веществ, представляющие угрозу здоровью людей и окружающей среде): </w:t>
            </w:r>
            <w:r w:rsidRPr="00042E49">
              <w:rPr>
                <w:rFonts w:ascii="Times New Roman" w:hAnsi="Times New Roman"/>
                <w:b/>
                <w:lang w:val="ru-RU"/>
              </w:rPr>
              <w:t xml:space="preserve"> </w:t>
            </w:r>
          </w:p>
        </w:tc>
      </w:tr>
      <w:tr w:rsidR="00DF2A47" w:rsidRPr="00E17136" w14:paraId="5FE25387"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4E20EAF3"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Оборудование и сосуды под давлением </w:t>
            </w:r>
            <w:r w:rsidRPr="00042E49">
              <w:rPr>
                <w:rFonts w:ascii="Times New Roman" w:hAnsi="Times New Roman"/>
                <w:lang w:val="ru-RU"/>
              </w:rPr>
              <w:t>(указать тип/вид, название и назначение):</w:t>
            </w:r>
            <w:r w:rsidRPr="00042E49">
              <w:rPr>
                <w:rFonts w:ascii="Times New Roman" w:hAnsi="Times New Roman"/>
                <w:b/>
                <w:lang w:val="ru-RU"/>
              </w:rPr>
              <w:t xml:space="preserve"> </w:t>
            </w:r>
          </w:p>
        </w:tc>
      </w:tr>
      <w:tr w:rsidR="00DF2A47" w:rsidRPr="00E17136" w14:paraId="7D761E7A"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08AB476D" w14:textId="77777777" w:rsidR="00DF2A47" w:rsidRPr="00042E49" w:rsidRDefault="0027455D" w:rsidP="00B90175">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Источники выработки энергии </w:t>
            </w:r>
            <w:r w:rsidRPr="00042E49">
              <w:rPr>
                <w:rFonts w:ascii="Times New Roman" w:hAnsi="Times New Roman"/>
                <w:lang w:val="ru-RU"/>
              </w:rPr>
              <w:t>(указать тип/вид, название марки, модель, мощность, расход топлива):</w:t>
            </w:r>
          </w:p>
          <w:p w14:paraId="2DDFCADC"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 </w:t>
            </w:r>
          </w:p>
        </w:tc>
      </w:tr>
      <w:tr w:rsidR="00DF2A47" w:rsidRPr="00E17136" w14:paraId="3339AF2F"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377C363E"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Крупногабаритное оборудование и/или механизмы </w:t>
            </w:r>
            <w:r w:rsidRPr="00042E49">
              <w:rPr>
                <w:rFonts w:ascii="Times New Roman" w:hAnsi="Times New Roman"/>
                <w:lang w:val="ru-RU"/>
              </w:rPr>
              <w:t>(указать тип/вид, название, производителя, массу и представить краткое описание):</w:t>
            </w:r>
            <w:r w:rsidRPr="00042E49">
              <w:rPr>
                <w:rFonts w:ascii="Times New Roman" w:hAnsi="Times New Roman"/>
                <w:b/>
                <w:lang w:val="ru-RU"/>
              </w:rPr>
              <w:t xml:space="preserve"> </w:t>
            </w:r>
          </w:p>
        </w:tc>
      </w:tr>
      <w:tr w:rsidR="00DF2A47" w:rsidRPr="00E17136" w14:paraId="40A5ECE2"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47025C90"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Грузоподъемное оборудование </w:t>
            </w:r>
            <w:r w:rsidRPr="00042E49">
              <w:rPr>
                <w:rFonts w:ascii="Times New Roman" w:hAnsi="Times New Roman"/>
                <w:lang w:val="ru-RU"/>
              </w:rPr>
              <w:t>(указать тип/вид, название марки, модель, мощность, расход топлива):</w:t>
            </w:r>
            <w:r w:rsidRPr="00042E49">
              <w:rPr>
                <w:rFonts w:ascii="Times New Roman" w:hAnsi="Times New Roman"/>
                <w:b/>
                <w:lang w:val="ru-RU"/>
              </w:rPr>
              <w:t xml:space="preserve"> </w:t>
            </w:r>
          </w:p>
        </w:tc>
      </w:tr>
      <w:tr w:rsidR="00DF2A47" w:rsidRPr="00E17136" w14:paraId="40F80929"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387D7B82"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Транспорт </w:t>
            </w:r>
            <w:r w:rsidRPr="00042E49">
              <w:rPr>
                <w:rFonts w:ascii="Times New Roman" w:hAnsi="Times New Roman"/>
                <w:lang w:val="ru-RU"/>
              </w:rPr>
              <w:t>(указать тип/вид, название марки, модель, мощность, расход топлива):</w:t>
            </w:r>
          </w:p>
        </w:tc>
      </w:tr>
      <w:tr w:rsidR="00DF2A47" w:rsidRPr="00E17136" w14:paraId="1BF36BCA"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0684490F"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Морские суда </w:t>
            </w:r>
            <w:r w:rsidRPr="00042E49">
              <w:rPr>
                <w:rFonts w:ascii="Times New Roman" w:hAnsi="Times New Roman"/>
                <w:lang w:val="ru-RU"/>
              </w:rPr>
              <w:t>(указать тип, название, собственника, грузоподъемность, площадь палубы, количество и назначение грузовых емкостей, наличие оборудования для подачи сухих и жидких бестарных материалов, мощность двигателя/двигателей, расход топлива, состав экипажа, клиника, возможность стабилизации и транспортировки пострадавших, описание аварийно-спасательного оборудования):</w:t>
            </w:r>
          </w:p>
        </w:tc>
      </w:tr>
      <w:tr w:rsidR="00DF2A47" w:rsidRPr="00E17136" w14:paraId="59CBACAB" w14:textId="77777777" w:rsidTr="00F03B67">
        <w:trPr>
          <w:trHeight w:val="398"/>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647AE5B8" w14:textId="77777777" w:rsidR="00DF2A47" w:rsidRPr="00042E49" w:rsidRDefault="0027455D" w:rsidP="00042E49">
            <w:pPr>
              <w:numPr>
                <w:ilvl w:val="0"/>
                <w:numId w:val="34"/>
              </w:numPr>
              <w:tabs>
                <w:tab w:val="clear" w:pos="1080"/>
              </w:tabs>
              <w:spacing w:line="240" w:lineRule="auto"/>
              <w:jc w:val="left"/>
              <w:rPr>
                <w:rFonts w:ascii="Times New Roman" w:hAnsi="Times New Roman"/>
                <w:b/>
                <w:sz w:val="22"/>
                <w:szCs w:val="22"/>
                <w:lang w:val="ru-RU" w:eastAsia="en-US"/>
              </w:rPr>
            </w:pPr>
            <w:r w:rsidRPr="00042E49">
              <w:rPr>
                <w:rFonts w:ascii="Times New Roman" w:hAnsi="Times New Roman"/>
                <w:b/>
                <w:lang w:val="ru-RU"/>
              </w:rPr>
              <w:t xml:space="preserve">Воздушные суда </w:t>
            </w:r>
            <w:r w:rsidRPr="00042E49">
              <w:rPr>
                <w:rFonts w:ascii="Times New Roman" w:hAnsi="Times New Roman"/>
                <w:lang w:val="ru-RU"/>
              </w:rPr>
              <w:t>(указать тип, название, марку, модель, грузоподъемность, количество пассажирских мест, расход топлива, возможность стабилизации и транспортировки пострадавших, описание аварийно-спасательного оборудования):</w:t>
            </w:r>
          </w:p>
        </w:tc>
      </w:tr>
      <w:tr w:rsidR="00DF2A47" w:rsidRPr="00042E49" w14:paraId="61B14868" w14:textId="77777777" w:rsidTr="00F03B67">
        <w:trPr>
          <w:trHeight w:val="65"/>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75ABFA61" w14:textId="77777777" w:rsidR="00DF2A47" w:rsidRPr="00042E49" w:rsidRDefault="0027455D" w:rsidP="00B90175">
            <w:pPr>
              <w:spacing w:line="240" w:lineRule="auto"/>
              <w:rPr>
                <w:rFonts w:ascii="Times New Roman" w:hAnsi="Times New Roman"/>
                <w:sz w:val="22"/>
                <w:szCs w:val="22"/>
                <w:lang w:eastAsia="en-US"/>
              </w:rPr>
            </w:pPr>
            <w:r w:rsidRPr="00042E49">
              <w:rPr>
                <w:rFonts w:ascii="Times New Roman" w:hAnsi="Times New Roman"/>
                <w:b/>
                <w:i/>
              </w:rPr>
              <w:t>СВЕДЕНЬЯ ПО ПЕРСОНАЛУ</w:t>
            </w:r>
          </w:p>
        </w:tc>
      </w:tr>
      <w:tr w:rsidR="00DF2A47" w:rsidRPr="00E17136" w14:paraId="7F0C953C" w14:textId="77777777" w:rsidTr="00F03B67">
        <w:trPr>
          <w:trHeight w:val="849"/>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6933B0A5" w14:textId="77777777" w:rsidR="00DF2A47" w:rsidRPr="00042E49" w:rsidRDefault="0027455D" w:rsidP="00042E49">
            <w:pPr>
              <w:pStyle w:val="afc"/>
              <w:numPr>
                <w:ilvl w:val="0"/>
                <w:numId w:val="79"/>
              </w:numPr>
              <w:spacing w:line="240" w:lineRule="auto"/>
              <w:ind w:left="738" w:hanging="425"/>
              <w:rPr>
                <w:rFonts w:ascii="Times New Roman" w:hAnsi="Times New Roman"/>
                <w:sz w:val="22"/>
                <w:szCs w:val="22"/>
                <w:u w:val="single"/>
                <w:lang w:val="ru-RU" w:eastAsia="en-US"/>
              </w:rPr>
            </w:pPr>
            <w:r w:rsidRPr="00042E49">
              <w:rPr>
                <w:rFonts w:ascii="Times New Roman" w:hAnsi="Times New Roman"/>
                <w:b/>
                <w:lang w:val="ru-RU"/>
              </w:rPr>
              <w:t xml:space="preserve">Количество привлекаемого персонала, в том числе персонала привлекаемых субподрядных организаций </w:t>
            </w:r>
            <w:r w:rsidRPr="00042E49">
              <w:rPr>
                <w:rFonts w:ascii="Times New Roman" w:hAnsi="Times New Roman"/>
                <w:lang w:val="ru-RU"/>
              </w:rPr>
              <w:t>(по каждому договору субподряда)</w:t>
            </w:r>
            <w:r w:rsidRPr="00042E49">
              <w:rPr>
                <w:rFonts w:ascii="Times New Roman" w:hAnsi="Times New Roman"/>
                <w:b/>
                <w:lang w:val="ru-RU"/>
              </w:rPr>
              <w:t>:</w:t>
            </w:r>
            <w:r w:rsidRPr="00042E49">
              <w:rPr>
                <w:rFonts w:ascii="Times New Roman" w:hAnsi="Times New Roman"/>
                <w:u w:val="single"/>
                <w:lang w:val="ru-RU"/>
              </w:rPr>
              <w:t xml:space="preserve"> </w:t>
            </w:r>
          </w:p>
        </w:tc>
      </w:tr>
      <w:tr w:rsidR="00DF2A47" w:rsidRPr="00E17136" w14:paraId="6C410D81" w14:textId="77777777" w:rsidTr="00F03B67">
        <w:trPr>
          <w:trHeight w:val="900"/>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20C62333"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lang w:val="ru-RU" w:eastAsia="en-US"/>
              </w:rPr>
            </w:pPr>
            <w:r w:rsidRPr="00042E49">
              <w:rPr>
                <w:rFonts w:ascii="Times New Roman" w:hAnsi="Times New Roman"/>
                <w:b/>
                <w:lang w:val="ru-RU"/>
              </w:rPr>
              <w:t>Сведенья по страхованию привлекаемого персонала, в том числе персонала привлекаемых субподрядных организаций</w:t>
            </w:r>
            <w:r w:rsidRPr="00042E49">
              <w:rPr>
                <w:rFonts w:ascii="Times New Roman" w:hAnsi="Times New Roman"/>
                <w:lang w:val="ru-RU"/>
              </w:rPr>
              <w:t xml:space="preserve"> (указываются виды страхования и дата действия договоров):</w:t>
            </w:r>
            <w:r w:rsidRPr="00042E49">
              <w:rPr>
                <w:rFonts w:ascii="Times New Roman" w:hAnsi="Times New Roman"/>
                <w:u w:val="single"/>
                <w:lang w:val="ru-RU"/>
              </w:rPr>
              <w:t xml:space="preserve"> </w:t>
            </w:r>
          </w:p>
        </w:tc>
      </w:tr>
      <w:tr w:rsidR="00DF2A47" w:rsidRPr="00E17136" w14:paraId="763BCBFE" w14:textId="77777777" w:rsidTr="00F03B67">
        <w:trPr>
          <w:trHeight w:val="849"/>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16AFEDA0"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lang w:val="ru-RU" w:eastAsia="en-US"/>
              </w:rPr>
            </w:pPr>
            <w:r w:rsidRPr="00042E49">
              <w:rPr>
                <w:rFonts w:ascii="Times New Roman" w:hAnsi="Times New Roman"/>
                <w:b/>
                <w:lang w:val="ru-RU"/>
              </w:rPr>
              <w:t xml:space="preserve">Предусмотрены ли договора с медицинскими учреждением в пределах г.Атырау и г.Актау на оказание следующих медицинских услуг – медицинский осмотр на определение пригодности по состоянию здоровья условиям труда , по оказанию срочной медицинской помощи/ госпитализации/стабилизации и размещению пострадавшего персонала в условиях стационара, лечение, проведение анализов на выявление содержания алкоголя и наркотических веществ </w:t>
            </w:r>
            <w:r w:rsidRPr="00042E49">
              <w:rPr>
                <w:rFonts w:ascii="Times New Roman" w:hAnsi="Times New Roman"/>
                <w:lang w:val="ru-RU"/>
              </w:rPr>
              <w:t xml:space="preserve">(указываются названия медицинских учреждений и оказываемые услуги): </w:t>
            </w:r>
          </w:p>
        </w:tc>
      </w:tr>
      <w:tr w:rsidR="00DF2A47" w:rsidRPr="00E17136" w14:paraId="7F16F610" w14:textId="77777777" w:rsidTr="00F03B67">
        <w:trPr>
          <w:trHeight w:val="849"/>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6F0DCA4E" w14:textId="77777777" w:rsidR="00DF2A47" w:rsidRPr="00042E49" w:rsidRDefault="0027455D" w:rsidP="00042E49">
            <w:pPr>
              <w:numPr>
                <w:ilvl w:val="0"/>
                <w:numId w:val="34"/>
              </w:numPr>
              <w:tabs>
                <w:tab w:val="clear" w:pos="1080"/>
              </w:tabs>
              <w:spacing w:line="240" w:lineRule="auto"/>
              <w:jc w:val="left"/>
              <w:rPr>
                <w:rFonts w:ascii="Times New Roman" w:hAnsi="Times New Roman"/>
                <w:sz w:val="22"/>
                <w:szCs w:val="22"/>
                <w:lang w:val="ru-RU" w:eastAsia="en-US"/>
              </w:rPr>
            </w:pPr>
            <w:r w:rsidRPr="00042E49">
              <w:rPr>
                <w:rFonts w:ascii="Times New Roman" w:hAnsi="Times New Roman"/>
                <w:b/>
                <w:lang w:val="ru-RU"/>
              </w:rPr>
              <w:t>Сведенья о прохождении привлекаемым персоналом курсов повышения квалификации</w:t>
            </w:r>
            <w:r w:rsidRPr="00042E49">
              <w:rPr>
                <w:rFonts w:ascii="Times New Roman" w:hAnsi="Times New Roman"/>
                <w:u w:val="single"/>
                <w:lang w:val="ru-RU"/>
              </w:rPr>
              <w:t xml:space="preserve"> </w:t>
            </w:r>
            <w:r w:rsidRPr="00042E49">
              <w:rPr>
                <w:rFonts w:ascii="Times New Roman" w:hAnsi="Times New Roman"/>
                <w:lang w:val="ru-RU"/>
              </w:rPr>
              <w:t>(указывается ключевой персонал и курсы повышения квалификации по каждой профессии/профилю, за последние 5 лет):</w:t>
            </w:r>
          </w:p>
        </w:tc>
      </w:tr>
      <w:tr w:rsidR="00DF2A47" w:rsidRPr="00042E49" w14:paraId="7E15AEB7" w14:textId="77777777" w:rsidTr="00F03B67">
        <w:trPr>
          <w:trHeight w:val="160"/>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2EEABB06" w14:textId="77777777" w:rsidR="00DF2A47" w:rsidRPr="00042E49" w:rsidRDefault="0027455D" w:rsidP="00B90175">
            <w:pPr>
              <w:spacing w:line="240" w:lineRule="auto"/>
              <w:rPr>
                <w:rFonts w:ascii="Times New Roman" w:hAnsi="Times New Roman"/>
                <w:sz w:val="22"/>
                <w:szCs w:val="22"/>
                <w:lang w:eastAsia="en-US"/>
              </w:rPr>
            </w:pPr>
            <w:r w:rsidRPr="00042E49">
              <w:rPr>
                <w:rFonts w:ascii="Times New Roman" w:hAnsi="Times New Roman"/>
                <w:b/>
                <w:i/>
              </w:rPr>
              <w:t>СВЕДЕНЬЯ ПО ОЗТОС</w:t>
            </w:r>
          </w:p>
        </w:tc>
      </w:tr>
      <w:tr w:rsidR="00DF2A47" w:rsidRPr="00E17136" w14:paraId="4BB30163" w14:textId="77777777" w:rsidTr="00F03B67">
        <w:trPr>
          <w:trHeight w:val="494"/>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20DCA502" w14:textId="77777777" w:rsidR="00DF2A47" w:rsidRPr="00042E49" w:rsidRDefault="0027455D" w:rsidP="002307BB">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Лицо ответственное за обеспечение ОЗТОС  (Ф.И.О., должность, тел., </w:t>
            </w:r>
            <w:r w:rsidRPr="00042E49">
              <w:rPr>
                <w:rFonts w:ascii="Times New Roman" w:hAnsi="Times New Roman"/>
                <w:b/>
                <w:lang w:val="en-US"/>
              </w:rPr>
              <w:t>email</w:t>
            </w:r>
            <w:r w:rsidRPr="00042E49">
              <w:rPr>
                <w:rFonts w:ascii="Times New Roman" w:hAnsi="Times New Roman"/>
                <w:b/>
                <w:lang w:val="ru-RU"/>
              </w:rPr>
              <w:t xml:space="preserve">): </w:t>
            </w:r>
          </w:p>
        </w:tc>
      </w:tr>
      <w:tr w:rsidR="00DF2A47" w:rsidRPr="00E17136" w14:paraId="669CAB15" w14:textId="77777777" w:rsidTr="00F03B67">
        <w:trPr>
          <w:trHeight w:val="55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2D490DA1" w14:textId="77777777" w:rsidR="00DF2A47" w:rsidRPr="00042E49" w:rsidRDefault="0027455D" w:rsidP="00B90175">
            <w:pPr>
              <w:spacing w:line="240" w:lineRule="auto"/>
              <w:rPr>
                <w:rFonts w:ascii="Times New Roman" w:hAnsi="Times New Roman"/>
                <w:b/>
                <w:sz w:val="22"/>
                <w:szCs w:val="22"/>
                <w:lang w:val="ru-RU" w:eastAsia="en-US"/>
              </w:rPr>
            </w:pPr>
            <w:r w:rsidRPr="00042E49">
              <w:rPr>
                <w:rFonts w:ascii="Times New Roman" w:hAnsi="Times New Roman"/>
                <w:b/>
                <w:lang w:val="ru-RU"/>
              </w:rPr>
              <w:t>Законодательные требования в области ОЗТОС, применимые к деятельности по Договору</w:t>
            </w:r>
          </w:p>
        </w:tc>
      </w:tr>
      <w:tr w:rsidR="00DF2A47" w:rsidRPr="00E17136" w14:paraId="16C7E5F0" w14:textId="77777777" w:rsidTr="00F03B67">
        <w:trPr>
          <w:trHeight w:val="421"/>
        </w:trPr>
        <w:tc>
          <w:tcPr>
            <w:tcW w:w="4416" w:type="dxa"/>
            <w:gridSpan w:val="2"/>
            <w:tcBorders>
              <w:top w:val="single" w:sz="4" w:space="0" w:color="000000"/>
              <w:left w:val="single" w:sz="4" w:space="0" w:color="000000"/>
              <w:bottom w:val="single" w:sz="4" w:space="0" w:color="000000"/>
              <w:right w:val="single" w:sz="4" w:space="0" w:color="000000"/>
            </w:tcBorders>
            <w:vAlign w:val="center"/>
            <w:hideMark/>
          </w:tcPr>
          <w:p w14:paraId="235C3D6A" w14:textId="77777777" w:rsidR="00DF2A47" w:rsidRPr="00042E49" w:rsidRDefault="0027455D" w:rsidP="00B90175">
            <w:pPr>
              <w:spacing w:line="240" w:lineRule="auto"/>
              <w:rPr>
                <w:rFonts w:ascii="Times New Roman" w:hAnsi="Times New Roman"/>
                <w:sz w:val="22"/>
                <w:szCs w:val="22"/>
                <w:lang w:val="ru-RU" w:eastAsia="en-US"/>
              </w:rPr>
            </w:pPr>
            <w:r w:rsidRPr="00042E49">
              <w:rPr>
                <w:rFonts w:ascii="Times New Roman" w:hAnsi="Times New Roman"/>
                <w:lang w:val="ru-RU"/>
              </w:rPr>
              <w:t>(указать полное название, номер, дата, номер статьи и/или подпункта):</w:t>
            </w:r>
          </w:p>
        </w:tc>
        <w:tc>
          <w:tcPr>
            <w:tcW w:w="5212" w:type="dxa"/>
            <w:gridSpan w:val="3"/>
            <w:tcBorders>
              <w:top w:val="single" w:sz="4" w:space="0" w:color="000000"/>
              <w:left w:val="single" w:sz="4" w:space="0" w:color="000000"/>
              <w:bottom w:val="single" w:sz="4" w:space="0" w:color="000000"/>
              <w:right w:val="single" w:sz="4" w:space="0" w:color="000000"/>
            </w:tcBorders>
            <w:vAlign w:val="center"/>
            <w:hideMark/>
          </w:tcPr>
          <w:p w14:paraId="24ACDDDB" w14:textId="77777777" w:rsidR="00DF2A47" w:rsidRPr="00042E49" w:rsidRDefault="0027455D" w:rsidP="00B90175">
            <w:pPr>
              <w:spacing w:line="240" w:lineRule="auto"/>
              <w:rPr>
                <w:rFonts w:ascii="Times New Roman" w:hAnsi="Times New Roman"/>
                <w:sz w:val="22"/>
                <w:szCs w:val="22"/>
                <w:lang w:val="ru-RU" w:eastAsia="en-US"/>
              </w:rPr>
            </w:pPr>
            <w:r w:rsidRPr="00042E49">
              <w:rPr>
                <w:rFonts w:ascii="Times New Roman" w:hAnsi="Times New Roman"/>
                <w:lang w:val="ru-RU"/>
              </w:rPr>
              <w:t>(указать посредством чего будет обеспечиваться исполнение требований):</w:t>
            </w:r>
          </w:p>
        </w:tc>
      </w:tr>
      <w:tr w:rsidR="00DF2A47" w:rsidRPr="00E17136" w14:paraId="3A8E3A76" w14:textId="77777777" w:rsidTr="00F03B67">
        <w:trPr>
          <w:trHeight w:val="223"/>
        </w:trPr>
        <w:tc>
          <w:tcPr>
            <w:tcW w:w="4416" w:type="dxa"/>
            <w:gridSpan w:val="2"/>
            <w:tcBorders>
              <w:top w:val="single" w:sz="4" w:space="0" w:color="000000"/>
              <w:left w:val="single" w:sz="4" w:space="0" w:color="000000"/>
              <w:bottom w:val="single" w:sz="4" w:space="0" w:color="000000"/>
              <w:right w:val="single" w:sz="4" w:space="0" w:color="000000"/>
            </w:tcBorders>
            <w:vAlign w:val="center"/>
          </w:tcPr>
          <w:p w14:paraId="0DCCF7B1" w14:textId="77777777" w:rsidR="00DF2A47" w:rsidRPr="00042E49" w:rsidRDefault="00DF2A47" w:rsidP="00B90175">
            <w:pPr>
              <w:spacing w:line="240" w:lineRule="auto"/>
              <w:rPr>
                <w:rFonts w:ascii="Times New Roman" w:hAnsi="Times New Roman"/>
                <w:sz w:val="22"/>
                <w:szCs w:val="22"/>
                <w:lang w:val="ru-RU" w:eastAsia="en-US"/>
              </w:rPr>
            </w:pPr>
          </w:p>
        </w:tc>
        <w:tc>
          <w:tcPr>
            <w:tcW w:w="5212" w:type="dxa"/>
            <w:gridSpan w:val="3"/>
            <w:tcBorders>
              <w:top w:val="single" w:sz="4" w:space="0" w:color="000000"/>
              <w:left w:val="single" w:sz="4" w:space="0" w:color="000000"/>
              <w:bottom w:val="single" w:sz="4" w:space="0" w:color="000000"/>
              <w:right w:val="single" w:sz="4" w:space="0" w:color="000000"/>
            </w:tcBorders>
            <w:vAlign w:val="center"/>
          </w:tcPr>
          <w:p w14:paraId="0B46EA11" w14:textId="77777777" w:rsidR="00DF2A47" w:rsidRPr="00042E49" w:rsidRDefault="00DF2A47" w:rsidP="00B90175">
            <w:pPr>
              <w:spacing w:line="240" w:lineRule="auto"/>
              <w:rPr>
                <w:rFonts w:ascii="Times New Roman" w:hAnsi="Times New Roman"/>
                <w:sz w:val="22"/>
                <w:szCs w:val="22"/>
                <w:lang w:val="ru-RU" w:eastAsia="en-US"/>
              </w:rPr>
            </w:pPr>
          </w:p>
        </w:tc>
      </w:tr>
      <w:tr w:rsidR="00DF2A47" w:rsidRPr="00042E49" w14:paraId="59B4B37B" w14:textId="77777777" w:rsidTr="00F03B67">
        <w:trPr>
          <w:trHeight w:val="558"/>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5EF4357C" w14:textId="77777777" w:rsidR="00DF2A47" w:rsidRPr="00042E49" w:rsidRDefault="0027455D" w:rsidP="00B90175">
            <w:pPr>
              <w:spacing w:line="240" w:lineRule="auto"/>
              <w:rPr>
                <w:rFonts w:ascii="Times New Roman" w:hAnsi="Times New Roman"/>
                <w:sz w:val="22"/>
                <w:szCs w:val="22"/>
                <w:lang w:eastAsia="en-US"/>
              </w:rPr>
            </w:pPr>
            <w:r w:rsidRPr="00042E49">
              <w:rPr>
                <w:rFonts w:ascii="Times New Roman" w:hAnsi="Times New Roman"/>
                <w:b/>
              </w:rPr>
              <w:t>Документация по ОЗТОС</w:t>
            </w:r>
          </w:p>
        </w:tc>
      </w:tr>
      <w:tr w:rsidR="00DF2A47" w:rsidRPr="00E17136" w14:paraId="7A860CC3" w14:textId="77777777" w:rsidTr="00F03B67">
        <w:trPr>
          <w:trHeight w:val="209"/>
        </w:trPr>
        <w:tc>
          <w:tcPr>
            <w:tcW w:w="4416" w:type="dxa"/>
            <w:gridSpan w:val="2"/>
            <w:tcBorders>
              <w:top w:val="single" w:sz="4" w:space="0" w:color="000000"/>
              <w:left w:val="single" w:sz="4" w:space="0" w:color="000000"/>
              <w:bottom w:val="single" w:sz="4" w:space="0" w:color="000000"/>
              <w:right w:val="single" w:sz="4" w:space="0" w:color="000000"/>
            </w:tcBorders>
            <w:vAlign w:val="center"/>
            <w:hideMark/>
          </w:tcPr>
          <w:p w14:paraId="045662EF" w14:textId="77777777" w:rsidR="00DF2A47" w:rsidRPr="00042E49" w:rsidRDefault="0027455D" w:rsidP="00B90175">
            <w:pPr>
              <w:spacing w:line="240" w:lineRule="auto"/>
              <w:rPr>
                <w:rFonts w:ascii="Times New Roman" w:hAnsi="Times New Roman"/>
                <w:sz w:val="22"/>
                <w:szCs w:val="22"/>
                <w:lang w:val="ru-RU" w:eastAsia="en-US"/>
              </w:rPr>
            </w:pPr>
            <w:r w:rsidRPr="00042E49">
              <w:rPr>
                <w:rFonts w:ascii="Times New Roman" w:hAnsi="Times New Roman"/>
                <w:lang w:val="ru-RU"/>
              </w:rPr>
              <w:t>(указать полное название, номер и дату последнего издания):</w:t>
            </w:r>
          </w:p>
        </w:tc>
        <w:tc>
          <w:tcPr>
            <w:tcW w:w="5212" w:type="dxa"/>
            <w:gridSpan w:val="3"/>
            <w:tcBorders>
              <w:top w:val="single" w:sz="4" w:space="0" w:color="000000"/>
              <w:left w:val="single" w:sz="4" w:space="0" w:color="000000"/>
              <w:bottom w:val="single" w:sz="4" w:space="0" w:color="000000"/>
              <w:right w:val="single" w:sz="4" w:space="0" w:color="000000"/>
            </w:tcBorders>
            <w:vAlign w:val="center"/>
            <w:hideMark/>
          </w:tcPr>
          <w:p w14:paraId="011E17DC" w14:textId="77777777" w:rsidR="00DF2A47" w:rsidRPr="00042E49" w:rsidRDefault="0027455D" w:rsidP="00B90175">
            <w:pPr>
              <w:spacing w:line="240" w:lineRule="auto"/>
              <w:rPr>
                <w:rFonts w:ascii="Times New Roman" w:hAnsi="Times New Roman"/>
                <w:sz w:val="22"/>
                <w:szCs w:val="22"/>
                <w:lang w:val="ru-RU" w:eastAsia="en-US"/>
              </w:rPr>
            </w:pPr>
            <w:r w:rsidRPr="00042E49">
              <w:rPr>
                <w:rFonts w:ascii="Times New Roman" w:hAnsi="Times New Roman"/>
                <w:lang w:val="ru-RU"/>
              </w:rPr>
              <w:t xml:space="preserve"> (назначение, цели и задачи документа):</w:t>
            </w:r>
          </w:p>
        </w:tc>
      </w:tr>
      <w:tr w:rsidR="00DF2A47" w:rsidRPr="00E17136" w14:paraId="17F138C9" w14:textId="77777777" w:rsidTr="00F03B67">
        <w:trPr>
          <w:trHeight w:val="65"/>
        </w:trPr>
        <w:tc>
          <w:tcPr>
            <w:tcW w:w="4416" w:type="dxa"/>
            <w:gridSpan w:val="2"/>
            <w:tcBorders>
              <w:top w:val="single" w:sz="4" w:space="0" w:color="000000"/>
              <w:left w:val="single" w:sz="4" w:space="0" w:color="000000"/>
              <w:bottom w:val="single" w:sz="4" w:space="0" w:color="000000"/>
              <w:right w:val="single" w:sz="4" w:space="0" w:color="000000"/>
            </w:tcBorders>
            <w:vAlign w:val="center"/>
          </w:tcPr>
          <w:p w14:paraId="03A49DBD" w14:textId="77777777" w:rsidR="00DF2A47" w:rsidRPr="00042E49" w:rsidRDefault="00DF2A47" w:rsidP="00B90175">
            <w:pPr>
              <w:spacing w:line="240" w:lineRule="auto"/>
              <w:rPr>
                <w:rFonts w:ascii="Times New Roman" w:hAnsi="Times New Roman"/>
                <w:sz w:val="22"/>
                <w:szCs w:val="22"/>
                <w:lang w:val="ru-RU" w:eastAsia="en-US"/>
              </w:rPr>
            </w:pPr>
          </w:p>
        </w:tc>
        <w:tc>
          <w:tcPr>
            <w:tcW w:w="5212" w:type="dxa"/>
            <w:gridSpan w:val="3"/>
            <w:tcBorders>
              <w:top w:val="single" w:sz="4" w:space="0" w:color="000000"/>
              <w:left w:val="single" w:sz="4" w:space="0" w:color="000000"/>
              <w:bottom w:val="single" w:sz="4" w:space="0" w:color="000000"/>
              <w:right w:val="single" w:sz="4" w:space="0" w:color="000000"/>
            </w:tcBorders>
            <w:vAlign w:val="center"/>
          </w:tcPr>
          <w:p w14:paraId="5D441547" w14:textId="77777777" w:rsidR="00DF2A47" w:rsidRPr="00042E49" w:rsidRDefault="00DF2A47" w:rsidP="00B90175">
            <w:pPr>
              <w:spacing w:line="240" w:lineRule="auto"/>
              <w:rPr>
                <w:rFonts w:ascii="Times New Roman" w:hAnsi="Times New Roman"/>
                <w:sz w:val="22"/>
                <w:szCs w:val="22"/>
                <w:lang w:val="ru-RU" w:eastAsia="en-US"/>
              </w:rPr>
            </w:pPr>
          </w:p>
        </w:tc>
      </w:tr>
      <w:tr w:rsidR="00DF2A47" w:rsidRPr="00E17136" w14:paraId="41998AD3" w14:textId="77777777" w:rsidTr="00F03B67">
        <w:trPr>
          <w:trHeight w:val="728"/>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0E071ABD" w14:textId="77777777" w:rsidR="00DF2A47" w:rsidRPr="00042E49" w:rsidRDefault="0027455D" w:rsidP="00910213">
            <w:pPr>
              <w:tabs>
                <w:tab w:val="clear" w:pos="1080"/>
              </w:tabs>
              <w:spacing w:line="240" w:lineRule="auto"/>
              <w:ind w:left="0" w:firstLine="0"/>
              <w:jc w:val="left"/>
              <w:rPr>
                <w:rFonts w:ascii="Times New Roman" w:hAnsi="Times New Roman"/>
                <w:sz w:val="22"/>
                <w:szCs w:val="22"/>
                <w:lang w:val="ru-RU" w:eastAsia="en-US"/>
              </w:rPr>
            </w:pPr>
            <w:r w:rsidRPr="00042E49">
              <w:rPr>
                <w:rFonts w:ascii="Times New Roman" w:hAnsi="Times New Roman"/>
                <w:b/>
                <w:lang w:val="ru-RU"/>
              </w:rPr>
              <w:t xml:space="preserve">Должностные инструкции, предусматривающие обязанности, ответственность и полномочия в области ОЗТОС </w:t>
            </w:r>
            <w:r w:rsidRPr="00042E49">
              <w:rPr>
                <w:rFonts w:ascii="Times New Roman" w:hAnsi="Times New Roman"/>
                <w:lang w:val="ru-RU"/>
              </w:rPr>
              <w:t>(указать персонал, привлеченный для выполнения работ по Договору):</w:t>
            </w:r>
          </w:p>
        </w:tc>
      </w:tr>
      <w:tr w:rsidR="00DF2A47" w:rsidRPr="00E17136" w14:paraId="68DEB277" w14:textId="77777777" w:rsidTr="00F03B67">
        <w:trPr>
          <w:trHeight w:val="333"/>
        </w:trPr>
        <w:tc>
          <w:tcPr>
            <w:tcW w:w="9628" w:type="dxa"/>
            <w:gridSpan w:val="5"/>
            <w:tcBorders>
              <w:top w:val="single" w:sz="4" w:space="0" w:color="000000"/>
              <w:left w:val="single" w:sz="4" w:space="0" w:color="000000"/>
              <w:bottom w:val="single" w:sz="4" w:space="0" w:color="000000"/>
              <w:right w:val="single" w:sz="4" w:space="0" w:color="000000"/>
            </w:tcBorders>
            <w:vAlign w:val="center"/>
          </w:tcPr>
          <w:p w14:paraId="3A6FAA22" w14:textId="77777777" w:rsidR="00DF2A47" w:rsidRPr="00042E49" w:rsidRDefault="0027455D" w:rsidP="002307BB">
            <w:pPr>
              <w:spacing w:line="240" w:lineRule="auto"/>
              <w:rPr>
                <w:rFonts w:ascii="Times New Roman" w:hAnsi="Times New Roman"/>
                <w:b/>
                <w:sz w:val="22"/>
                <w:szCs w:val="22"/>
                <w:lang w:val="ru-RU" w:eastAsia="en-US"/>
              </w:rPr>
            </w:pPr>
            <w:r w:rsidRPr="00042E49">
              <w:rPr>
                <w:rFonts w:ascii="Times New Roman" w:hAnsi="Times New Roman"/>
                <w:b/>
                <w:lang w:val="ru-RU"/>
              </w:rPr>
              <w:t xml:space="preserve">Рабочие инструкции или инструкции по безопасному выполнению работ </w:t>
            </w:r>
            <w:r w:rsidRPr="00042E49">
              <w:rPr>
                <w:rFonts w:ascii="Times New Roman" w:hAnsi="Times New Roman"/>
                <w:lang w:val="ru-RU"/>
              </w:rPr>
              <w:t>(в отношении персонала и работ по Договору):</w:t>
            </w:r>
            <w:r w:rsidR="002307BB" w:rsidRPr="00042E49" w:rsidDel="002307BB">
              <w:rPr>
                <w:rFonts w:ascii="Times New Roman" w:hAnsi="Times New Roman"/>
                <w:b/>
                <w:sz w:val="22"/>
                <w:szCs w:val="22"/>
                <w:lang w:val="ru-RU" w:eastAsia="en-US"/>
              </w:rPr>
              <w:t xml:space="preserve"> </w:t>
            </w:r>
          </w:p>
        </w:tc>
      </w:tr>
      <w:tr w:rsidR="00DF2A47" w:rsidRPr="00E17136" w14:paraId="14F3B0DD" w14:textId="77777777" w:rsidTr="00F03B67">
        <w:trPr>
          <w:trHeight w:val="513"/>
        </w:trPr>
        <w:tc>
          <w:tcPr>
            <w:tcW w:w="9628" w:type="dxa"/>
            <w:gridSpan w:val="5"/>
            <w:tcBorders>
              <w:top w:val="single" w:sz="4" w:space="0" w:color="000000"/>
              <w:left w:val="single" w:sz="4" w:space="0" w:color="000000"/>
              <w:bottom w:val="single" w:sz="4" w:space="0" w:color="000000"/>
              <w:right w:val="single" w:sz="4" w:space="0" w:color="000000"/>
            </w:tcBorders>
            <w:vAlign w:val="center"/>
            <w:hideMark/>
          </w:tcPr>
          <w:p w14:paraId="42717073" w14:textId="77777777" w:rsidR="00DF2A47" w:rsidRPr="00042E49" w:rsidRDefault="0027455D" w:rsidP="00B90175">
            <w:pPr>
              <w:spacing w:line="240" w:lineRule="auto"/>
              <w:rPr>
                <w:rFonts w:ascii="Times New Roman" w:hAnsi="Times New Roman"/>
                <w:b/>
                <w:sz w:val="22"/>
                <w:szCs w:val="22"/>
                <w:lang w:val="ru-RU" w:eastAsia="en-US"/>
              </w:rPr>
            </w:pPr>
            <w:r w:rsidRPr="00042E49">
              <w:rPr>
                <w:rFonts w:ascii="Times New Roman" w:hAnsi="Times New Roman"/>
                <w:b/>
                <w:lang w:val="ru-RU"/>
              </w:rPr>
              <w:t>План работ/мероприятий по ОЗТОС</w:t>
            </w:r>
          </w:p>
        </w:tc>
      </w:tr>
      <w:tr w:rsidR="00DF2A47" w:rsidRPr="00042E49" w14:paraId="68FABF85" w14:textId="77777777" w:rsidTr="00F03B67">
        <w:trPr>
          <w:trHeight w:val="65"/>
        </w:trPr>
        <w:tc>
          <w:tcPr>
            <w:tcW w:w="4416" w:type="dxa"/>
            <w:gridSpan w:val="2"/>
            <w:tcBorders>
              <w:top w:val="single" w:sz="4" w:space="0" w:color="000000"/>
              <w:left w:val="single" w:sz="4" w:space="0" w:color="000000"/>
              <w:bottom w:val="single" w:sz="4" w:space="0" w:color="000000"/>
              <w:right w:val="single" w:sz="4" w:space="0" w:color="000000"/>
            </w:tcBorders>
            <w:vAlign w:val="center"/>
            <w:hideMark/>
          </w:tcPr>
          <w:p w14:paraId="63D4D3E4" w14:textId="7EAC6F53" w:rsidR="00DF2A47" w:rsidRPr="00042E49" w:rsidRDefault="0027455D" w:rsidP="00210677">
            <w:pPr>
              <w:spacing w:line="240" w:lineRule="auto"/>
              <w:rPr>
                <w:rFonts w:ascii="Times New Roman" w:hAnsi="Times New Roman"/>
                <w:sz w:val="22"/>
                <w:szCs w:val="22"/>
                <w:lang w:val="ru-RU" w:eastAsia="en-US"/>
              </w:rPr>
            </w:pPr>
            <w:r w:rsidRPr="00042E49">
              <w:rPr>
                <w:rFonts w:ascii="Times New Roman" w:hAnsi="Times New Roman"/>
                <w:lang w:val="ru-RU"/>
              </w:rPr>
              <w:t xml:space="preserve">(реализованные в период с </w:t>
            </w:r>
            <w:r w:rsidR="00210677" w:rsidRPr="00042E49">
              <w:rPr>
                <w:rFonts w:ascii="Times New Roman" w:hAnsi="Times New Roman"/>
                <w:lang w:val="ru-RU"/>
              </w:rPr>
              <w:t>2014</w:t>
            </w:r>
            <w:r w:rsidRPr="00042E49">
              <w:rPr>
                <w:rFonts w:ascii="Times New Roman" w:hAnsi="Times New Roman"/>
                <w:lang w:val="ru-RU"/>
              </w:rPr>
              <w:t>-</w:t>
            </w:r>
            <w:r w:rsidR="002307BB" w:rsidRPr="00042E49">
              <w:rPr>
                <w:rFonts w:ascii="Times New Roman" w:hAnsi="Times New Roman"/>
                <w:lang w:val="ru-RU"/>
              </w:rPr>
              <w:t xml:space="preserve">2017 </w:t>
            </w:r>
            <w:r w:rsidRPr="00042E49">
              <w:rPr>
                <w:rFonts w:ascii="Times New Roman" w:hAnsi="Times New Roman"/>
                <w:lang w:val="ru-RU"/>
              </w:rPr>
              <w:t>гг.):</w:t>
            </w:r>
          </w:p>
        </w:tc>
        <w:tc>
          <w:tcPr>
            <w:tcW w:w="5212" w:type="dxa"/>
            <w:gridSpan w:val="3"/>
            <w:tcBorders>
              <w:top w:val="single" w:sz="4" w:space="0" w:color="000000"/>
              <w:left w:val="single" w:sz="4" w:space="0" w:color="000000"/>
              <w:bottom w:val="single" w:sz="4" w:space="0" w:color="000000"/>
              <w:right w:val="single" w:sz="4" w:space="0" w:color="000000"/>
            </w:tcBorders>
            <w:vAlign w:val="center"/>
            <w:hideMark/>
          </w:tcPr>
          <w:p w14:paraId="76D1C836" w14:textId="77777777" w:rsidR="00DF2A47" w:rsidRPr="00042E49" w:rsidRDefault="0027455D" w:rsidP="002307BB">
            <w:pPr>
              <w:spacing w:line="240" w:lineRule="auto"/>
              <w:rPr>
                <w:rFonts w:ascii="Times New Roman" w:hAnsi="Times New Roman"/>
                <w:sz w:val="22"/>
                <w:szCs w:val="22"/>
                <w:lang w:eastAsia="en-US"/>
              </w:rPr>
            </w:pPr>
            <w:r w:rsidRPr="00042E49">
              <w:rPr>
                <w:rFonts w:ascii="Times New Roman" w:hAnsi="Times New Roman"/>
              </w:rPr>
              <w:t xml:space="preserve">(планируемые на </w:t>
            </w:r>
            <w:r w:rsidR="002307BB" w:rsidRPr="00042E49">
              <w:rPr>
                <w:rFonts w:ascii="Times New Roman" w:hAnsi="Times New Roman"/>
              </w:rPr>
              <w:t>201</w:t>
            </w:r>
            <w:r w:rsidR="002307BB" w:rsidRPr="00042E49">
              <w:rPr>
                <w:rFonts w:ascii="Times New Roman" w:hAnsi="Times New Roman"/>
                <w:lang w:val="ru-RU"/>
              </w:rPr>
              <w:t>8</w:t>
            </w:r>
            <w:r w:rsidR="002307BB" w:rsidRPr="00042E49">
              <w:rPr>
                <w:rFonts w:ascii="Times New Roman" w:hAnsi="Times New Roman"/>
              </w:rPr>
              <w:t xml:space="preserve"> </w:t>
            </w:r>
            <w:r w:rsidRPr="00042E49">
              <w:rPr>
                <w:rFonts w:ascii="Times New Roman" w:hAnsi="Times New Roman"/>
              </w:rPr>
              <w:t>год):</w:t>
            </w:r>
          </w:p>
        </w:tc>
      </w:tr>
      <w:tr w:rsidR="00DF2A47" w:rsidRPr="00042E49" w14:paraId="1C1A33EF" w14:textId="77777777" w:rsidTr="00F03B67">
        <w:trPr>
          <w:trHeight w:val="65"/>
        </w:trPr>
        <w:tc>
          <w:tcPr>
            <w:tcW w:w="4416" w:type="dxa"/>
            <w:gridSpan w:val="2"/>
            <w:tcBorders>
              <w:top w:val="single" w:sz="4" w:space="0" w:color="000000"/>
              <w:left w:val="single" w:sz="4" w:space="0" w:color="000000"/>
              <w:bottom w:val="single" w:sz="4" w:space="0" w:color="000000"/>
              <w:right w:val="single" w:sz="4" w:space="0" w:color="000000"/>
            </w:tcBorders>
            <w:vAlign w:val="center"/>
          </w:tcPr>
          <w:p w14:paraId="76922D8D" w14:textId="77777777" w:rsidR="00DF2A47" w:rsidRPr="00042E49" w:rsidRDefault="00DF2A47" w:rsidP="00B90175">
            <w:pPr>
              <w:keepNext/>
              <w:widowControl w:val="0"/>
              <w:spacing w:before="120" w:after="120" w:line="240" w:lineRule="auto"/>
              <w:outlineLvl w:val="1"/>
              <w:rPr>
                <w:rFonts w:ascii="Times New Roman" w:hAnsi="Times New Roman"/>
                <w:sz w:val="22"/>
                <w:szCs w:val="22"/>
                <w:lang w:val="ru-RU" w:eastAsia="en-US"/>
              </w:rPr>
            </w:pPr>
          </w:p>
        </w:tc>
        <w:tc>
          <w:tcPr>
            <w:tcW w:w="5212" w:type="dxa"/>
            <w:gridSpan w:val="3"/>
            <w:tcBorders>
              <w:top w:val="single" w:sz="4" w:space="0" w:color="000000"/>
              <w:left w:val="single" w:sz="4" w:space="0" w:color="000000"/>
              <w:bottom w:val="single" w:sz="4" w:space="0" w:color="000000"/>
              <w:right w:val="single" w:sz="4" w:space="0" w:color="000000"/>
            </w:tcBorders>
            <w:vAlign w:val="center"/>
          </w:tcPr>
          <w:p w14:paraId="60EA6B10" w14:textId="77777777" w:rsidR="00DF2A47" w:rsidRPr="00042E49" w:rsidRDefault="00DF2A47" w:rsidP="00B90175">
            <w:pPr>
              <w:keepNext/>
              <w:widowControl w:val="0"/>
              <w:spacing w:before="120" w:after="120" w:line="240" w:lineRule="auto"/>
              <w:outlineLvl w:val="1"/>
              <w:rPr>
                <w:rFonts w:ascii="Times New Roman" w:hAnsi="Times New Roman"/>
                <w:sz w:val="22"/>
                <w:szCs w:val="22"/>
                <w:lang w:val="ru-RU" w:eastAsia="en-US"/>
              </w:rPr>
            </w:pPr>
          </w:p>
        </w:tc>
      </w:tr>
      <w:tr w:rsidR="00DF2A47" w:rsidRPr="00E17136" w14:paraId="1E01330B" w14:textId="77777777" w:rsidTr="00F03B67">
        <w:trPr>
          <w:trHeight w:val="76"/>
        </w:trPr>
        <w:tc>
          <w:tcPr>
            <w:tcW w:w="9628"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hideMark/>
          </w:tcPr>
          <w:p w14:paraId="3ECB72D5" w14:textId="77777777" w:rsidR="00DF2A47" w:rsidRPr="00042E49" w:rsidRDefault="0027455D" w:rsidP="00B90175">
            <w:pPr>
              <w:spacing w:line="240" w:lineRule="auto"/>
              <w:rPr>
                <w:rFonts w:ascii="Times New Roman" w:hAnsi="Times New Roman"/>
                <w:i/>
                <w:sz w:val="22"/>
                <w:szCs w:val="22"/>
                <w:lang w:val="ru-RU" w:eastAsia="en-US"/>
              </w:rPr>
            </w:pPr>
            <w:r w:rsidRPr="00042E49">
              <w:rPr>
                <w:rFonts w:ascii="Times New Roman" w:hAnsi="Times New Roman"/>
                <w:b/>
                <w:i/>
                <w:lang w:val="ru-RU"/>
              </w:rPr>
              <w:t>ПЕРЕЧЕНЬ ОПАСНЫХ ФАКТОРОВ И РИСКОВ</w:t>
            </w:r>
          </w:p>
        </w:tc>
      </w:tr>
      <w:tr w:rsidR="00DF2A47" w:rsidRPr="00E17136" w14:paraId="3F912014" w14:textId="77777777" w:rsidTr="00F03B67">
        <w:tc>
          <w:tcPr>
            <w:tcW w:w="2189" w:type="dxa"/>
            <w:tcBorders>
              <w:top w:val="single" w:sz="4" w:space="0" w:color="000000"/>
              <w:left w:val="single" w:sz="4" w:space="0" w:color="000000"/>
              <w:bottom w:val="single" w:sz="4" w:space="0" w:color="000000"/>
              <w:right w:val="single" w:sz="4" w:space="0" w:color="000000"/>
            </w:tcBorders>
            <w:vAlign w:val="center"/>
            <w:hideMark/>
          </w:tcPr>
          <w:p w14:paraId="2F0FE26C" w14:textId="77777777" w:rsidR="00DF2A47" w:rsidRPr="00042E49" w:rsidRDefault="0027455D" w:rsidP="00B90175">
            <w:pPr>
              <w:spacing w:line="240" w:lineRule="auto"/>
              <w:jc w:val="center"/>
              <w:rPr>
                <w:rFonts w:ascii="Times New Roman" w:hAnsi="Times New Roman"/>
                <w:sz w:val="22"/>
                <w:szCs w:val="22"/>
                <w:lang w:eastAsia="en-US"/>
              </w:rPr>
            </w:pPr>
            <w:r w:rsidRPr="00042E49">
              <w:rPr>
                <w:rFonts w:ascii="Times New Roman" w:hAnsi="Times New Roman"/>
              </w:rPr>
              <w:t>Вид работ</w:t>
            </w:r>
          </w:p>
        </w:tc>
        <w:tc>
          <w:tcPr>
            <w:tcW w:w="2227" w:type="dxa"/>
            <w:tcBorders>
              <w:top w:val="single" w:sz="4" w:space="0" w:color="000000"/>
              <w:left w:val="single" w:sz="4" w:space="0" w:color="000000"/>
              <w:bottom w:val="single" w:sz="4" w:space="0" w:color="000000"/>
              <w:right w:val="single" w:sz="4" w:space="0" w:color="000000"/>
            </w:tcBorders>
            <w:vAlign w:val="center"/>
            <w:hideMark/>
          </w:tcPr>
          <w:p w14:paraId="0F6E1045" w14:textId="77777777" w:rsidR="00DF2A47" w:rsidRPr="00042E49" w:rsidRDefault="0027455D" w:rsidP="00B90175">
            <w:pPr>
              <w:spacing w:line="240" w:lineRule="auto"/>
              <w:jc w:val="center"/>
              <w:rPr>
                <w:rFonts w:ascii="Times New Roman" w:hAnsi="Times New Roman"/>
                <w:sz w:val="22"/>
                <w:szCs w:val="22"/>
                <w:lang w:eastAsia="en-US"/>
              </w:rPr>
            </w:pPr>
            <w:r w:rsidRPr="00042E49">
              <w:rPr>
                <w:rFonts w:ascii="Times New Roman" w:hAnsi="Times New Roman"/>
              </w:rPr>
              <w:t>Опасный фактор</w:t>
            </w:r>
          </w:p>
        </w:tc>
        <w:tc>
          <w:tcPr>
            <w:tcW w:w="2166" w:type="dxa"/>
            <w:gridSpan w:val="2"/>
            <w:tcBorders>
              <w:top w:val="single" w:sz="4" w:space="0" w:color="000000"/>
              <w:left w:val="single" w:sz="4" w:space="0" w:color="000000"/>
              <w:bottom w:val="single" w:sz="4" w:space="0" w:color="000000"/>
              <w:right w:val="single" w:sz="4" w:space="0" w:color="000000"/>
            </w:tcBorders>
            <w:vAlign w:val="center"/>
            <w:hideMark/>
          </w:tcPr>
          <w:p w14:paraId="0C72E20A" w14:textId="77777777" w:rsidR="00DF2A47" w:rsidRPr="00042E49" w:rsidRDefault="0027455D" w:rsidP="00B90175">
            <w:pPr>
              <w:spacing w:line="240" w:lineRule="auto"/>
              <w:jc w:val="center"/>
              <w:rPr>
                <w:rFonts w:ascii="Times New Roman" w:hAnsi="Times New Roman"/>
                <w:sz w:val="22"/>
                <w:szCs w:val="22"/>
                <w:lang w:eastAsia="en-US"/>
              </w:rPr>
            </w:pPr>
            <w:r w:rsidRPr="00042E49">
              <w:rPr>
                <w:rFonts w:ascii="Times New Roman" w:hAnsi="Times New Roman"/>
              </w:rPr>
              <w:t>Риски</w:t>
            </w:r>
          </w:p>
        </w:tc>
        <w:tc>
          <w:tcPr>
            <w:tcW w:w="3046" w:type="dxa"/>
            <w:tcBorders>
              <w:top w:val="single" w:sz="4" w:space="0" w:color="000000"/>
              <w:left w:val="single" w:sz="4" w:space="0" w:color="000000"/>
              <w:bottom w:val="single" w:sz="4" w:space="0" w:color="000000"/>
              <w:right w:val="single" w:sz="4" w:space="0" w:color="000000"/>
            </w:tcBorders>
            <w:vAlign w:val="center"/>
            <w:hideMark/>
          </w:tcPr>
          <w:p w14:paraId="2E564B3D" w14:textId="77777777" w:rsidR="00DF2A47" w:rsidRPr="00042E49" w:rsidRDefault="0027455D" w:rsidP="00F03B67">
            <w:pPr>
              <w:spacing w:line="240" w:lineRule="auto"/>
              <w:ind w:left="0" w:firstLine="0"/>
              <w:rPr>
                <w:rFonts w:ascii="Times New Roman" w:hAnsi="Times New Roman"/>
                <w:sz w:val="22"/>
                <w:szCs w:val="22"/>
                <w:lang w:val="ru-RU" w:eastAsia="en-US"/>
              </w:rPr>
            </w:pPr>
            <w:r w:rsidRPr="00042E49">
              <w:rPr>
                <w:rFonts w:ascii="Times New Roman" w:hAnsi="Times New Roman"/>
                <w:lang w:val="ru-RU"/>
              </w:rPr>
              <w:t>Меры обеспечивающие устранение, контроль и снижение последствий</w:t>
            </w:r>
          </w:p>
        </w:tc>
      </w:tr>
      <w:tr w:rsidR="00DF2A47" w:rsidRPr="00E17136" w14:paraId="2B6C8C1F" w14:textId="77777777" w:rsidTr="00F03B67">
        <w:tc>
          <w:tcPr>
            <w:tcW w:w="2189" w:type="dxa"/>
            <w:tcBorders>
              <w:top w:val="single" w:sz="4" w:space="0" w:color="000000"/>
              <w:left w:val="single" w:sz="4" w:space="0" w:color="000000"/>
              <w:bottom w:val="single" w:sz="4" w:space="0" w:color="000000"/>
              <w:right w:val="single" w:sz="4" w:space="0" w:color="000000"/>
            </w:tcBorders>
          </w:tcPr>
          <w:p w14:paraId="3D886C98" w14:textId="77777777" w:rsidR="00DF2A47" w:rsidRPr="00042E49" w:rsidRDefault="00DF2A47" w:rsidP="00B90175">
            <w:pPr>
              <w:spacing w:line="240" w:lineRule="auto"/>
              <w:ind w:left="0" w:firstLine="0"/>
              <w:rPr>
                <w:rFonts w:ascii="Times New Roman" w:hAnsi="Times New Roman"/>
                <w:sz w:val="22"/>
                <w:szCs w:val="22"/>
                <w:lang w:val="ru-RU" w:eastAsia="en-US"/>
              </w:rPr>
            </w:pPr>
          </w:p>
        </w:tc>
        <w:tc>
          <w:tcPr>
            <w:tcW w:w="2227" w:type="dxa"/>
            <w:tcBorders>
              <w:top w:val="single" w:sz="4" w:space="0" w:color="000000"/>
              <w:left w:val="single" w:sz="4" w:space="0" w:color="000000"/>
              <w:bottom w:val="single" w:sz="4" w:space="0" w:color="000000"/>
              <w:right w:val="single" w:sz="4" w:space="0" w:color="000000"/>
            </w:tcBorders>
          </w:tcPr>
          <w:p w14:paraId="35BAC814" w14:textId="77777777" w:rsidR="00DF2A47" w:rsidRPr="00042E49" w:rsidRDefault="00DF2A47" w:rsidP="00B90175">
            <w:pPr>
              <w:spacing w:line="240" w:lineRule="auto"/>
              <w:ind w:left="0" w:firstLine="0"/>
              <w:rPr>
                <w:rFonts w:ascii="Times New Roman" w:hAnsi="Times New Roman"/>
                <w:sz w:val="22"/>
                <w:szCs w:val="22"/>
                <w:lang w:val="ru-RU" w:eastAsia="en-US"/>
              </w:rPr>
            </w:pPr>
          </w:p>
        </w:tc>
        <w:tc>
          <w:tcPr>
            <w:tcW w:w="2166" w:type="dxa"/>
            <w:gridSpan w:val="2"/>
            <w:tcBorders>
              <w:top w:val="single" w:sz="4" w:space="0" w:color="000000"/>
              <w:left w:val="single" w:sz="4" w:space="0" w:color="000000"/>
              <w:bottom w:val="single" w:sz="4" w:space="0" w:color="000000"/>
              <w:right w:val="single" w:sz="4" w:space="0" w:color="000000"/>
            </w:tcBorders>
          </w:tcPr>
          <w:p w14:paraId="599A7E55" w14:textId="77777777" w:rsidR="00DF2A47" w:rsidRPr="00042E49" w:rsidRDefault="00DF2A47" w:rsidP="00B90175">
            <w:pPr>
              <w:spacing w:line="240" w:lineRule="auto"/>
              <w:ind w:left="34" w:firstLine="0"/>
              <w:rPr>
                <w:rFonts w:ascii="Times New Roman" w:hAnsi="Times New Roman"/>
                <w:sz w:val="22"/>
                <w:szCs w:val="22"/>
                <w:lang w:val="ru-RU" w:eastAsia="en-US"/>
              </w:rPr>
            </w:pPr>
          </w:p>
        </w:tc>
        <w:tc>
          <w:tcPr>
            <w:tcW w:w="3046" w:type="dxa"/>
            <w:tcBorders>
              <w:top w:val="single" w:sz="4" w:space="0" w:color="000000"/>
              <w:left w:val="single" w:sz="4" w:space="0" w:color="000000"/>
              <w:bottom w:val="single" w:sz="4" w:space="0" w:color="000000"/>
              <w:right w:val="single" w:sz="4" w:space="0" w:color="000000"/>
            </w:tcBorders>
          </w:tcPr>
          <w:p w14:paraId="16ED5F45" w14:textId="77777777" w:rsidR="00DF2A47" w:rsidRPr="00042E49" w:rsidRDefault="00DF2A47" w:rsidP="00B90175">
            <w:pPr>
              <w:spacing w:line="240" w:lineRule="auto"/>
              <w:ind w:left="33" w:hanging="33"/>
              <w:rPr>
                <w:rFonts w:ascii="Times New Roman" w:hAnsi="Times New Roman"/>
                <w:sz w:val="22"/>
                <w:szCs w:val="22"/>
                <w:lang w:val="ru-RU" w:eastAsia="en-US"/>
              </w:rPr>
            </w:pPr>
          </w:p>
        </w:tc>
      </w:tr>
      <w:tr w:rsidR="00DF2A47" w:rsidRPr="00E17136" w14:paraId="453CEF66" w14:textId="77777777" w:rsidTr="00F03B67">
        <w:tc>
          <w:tcPr>
            <w:tcW w:w="2189" w:type="dxa"/>
            <w:tcBorders>
              <w:top w:val="single" w:sz="4" w:space="0" w:color="000000"/>
              <w:left w:val="single" w:sz="4" w:space="0" w:color="000000"/>
              <w:bottom w:val="single" w:sz="4" w:space="0" w:color="000000"/>
              <w:right w:val="single" w:sz="4" w:space="0" w:color="000000"/>
            </w:tcBorders>
          </w:tcPr>
          <w:p w14:paraId="7E48419F" w14:textId="77777777" w:rsidR="00DF2A47" w:rsidRPr="00042E49" w:rsidRDefault="00DF2A47" w:rsidP="00B90175">
            <w:pPr>
              <w:spacing w:line="240" w:lineRule="auto"/>
              <w:ind w:left="0" w:firstLine="0"/>
              <w:rPr>
                <w:rFonts w:ascii="Times New Roman" w:hAnsi="Times New Roman"/>
                <w:sz w:val="22"/>
                <w:szCs w:val="22"/>
                <w:lang w:val="ru-RU" w:eastAsia="en-US"/>
              </w:rPr>
            </w:pPr>
          </w:p>
        </w:tc>
        <w:tc>
          <w:tcPr>
            <w:tcW w:w="2227" w:type="dxa"/>
            <w:tcBorders>
              <w:top w:val="single" w:sz="4" w:space="0" w:color="000000"/>
              <w:left w:val="single" w:sz="4" w:space="0" w:color="000000"/>
              <w:bottom w:val="single" w:sz="4" w:space="0" w:color="000000"/>
              <w:right w:val="single" w:sz="4" w:space="0" w:color="000000"/>
            </w:tcBorders>
          </w:tcPr>
          <w:p w14:paraId="350A7217" w14:textId="77777777" w:rsidR="00DF2A47" w:rsidRPr="00042E49" w:rsidRDefault="00DF2A47" w:rsidP="00B90175">
            <w:pPr>
              <w:spacing w:line="240" w:lineRule="auto"/>
              <w:ind w:left="0" w:firstLine="0"/>
              <w:rPr>
                <w:rFonts w:ascii="Times New Roman" w:hAnsi="Times New Roman"/>
                <w:sz w:val="22"/>
                <w:szCs w:val="22"/>
                <w:lang w:val="ru-RU" w:eastAsia="en-US"/>
              </w:rPr>
            </w:pPr>
          </w:p>
        </w:tc>
        <w:tc>
          <w:tcPr>
            <w:tcW w:w="2166" w:type="dxa"/>
            <w:gridSpan w:val="2"/>
            <w:tcBorders>
              <w:top w:val="single" w:sz="4" w:space="0" w:color="000000"/>
              <w:left w:val="single" w:sz="4" w:space="0" w:color="000000"/>
              <w:bottom w:val="single" w:sz="4" w:space="0" w:color="000000"/>
              <w:right w:val="single" w:sz="4" w:space="0" w:color="000000"/>
            </w:tcBorders>
          </w:tcPr>
          <w:p w14:paraId="6CC7A39C" w14:textId="77777777" w:rsidR="00DF2A47" w:rsidRPr="00042E49" w:rsidRDefault="00DF2A47" w:rsidP="00B90175">
            <w:pPr>
              <w:spacing w:line="240" w:lineRule="auto"/>
              <w:ind w:left="34" w:firstLine="0"/>
              <w:rPr>
                <w:rFonts w:ascii="Times New Roman" w:hAnsi="Times New Roman"/>
                <w:sz w:val="22"/>
                <w:szCs w:val="22"/>
                <w:lang w:val="ru-RU" w:eastAsia="en-US"/>
              </w:rPr>
            </w:pPr>
          </w:p>
        </w:tc>
        <w:tc>
          <w:tcPr>
            <w:tcW w:w="3046" w:type="dxa"/>
            <w:tcBorders>
              <w:top w:val="single" w:sz="4" w:space="0" w:color="000000"/>
              <w:left w:val="single" w:sz="4" w:space="0" w:color="000000"/>
              <w:bottom w:val="single" w:sz="4" w:space="0" w:color="000000"/>
              <w:right w:val="single" w:sz="4" w:space="0" w:color="000000"/>
            </w:tcBorders>
          </w:tcPr>
          <w:p w14:paraId="41DC8DE9" w14:textId="77777777" w:rsidR="00DF2A47" w:rsidRPr="00042E49" w:rsidRDefault="00DF2A47" w:rsidP="00B90175">
            <w:pPr>
              <w:spacing w:line="240" w:lineRule="auto"/>
              <w:ind w:left="33" w:hanging="33"/>
              <w:rPr>
                <w:rFonts w:ascii="Times New Roman" w:hAnsi="Times New Roman"/>
                <w:sz w:val="22"/>
                <w:szCs w:val="22"/>
                <w:lang w:val="ru-RU" w:eastAsia="en-US"/>
              </w:rPr>
            </w:pPr>
          </w:p>
        </w:tc>
      </w:tr>
      <w:tr w:rsidR="00DF2A47" w:rsidRPr="00042E49" w14:paraId="365D1523" w14:textId="77777777" w:rsidTr="00B901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27" w:type="dxa"/>
            <w:gridSpan w:val="3"/>
          </w:tcPr>
          <w:p w14:paraId="44969DDB" w14:textId="77777777" w:rsidR="00DF2A47" w:rsidRPr="00042E49" w:rsidRDefault="00787E7D" w:rsidP="00B90175">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«Заказчик»</w:t>
            </w:r>
          </w:p>
          <w:p w14:paraId="6132A76F" w14:textId="77777777" w:rsidR="00DF2A47" w:rsidRPr="00042E49" w:rsidRDefault="00787E7D" w:rsidP="00B90175">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Генеральный директор</w:t>
            </w:r>
          </w:p>
          <w:p w14:paraId="6F4E3519" w14:textId="77777777" w:rsidR="00DF2A47" w:rsidRPr="00042E49" w:rsidRDefault="00787E7D" w:rsidP="00B90175">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ТОО «Жамбыл Петролеум»</w:t>
            </w:r>
          </w:p>
        </w:tc>
        <w:tc>
          <w:tcPr>
            <w:tcW w:w="4927" w:type="dxa"/>
            <w:gridSpan w:val="2"/>
          </w:tcPr>
          <w:p w14:paraId="2657EFE0" w14:textId="77777777" w:rsidR="00DF2A47" w:rsidRPr="00042E49" w:rsidRDefault="00787E7D" w:rsidP="00B90175">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«Подрядчик»</w:t>
            </w:r>
          </w:p>
          <w:p w14:paraId="169A3E84" w14:textId="77777777" w:rsidR="00DF2A47" w:rsidRPr="00042E49" w:rsidRDefault="00787E7D" w:rsidP="00B90175">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 xml:space="preserve"> </w:t>
            </w:r>
          </w:p>
        </w:tc>
      </w:tr>
      <w:tr w:rsidR="00DF2A47" w:rsidRPr="00042E49" w14:paraId="751FC413" w14:textId="77777777" w:rsidTr="00B9017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927" w:type="dxa"/>
            <w:gridSpan w:val="3"/>
          </w:tcPr>
          <w:p w14:paraId="2C00A89F" w14:textId="77777777" w:rsidR="00DF2A47" w:rsidRPr="00042E49" w:rsidRDefault="00DF2A47" w:rsidP="00B90175">
            <w:pPr>
              <w:keepNext/>
              <w:tabs>
                <w:tab w:val="left" w:pos="0"/>
              </w:tabs>
              <w:spacing w:line="240" w:lineRule="auto"/>
              <w:ind w:left="0" w:firstLine="0"/>
              <w:outlineLvl w:val="2"/>
              <w:rPr>
                <w:rFonts w:ascii="Times New Roman" w:hAnsi="Times New Roman"/>
                <w:b/>
                <w:bCs/>
                <w:iCs/>
                <w:sz w:val="24"/>
                <w:szCs w:val="24"/>
                <w:lang w:val="ru-RU"/>
              </w:rPr>
            </w:pPr>
          </w:p>
          <w:p w14:paraId="3051AB7D" w14:textId="77777777" w:rsidR="00DF2A47" w:rsidRPr="00042E49" w:rsidRDefault="00787E7D" w:rsidP="00B90175">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_______________ Елевсинов Х.Т.</w:t>
            </w:r>
          </w:p>
          <w:p w14:paraId="482C9813" w14:textId="77777777" w:rsidR="00DF2A47" w:rsidRPr="00042E49" w:rsidRDefault="00787E7D" w:rsidP="00910213">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w:t>
            </w:r>
            <w:r w:rsidR="00910213" w:rsidRPr="00042E49">
              <w:rPr>
                <w:rFonts w:ascii="Times New Roman" w:hAnsi="Times New Roman"/>
                <w:b/>
                <w:bCs/>
                <w:sz w:val="24"/>
                <w:szCs w:val="24"/>
                <w:lang w:val="ru-RU"/>
              </w:rPr>
              <w:t xml:space="preserve">2018 </w:t>
            </w:r>
            <w:r w:rsidRPr="00042E49">
              <w:rPr>
                <w:rFonts w:ascii="Times New Roman" w:hAnsi="Times New Roman"/>
                <w:b/>
                <w:bCs/>
                <w:sz w:val="24"/>
                <w:szCs w:val="24"/>
                <w:lang w:val="ru-RU"/>
              </w:rPr>
              <w:t>года</w:t>
            </w:r>
          </w:p>
        </w:tc>
        <w:tc>
          <w:tcPr>
            <w:tcW w:w="4927" w:type="dxa"/>
            <w:gridSpan w:val="2"/>
          </w:tcPr>
          <w:p w14:paraId="71D2FD8C" w14:textId="77777777" w:rsidR="00DF2A47" w:rsidRPr="00042E49" w:rsidRDefault="00DF2A47" w:rsidP="00B90175">
            <w:pPr>
              <w:keepNext/>
              <w:tabs>
                <w:tab w:val="left" w:pos="0"/>
              </w:tabs>
              <w:spacing w:line="240" w:lineRule="auto"/>
              <w:ind w:left="0" w:firstLine="0"/>
              <w:outlineLvl w:val="2"/>
              <w:rPr>
                <w:rFonts w:ascii="Times New Roman" w:hAnsi="Times New Roman"/>
                <w:b/>
                <w:bCs/>
                <w:iCs/>
                <w:sz w:val="24"/>
                <w:szCs w:val="24"/>
                <w:lang w:val="ru-RU"/>
              </w:rPr>
            </w:pPr>
          </w:p>
          <w:p w14:paraId="4655CC3C" w14:textId="77777777" w:rsidR="00DF2A47" w:rsidRPr="00042E49" w:rsidRDefault="00787E7D" w:rsidP="00B90175">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 xml:space="preserve">_____________ </w:t>
            </w:r>
          </w:p>
          <w:p w14:paraId="6488F4AF" w14:textId="77777777" w:rsidR="00DF2A47" w:rsidRPr="00042E49" w:rsidRDefault="00787E7D" w:rsidP="002307BB">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w:t>
            </w:r>
            <w:r w:rsidR="002307BB" w:rsidRPr="00042E49">
              <w:rPr>
                <w:rFonts w:ascii="Times New Roman" w:hAnsi="Times New Roman"/>
                <w:b/>
                <w:bCs/>
                <w:sz w:val="24"/>
                <w:szCs w:val="24"/>
                <w:lang w:val="ru-RU"/>
              </w:rPr>
              <w:t xml:space="preserve">2018 </w:t>
            </w:r>
            <w:r w:rsidRPr="00042E49">
              <w:rPr>
                <w:rFonts w:ascii="Times New Roman" w:hAnsi="Times New Roman"/>
                <w:b/>
                <w:bCs/>
                <w:sz w:val="24"/>
                <w:szCs w:val="24"/>
                <w:lang w:val="ru-RU"/>
              </w:rPr>
              <w:t>года</w:t>
            </w:r>
          </w:p>
        </w:tc>
      </w:tr>
    </w:tbl>
    <w:p w14:paraId="7BBD1BE6" w14:textId="77777777" w:rsidR="007A68D6" w:rsidRDefault="007A68D6" w:rsidP="00020CDA">
      <w:pPr>
        <w:autoSpaceDE w:val="0"/>
        <w:autoSpaceDN w:val="0"/>
        <w:adjustRightInd w:val="0"/>
        <w:spacing w:line="240" w:lineRule="auto"/>
        <w:ind w:left="0"/>
        <w:jc w:val="right"/>
        <w:rPr>
          <w:rFonts w:ascii="Times New Roman" w:hAnsi="Times New Roman"/>
          <w:iCs/>
          <w:sz w:val="24"/>
          <w:szCs w:val="24"/>
          <w:lang w:val="ru-RU"/>
        </w:rPr>
      </w:pPr>
    </w:p>
    <w:p w14:paraId="514B06E4" w14:textId="77777777" w:rsidR="00D21B51" w:rsidRDefault="00D21B51" w:rsidP="00020CDA">
      <w:pPr>
        <w:autoSpaceDE w:val="0"/>
        <w:autoSpaceDN w:val="0"/>
        <w:adjustRightInd w:val="0"/>
        <w:spacing w:line="240" w:lineRule="auto"/>
        <w:ind w:left="0"/>
        <w:jc w:val="right"/>
        <w:rPr>
          <w:rFonts w:ascii="Times New Roman" w:hAnsi="Times New Roman"/>
          <w:iCs/>
          <w:sz w:val="24"/>
          <w:szCs w:val="24"/>
          <w:lang w:val="ru-RU"/>
        </w:rPr>
      </w:pPr>
    </w:p>
    <w:p w14:paraId="1112CAB8" w14:textId="77777777" w:rsidR="00D21B51" w:rsidRDefault="00D21B51" w:rsidP="00020CDA">
      <w:pPr>
        <w:autoSpaceDE w:val="0"/>
        <w:autoSpaceDN w:val="0"/>
        <w:adjustRightInd w:val="0"/>
        <w:spacing w:line="240" w:lineRule="auto"/>
        <w:ind w:left="0"/>
        <w:jc w:val="right"/>
        <w:rPr>
          <w:rFonts w:ascii="Times New Roman" w:hAnsi="Times New Roman"/>
          <w:iCs/>
          <w:sz w:val="24"/>
          <w:szCs w:val="24"/>
          <w:lang w:val="ru-RU"/>
        </w:rPr>
      </w:pPr>
    </w:p>
    <w:p w14:paraId="0CFE870A" w14:textId="77777777" w:rsidR="00D21B51" w:rsidRDefault="00D21B51" w:rsidP="00020CDA">
      <w:pPr>
        <w:autoSpaceDE w:val="0"/>
        <w:autoSpaceDN w:val="0"/>
        <w:adjustRightInd w:val="0"/>
        <w:spacing w:line="240" w:lineRule="auto"/>
        <w:ind w:left="0"/>
        <w:jc w:val="right"/>
        <w:rPr>
          <w:rFonts w:ascii="Times New Roman" w:hAnsi="Times New Roman"/>
          <w:iCs/>
          <w:sz w:val="24"/>
          <w:szCs w:val="24"/>
          <w:lang w:val="ru-RU"/>
        </w:rPr>
      </w:pPr>
    </w:p>
    <w:p w14:paraId="1C7E5B42" w14:textId="77777777" w:rsidR="00D21B51" w:rsidRDefault="00D21B51" w:rsidP="00020CDA">
      <w:pPr>
        <w:autoSpaceDE w:val="0"/>
        <w:autoSpaceDN w:val="0"/>
        <w:adjustRightInd w:val="0"/>
        <w:spacing w:line="240" w:lineRule="auto"/>
        <w:ind w:left="0"/>
        <w:jc w:val="right"/>
        <w:rPr>
          <w:rFonts w:ascii="Times New Roman" w:hAnsi="Times New Roman"/>
          <w:iCs/>
          <w:sz w:val="24"/>
          <w:szCs w:val="24"/>
          <w:lang w:val="ru-RU"/>
        </w:rPr>
      </w:pPr>
    </w:p>
    <w:p w14:paraId="0A7C153D" w14:textId="77777777" w:rsidR="00D21B51" w:rsidRDefault="00D21B51" w:rsidP="00020CDA">
      <w:pPr>
        <w:autoSpaceDE w:val="0"/>
        <w:autoSpaceDN w:val="0"/>
        <w:adjustRightInd w:val="0"/>
        <w:spacing w:line="240" w:lineRule="auto"/>
        <w:ind w:left="0"/>
        <w:jc w:val="right"/>
        <w:rPr>
          <w:rFonts w:ascii="Times New Roman" w:hAnsi="Times New Roman"/>
          <w:iCs/>
          <w:sz w:val="24"/>
          <w:szCs w:val="24"/>
          <w:lang w:val="ru-RU"/>
        </w:rPr>
      </w:pPr>
    </w:p>
    <w:p w14:paraId="11057D2E" w14:textId="77777777" w:rsidR="00D21B51" w:rsidRPr="00B90175" w:rsidRDefault="00D21B51" w:rsidP="00D21B51">
      <w:pPr>
        <w:pStyle w:val="3"/>
        <w:tabs>
          <w:tab w:val="left" w:pos="0"/>
        </w:tabs>
        <w:jc w:val="left"/>
        <w:rPr>
          <w:rFonts w:ascii="Times New Roman" w:hAnsi="Times New Roman"/>
          <w:sz w:val="24"/>
          <w:szCs w:val="24"/>
          <w:lang w:val="ru-RU"/>
        </w:rPr>
      </w:pPr>
      <w:r>
        <w:rPr>
          <w:rFonts w:ascii="Times New Roman" w:hAnsi="Times New Roman"/>
          <w:sz w:val="24"/>
          <w:szCs w:val="24"/>
          <w:lang w:val="ru-RU"/>
        </w:rPr>
        <w:t>Форма)                                                                                                                       Приложение 9</w:t>
      </w:r>
    </w:p>
    <w:p w14:paraId="1A9FF8A6" w14:textId="77777777" w:rsidR="00D21B51" w:rsidRPr="00B90175" w:rsidRDefault="00D21B51" w:rsidP="00D21B51">
      <w:pPr>
        <w:tabs>
          <w:tab w:val="left" w:pos="0"/>
        </w:tabs>
        <w:spacing w:line="240" w:lineRule="auto"/>
        <w:ind w:left="0" w:firstLine="0"/>
        <w:jc w:val="right"/>
        <w:rPr>
          <w:rFonts w:ascii="Times New Roman" w:hAnsi="Times New Roman"/>
          <w:b/>
          <w:sz w:val="24"/>
          <w:szCs w:val="24"/>
          <w:lang w:val="ru-RU"/>
        </w:rPr>
      </w:pPr>
      <w:r w:rsidRPr="00787E7D">
        <w:rPr>
          <w:rFonts w:ascii="Times New Roman" w:hAnsi="Times New Roman"/>
          <w:b/>
          <w:sz w:val="24"/>
          <w:szCs w:val="24"/>
          <w:lang w:val="ru-RU"/>
        </w:rPr>
        <w:t>к Договору № __________</w:t>
      </w:r>
    </w:p>
    <w:p w14:paraId="0612AEDB" w14:textId="0E33855D" w:rsidR="00D21B51" w:rsidRPr="00B90175" w:rsidRDefault="00D21B51" w:rsidP="00D21B51">
      <w:pPr>
        <w:tabs>
          <w:tab w:val="left" w:pos="0"/>
        </w:tabs>
        <w:spacing w:line="240" w:lineRule="auto"/>
        <w:ind w:left="0" w:firstLine="0"/>
        <w:jc w:val="right"/>
        <w:rPr>
          <w:rFonts w:ascii="Times New Roman" w:hAnsi="Times New Roman"/>
          <w:b/>
          <w:sz w:val="24"/>
          <w:szCs w:val="24"/>
          <w:lang w:val="ru-RU"/>
        </w:rPr>
      </w:pPr>
      <w:r w:rsidRPr="00787E7D">
        <w:rPr>
          <w:rFonts w:ascii="Times New Roman" w:hAnsi="Times New Roman"/>
          <w:b/>
          <w:sz w:val="24"/>
          <w:szCs w:val="24"/>
          <w:lang w:val="ru-RU"/>
        </w:rPr>
        <w:t>от «___» _________ 201</w:t>
      </w:r>
      <w:r>
        <w:rPr>
          <w:rFonts w:ascii="Times New Roman" w:hAnsi="Times New Roman"/>
          <w:b/>
          <w:sz w:val="24"/>
          <w:szCs w:val="24"/>
          <w:lang w:val="ru-RU"/>
        </w:rPr>
        <w:t>8</w:t>
      </w:r>
      <w:r w:rsidRPr="00787E7D">
        <w:rPr>
          <w:rFonts w:ascii="Times New Roman" w:hAnsi="Times New Roman"/>
          <w:b/>
          <w:sz w:val="24"/>
          <w:szCs w:val="24"/>
          <w:lang w:val="ru-RU"/>
        </w:rPr>
        <w:t xml:space="preserve"> г.</w:t>
      </w:r>
    </w:p>
    <w:p w14:paraId="15CAC407" w14:textId="77777777" w:rsidR="00D21B51" w:rsidRPr="00B90175" w:rsidRDefault="00D21B51" w:rsidP="00D21B51">
      <w:pPr>
        <w:jc w:val="center"/>
        <w:rPr>
          <w:rFonts w:ascii="Times New Roman" w:hAnsi="Times New Roman"/>
          <w:b/>
          <w:sz w:val="24"/>
          <w:szCs w:val="24"/>
          <w:lang w:val="ru-RU"/>
        </w:rPr>
      </w:pPr>
    </w:p>
    <w:p w14:paraId="1ECF0A6D" w14:textId="77777777" w:rsidR="00D21B51" w:rsidRPr="00B90175" w:rsidRDefault="00D21B51" w:rsidP="00D21B51">
      <w:pPr>
        <w:jc w:val="center"/>
        <w:rPr>
          <w:rFonts w:ascii="Times New Roman" w:hAnsi="Times New Roman"/>
          <w:b/>
          <w:sz w:val="24"/>
          <w:szCs w:val="24"/>
          <w:lang w:val="ru-RU"/>
        </w:rPr>
      </w:pPr>
      <w:r w:rsidRPr="00787E7D">
        <w:rPr>
          <w:rFonts w:ascii="Times New Roman" w:hAnsi="Times New Roman"/>
          <w:b/>
          <w:sz w:val="24"/>
          <w:szCs w:val="24"/>
          <w:lang w:val="ru-RU"/>
        </w:rPr>
        <w:t xml:space="preserve">АКТ </w:t>
      </w:r>
    </w:p>
    <w:p w14:paraId="07CFAED3" w14:textId="77777777" w:rsidR="00D21B51" w:rsidRPr="00B90175" w:rsidRDefault="00D21B51" w:rsidP="00D21B51">
      <w:pPr>
        <w:jc w:val="center"/>
        <w:rPr>
          <w:rFonts w:ascii="Times New Roman" w:hAnsi="Times New Roman"/>
          <w:b/>
          <w:sz w:val="24"/>
          <w:szCs w:val="24"/>
          <w:lang w:val="ru-RU"/>
        </w:rPr>
      </w:pPr>
      <w:r w:rsidRPr="00787E7D">
        <w:rPr>
          <w:rFonts w:ascii="Times New Roman" w:hAnsi="Times New Roman"/>
          <w:b/>
          <w:sz w:val="24"/>
          <w:szCs w:val="24"/>
          <w:lang w:val="ru-RU"/>
        </w:rPr>
        <w:t xml:space="preserve">приема-передачи Оборудования </w:t>
      </w:r>
    </w:p>
    <w:p w14:paraId="4572831C" w14:textId="77777777" w:rsidR="00D21B51" w:rsidRPr="00B90175" w:rsidRDefault="00D21B51" w:rsidP="00D21B51">
      <w:pPr>
        <w:jc w:val="center"/>
        <w:rPr>
          <w:rFonts w:ascii="Times New Roman" w:hAnsi="Times New Roman"/>
          <w:b/>
          <w:sz w:val="24"/>
          <w:szCs w:val="24"/>
          <w:lang w:val="ru-RU"/>
        </w:rPr>
      </w:pPr>
      <w:r w:rsidRPr="00787E7D">
        <w:rPr>
          <w:rFonts w:ascii="Times New Roman" w:hAnsi="Times New Roman"/>
          <w:b/>
          <w:sz w:val="24"/>
          <w:szCs w:val="24"/>
          <w:lang w:val="ru-RU"/>
        </w:rPr>
        <w:t>к Договору __________________________№ _____от ______ 201_года</w:t>
      </w:r>
    </w:p>
    <w:p w14:paraId="551C9453" w14:textId="77777777" w:rsidR="00D21B51" w:rsidRPr="00B90175" w:rsidRDefault="00D21B51" w:rsidP="00D21B51">
      <w:pPr>
        <w:tabs>
          <w:tab w:val="num" w:pos="765"/>
        </w:tabs>
        <w:rPr>
          <w:rFonts w:ascii="Times New Roman" w:hAnsi="Times New Roman"/>
          <w:sz w:val="24"/>
          <w:szCs w:val="24"/>
          <w:lang w:val="ru-RU"/>
        </w:rPr>
      </w:pPr>
    </w:p>
    <w:p w14:paraId="4473151C" w14:textId="77777777" w:rsidR="00D21B51" w:rsidRPr="00B90175" w:rsidRDefault="00D21B51" w:rsidP="00D21B51">
      <w:pPr>
        <w:tabs>
          <w:tab w:val="num" w:pos="765"/>
        </w:tabs>
        <w:rPr>
          <w:rFonts w:ascii="Times New Roman" w:hAnsi="Times New Roman"/>
          <w:b/>
          <w:sz w:val="24"/>
          <w:szCs w:val="24"/>
          <w:lang w:val="ru-RU"/>
        </w:rPr>
      </w:pPr>
      <w:r w:rsidRPr="0027455D">
        <w:rPr>
          <w:rFonts w:ascii="Times New Roman" w:hAnsi="Times New Roman"/>
          <w:sz w:val="24"/>
          <w:szCs w:val="24"/>
          <w:lang w:val="ru-RU"/>
        </w:rPr>
        <w:t xml:space="preserve">г. _______                             </w:t>
      </w:r>
      <w:r w:rsidRPr="0027455D">
        <w:rPr>
          <w:rFonts w:ascii="Times New Roman" w:hAnsi="Times New Roman"/>
          <w:sz w:val="24"/>
          <w:szCs w:val="24"/>
          <w:lang w:val="ru-RU"/>
        </w:rPr>
        <w:tab/>
      </w:r>
      <w:r w:rsidRPr="0027455D">
        <w:rPr>
          <w:rFonts w:ascii="Times New Roman" w:hAnsi="Times New Roman"/>
          <w:sz w:val="24"/>
          <w:szCs w:val="24"/>
          <w:lang w:val="ru-RU"/>
        </w:rPr>
        <w:tab/>
      </w:r>
      <w:r w:rsidRPr="0027455D">
        <w:rPr>
          <w:rFonts w:ascii="Times New Roman" w:hAnsi="Times New Roman"/>
          <w:sz w:val="24"/>
          <w:szCs w:val="24"/>
          <w:lang w:val="ru-RU"/>
        </w:rPr>
        <w:tab/>
      </w:r>
      <w:r w:rsidRPr="0027455D">
        <w:rPr>
          <w:rFonts w:ascii="Times New Roman" w:hAnsi="Times New Roman"/>
          <w:sz w:val="24"/>
          <w:szCs w:val="24"/>
          <w:lang w:val="ru-RU"/>
        </w:rPr>
        <w:tab/>
      </w:r>
      <w:r w:rsidRPr="0027455D">
        <w:rPr>
          <w:rFonts w:ascii="Times New Roman" w:hAnsi="Times New Roman"/>
          <w:sz w:val="24"/>
          <w:szCs w:val="24"/>
          <w:lang w:val="ru-RU"/>
        </w:rPr>
        <w:tab/>
      </w:r>
      <w:r w:rsidRPr="0027455D">
        <w:rPr>
          <w:rFonts w:ascii="Times New Roman" w:hAnsi="Times New Roman"/>
          <w:sz w:val="24"/>
          <w:szCs w:val="24"/>
          <w:lang w:val="ru-RU"/>
        </w:rPr>
        <w:tab/>
      </w:r>
      <w:r w:rsidRPr="0027455D">
        <w:rPr>
          <w:rFonts w:ascii="Times New Roman" w:hAnsi="Times New Roman"/>
          <w:sz w:val="24"/>
          <w:szCs w:val="24"/>
          <w:lang w:val="ru-RU"/>
        </w:rPr>
        <w:tab/>
        <w:t>« __ » ____ 201_</w:t>
      </w:r>
      <w:r w:rsidRPr="00787E7D">
        <w:rPr>
          <w:rFonts w:ascii="Times New Roman" w:hAnsi="Times New Roman"/>
          <w:b/>
          <w:sz w:val="24"/>
          <w:szCs w:val="24"/>
          <w:lang w:val="ru-RU"/>
        </w:rPr>
        <w:t xml:space="preserve"> </w:t>
      </w:r>
      <w:r w:rsidRPr="0027455D">
        <w:rPr>
          <w:rFonts w:ascii="Times New Roman" w:hAnsi="Times New Roman"/>
          <w:sz w:val="24"/>
          <w:szCs w:val="24"/>
          <w:lang w:val="ru-RU"/>
        </w:rPr>
        <w:t>года.</w:t>
      </w:r>
    </w:p>
    <w:p w14:paraId="0DFDAEAA" w14:textId="77777777" w:rsidR="00D21B51" w:rsidRPr="00B90175" w:rsidRDefault="00D21B51" w:rsidP="00D21B51">
      <w:pPr>
        <w:rPr>
          <w:rFonts w:ascii="Times New Roman" w:hAnsi="Times New Roman"/>
          <w:sz w:val="24"/>
          <w:szCs w:val="24"/>
          <w:lang w:val="ru-RU"/>
        </w:rPr>
      </w:pPr>
    </w:p>
    <w:p w14:paraId="58225AEA" w14:textId="676910F7" w:rsidR="00D21B51" w:rsidRPr="00B90175" w:rsidRDefault="00D21B51" w:rsidP="00D21B51">
      <w:pPr>
        <w:ind w:left="0" w:firstLine="0"/>
        <w:rPr>
          <w:rFonts w:ascii="Times New Roman" w:hAnsi="Times New Roman"/>
          <w:sz w:val="24"/>
          <w:szCs w:val="24"/>
          <w:lang w:val="kk-KZ"/>
        </w:rPr>
      </w:pPr>
      <w:r w:rsidRPr="0027455D">
        <w:rPr>
          <w:rFonts w:ascii="Times New Roman" w:hAnsi="Times New Roman"/>
          <w:sz w:val="24"/>
          <w:szCs w:val="24"/>
          <w:lang w:val="ru-RU"/>
        </w:rPr>
        <w:t>Мы, нижеподписавшиеся, с одной стороны «</w:t>
      </w:r>
      <w:r w:rsidRPr="00787E7D">
        <w:rPr>
          <w:rFonts w:ascii="Times New Roman" w:hAnsi="Times New Roman"/>
          <w:b/>
          <w:sz w:val="24"/>
          <w:szCs w:val="24"/>
          <w:lang w:val="ru-RU"/>
        </w:rPr>
        <w:t>Подрядчик»</w:t>
      </w:r>
      <w:r>
        <w:rPr>
          <w:rFonts w:ascii="Times New Roman" w:hAnsi="Times New Roman"/>
          <w:b/>
          <w:sz w:val="24"/>
          <w:szCs w:val="24"/>
          <w:lang w:val="ru-RU"/>
        </w:rPr>
        <w:t>__________</w:t>
      </w:r>
      <w:r w:rsidRPr="00787E7D">
        <w:rPr>
          <w:rFonts w:ascii="Times New Roman" w:hAnsi="Times New Roman"/>
          <w:b/>
          <w:sz w:val="24"/>
          <w:szCs w:val="24"/>
          <w:lang w:val="ru-RU"/>
        </w:rPr>
        <w:t xml:space="preserve">, </w:t>
      </w:r>
      <w:r>
        <w:rPr>
          <w:rFonts w:ascii="Times New Roman" w:hAnsi="Times New Roman"/>
          <w:sz w:val="24"/>
          <w:szCs w:val="24"/>
          <w:lang w:val="ru-RU"/>
        </w:rPr>
        <w:t>в______ лице_______</w:t>
      </w:r>
      <w:r w:rsidRPr="0027455D">
        <w:rPr>
          <w:rFonts w:ascii="Times New Roman" w:hAnsi="Times New Roman"/>
          <w:sz w:val="24"/>
          <w:szCs w:val="24"/>
          <w:lang w:val="ru-RU"/>
        </w:rPr>
        <w:t xml:space="preserve">действующего на основании Устава, и </w:t>
      </w:r>
      <w:r w:rsidRPr="00787E7D">
        <w:rPr>
          <w:rFonts w:ascii="Times New Roman" w:hAnsi="Times New Roman"/>
          <w:b/>
          <w:sz w:val="24"/>
          <w:szCs w:val="24"/>
          <w:lang w:val="ru-RU"/>
        </w:rPr>
        <w:t>«Заказчика»,</w:t>
      </w:r>
      <w:r w:rsidRPr="0027455D">
        <w:rPr>
          <w:rFonts w:ascii="Times New Roman" w:hAnsi="Times New Roman"/>
          <w:sz w:val="24"/>
          <w:szCs w:val="24"/>
          <w:lang w:val="ru-RU"/>
        </w:rPr>
        <w:t xml:space="preserve"> </w:t>
      </w:r>
      <w:r w:rsidRPr="00787E7D">
        <w:rPr>
          <w:rFonts w:ascii="Times New Roman" w:hAnsi="Times New Roman"/>
          <w:b/>
          <w:sz w:val="24"/>
          <w:szCs w:val="24"/>
          <w:lang w:val="ru-RU"/>
        </w:rPr>
        <w:t>ТОО «Жамбыл Петролеум»</w:t>
      </w:r>
      <w:r w:rsidRPr="0027455D">
        <w:rPr>
          <w:rFonts w:ascii="Times New Roman" w:hAnsi="Times New Roman"/>
          <w:sz w:val="24"/>
          <w:szCs w:val="24"/>
          <w:lang w:val="ru-RU"/>
        </w:rPr>
        <w:t xml:space="preserve">, являющееся Оператором по Контракту на проведение Разведки углеводородного сырья № 2609 от 21 апреля 2008 года, на основании </w:t>
      </w:r>
      <w:r w:rsidRPr="007777EE">
        <w:rPr>
          <w:rFonts w:ascii="Times New Roman" w:hAnsi="Times New Roman"/>
          <w:bCs/>
          <w:sz w:val="24"/>
          <w:szCs w:val="24"/>
          <w:lang w:val="kk-KZ"/>
        </w:rPr>
        <w:t>Соглашения о привлечении оператора №411 от 01 сентября 2016 года, между АО «Национальная компания «КазМунайГаз» и  ТОО «Жамбыл Петролеум» (далее – СПО)</w:t>
      </w:r>
      <w:r w:rsidRPr="0027455D">
        <w:rPr>
          <w:rFonts w:ascii="Times New Roman" w:hAnsi="Times New Roman"/>
          <w:sz w:val="24"/>
          <w:szCs w:val="24"/>
          <w:lang w:val="ru-RU"/>
        </w:rPr>
        <w:t xml:space="preserve">. в лице ______________, действующего на основании ____________, с другой стороны, составили настоящий Акт о том, что Подрядчик передает </w:t>
      </w:r>
      <w:r>
        <w:rPr>
          <w:rFonts w:ascii="Times New Roman" w:hAnsi="Times New Roman"/>
          <w:b/>
          <w:sz w:val="24"/>
          <w:szCs w:val="24"/>
          <w:lang w:val="ru-RU"/>
        </w:rPr>
        <w:t>_____________</w:t>
      </w:r>
      <w:r w:rsidRPr="0027455D">
        <w:rPr>
          <w:rFonts w:ascii="Times New Roman" w:hAnsi="Times New Roman"/>
          <w:sz w:val="24"/>
          <w:szCs w:val="24"/>
          <w:lang w:val="kk-KZ"/>
        </w:rPr>
        <w:t xml:space="preserve"> в количестве </w:t>
      </w:r>
      <w:r>
        <w:rPr>
          <w:rFonts w:ascii="Times New Roman" w:hAnsi="Times New Roman"/>
          <w:b/>
          <w:sz w:val="24"/>
          <w:szCs w:val="24"/>
          <w:lang w:val="kk-KZ"/>
        </w:rPr>
        <w:t>__________(цифрами)</w:t>
      </w:r>
      <w:r w:rsidRPr="0027455D">
        <w:rPr>
          <w:rFonts w:ascii="Times New Roman" w:hAnsi="Times New Roman"/>
          <w:sz w:val="24"/>
          <w:szCs w:val="24"/>
          <w:lang w:val="kk-KZ"/>
        </w:rPr>
        <w:t xml:space="preserve"> </w:t>
      </w:r>
    </w:p>
    <w:p w14:paraId="3906B4D3" w14:textId="77777777" w:rsidR="00D21B51" w:rsidRPr="00B90175" w:rsidRDefault="00D21B51" w:rsidP="00D21B51">
      <w:pPr>
        <w:rPr>
          <w:rFonts w:ascii="Times New Roman" w:hAnsi="Times New Roman"/>
          <w:sz w:val="24"/>
          <w:szCs w:val="24"/>
          <w:lang w:val="kk-KZ"/>
        </w:rPr>
      </w:pPr>
    </w:p>
    <w:p w14:paraId="5153D91E" w14:textId="77777777" w:rsidR="00D21B51" w:rsidRPr="00B90175" w:rsidRDefault="00D21B51" w:rsidP="00D21B51">
      <w:pPr>
        <w:rPr>
          <w:rFonts w:ascii="Times New Roman" w:hAnsi="Times New Roman"/>
          <w:sz w:val="24"/>
          <w:szCs w:val="24"/>
          <w:lang w:val="ru-RU"/>
        </w:rPr>
      </w:pPr>
      <w:r w:rsidRPr="00787E7D">
        <w:rPr>
          <w:rFonts w:ascii="Times New Roman" w:hAnsi="Times New Roman"/>
          <w:b/>
          <w:sz w:val="24"/>
          <w:szCs w:val="24"/>
          <w:lang w:val="ru-RU"/>
        </w:rPr>
        <w:t>Оборудование включает в себя следующее:</w:t>
      </w:r>
    </w:p>
    <w:p w14:paraId="18BD4545" w14:textId="77777777" w:rsidR="00D21B51" w:rsidRPr="00B90175" w:rsidRDefault="00D21B51" w:rsidP="00D21B51">
      <w:pPr>
        <w:tabs>
          <w:tab w:val="num" w:pos="765"/>
        </w:tabs>
        <w:rPr>
          <w:rFonts w:ascii="Times New Roman" w:hAnsi="Times New Roman"/>
          <w:sz w:val="24"/>
          <w:szCs w:val="24"/>
          <w:lang w:val="ru-RU"/>
        </w:rPr>
      </w:pPr>
    </w:p>
    <w:tbl>
      <w:tblPr>
        <w:tblStyle w:val="aff0"/>
        <w:tblW w:w="9550" w:type="dxa"/>
        <w:tblInd w:w="108" w:type="dxa"/>
        <w:tblLook w:val="01E0" w:firstRow="1" w:lastRow="1" w:firstColumn="1" w:lastColumn="1" w:noHBand="0" w:noVBand="0"/>
      </w:tblPr>
      <w:tblGrid>
        <w:gridCol w:w="629"/>
        <w:gridCol w:w="3482"/>
        <w:gridCol w:w="1317"/>
        <w:gridCol w:w="2173"/>
        <w:gridCol w:w="1949"/>
      </w:tblGrid>
      <w:tr w:rsidR="00D21B51" w:rsidRPr="00B90175" w14:paraId="23D28C6B" w14:textId="77777777" w:rsidTr="009D5F84">
        <w:trPr>
          <w:trHeight w:val="567"/>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01714BA" w14:textId="77777777" w:rsidR="00D21B51" w:rsidRPr="00B90175" w:rsidRDefault="00D21B51" w:rsidP="009D5F84">
            <w:pPr>
              <w:suppressAutoHyphens w:val="0"/>
              <w:jc w:val="center"/>
              <w:rPr>
                <w:rFonts w:ascii="Times New Roman" w:hAnsi="Times New Roman"/>
                <w:b/>
                <w:sz w:val="24"/>
                <w:szCs w:val="24"/>
                <w:lang w:val="ru-RU"/>
              </w:rPr>
            </w:pPr>
            <w:r w:rsidRPr="00787E7D">
              <w:rPr>
                <w:rFonts w:ascii="Times New Roman" w:hAnsi="Times New Roman"/>
                <w:b/>
                <w:sz w:val="24"/>
                <w:szCs w:val="24"/>
              </w:rPr>
              <w:t>№</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0082E0F1" w14:textId="77777777" w:rsidR="00D21B51" w:rsidRPr="00B90175" w:rsidRDefault="00BD6C3E" w:rsidP="009D5F84">
            <w:pPr>
              <w:suppressAutoHyphens w:val="0"/>
              <w:ind w:left="0" w:firstLine="0"/>
              <w:jc w:val="center"/>
              <w:rPr>
                <w:rFonts w:ascii="Times New Roman" w:hAnsi="Times New Roman"/>
                <w:b/>
                <w:sz w:val="24"/>
                <w:szCs w:val="24"/>
                <w:lang w:val="ru-RU"/>
              </w:rPr>
            </w:pPr>
            <w:hyperlink r:id="rId15" w:history="1">
              <w:r w:rsidR="00D21B51" w:rsidRPr="0027455D">
                <w:rPr>
                  <w:rFonts w:ascii="Times New Roman" w:hAnsi="Times New Roman"/>
                  <w:b/>
                  <w:sz w:val="24"/>
                  <w:szCs w:val="24"/>
                  <w:lang w:val="ru-RU"/>
                </w:rPr>
                <w:t>Наименование</w:t>
              </w:r>
            </w:hyperlink>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7FC27F6" w14:textId="77777777" w:rsidR="00D21B51" w:rsidRPr="00B90175" w:rsidRDefault="00D21B51" w:rsidP="009D5F84">
            <w:pPr>
              <w:suppressAutoHyphens w:val="0"/>
              <w:jc w:val="center"/>
              <w:rPr>
                <w:rFonts w:ascii="Times New Roman" w:hAnsi="Times New Roman"/>
                <w:b/>
                <w:sz w:val="24"/>
                <w:szCs w:val="24"/>
                <w:lang w:val="ru-RU"/>
              </w:rPr>
            </w:pPr>
            <w:r w:rsidRPr="00787E7D">
              <w:rPr>
                <w:rFonts w:ascii="Times New Roman" w:hAnsi="Times New Roman"/>
                <w:b/>
                <w:sz w:val="24"/>
                <w:szCs w:val="24"/>
              </w:rPr>
              <w:t>Кол-во</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95DADD" w14:textId="77777777" w:rsidR="00D21B51" w:rsidRPr="00B90175" w:rsidRDefault="00D21B51" w:rsidP="009D5F84">
            <w:pPr>
              <w:suppressAutoHyphens w:val="0"/>
              <w:jc w:val="center"/>
              <w:rPr>
                <w:rFonts w:ascii="Times New Roman" w:hAnsi="Times New Roman"/>
                <w:b/>
                <w:sz w:val="24"/>
                <w:szCs w:val="24"/>
                <w:lang w:val="ru-RU"/>
              </w:rPr>
            </w:pPr>
            <w:r w:rsidRPr="00787E7D">
              <w:rPr>
                <w:rFonts w:ascii="Times New Roman" w:hAnsi="Times New Roman"/>
                <w:b/>
                <w:sz w:val="24"/>
                <w:szCs w:val="24"/>
              </w:rPr>
              <w:t>Цена с НДС</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12FA3511" w14:textId="77777777" w:rsidR="00D21B51" w:rsidRPr="00B90175" w:rsidRDefault="00D21B51" w:rsidP="009D5F84">
            <w:pPr>
              <w:suppressAutoHyphens w:val="0"/>
              <w:jc w:val="center"/>
              <w:rPr>
                <w:rFonts w:ascii="Times New Roman" w:hAnsi="Times New Roman"/>
                <w:b/>
                <w:sz w:val="24"/>
                <w:szCs w:val="24"/>
                <w:lang w:val="ru-RU"/>
              </w:rPr>
            </w:pPr>
            <w:r w:rsidRPr="00787E7D">
              <w:rPr>
                <w:rFonts w:ascii="Times New Roman" w:hAnsi="Times New Roman"/>
                <w:b/>
                <w:sz w:val="24"/>
                <w:szCs w:val="24"/>
              </w:rPr>
              <w:t>Сумма с НДС</w:t>
            </w:r>
          </w:p>
        </w:tc>
      </w:tr>
      <w:tr w:rsidR="00D21B51" w:rsidRPr="00B90175" w14:paraId="1A6620CE"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F61A409"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1</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FDECBD4" w14:textId="087022ED" w:rsidR="00D21B51" w:rsidRPr="00B90175" w:rsidRDefault="00D21B51" w:rsidP="009D5F84">
            <w:pPr>
              <w:suppressAutoHyphens w:val="0"/>
              <w:rPr>
                <w:rFonts w:ascii="Times New Roman" w:hAnsi="Times New Roman"/>
                <w:sz w:val="24"/>
                <w:szCs w:val="24"/>
                <w:lang w:val="kk-KZ"/>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13E66B2" w14:textId="0F7B4E1B"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1F69CF9" w14:textId="492E478A"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CF0BBEB" w14:textId="0039EC63" w:rsidR="00D21B51" w:rsidRPr="00B90175" w:rsidRDefault="00D21B51" w:rsidP="009D5F84">
            <w:pPr>
              <w:suppressAutoHyphens w:val="0"/>
              <w:jc w:val="center"/>
              <w:rPr>
                <w:rFonts w:ascii="Times New Roman" w:hAnsi="Times New Roman"/>
                <w:sz w:val="24"/>
                <w:szCs w:val="24"/>
                <w:lang w:val="ru-RU"/>
              </w:rPr>
            </w:pPr>
          </w:p>
        </w:tc>
      </w:tr>
      <w:tr w:rsidR="00D21B51" w:rsidRPr="00B90175" w14:paraId="568BDA99"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055108"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2</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60283B5"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983B4DB"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BE2A60"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66C5F2C"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65A9AACA"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E4E0196"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3</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9FC7D0"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9C134C2"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411A0CF"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3531717"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3A1B038B"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09F4A1"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4</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FA97E2"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1A19950"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F834E3B"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B5D01CD"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67C4137B"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3963BEE4"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5</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9F1109"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B5D68CC"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98A54D7"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AE5AA53"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4EC7A37F"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682C5403"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6</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9FDA60"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A893BD7"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DC96BF8"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33FB9CC"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2B17B53B"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BD8178D"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7</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C0C62F4"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523CDF3D"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44D14A2"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1C1D4CCA"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63639474"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479055BA"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8</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358A61"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C0A5B7E"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2464C9B7"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99B3C42"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1D2F9DAF"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7E43163B" w14:textId="77777777" w:rsidR="00D21B51" w:rsidRPr="00B90175" w:rsidRDefault="00D21B51" w:rsidP="009D5F84">
            <w:pPr>
              <w:suppressAutoHyphens w:val="0"/>
              <w:jc w:val="center"/>
              <w:rPr>
                <w:rFonts w:ascii="Times New Roman" w:hAnsi="Times New Roman"/>
                <w:sz w:val="24"/>
                <w:szCs w:val="24"/>
                <w:lang w:val="ru-RU"/>
              </w:rPr>
            </w:pPr>
            <w:r w:rsidRPr="0027455D">
              <w:rPr>
                <w:rFonts w:ascii="Times New Roman" w:hAnsi="Times New Roman"/>
                <w:sz w:val="24"/>
                <w:szCs w:val="24"/>
              </w:rPr>
              <w:t>9</w:t>
            </w: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6EB8CB71" w14:textId="77777777" w:rsidR="00D21B51" w:rsidRPr="00B90175" w:rsidRDefault="00D21B51" w:rsidP="009D5F84">
            <w:pPr>
              <w:suppressAutoHyphens w:val="0"/>
              <w:rPr>
                <w:rFonts w:ascii="Times New Roman" w:hAnsi="Times New Roman"/>
                <w:sz w:val="24"/>
                <w:szCs w:val="24"/>
                <w:lang w:val="en-US"/>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261B18D" w14:textId="77777777" w:rsidR="00D21B51" w:rsidRPr="00B90175" w:rsidRDefault="00D21B51" w:rsidP="009D5F84">
            <w:pPr>
              <w:suppressAutoHyphens w:val="0"/>
              <w:jc w:val="center"/>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38E53FAC" w14:textId="77777777" w:rsidR="00D21B51" w:rsidRPr="00B90175" w:rsidRDefault="00D21B51" w:rsidP="009D5F84">
            <w:pPr>
              <w:suppressAutoHyphens w:val="0"/>
              <w:jc w:val="center"/>
              <w:rPr>
                <w:rFonts w:ascii="Times New Roman" w:hAnsi="Times New Roman"/>
                <w:sz w:val="24"/>
                <w:szCs w:val="24"/>
                <w:lang w:val="ru-RU"/>
              </w:rPr>
            </w:pP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DC86DF8" w14:textId="77777777" w:rsidR="00D21B51" w:rsidRPr="00B90175" w:rsidRDefault="00D21B51" w:rsidP="009D5F84">
            <w:pPr>
              <w:suppressAutoHyphens w:val="0"/>
              <w:jc w:val="center"/>
              <w:rPr>
                <w:rFonts w:ascii="Times New Roman" w:hAnsi="Times New Roman"/>
                <w:sz w:val="24"/>
                <w:szCs w:val="24"/>
                <w:lang w:val="ru-RU"/>
              </w:rPr>
            </w:pPr>
          </w:p>
        </w:tc>
      </w:tr>
      <w:tr w:rsidR="00D21B51" w:rsidRPr="00B90175" w14:paraId="5C82E0E9" w14:textId="77777777" w:rsidTr="009D5F84">
        <w:trPr>
          <w:trHeight w:val="113"/>
        </w:trPr>
        <w:tc>
          <w:tcPr>
            <w:tcW w:w="648"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6C10D34" w14:textId="77777777" w:rsidR="00D21B51" w:rsidRPr="00B90175" w:rsidRDefault="00D21B51" w:rsidP="009D5F84">
            <w:pPr>
              <w:suppressAutoHyphens w:val="0"/>
              <w:jc w:val="center"/>
              <w:rPr>
                <w:rFonts w:ascii="Times New Roman" w:hAnsi="Times New Roman"/>
                <w:sz w:val="24"/>
                <w:szCs w:val="24"/>
                <w:lang w:val="ru-RU"/>
              </w:rPr>
            </w:pPr>
          </w:p>
        </w:tc>
        <w:tc>
          <w:tcPr>
            <w:tcW w:w="3672"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77245A6E" w14:textId="77777777" w:rsidR="00D21B51" w:rsidRPr="00B90175" w:rsidRDefault="00D21B51" w:rsidP="009D5F84">
            <w:pPr>
              <w:suppressAutoHyphens w:val="0"/>
              <w:rPr>
                <w:rFonts w:ascii="Times New Roman" w:hAnsi="Times New Roman"/>
                <w:sz w:val="24"/>
                <w:szCs w:val="24"/>
                <w:lang w:val="ru-RU"/>
              </w:rPr>
            </w:pPr>
          </w:p>
        </w:tc>
        <w:tc>
          <w:tcPr>
            <w:tcW w:w="1017"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48AE264C" w14:textId="77777777" w:rsidR="00D21B51" w:rsidRPr="00B90175" w:rsidRDefault="00D21B51" w:rsidP="009D5F84">
            <w:pPr>
              <w:suppressAutoHyphens w:val="0"/>
              <w:rPr>
                <w:rFonts w:ascii="Times New Roman" w:hAnsi="Times New Roman"/>
                <w:sz w:val="24"/>
                <w:szCs w:val="24"/>
                <w:lang w:val="ru-RU"/>
              </w:rPr>
            </w:pP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14:paraId="5C0000A8" w14:textId="77777777" w:rsidR="00D21B51" w:rsidRPr="00B90175" w:rsidRDefault="00D21B51" w:rsidP="009D5F84">
            <w:pPr>
              <w:suppressAutoHyphens w:val="0"/>
              <w:jc w:val="center"/>
              <w:rPr>
                <w:rFonts w:ascii="Times New Roman" w:hAnsi="Times New Roman"/>
                <w:b/>
                <w:sz w:val="24"/>
                <w:szCs w:val="24"/>
                <w:lang w:val="ru-RU"/>
              </w:rPr>
            </w:pPr>
            <w:r w:rsidRPr="00787E7D">
              <w:rPr>
                <w:rFonts w:ascii="Times New Roman" w:hAnsi="Times New Roman"/>
                <w:b/>
                <w:sz w:val="24"/>
                <w:szCs w:val="24"/>
              </w:rPr>
              <w:t>Итого на сумму</w:t>
            </w:r>
          </w:p>
        </w:tc>
        <w:tc>
          <w:tcPr>
            <w:tcW w:w="1990" w:type="dxa"/>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tcPr>
          <w:p w14:paraId="07261F13" w14:textId="50F88BA7" w:rsidR="00D21B51" w:rsidRPr="00B90175" w:rsidRDefault="00D21B51" w:rsidP="009D5F84">
            <w:pPr>
              <w:suppressAutoHyphens w:val="0"/>
              <w:jc w:val="center"/>
              <w:rPr>
                <w:rFonts w:ascii="Times New Roman" w:hAnsi="Times New Roman"/>
                <w:b/>
                <w:sz w:val="24"/>
                <w:szCs w:val="24"/>
                <w:lang w:val="ru-RU"/>
              </w:rPr>
            </w:pPr>
          </w:p>
        </w:tc>
      </w:tr>
    </w:tbl>
    <w:p w14:paraId="23FB2FA6" w14:textId="77777777" w:rsidR="00D21B51" w:rsidRPr="00B90175" w:rsidRDefault="00D21B51" w:rsidP="00D21B51">
      <w:pPr>
        <w:jc w:val="center"/>
        <w:rPr>
          <w:rFonts w:ascii="Times New Roman" w:hAnsi="Times New Roman"/>
          <w:b/>
          <w:sz w:val="24"/>
          <w:szCs w:val="24"/>
          <w:lang w:val="ru-RU"/>
        </w:rPr>
      </w:pPr>
    </w:p>
    <w:tbl>
      <w:tblPr>
        <w:tblStyle w:val="aff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49"/>
        <w:gridCol w:w="4889"/>
      </w:tblGrid>
      <w:tr w:rsidR="00D21B51" w:rsidRPr="00B90175" w14:paraId="67BF9C19" w14:textId="77777777" w:rsidTr="00B0114F">
        <w:tc>
          <w:tcPr>
            <w:tcW w:w="4749" w:type="dxa"/>
            <w:hideMark/>
          </w:tcPr>
          <w:p w14:paraId="2B16CFC7" w14:textId="77777777" w:rsidR="00D21B51" w:rsidRPr="00B90175" w:rsidRDefault="00D21B51" w:rsidP="009D5F84">
            <w:pPr>
              <w:tabs>
                <w:tab w:val="num" w:pos="765"/>
              </w:tabs>
              <w:suppressAutoHyphens w:val="0"/>
              <w:rPr>
                <w:rFonts w:ascii="Times New Roman" w:hAnsi="Times New Roman"/>
                <w:sz w:val="24"/>
                <w:szCs w:val="24"/>
                <w:lang w:val="ru-RU"/>
              </w:rPr>
            </w:pPr>
            <w:r>
              <w:rPr>
                <w:rFonts w:ascii="Times New Roman" w:hAnsi="Times New Roman"/>
                <w:b/>
                <w:bCs/>
                <w:sz w:val="24"/>
                <w:szCs w:val="24"/>
              </w:rPr>
              <w:t>ЗАКАЗЧИК</w:t>
            </w:r>
          </w:p>
        </w:tc>
        <w:tc>
          <w:tcPr>
            <w:tcW w:w="4889" w:type="dxa"/>
            <w:hideMark/>
          </w:tcPr>
          <w:p w14:paraId="252DC3DC" w14:textId="77777777" w:rsidR="00D21B51" w:rsidRPr="00B90175" w:rsidRDefault="00D21B51" w:rsidP="009D5F84">
            <w:pPr>
              <w:tabs>
                <w:tab w:val="num" w:pos="765"/>
              </w:tabs>
              <w:suppressAutoHyphens w:val="0"/>
              <w:rPr>
                <w:rFonts w:ascii="Times New Roman" w:hAnsi="Times New Roman"/>
                <w:sz w:val="24"/>
                <w:szCs w:val="24"/>
                <w:lang w:val="ru-RU"/>
              </w:rPr>
            </w:pPr>
            <w:r>
              <w:rPr>
                <w:rFonts w:ascii="Times New Roman" w:hAnsi="Times New Roman"/>
                <w:b/>
                <w:bCs/>
                <w:sz w:val="24"/>
                <w:szCs w:val="24"/>
              </w:rPr>
              <w:t>ПОДРЯДЧИК</w:t>
            </w:r>
          </w:p>
        </w:tc>
      </w:tr>
      <w:tr w:rsidR="00D21B51" w:rsidRPr="00B90175" w14:paraId="15C23A59" w14:textId="77777777" w:rsidTr="00B0114F">
        <w:tc>
          <w:tcPr>
            <w:tcW w:w="4749" w:type="dxa"/>
          </w:tcPr>
          <w:p w14:paraId="3CD4485E" w14:textId="77777777" w:rsidR="00D21B51" w:rsidRPr="00B90175" w:rsidRDefault="00D21B51" w:rsidP="009D5F84">
            <w:pPr>
              <w:tabs>
                <w:tab w:val="num" w:pos="765"/>
              </w:tabs>
              <w:suppressAutoHyphens w:val="0"/>
              <w:rPr>
                <w:rFonts w:ascii="Times New Roman" w:hAnsi="Times New Roman"/>
                <w:b/>
                <w:sz w:val="24"/>
                <w:szCs w:val="24"/>
              </w:rPr>
            </w:pPr>
            <w:r w:rsidRPr="00787E7D">
              <w:rPr>
                <w:rFonts w:ascii="Times New Roman" w:hAnsi="Times New Roman"/>
                <w:b/>
                <w:sz w:val="24"/>
                <w:szCs w:val="24"/>
              </w:rPr>
              <w:t>Должность</w:t>
            </w:r>
          </w:p>
          <w:p w14:paraId="36E91D75" w14:textId="77777777" w:rsidR="00D21B51" w:rsidRPr="00B90175" w:rsidRDefault="00D21B51" w:rsidP="009D5F84">
            <w:pPr>
              <w:tabs>
                <w:tab w:val="num" w:pos="765"/>
              </w:tabs>
              <w:suppressAutoHyphens w:val="0"/>
              <w:rPr>
                <w:rFonts w:ascii="Times New Roman" w:hAnsi="Times New Roman"/>
                <w:sz w:val="24"/>
                <w:szCs w:val="24"/>
                <w:lang w:val="ru-RU"/>
              </w:rPr>
            </w:pPr>
            <w:r w:rsidRPr="00787E7D">
              <w:rPr>
                <w:rFonts w:ascii="Times New Roman" w:hAnsi="Times New Roman"/>
                <w:b/>
                <w:sz w:val="24"/>
                <w:szCs w:val="24"/>
              </w:rPr>
              <w:t>_______________</w:t>
            </w:r>
            <w:r w:rsidRPr="00787E7D">
              <w:rPr>
                <w:rFonts w:ascii="Times New Roman" w:hAnsi="Times New Roman"/>
                <w:b/>
                <w:sz w:val="24"/>
                <w:szCs w:val="24"/>
                <w:lang w:val="ru-RU"/>
              </w:rPr>
              <w:t>______</w:t>
            </w:r>
            <w:r w:rsidRPr="0027455D">
              <w:rPr>
                <w:rFonts w:ascii="Times New Roman" w:hAnsi="Times New Roman"/>
                <w:b/>
                <w:sz w:val="24"/>
                <w:szCs w:val="24"/>
              </w:rPr>
              <w:t>_</w:t>
            </w:r>
          </w:p>
        </w:tc>
        <w:tc>
          <w:tcPr>
            <w:tcW w:w="4889" w:type="dxa"/>
          </w:tcPr>
          <w:p w14:paraId="281BED25" w14:textId="77777777" w:rsidR="00D21B51" w:rsidRPr="00B90175" w:rsidRDefault="00D21B51" w:rsidP="009D5F84">
            <w:pPr>
              <w:tabs>
                <w:tab w:val="num" w:pos="765"/>
              </w:tabs>
              <w:suppressAutoHyphens w:val="0"/>
              <w:rPr>
                <w:rFonts w:ascii="Times New Roman" w:hAnsi="Times New Roman"/>
                <w:b/>
                <w:sz w:val="24"/>
                <w:szCs w:val="24"/>
                <w:lang w:val="ru-RU"/>
              </w:rPr>
            </w:pPr>
            <w:r w:rsidRPr="00787E7D">
              <w:rPr>
                <w:rFonts w:ascii="Times New Roman" w:hAnsi="Times New Roman"/>
                <w:b/>
                <w:sz w:val="24"/>
                <w:szCs w:val="24"/>
                <w:lang w:val="ru-RU"/>
              </w:rPr>
              <w:t>Должность</w:t>
            </w:r>
          </w:p>
          <w:p w14:paraId="52655D89" w14:textId="77777777" w:rsidR="00D21B51" w:rsidRPr="00B90175" w:rsidRDefault="00D21B51" w:rsidP="009D5F84">
            <w:pPr>
              <w:tabs>
                <w:tab w:val="num" w:pos="765"/>
              </w:tabs>
              <w:suppressAutoHyphens w:val="0"/>
              <w:rPr>
                <w:rFonts w:ascii="Times New Roman" w:hAnsi="Times New Roman"/>
                <w:b/>
                <w:sz w:val="24"/>
                <w:szCs w:val="24"/>
              </w:rPr>
            </w:pPr>
            <w:r w:rsidRPr="00787E7D">
              <w:rPr>
                <w:rFonts w:ascii="Times New Roman" w:hAnsi="Times New Roman"/>
                <w:b/>
                <w:sz w:val="24"/>
                <w:szCs w:val="24"/>
                <w:lang w:val="ru-RU"/>
              </w:rPr>
              <w:t>________________________</w:t>
            </w:r>
          </w:p>
        </w:tc>
      </w:tr>
    </w:tbl>
    <w:p w14:paraId="5745192F" w14:textId="77777777" w:rsidR="00D21B51" w:rsidRPr="00B90175" w:rsidRDefault="00D21B51" w:rsidP="00D21B51">
      <w:pPr>
        <w:rPr>
          <w:rFonts w:ascii="Times New Roman" w:hAnsi="Times New Roman"/>
          <w:sz w:val="24"/>
          <w:szCs w:val="24"/>
        </w:rPr>
      </w:pPr>
    </w:p>
    <w:tbl>
      <w:tblPr>
        <w:tblW w:w="0" w:type="auto"/>
        <w:tblLook w:val="04A0" w:firstRow="1" w:lastRow="0" w:firstColumn="1" w:lastColumn="0" w:noHBand="0" w:noVBand="1"/>
      </w:tblPr>
      <w:tblGrid>
        <w:gridCol w:w="4821"/>
        <w:gridCol w:w="4817"/>
      </w:tblGrid>
      <w:tr w:rsidR="00D21B51" w:rsidRPr="00042E49" w14:paraId="7354077D" w14:textId="77777777" w:rsidTr="009D5F84">
        <w:tc>
          <w:tcPr>
            <w:tcW w:w="4927" w:type="dxa"/>
          </w:tcPr>
          <w:p w14:paraId="50950BED" w14:textId="77777777" w:rsidR="00D21B51" w:rsidRPr="00042E49" w:rsidRDefault="00D21B51" w:rsidP="009D5F84">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«Заказчик»</w:t>
            </w:r>
          </w:p>
          <w:p w14:paraId="00F766D5" w14:textId="77777777" w:rsidR="00D21B51" w:rsidRPr="00042E49" w:rsidRDefault="00D21B51" w:rsidP="009D5F84">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Генеральный директор</w:t>
            </w:r>
          </w:p>
          <w:p w14:paraId="2E30A3CA" w14:textId="77777777" w:rsidR="00D21B51" w:rsidRPr="00042E49" w:rsidRDefault="00D21B51" w:rsidP="009D5F84">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ТОО «Жамбыл Петролеум»</w:t>
            </w:r>
          </w:p>
        </w:tc>
        <w:tc>
          <w:tcPr>
            <w:tcW w:w="4927" w:type="dxa"/>
          </w:tcPr>
          <w:p w14:paraId="1B084EE2" w14:textId="77777777" w:rsidR="00D21B51" w:rsidRPr="00042E49" w:rsidRDefault="00D21B51" w:rsidP="009D5F84">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«Подрядчик»</w:t>
            </w:r>
          </w:p>
          <w:p w14:paraId="28C6F28E" w14:textId="77777777" w:rsidR="00D21B51" w:rsidRPr="00042E49" w:rsidRDefault="00D21B51" w:rsidP="009D5F84">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 xml:space="preserve"> </w:t>
            </w:r>
          </w:p>
        </w:tc>
      </w:tr>
      <w:tr w:rsidR="00D21B51" w:rsidRPr="00042E49" w14:paraId="744512E8" w14:textId="77777777" w:rsidTr="009D5F84">
        <w:tc>
          <w:tcPr>
            <w:tcW w:w="4927" w:type="dxa"/>
          </w:tcPr>
          <w:p w14:paraId="79B03D0E" w14:textId="77777777" w:rsidR="00D21B51" w:rsidRPr="00042E49" w:rsidRDefault="00D21B51" w:rsidP="009D5F84">
            <w:pPr>
              <w:keepNext/>
              <w:tabs>
                <w:tab w:val="left" w:pos="0"/>
              </w:tabs>
              <w:spacing w:line="240" w:lineRule="auto"/>
              <w:ind w:left="0" w:firstLine="0"/>
              <w:outlineLvl w:val="2"/>
              <w:rPr>
                <w:rFonts w:ascii="Times New Roman" w:hAnsi="Times New Roman"/>
                <w:b/>
                <w:bCs/>
                <w:iCs/>
                <w:sz w:val="24"/>
                <w:szCs w:val="24"/>
                <w:lang w:val="ru-RU"/>
              </w:rPr>
            </w:pPr>
          </w:p>
          <w:p w14:paraId="7923473B" w14:textId="77777777" w:rsidR="00D21B51" w:rsidRPr="00042E49" w:rsidRDefault="00D21B51" w:rsidP="009D5F84">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_______________ Елевсинов Х.Т.</w:t>
            </w:r>
          </w:p>
          <w:p w14:paraId="59709A18" w14:textId="77777777" w:rsidR="00D21B51" w:rsidRPr="00042E49" w:rsidRDefault="00D21B51" w:rsidP="009D5F84">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»_________2018 года</w:t>
            </w:r>
          </w:p>
        </w:tc>
        <w:tc>
          <w:tcPr>
            <w:tcW w:w="4927" w:type="dxa"/>
          </w:tcPr>
          <w:p w14:paraId="4FD467B4" w14:textId="77777777" w:rsidR="00D21B51" w:rsidRPr="00042E49" w:rsidRDefault="00D21B51" w:rsidP="009D5F84">
            <w:pPr>
              <w:keepNext/>
              <w:tabs>
                <w:tab w:val="left" w:pos="0"/>
              </w:tabs>
              <w:spacing w:line="240" w:lineRule="auto"/>
              <w:ind w:left="0" w:firstLine="0"/>
              <w:outlineLvl w:val="2"/>
              <w:rPr>
                <w:rFonts w:ascii="Times New Roman" w:hAnsi="Times New Roman"/>
                <w:b/>
                <w:bCs/>
                <w:iCs/>
                <w:sz w:val="24"/>
                <w:szCs w:val="24"/>
                <w:lang w:val="ru-RU"/>
              </w:rPr>
            </w:pPr>
          </w:p>
          <w:p w14:paraId="229B4E31" w14:textId="77777777" w:rsidR="00D21B51" w:rsidRPr="00042E49" w:rsidRDefault="00D21B51" w:rsidP="009D5F84">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 xml:space="preserve">_____________ </w:t>
            </w:r>
          </w:p>
          <w:p w14:paraId="3B13738F" w14:textId="77777777" w:rsidR="00D21B51" w:rsidRPr="00042E49" w:rsidRDefault="00D21B51" w:rsidP="009D5F84">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«__ »_________2018 года</w:t>
            </w:r>
          </w:p>
        </w:tc>
      </w:tr>
    </w:tbl>
    <w:p w14:paraId="66EBC17F" w14:textId="77777777" w:rsidR="00D21B51" w:rsidRPr="00042E49" w:rsidRDefault="00D21B51" w:rsidP="00020CDA">
      <w:pPr>
        <w:autoSpaceDE w:val="0"/>
        <w:autoSpaceDN w:val="0"/>
        <w:adjustRightInd w:val="0"/>
        <w:spacing w:line="240" w:lineRule="auto"/>
        <w:ind w:left="0"/>
        <w:jc w:val="right"/>
        <w:rPr>
          <w:rFonts w:ascii="Times New Roman" w:hAnsi="Times New Roman"/>
          <w:iCs/>
          <w:sz w:val="24"/>
          <w:szCs w:val="24"/>
          <w:lang w:val="ru-RU"/>
        </w:rPr>
        <w:sectPr w:rsidR="00D21B51" w:rsidRPr="00042E49" w:rsidSect="00F03B67">
          <w:headerReference w:type="default" r:id="rId16"/>
          <w:footerReference w:type="default" r:id="rId17"/>
          <w:pgSz w:w="11906" w:h="16838" w:code="9"/>
          <w:pgMar w:top="1701" w:right="1134" w:bottom="851" w:left="1134" w:header="709" w:footer="425" w:gutter="0"/>
          <w:cols w:space="708"/>
          <w:docGrid w:linePitch="360"/>
        </w:sectPr>
      </w:pPr>
    </w:p>
    <w:bookmarkEnd w:id="89"/>
    <w:p w14:paraId="6CB6B8B2" w14:textId="77777777" w:rsidR="00020CDA" w:rsidRPr="00042E49" w:rsidRDefault="00020CDA" w:rsidP="00020CDA">
      <w:pPr>
        <w:autoSpaceDE w:val="0"/>
        <w:autoSpaceDN w:val="0"/>
        <w:adjustRightInd w:val="0"/>
        <w:spacing w:line="240" w:lineRule="auto"/>
        <w:ind w:left="0"/>
        <w:jc w:val="right"/>
        <w:rPr>
          <w:rFonts w:ascii="Times New Roman" w:hAnsi="Times New Roman"/>
          <w:b/>
          <w:lang w:val="kk-KZ"/>
        </w:rPr>
      </w:pPr>
    </w:p>
    <w:p w14:paraId="38D872CF" w14:textId="77777777" w:rsidR="00020CDA" w:rsidRPr="00042E49" w:rsidRDefault="00020CDA" w:rsidP="00042E49">
      <w:pPr>
        <w:pStyle w:val="afc"/>
        <w:numPr>
          <w:ilvl w:val="0"/>
          <w:numId w:val="80"/>
        </w:numPr>
        <w:autoSpaceDE w:val="0"/>
        <w:autoSpaceDN w:val="0"/>
        <w:adjustRightInd w:val="0"/>
        <w:spacing w:line="240" w:lineRule="auto"/>
        <w:jc w:val="right"/>
        <w:rPr>
          <w:rFonts w:ascii="Times New Roman" w:hAnsi="Times New Roman"/>
          <w:b/>
          <w:lang w:val="kk-KZ"/>
        </w:rPr>
      </w:pPr>
      <w:r w:rsidRPr="00042E49">
        <w:rPr>
          <w:rFonts w:ascii="Times New Roman" w:hAnsi="Times New Roman"/>
          <w:b/>
          <w:lang w:val="kk-KZ"/>
        </w:rPr>
        <w:t xml:space="preserve"> ж. «_____»_____________ шартқа  </w:t>
      </w:r>
    </w:p>
    <w:p w14:paraId="62B949A3" w14:textId="052DA1A8" w:rsidR="00020CDA" w:rsidRPr="00042E49" w:rsidRDefault="004A68E4" w:rsidP="00020CDA">
      <w:pPr>
        <w:tabs>
          <w:tab w:val="left" w:pos="0"/>
        </w:tabs>
        <w:spacing w:line="240" w:lineRule="auto"/>
        <w:ind w:left="0" w:firstLine="0"/>
        <w:jc w:val="right"/>
        <w:rPr>
          <w:rFonts w:ascii="Times New Roman" w:hAnsi="Times New Roman"/>
          <w:b/>
          <w:lang w:val="kk-KZ"/>
        </w:rPr>
      </w:pPr>
      <w:r w:rsidRPr="00042E49">
        <w:rPr>
          <w:rFonts w:ascii="Times New Roman" w:hAnsi="Times New Roman"/>
          <w:b/>
          <w:lang w:val="kk-KZ"/>
        </w:rPr>
        <w:t>№</w:t>
      </w:r>
      <w:r w:rsidR="00020CDA" w:rsidRPr="00042E49">
        <w:rPr>
          <w:rFonts w:ascii="Times New Roman" w:hAnsi="Times New Roman"/>
          <w:b/>
          <w:lang w:val="kk-KZ"/>
        </w:rPr>
        <w:t>1 қосымша</w:t>
      </w:r>
    </w:p>
    <w:p w14:paraId="794AD544" w14:textId="77777777" w:rsidR="00020CDA" w:rsidRPr="00042E49" w:rsidRDefault="00020CDA" w:rsidP="00020CDA">
      <w:pPr>
        <w:tabs>
          <w:tab w:val="left" w:pos="0"/>
        </w:tabs>
        <w:spacing w:line="240" w:lineRule="auto"/>
        <w:ind w:left="0" w:firstLine="0"/>
        <w:jc w:val="center"/>
        <w:rPr>
          <w:rFonts w:ascii="Times New Roman" w:hAnsi="Times New Roman"/>
          <w:b/>
          <w:bCs/>
          <w:lang w:val="kk-KZ"/>
        </w:rPr>
      </w:pPr>
      <w:r w:rsidRPr="00042E49">
        <w:rPr>
          <w:rFonts w:ascii="Times New Roman" w:hAnsi="Times New Roman"/>
          <w:b/>
          <w:bCs/>
          <w:lang w:val="kk-KZ"/>
        </w:rPr>
        <w:t xml:space="preserve">КӨРСЕТІЛЕТІН ҚЫЗМЕТТЕР ТІЗБЕСІ </w:t>
      </w:r>
    </w:p>
    <w:p w14:paraId="46E496DA" w14:textId="77777777" w:rsidR="00020CDA" w:rsidRPr="00042E49" w:rsidRDefault="00020CDA" w:rsidP="00020CDA">
      <w:pPr>
        <w:tabs>
          <w:tab w:val="left" w:pos="0"/>
        </w:tabs>
        <w:autoSpaceDE w:val="0"/>
        <w:autoSpaceDN w:val="0"/>
        <w:adjustRightInd w:val="0"/>
        <w:spacing w:line="240" w:lineRule="auto"/>
        <w:ind w:left="0" w:firstLine="0"/>
        <w:jc w:val="left"/>
        <w:rPr>
          <w:rFonts w:ascii="Times New Roman" w:hAnsi="Times New Roman"/>
          <w:b/>
          <w:lang w:val="kk-KZ"/>
        </w:rPr>
      </w:pPr>
    </w:p>
    <w:tbl>
      <w:tblPr>
        <w:tblW w:w="14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2552"/>
        <w:gridCol w:w="3271"/>
        <w:gridCol w:w="981"/>
        <w:gridCol w:w="1418"/>
        <w:gridCol w:w="1276"/>
        <w:gridCol w:w="3167"/>
      </w:tblGrid>
      <w:tr w:rsidR="00020CDA" w:rsidRPr="00042E49" w14:paraId="439132FC" w14:textId="77777777" w:rsidTr="004E4480">
        <w:trPr>
          <w:trHeight w:val="1138"/>
        </w:trPr>
        <w:tc>
          <w:tcPr>
            <w:tcW w:w="1843" w:type="dxa"/>
            <w:tcBorders>
              <w:top w:val="single" w:sz="4" w:space="0" w:color="auto"/>
              <w:left w:val="single" w:sz="4" w:space="0" w:color="auto"/>
              <w:bottom w:val="single" w:sz="4" w:space="0" w:color="auto"/>
              <w:right w:val="single" w:sz="4" w:space="0" w:color="auto"/>
            </w:tcBorders>
          </w:tcPr>
          <w:p w14:paraId="4A7BFA7E" w14:textId="77777777" w:rsidR="00020CDA" w:rsidRPr="00042E49" w:rsidRDefault="00020CDA" w:rsidP="004E4480">
            <w:pPr>
              <w:tabs>
                <w:tab w:val="left" w:pos="0"/>
              </w:tabs>
              <w:spacing w:line="240" w:lineRule="auto"/>
              <w:ind w:left="0" w:firstLine="0"/>
              <w:jc w:val="center"/>
              <w:rPr>
                <w:rFonts w:ascii="Times New Roman" w:hAnsi="Times New Roman"/>
                <w:b/>
                <w:lang w:val="kk-KZ"/>
              </w:rPr>
            </w:pPr>
            <w:r w:rsidRPr="00042E49">
              <w:rPr>
                <w:rFonts w:ascii="Times New Roman" w:hAnsi="Times New Roman"/>
                <w:b/>
                <w:lang w:val="kk-KZ"/>
              </w:rPr>
              <w:t>Тапсырысшы-ның атауы</w:t>
            </w:r>
          </w:p>
        </w:tc>
        <w:tc>
          <w:tcPr>
            <w:tcW w:w="2552" w:type="dxa"/>
            <w:tcBorders>
              <w:top w:val="single" w:sz="4" w:space="0" w:color="auto"/>
              <w:left w:val="single" w:sz="4" w:space="0" w:color="auto"/>
              <w:bottom w:val="single" w:sz="4" w:space="0" w:color="auto"/>
              <w:right w:val="single" w:sz="4" w:space="0" w:color="auto"/>
            </w:tcBorders>
          </w:tcPr>
          <w:p w14:paraId="114590B0" w14:textId="77777777" w:rsidR="00020CDA" w:rsidRPr="00042E49" w:rsidRDefault="00020CDA" w:rsidP="004E4480">
            <w:pPr>
              <w:tabs>
                <w:tab w:val="left" w:pos="0"/>
              </w:tabs>
              <w:spacing w:line="240" w:lineRule="auto"/>
              <w:ind w:left="0" w:firstLine="0"/>
              <w:jc w:val="center"/>
              <w:rPr>
                <w:rFonts w:ascii="Times New Roman" w:hAnsi="Times New Roman"/>
                <w:b/>
                <w:lang w:val="kk-KZ"/>
              </w:rPr>
            </w:pPr>
            <w:r w:rsidRPr="00042E49">
              <w:rPr>
                <w:rFonts w:ascii="Times New Roman" w:hAnsi="Times New Roman"/>
                <w:b/>
                <w:lang w:val="kk-KZ"/>
              </w:rPr>
              <w:t>Сатып алынатын Қызметтердің атауы</w:t>
            </w:r>
          </w:p>
        </w:tc>
        <w:tc>
          <w:tcPr>
            <w:tcW w:w="3271" w:type="dxa"/>
            <w:tcBorders>
              <w:top w:val="single" w:sz="4" w:space="0" w:color="auto"/>
              <w:left w:val="single" w:sz="4" w:space="0" w:color="auto"/>
              <w:bottom w:val="single" w:sz="4" w:space="0" w:color="auto"/>
              <w:right w:val="single" w:sz="4" w:space="0" w:color="auto"/>
            </w:tcBorders>
          </w:tcPr>
          <w:p w14:paraId="34CC6C68" w14:textId="77777777" w:rsidR="00020CDA" w:rsidRPr="00042E49" w:rsidRDefault="00020CDA" w:rsidP="004E4480">
            <w:pPr>
              <w:tabs>
                <w:tab w:val="left" w:pos="0"/>
              </w:tabs>
              <w:spacing w:line="240" w:lineRule="auto"/>
              <w:ind w:left="0" w:firstLine="0"/>
              <w:jc w:val="center"/>
              <w:rPr>
                <w:rFonts w:ascii="Times New Roman" w:hAnsi="Times New Roman"/>
                <w:b/>
                <w:lang w:val="kk-KZ"/>
              </w:rPr>
            </w:pPr>
            <w:r w:rsidRPr="00042E49">
              <w:rPr>
                <w:rFonts w:ascii="Times New Roman" w:hAnsi="Times New Roman"/>
                <w:b/>
                <w:lang w:val="kk-KZ"/>
              </w:rPr>
              <w:t>Қызметтердің қысқаша сипаттамасы</w:t>
            </w:r>
          </w:p>
        </w:tc>
        <w:tc>
          <w:tcPr>
            <w:tcW w:w="981" w:type="dxa"/>
            <w:tcBorders>
              <w:top w:val="single" w:sz="4" w:space="0" w:color="auto"/>
              <w:left w:val="single" w:sz="4" w:space="0" w:color="auto"/>
              <w:bottom w:val="single" w:sz="4" w:space="0" w:color="auto"/>
              <w:right w:val="single" w:sz="4" w:space="0" w:color="auto"/>
            </w:tcBorders>
          </w:tcPr>
          <w:p w14:paraId="21679BAA" w14:textId="77777777" w:rsidR="00020CDA" w:rsidRPr="00042E49" w:rsidRDefault="00020CDA" w:rsidP="004E4480">
            <w:pPr>
              <w:tabs>
                <w:tab w:val="left" w:pos="0"/>
              </w:tabs>
              <w:spacing w:line="240" w:lineRule="auto"/>
              <w:ind w:left="0" w:hanging="106"/>
              <w:jc w:val="center"/>
              <w:rPr>
                <w:rFonts w:ascii="Times New Roman" w:hAnsi="Times New Roman"/>
                <w:b/>
                <w:lang w:val="kk-KZ"/>
              </w:rPr>
            </w:pPr>
            <w:r w:rsidRPr="00042E49">
              <w:rPr>
                <w:rFonts w:ascii="Times New Roman" w:hAnsi="Times New Roman"/>
                <w:b/>
                <w:lang w:val="kk-KZ"/>
              </w:rPr>
              <w:t>Өлшем бірлігі</w:t>
            </w:r>
          </w:p>
        </w:tc>
        <w:tc>
          <w:tcPr>
            <w:tcW w:w="1418" w:type="dxa"/>
            <w:tcBorders>
              <w:top w:val="single" w:sz="4" w:space="0" w:color="auto"/>
              <w:left w:val="single" w:sz="4" w:space="0" w:color="auto"/>
              <w:bottom w:val="single" w:sz="4" w:space="0" w:color="auto"/>
              <w:right w:val="single" w:sz="4" w:space="0" w:color="auto"/>
            </w:tcBorders>
          </w:tcPr>
          <w:p w14:paraId="1ECB7FFB" w14:textId="77777777" w:rsidR="00020CDA" w:rsidRPr="00042E49" w:rsidRDefault="00020CDA" w:rsidP="004E4480">
            <w:pPr>
              <w:tabs>
                <w:tab w:val="left" w:pos="0"/>
              </w:tabs>
              <w:spacing w:line="240" w:lineRule="auto"/>
              <w:ind w:left="0" w:hanging="7"/>
              <w:jc w:val="center"/>
              <w:rPr>
                <w:rFonts w:ascii="Times New Roman" w:hAnsi="Times New Roman"/>
                <w:b/>
                <w:lang w:val="kk-KZ"/>
              </w:rPr>
            </w:pPr>
            <w:r w:rsidRPr="00042E49">
              <w:rPr>
                <w:rFonts w:ascii="Times New Roman" w:hAnsi="Times New Roman"/>
                <w:b/>
                <w:lang w:val="kk-KZ"/>
              </w:rPr>
              <w:t>Мөлшері (кем емес)</w:t>
            </w:r>
          </w:p>
        </w:tc>
        <w:tc>
          <w:tcPr>
            <w:tcW w:w="1276" w:type="dxa"/>
            <w:tcBorders>
              <w:top w:val="single" w:sz="4" w:space="0" w:color="auto"/>
              <w:left w:val="single" w:sz="4" w:space="0" w:color="auto"/>
              <w:bottom w:val="single" w:sz="4" w:space="0" w:color="auto"/>
              <w:right w:val="single" w:sz="4" w:space="0" w:color="auto"/>
            </w:tcBorders>
          </w:tcPr>
          <w:p w14:paraId="7FF99500" w14:textId="77777777" w:rsidR="00020CDA" w:rsidRPr="00042E49" w:rsidRDefault="00020CDA" w:rsidP="004E4480">
            <w:pPr>
              <w:tabs>
                <w:tab w:val="left" w:pos="0"/>
              </w:tabs>
              <w:spacing w:line="240" w:lineRule="auto"/>
              <w:ind w:left="0" w:firstLine="15"/>
              <w:jc w:val="center"/>
              <w:rPr>
                <w:rFonts w:ascii="Times New Roman" w:hAnsi="Times New Roman"/>
                <w:b/>
                <w:lang w:val="kk-KZ"/>
              </w:rPr>
            </w:pPr>
            <w:r w:rsidRPr="00042E49">
              <w:rPr>
                <w:rFonts w:ascii="Times New Roman" w:hAnsi="Times New Roman"/>
                <w:b/>
                <w:lang w:val="kk-KZ"/>
              </w:rPr>
              <w:t>Орындау мерзімдері</w:t>
            </w:r>
          </w:p>
        </w:tc>
        <w:tc>
          <w:tcPr>
            <w:tcW w:w="3167" w:type="dxa"/>
            <w:tcBorders>
              <w:top w:val="single" w:sz="4" w:space="0" w:color="auto"/>
              <w:left w:val="single" w:sz="4" w:space="0" w:color="auto"/>
              <w:bottom w:val="single" w:sz="4" w:space="0" w:color="auto"/>
              <w:right w:val="single" w:sz="4" w:space="0" w:color="auto"/>
            </w:tcBorders>
          </w:tcPr>
          <w:p w14:paraId="24D61285" w14:textId="77777777" w:rsidR="00020CDA" w:rsidRPr="00042E49" w:rsidRDefault="00020CDA" w:rsidP="004E4480">
            <w:pPr>
              <w:tabs>
                <w:tab w:val="left" w:pos="0"/>
              </w:tabs>
              <w:spacing w:line="240" w:lineRule="auto"/>
              <w:ind w:left="0" w:hanging="1"/>
              <w:jc w:val="center"/>
              <w:rPr>
                <w:rFonts w:ascii="Times New Roman" w:hAnsi="Times New Roman"/>
                <w:b/>
                <w:lang w:val="kk-KZ"/>
              </w:rPr>
            </w:pPr>
            <w:r w:rsidRPr="00042E49">
              <w:rPr>
                <w:rFonts w:ascii="Times New Roman" w:hAnsi="Times New Roman"/>
                <w:b/>
                <w:lang w:val="kk-KZ"/>
              </w:rPr>
              <w:t>Жеткізу орны</w:t>
            </w:r>
          </w:p>
        </w:tc>
      </w:tr>
      <w:tr w:rsidR="00020CDA" w:rsidRPr="00042E49" w14:paraId="5E05D3A0" w14:textId="77777777" w:rsidTr="004E4480">
        <w:tc>
          <w:tcPr>
            <w:tcW w:w="1843" w:type="dxa"/>
            <w:tcBorders>
              <w:top w:val="single" w:sz="4" w:space="0" w:color="auto"/>
              <w:left w:val="single" w:sz="4" w:space="0" w:color="auto"/>
              <w:bottom w:val="single" w:sz="4" w:space="0" w:color="auto"/>
              <w:right w:val="single" w:sz="4" w:space="0" w:color="auto"/>
            </w:tcBorders>
          </w:tcPr>
          <w:p w14:paraId="345DD001" w14:textId="77777777" w:rsidR="00020CDA" w:rsidRPr="00042E49" w:rsidRDefault="00020CDA" w:rsidP="004E4480">
            <w:pPr>
              <w:tabs>
                <w:tab w:val="left" w:pos="0"/>
              </w:tabs>
              <w:spacing w:line="240" w:lineRule="auto"/>
              <w:ind w:left="0" w:firstLine="0"/>
              <w:jc w:val="center"/>
              <w:rPr>
                <w:rFonts w:ascii="Times New Roman" w:hAnsi="Times New Roman"/>
              </w:rPr>
            </w:pPr>
            <w:r w:rsidRPr="00042E49">
              <w:rPr>
                <w:rFonts w:ascii="Times New Roman" w:hAnsi="Times New Roman"/>
              </w:rPr>
              <w:t>1</w:t>
            </w:r>
          </w:p>
        </w:tc>
        <w:tc>
          <w:tcPr>
            <w:tcW w:w="2552" w:type="dxa"/>
            <w:tcBorders>
              <w:top w:val="single" w:sz="4" w:space="0" w:color="auto"/>
              <w:left w:val="single" w:sz="4" w:space="0" w:color="auto"/>
              <w:bottom w:val="single" w:sz="4" w:space="0" w:color="auto"/>
              <w:right w:val="single" w:sz="4" w:space="0" w:color="auto"/>
            </w:tcBorders>
          </w:tcPr>
          <w:p w14:paraId="0E0183C5" w14:textId="77777777" w:rsidR="00020CDA" w:rsidRPr="00042E49" w:rsidRDefault="00020CDA" w:rsidP="004E4480">
            <w:pPr>
              <w:tabs>
                <w:tab w:val="left" w:pos="0"/>
              </w:tabs>
              <w:spacing w:line="240" w:lineRule="auto"/>
              <w:ind w:left="0" w:firstLine="0"/>
              <w:jc w:val="center"/>
              <w:rPr>
                <w:rFonts w:ascii="Times New Roman" w:hAnsi="Times New Roman"/>
              </w:rPr>
            </w:pPr>
            <w:r w:rsidRPr="00042E49">
              <w:rPr>
                <w:rFonts w:ascii="Times New Roman" w:hAnsi="Times New Roman"/>
              </w:rPr>
              <w:t>2</w:t>
            </w:r>
          </w:p>
        </w:tc>
        <w:tc>
          <w:tcPr>
            <w:tcW w:w="3271" w:type="dxa"/>
            <w:tcBorders>
              <w:top w:val="single" w:sz="4" w:space="0" w:color="auto"/>
              <w:left w:val="single" w:sz="4" w:space="0" w:color="auto"/>
              <w:bottom w:val="single" w:sz="4" w:space="0" w:color="auto"/>
              <w:right w:val="single" w:sz="4" w:space="0" w:color="auto"/>
            </w:tcBorders>
          </w:tcPr>
          <w:p w14:paraId="6B28C207" w14:textId="77777777" w:rsidR="00020CDA" w:rsidRPr="00042E49" w:rsidRDefault="00020CDA" w:rsidP="004E4480">
            <w:pPr>
              <w:tabs>
                <w:tab w:val="left" w:pos="0"/>
              </w:tabs>
              <w:spacing w:line="240" w:lineRule="auto"/>
              <w:ind w:left="0" w:firstLine="0"/>
              <w:jc w:val="center"/>
              <w:rPr>
                <w:rFonts w:ascii="Times New Roman" w:hAnsi="Times New Roman"/>
              </w:rPr>
            </w:pPr>
            <w:r w:rsidRPr="00042E49">
              <w:rPr>
                <w:rFonts w:ascii="Times New Roman" w:hAnsi="Times New Roman"/>
              </w:rPr>
              <w:t>3</w:t>
            </w:r>
          </w:p>
        </w:tc>
        <w:tc>
          <w:tcPr>
            <w:tcW w:w="981" w:type="dxa"/>
            <w:tcBorders>
              <w:top w:val="single" w:sz="4" w:space="0" w:color="auto"/>
              <w:left w:val="single" w:sz="4" w:space="0" w:color="auto"/>
              <w:bottom w:val="single" w:sz="4" w:space="0" w:color="auto"/>
              <w:right w:val="single" w:sz="4" w:space="0" w:color="auto"/>
            </w:tcBorders>
          </w:tcPr>
          <w:p w14:paraId="15A87FDB" w14:textId="77777777" w:rsidR="00020CDA" w:rsidRPr="00042E49" w:rsidRDefault="00020CDA" w:rsidP="004E4480">
            <w:pPr>
              <w:tabs>
                <w:tab w:val="left" w:pos="0"/>
              </w:tabs>
              <w:spacing w:line="240" w:lineRule="auto"/>
              <w:ind w:left="0"/>
              <w:jc w:val="center"/>
              <w:rPr>
                <w:rFonts w:ascii="Times New Roman" w:hAnsi="Times New Roman"/>
              </w:rPr>
            </w:pPr>
            <w:r w:rsidRPr="00042E49">
              <w:rPr>
                <w:rFonts w:ascii="Times New Roman" w:hAnsi="Times New Roman"/>
              </w:rPr>
              <w:t>4</w:t>
            </w:r>
          </w:p>
        </w:tc>
        <w:tc>
          <w:tcPr>
            <w:tcW w:w="1418" w:type="dxa"/>
            <w:tcBorders>
              <w:top w:val="single" w:sz="4" w:space="0" w:color="auto"/>
              <w:left w:val="single" w:sz="4" w:space="0" w:color="auto"/>
              <w:bottom w:val="single" w:sz="4" w:space="0" w:color="auto"/>
              <w:right w:val="single" w:sz="4" w:space="0" w:color="auto"/>
            </w:tcBorders>
          </w:tcPr>
          <w:p w14:paraId="7C3DAB07" w14:textId="77777777" w:rsidR="00020CDA" w:rsidRPr="00042E49" w:rsidRDefault="00020CDA" w:rsidP="004E4480">
            <w:pPr>
              <w:tabs>
                <w:tab w:val="left" w:pos="0"/>
              </w:tabs>
              <w:spacing w:line="240" w:lineRule="auto"/>
              <w:ind w:left="0"/>
              <w:jc w:val="center"/>
              <w:rPr>
                <w:rFonts w:ascii="Times New Roman" w:hAnsi="Times New Roman"/>
              </w:rPr>
            </w:pPr>
            <w:r w:rsidRPr="00042E49">
              <w:rPr>
                <w:rFonts w:ascii="Times New Roman" w:hAnsi="Times New Roman"/>
              </w:rPr>
              <w:t>5</w:t>
            </w:r>
          </w:p>
        </w:tc>
        <w:tc>
          <w:tcPr>
            <w:tcW w:w="1276" w:type="dxa"/>
            <w:tcBorders>
              <w:top w:val="single" w:sz="4" w:space="0" w:color="auto"/>
              <w:left w:val="single" w:sz="4" w:space="0" w:color="auto"/>
              <w:bottom w:val="single" w:sz="4" w:space="0" w:color="auto"/>
              <w:right w:val="single" w:sz="4" w:space="0" w:color="auto"/>
            </w:tcBorders>
          </w:tcPr>
          <w:p w14:paraId="64D72DC4" w14:textId="77777777" w:rsidR="00020CDA" w:rsidRPr="00042E49" w:rsidRDefault="00020CDA" w:rsidP="004E4480">
            <w:pPr>
              <w:tabs>
                <w:tab w:val="left" w:pos="0"/>
              </w:tabs>
              <w:spacing w:line="240" w:lineRule="auto"/>
              <w:ind w:left="0"/>
              <w:jc w:val="center"/>
              <w:rPr>
                <w:rFonts w:ascii="Times New Roman" w:hAnsi="Times New Roman"/>
              </w:rPr>
            </w:pPr>
            <w:r w:rsidRPr="00042E49">
              <w:rPr>
                <w:rFonts w:ascii="Times New Roman" w:hAnsi="Times New Roman"/>
              </w:rPr>
              <w:t>6</w:t>
            </w:r>
          </w:p>
        </w:tc>
        <w:tc>
          <w:tcPr>
            <w:tcW w:w="3167" w:type="dxa"/>
            <w:tcBorders>
              <w:top w:val="single" w:sz="4" w:space="0" w:color="auto"/>
              <w:left w:val="single" w:sz="4" w:space="0" w:color="auto"/>
              <w:bottom w:val="single" w:sz="4" w:space="0" w:color="auto"/>
              <w:right w:val="single" w:sz="4" w:space="0" w:color="auto"/>
            </w:tcBorders>
          </w:tcPr>
          <w:p w14:paraId="2E03ACB8" w14:textId="77777777" w:rsidR="00020CDA" w:rsidRPr="00042E49" w:rsidRDefault="00020CDA" w:rsidP="004E4480">
            <w:pPr>
              <w:tabs>
                <w:tab w:val="left" w:pos="0"/>
              </w:tabs>
              <w:spacing w:line="240" w:lineRule="auto"/>
              <w:ind w:left="0"/>
              <w:jc w:val="center"/>
              <w:rPr>
                <w:rFonts w:ascii="Times New Roman" w:hAnsi="Times New Roman"/>
              </w:rPr>
            </w:pPr>
            <w:r w:rsidRPr="00042E49">
              <w:rPr>
                <w:rFonts w:ascii="Times New Roman" w:hAnsi="Times New Roman"/>
              </w:rPr>
              <w:t>7</w:t>
            </w:r>
          </w:p>
        </w:tc>
      </w:tr>
      <w:tr w:rsidR="00020CDA" w:rsidRPr="00E17136" w14:paraId="7C28CF41" w14:textId="77777777" w:rsidTr="004E4480">
        <w:trPr>
          <w:trHeight w:val="2373"/>
        </w:trPr>
        <w:tc>
          <w:tcPr>
            <w:tcW w:w="1843" w:type="dxa"/>
            <w:tcBorders>
              <w:top w:val="single" w:sz="4" w:space="0" w:color="auto"/>
              <w:left w:val="single" w:sz="4" w:space="0" w:color="auto"/>
              <w:bottom w:val="single" w:sz="4" w:space="0" w:color="auto"/>
              <w:right w:val="single" w:sz="4" w:space="0" w:color="auto"/>
            </w:tcBorders>
          </w:tcPr>
          <w:p w14:paraId="20949797" w14:textId="77777777" w:rsidR="00020CDA" w:rsidRPr="00042E49" w:rsidRDefault="00020CDA" w:rsidP="004E4480">
            <w:pPr>
              <w:tabs>
                <w:tab w:val="left" w:pos="0"/>
              </w:tabs>
              <w:spacing w:line="240" w:lineRule="auto"/>
              <w:ind w:left="0" w:firstLine="0"/>
              <w:jc w:val="left"/>
              <w:rPr>
                <w:rFonts w:ascii="Times New Roman" w:hAnsi="Times New Roman"/>
              </w:rPr>
            </w:pPr>
          </w:p>
          <w:p w14:paraId="7F8835FF" w14:textId="77777777" w:rsidR="00020CDA" w:rsidRPr="00042E49" w:rsidRDefault="00020CDA" w:rsidP="004E4480">
            <w:pPr>
              <w:tabs>
                <w:tab w:val="left" w:pos="0"/>
              </w:tabs>
              <w:spacing w:line="240" w:lineRule="auto"/>
              <w:ind w:left="0" w:firstLine="0"/>
              <w:jc w:val="left"/>
              <w:rPr>
                <w:rFonts w:ascii="Times New Roman" w:hAnsi="Times New Roman"/>
              </w:rPr>
            </w:pPr>
          </w:p>
          <w:p w14:paraId="278C760B" w14:textId="77777777" w:rsidR="00020CDA" w:rsidRPr="00042E49" w:rsidRDefault="00020CDA" w:rsidP="004E4480">
            <w:pPr>
              <w:tabs>
                <w:tab w:val="left" w:pos="0"/>
              </w:tabs>
              <w:spacing w:line="240" w:lineRule="auto"/>
              <w:ind w:left="0" w:firstLine="0"/>
              <w:jc w:val="left"/>
              <w:rPr>
                <w:rFonts w:ascii="Times New Roman" w:hAnsi="Times New Roman"/>
                <w:lang w:val="kk-KZ"/>
              </w:rPr>
            </w:pPr>
            <w:r w:rsidRPr="00042E49">
              <w:rPr>
                <w:rFonts w:ascii="Times New Roman" w:hAnsi="Times New Roman"/>
              </w:rPr>
              <w:t>«Жамбыл Петролеум»</w:t>
            </w:r>
            <w:r w:rsidRPr="00042E49">
              <w:rPr>
                <w:rFonts w:ascii="Times New Roman" w:hAnsi="Times New Roman"/>
                <w:lang w:val="kk-KZ"/>
              </w:rPr>
              <w:t xml:space="preserve"> ЖШС</w:t>
            </w:r>
          </w:p>
        </w:tc>
        <w:tc>
          <w:tcPr>
            <w:tcW w:w="2552" w:type="dxa"/>
            <w:tcBorders>
              <w:top w:val="single" w:sz="4" w:space="0" w:color="auto"/>
              <w:left w:val="single" w:sz="4" w:space="0" w:color="auto"/>
              <w:bottom w:val="single" w:sz="4" w:space="0" w:color="auto"/>
              <w:right w:val="single" w:sz="4" w:space="0" w:color="auto"/>
            </w:tcBorders>
          </w:tcPr>
          <w:p w14:paraId="529947F5" w14:textId="77777777" w:rsidR="00020CDA" w:rsidRPr="00042E49" w:rsidRDefault="00020CDA" w:rsidP="004E4480">
            <w:pPr>
              <w:tabs>
                <w:tab w:val="left" w:pos="0"/>
              </w:tabs>
              <w:spacing w:line="240" w:lineRule="auto"/>
              <w:ind w:left="0" w:firstLine="0"/>
              <w:jc w:val="left"/>
              <w:rPr>
                <w:rFonts w:ascii="Times New Roman" w:hAnsi="Times New Roman"/>
                <w:lang w:val="kk-KZ"/>
              </w:rPr>
            </w:pPr>
          </w:p>
          <w:p w14:paraId="5D6A522D" w14:textId="77777777" w:rsidR="00020CDA" w:rsidRPr="00042E49" w:rsidRDefault="00020CDA" w:rsidP="004E4480">
            <w:pPr>
              <w:tabs>
                <w:tab w:val="left" w:pos="0"/>
              </w:tabs>
              <w:spacing w:line="240" w:lineRule="auto"/>
              <w:ind w:left="0" w:firstLine="0"/>
              <w:jc w:val="left"/>
              <w:rPr>
                <w:rFonts w:ascii="Times New Roman" w:hAnsi="Times New Roman"/>
                <w:lang w:val="kk-KZ"/>
              </w:rPr>
            </w:pPr>
          </w:p>
          <w:p w14:paraId="52DF6FD3" w14:textId="77777777" w:rsidR="00020CDA" w:rsidRPr="00042E49" w:rsidRDefault="00020CDA" w:rsidP="004E4480">
            <w:pPr>
              <w:tabs>
                <w:tab w:val="left" w:pos="0"/>
              </w:tabs>
              <w:spacing w:line="240" w:lineRule="auto"/>
              <w:ind w:left="0" w:firstLine="0"/>
              <w:jc w:val="left"/>
              <w:rPr>
                <w:rFonts w:ascii="Times New Roman" w:hAnsi="Times New Roman"/>
                <w:lang w:val="kk-KZ"/>
              </w:rPr>
            </w:pPr>
            <w:r w:rsidRPr="00042E49">
              <w:rPr>
                <w:rFonts w:ascii="Times New Roman" w:hAnsi="Times New Roman"/>
                <w:lang w:val="kk-KZ"/>
              </w:rPr>
              <w:t xml:space="preserve">   </w:t>
            </w:r>
          </w:p>
          <w:p w14:paraId="60D1C592" w14:textId="2197BAD0" w:rsidR="00020CDA" w:rsidRPr="00042E49" w:rsidRDefault="00020CDA" w:rsidP="004E4480">
            <w:pPr>
              <w:pStyle w:val="af1"/>
              <w:tabs>
                <w:tab w:val="left" w:pos="0"/>
              </w:tabs>
              <w:suppressAutoHyphens/>
              <w:ind w:left="0" w:firstLine="0"/>
              <w:jc w:val="center"/>
              <w:rPr>
                <w:rFonts w:ascii="Times New Roman" w:hAnsi="Times New Roman"/>
                <w:caps/>
                <w:lang w:val="kk-KZ"/>
              </w:rPr>
            </w:pPr>
            <w:r w:rsidRPr="00042E49">
              <w:rPr>
                <w:rFonts w:ascii="Times New Roman" w:hAnsi="Times New Roman"/>
                <w:b/>
                <w:lang w:val="kk-KZ"/>
              </w:rPr>
              <w:t xml:space="preserve">Газ каротажы </w:t>
            </w:r>
            <w:r w:rsidR="00515200">
              <w:rPr>
                <w:rFonts w:ascii="Times New Roman" w:hAnsi="Times New Roman"/>
                <w:b/>
                <w:lang w:val="kk-KZ"/>
              </w:rPr>
              <w:t xml:space="preserve">сантциясының </w:t>
            </w:r>
            <w:r w:rsidRPr="00042E49">
              <w:rPr>
                <w:rFonts w:ascii="Times New Roman" w:hAnsi="Times New Roman"/>
                <w:b/>
                <w:lang w:val="kk-KZ"/>
              </w:rPr>
              <w:t>қызметтері</w:t>
            </w:r>
          </w:p>
          <w:p w14:paraId="6A955CA9" w14:textId="77777777" w:rsidR="00020CDA" w:rsidRPr="00042E49" w:rsidRDefault="00020CDA" w:rsidP="004E4480">
            <w:pPr>
              <w:pStyle w:val="ad"/>
              <w:tabs>
                <w:tab w:val="left" w:pos="0"/>
              </w:tabs>
              <w:suppressAutoHyphens/>
              <w:spacing w:before="0" w:after="0" w:line="240" w:lineRule="auto"/>
              <w:rPr>
                <w:rFonts w:ascii="Times New Roman" w:hAnsi="Times New Roman"/>
                <w:caps w:val="0"/>
                <w:sz w:val="20"/>
                <w:lang w:val="kk-KZ"/>
              </w:rPr>
            </w:pPr>
          </w:p>
          <w:p w14:paraId="7F10AB70" w14:textId="77777777" w:rsidR="00020CDA" w:rsidRPr="00042E49" w:rsidRDefault="00020CDA" w:rsidP="004E4480">
            <w:pPr>
              <w:tabs>
                <w:tab w:val="left" w:pos="0"/>
              </w:tabs>
              <w:spacing w:line="240" w:lineRule="auto"/>
              <w:ind w:left="0" w:firstLine="0"/>
              <w:jc w:val="left"/>
              <w:rPr>
                <w:rFonts w:ascii="Times New Roman" w:hAnsi="Times New Roman"/>
                <w:lang w:val="kk-KZ"/>
              </w:rPr>
            </w:pPr>
          </w:p>
        </w:tc>
        <w:tc>
          <w:tcPr>
            <w:tcW w:w="3271" w:type="dxa"/>
            <w:tcBorders>
              <w:top w:val="single" w:sz="4" w:space="0" w:color="auto"/>
              <w:left w:val="single" w:sz="4" w:space="0" w:color="auto"/>
              <w:bottom w:val="single" w:sz="4" w:space="0" w:color="auto"/>
              <w:right w:val="single" w:sz="4" w:space="0" w:color="auto"/>
            </w:tcBorders>
          </w:tcPr>
          <w:p w14:paraId="3D8DE50B" w14:textId="77777777" w:rsidR="00020CDA" w:rsidRPr="00042E49" w:rsidRDefault="00020CDA" w:rsidP="004E4480">
            <w:pPr>
              <w:tabs>
                <w:tab w:val="left" w:pos="0"/>
              </w:tabs>
              <w:spacing w:line="240" w:lineRule="auto"/>
              <w:ind w:left="0" w:firstLine="0"/>
              <w:jc w:val="left"/>
              <w:rPr>
                <w:rFonts w:ascii="Times New Roman" w:hAnsi="Times New Roman"/>
                <w:lang w:val="kk-KZ"/>
              </w:rPr>
            </w:pPr>
            <w:r w:rsidRPr="00042E49">
              <w:rPr>
                <w:rFonts w:ascii="Times New Roman" w:hAnsi="Times New Roman"/>
                <w:lang w:val="kk-KZ"/>
              </w:rPr>
              <w:t>ZT-2 ұңғымасына жұмылдыру.</w:t>
            </w:r>
          </w:p>
          <w:p w14:paraId="0798AC7E" w14:textId="2F674E46" w:rsidR="00020CDA" w:rsidRPr="00042E49" w:rsidRDefault="00C473F5" w:rsidP="004E4480">
            <w:pPr>
              <w:tabs>
                <w:tab w:val="left" w:pos="0"/>
              </w:tabs>
              <w:spacing w:line="240" w:lineRule="auto"/>
              <w:ind w:left="0" w:firstLine="0"/>
              <w:rPr>
                <w:rFonts w:ascii="Times New Roman" w:hAnsi="Times New Roman"/>
                <w:lang w:val="kk-KZ"/>
              </w:rPr>
            </w:pPr>
            <w:r w:rsidRPr="00042E49">
              <w:rPr>
                <w:rFonts w:ascii="Times New Roman" w:hAnsi="Times New Roman"/>
                <w:lang w:val="kk-KZ"/>
              </w:rPr>
              <w:t>Г</w:t>
            </w:r>
            <w:r>
              <w:rPr>
                <w:rFonts w:ascii="Times New Roman" w:hAnsi="Times New Roman"/>
                <w:lang w:val="kk-KZ"/>
              </w:rPr>
              <w:t>ТЗ</w:t>
            </w:r>
            <w:r w:rsidRPr="00042E49">
              <w:rPr>
                <w:rFonts w:ascii="Times New Roman" w:hAnsi="Times New Roman"/>
                <w:lang w:val="kk-KZ"/>
              </w:rPr>
              <w:t xml:space="preserve"> </w:t>
            </w:r>
            <w:r w:rsidR="00020CDA" w:rsidRPr="00042E49">
              <w:rPr>
                <w:rFonts w:ascii="Times New Roman" w:hAnsi="Times New Roman"/>
                <w:lang w:val="kk-KZ"/>
              </w:rPr>
              <w:t>және газ каротажы.</w:t>
            </w:r>
          </w:p>
          <w:p w14:paraId="071E1AEB" w14:textId="77777777" w:rsidR="00020CDA" w:rsidRPr="00042E49" w:rsidRDefault="00020CDA" w:rsidP="004E4480">
            <w:pPr>
              <w:tabs>
                <w:tab w:val="left" w:pos="0"/>
              </w:tabs>
              <w:spacing w:line="240" w:lineRule="auto"/>
              <w:ind w:left="0" w:firstLine="0"/>
              <w:rPr>
                <w:rFonts w:ascii="Times New Roman" w:hAnsi="Times New Roman"/>
                <w:lang w:val="kk-KZ"/>
              </w:rPr>
            </w:pPr>
            <w:r w:rsidRPr="00042E49">
              <w:rPr>
                <w:rFonts w:ascii="Times New Roman" w:hAnsi="Times New Roman"/>
                <w:lang w:val="kk-KZ"/>
              </w:rPr>
              <w:t>Күнделікті және апта сайынғы есептерді жасау.</w:t>
            </w:r>
          </w:p>
          <w:p w14:paraId="28FB653E" w14:textId="77777777" w:rsidR="00020CDA" w:rsidRPr="00042E49" w:rsidRDefault="00020CDA" w:rsidP="00020CDA">
            <w:pPr>
              <w:tabs>
                <w:tab w:val="left" w:pos="0"/>
              </w:tabs>
              <w:spacing w:line="240" w:lineRule="auto"/>
              <w:ind w:left="0" w:firstLine="0"/>
              <w:jc w:val="left"/>
              <w:rPr>
                <w:rFonts w:ascii="Times New Roman" w:hAnsi="Times New Roman"/>
                <w:lang w:val="kk-KZ"/>
              </w:rPr>
            </w:pPr>
            <w:r w:rsidRPr="00042E49">
              <w:rPr>
                <w:rFonts w:ascii="Times New Roman" w:hAnsi="Times New Roman"/>
                <w:lang w:val="kk-KZ"/>
              </w:rPr>
              <w:t>ZT-2 ұңғымасынан кері жұмылдыру.</w:t>
            </w:r>
          </w:p>
          <w:p w14:paraId="4F67B405" w14:textId="77777777" w:rsidR="00020CDA" w:rsidRPr="00042E49" w:rsidRDefault="00020CDA" w:rsidP="00020CDA">
            <w:pPr>
              <w:tabs>
                <w:tab w:val="left" w:pos="0"/>
              </w:tabs>
              <w:spacing w:line="240" w:lineRule="auto"/>
              <w:ind w:left="0" w:firstLine="0"/>
              <w:jc w:val="left"/>
              <w:rPr>
                <w:rFonts w:ascii="Times New Roman" w:hAnsi="Times New Roman"/>
                <w:lang w:val="kk-KZ"/>
              </w:rPr>
            </w:pPr>
            <w:r w:rsidRPr="00042E49">
              <w:rPr>
                <w:rFonts w:ascii="Times New Roman" w:hAnsi="Times New Roman"/>
                <w:lang w:val="kk-KZ"/>
              </w:rPr>
              <w:t>ZT-2 ұңғымасы бойынша түпкілікті есепті тапсыру.</w:t>
            </w:r>
          </w:p>
        </w:tc>
        <w:tc>
          <w:tcPr>
            <w:tcW w:w="981" w:type="dxa"/>
            <w:tcBorders>
              <w:top w:val="single" w:sz="4" w:space="0" w:color="auto"/>
              <w:left w:val="single" w:sz="4" w:space="0" w:color="auto"/>
              <w:bottom w:val="single" w:sz="4" w:space="0" w:color="auto"/>
              <w:right w:val="single" w:sz="4" w:space="0" w:color="auto"/>
            </w:tcBorders>
          </w:tcPr>
          <w:p w14:paraId="5871FC01" w14:textId="77777777" w:rsidR="00020CDA" w:rsidRPr="00042E49" w:rsidRDefault="00020CDA" w:rsidP="004E4480">
            <w:pPr>
              <w:tabs>
                <w:tab w:val="left" w:pos="0"/>
              </w:tabs>
              <w:spacing w:line="240" w:lineRule="auto"/>
              <w:ind w:left="0"/>
              <w:rPr>
                <w:rFonts w:ascii="Times New Roman" w:hAnsi="Times New Roman"/>
                <w:lang w:val="kk-KZ"/>
              </w:rPr>
            </w:pPr>
          </w:p>
          <w:p w14:paraId="27DDAA8D" w14:textId="77777777" w:rsidR="00020CDA" w:rsidRPr="00042E49" w:rsidRDefault="00020CDA" w:rsidP="004E4480">
            <w:pPr>
              <w:tabs>
                <w:tab w:val="left" w:pos="0"/>
              </w:tabs>
              <w:spacing w:line="240" w:lineRule="auto"/>
              <w:ind w:left="0"/>
              <w:rPr>
                <w:rFonts w:ascii="Times New Roman" w:hAnsi="Times New Roman"/>
                <w:lang w:val="kk-KZ"/>
              </w:rPr>
            </w:pPr>
          </w:p>
          <w:p w14:paraId="7DE4A42F" w14:textId="77777777" w:rsidR="00020CDA" w:rsidRPr="00042E49" w:rsidRDefault="00020CDA" w:rsidP="00F03B67">
            <w:pPr>
              <w:tabs>
                <w:tab w:val="left" w:pos="0"/>
              </w:tabs>
              <w:spacing w:line="240" w:lineRule="auto"/>
              <w:ind w:left="0" w:hanging="55"/>
              <w:rPr>
                <w:rFonts w:ascii="Times New Roman" w:hAnsi="Times New Roman"/>
                <w:lang w:val="kk-KZ"/>
              </w:rPr>
            </w:pPr>
            <w:r w:rsidRPr="00042E49">
              <w:rPr>
                <w:rFonts w:ascii="Times New Roman" w:hAnsi="Times New Roman"/>
                <w:lang w:val="kk-KZ"/>
              </w:rPr>
              <w:t>Қызметтер</w:t>
            </w:r>
          </w:p>
          <w:p w14:paraId="477B8B6C" w14:textId="77777777" w:rsidR="00020CDA" w:rsidRPr="00042E49" w:rsidRDefault="00020CDA" w:rsidP="004E4480">
            <w:pPr>
              <w:tabs>
                <w:tab w:val="left" w:pos="0"/>
              </w:tabs>
              <w:spacing w:line="240" w:lineRule="auto"/>
              <w:ind w:left="0"/>
              <w:rPr>
                <w:rFonts w:ascii="Times New Roman" w:hAnsi="Times New Roman"/>
                <w:lang w:val="kk-KZ"/>
              </w:rPr>
            </w:pPr>
          </w:p>
          <w:p w14:paraId="69A07AE2" w14:textId="77777777" w:rsidR="00020CDA" w:rsidRPr="00042E49" w:rsidRDefault="00020CDA" w:rsidP="004E4480">
            <w:pPr>
              <w:tabs>
                <w:tab w:val="left" w:pos="0"/>
              </w:tabs>
              <w:spacing w:line="240" w:lineRule="auto"/>
              <w:ind w:left="0"/>
              <w:rPr>
                <w:rFonts w:ascii="Times New Roman" w:hAnsi="Times New Roman"/>
              </w:rPr>
            </w:pPr>
            <w:r w:rsidRPr="00042E49">
              <w:rPr>
                <w:rFonts w:ascii="Times New Roman" w:hAnsi="Times New Roman"/>
              </w:rPr>
              <w:t>Услуги</w:t>
            </w:r>
          </w:p>
        </w:tc>
        <w:tc>
          <w:tcPr>
            <w:tcW w:w="1418" w:type="dxa"/>
            <w:tcBorders>
              <w:top w:val="single" w:sz="4" w:space="0" w:color="auto"/>
              <w:left w:val="single" w:sz="4" w:space="0" w:color="auto"/>
              <w:bottom w:val="single" w:sz="4" w:space="0" w:color="auto"/>
              <w:right w:val="single" w:sz="4" w:space="0" w:color="auto"/>
            </w:tcBorders>
          </w:tcPr>
          <w:p w14:paraId="4C972956" w14:textId="77777777" w:rsidR="00020CDA" w:rsidRPr="00042E49" w:rsidRDefault="00020CDA" w:rsidP="004E4480">
            <w:pPr>
              <w:tabs>
                <w:tab w:val="left" w:pos="0"/>
              </w:tabs>
              <w:spacing w:line="240" w:lineRule="auto"/>
              <w:ind w:left="0"/>
              <w:rPr>
                <w:rFonts w:ascii="Times New Roman" w:hAnsi="Times New Roman"/>
              </w:rPr>
            </w:pPr>
          </w:p>
          <w:p w14:paraId="5E199E09" w14:textId="77777777" w:rsidR="00020CDA" w:rsidRPr="00042E49" w:rsidRDefault="00020CDA" w:rsidP="004E4480">
            <w:pPr>
              <w:tabs>
                <w:tab w:val="left" w:pos="0"/>
              </w:tabs>
              <w:spacing w:line="240" w:lineRule="auto"/>
              <w:ind w:left="0"/>
              <w:rPr>
                <w:rFonts w:ascii="Times New Roman" w:hAnsi="Times New Roman"/>
              </w:rPr>
            </w:pPr>
          </w:p>
          <w:p w14:paraId="17D0984A" w14:textId="77777777" w:rsidR="00020CDA" w:rsidRPr="00042E49" w:rsidRDefault="00020CDA" w:rsidP="004E4480">
            <w:pPr>
              <w:tabs>
                <w:tab w:val="left" w:pos="0"/>
              </w:tabs>
              <w:spacing w:line="240" w:lineRule="auto"/>
              <w:ind w:left="0"/>
              <w:rPr>
                <w:rFonts w:ascii="Times New Roman" w:hAnsi="Times New Roman"/>
              </w:rPr>
            </w:pPr>
          </w:p>
          <w:p w14:paraId="386EFA44" w14:textId="77777777" w:rsidR="00020CDA" w:rsidRPr="00042E49" w:rsidRDefault="00020CDA" w:rsidP="004E4480">
            <w:pPr>
              <w:tabs>
                <w:tab w:val="left" w:pos="0"/>
              </w:tabs>
              <w:spacing w:line="240" w:lineRule="auto"/>
              <w:ind w:left="0"/>
              <w:rPr>
                <w:rFonts w:ascii="Times New Roman" w:hAnsi="Times New Roman"/>
              </w:rPr>
            </w:pPr>
          </w:p>
          <w:p w14:paraId="1483E310" w14:textId="77777777" w:rsidR="00020CDA" w:rsidRPr="00042E49" w:rsidRDefault="00020CDA" w:rsidP="004E4480">
            <w:pPr>
              <w:tabs>
                <w:tab w:val="left" w:pos="0"/>
              </w:tabs>
              <w:spacing w:line="240" w:lineRule="auto"/>
              <w:ind w:left="0"/>
              <w:rPr>
                <w:rFonts w:ascii="Times New Roman" w:hAnsi="Times New Roman"/>
                <w:lang w:val="ru-RU"/>
              </w:rPr>
            </w:pPr>
            <w:r w:rsidRPr="00042E49">
              <w:rPr>
                <w:rFonts w:ascii="Times New Roman" w:hAnsi="Times New Roman"/>
                <w:lang w:val="ru-RU"/>
              </w:rPr>
              <w:t>1</w:t>
            </w:r>
          </w:p>
          <w:p w14:paraId="22AAA6EB" w14:textId="77777777" w:rsidR="00020CDA" w:rsidRPr="00042E49" w:rsidRDefault="00020CDA" w:rsidP="004E4480">
            <w:pPr>
              <w:tabs>
                <w:tab w:val="left" w:pos="0"/>
              </w:tabs>
              <w:spacing w:line="240" w:lineRule="auto"/>
              <w:ind w:left="0"/>
              <w:rPr>
                <w:rFonts w:ascii="Times New Roman" w:hAnsi="Times New Roman"/>
              </w:rPr>
            </w:pPr>
          </w:p>
        </w:tc>
        <w:tc>
          <w:tcPr>
            <w:tcW w:w="1276" w:type="dxa"/>
            <w:tcBorders>
              <w:top w:val="single" w:sz="4" w:space="0" w:color="auto"/>
              <w:left w:val="single" w:sz="4" w:space="0" w:color="auto"/>
              <w:bottom w:val="single" w:sz="4" w:space="0" w:color="auto"/>
              <w:right w:val="single" w:sz="4" w:space="0" w:color="auto"/>
            </w:tcBorders>
          </w:tcPr>
          <w:p w14:paraId="07D25181" w14:textId="77777777" w:rsidR="00020CDA" w:rsidRPr="00042E49" w:rsidRDefault="00020CDA" w:rsidP="00020CDA">
            <w:pPr>
              <w:tabs>
                <w:tab w:val="left" w:pos="0"/>
              </w:tabs>
              <w:spacing w:line="240" w:lineRule="auto"/>
              <w:ind w:left="0" w:firstLine="0"/>
              <w:rPr>
                <w:rFonts w:ascii="Times New Roman" w:hAnsi="Times New Roman"/>
                <w:lang w:val="kk-KZ"/>
              </w:rPr>
            </w:pPr>
            <w:r w:rsidRPr="00042E49">
              <w:rPr>
                <w:rFonts w:ascii="Times New Roman" w:hAnsi="Times New Roman"/>
                <w:lang w:val="ru-RU"/>
              </w:rPr>
              <w:t xml:space="preserve">2018 </w:t>
            </w:r>
            <w:r w:rsidRPr="00042E49">
              <w:rPr>
                <w:rFonts w:ascii="Times New Roman" w:hAnsi="Times New Roman"/>
                <w:lang w:val="kk-KZ"/>
              </w:rPr>
              <w:t xml:space="preserve"> жылғы шілде – қазан</w:t>
            </w:r>
          </w:p>
        </w:tc>
        <w:tc>
          <w:tcPr>
            <w:tcW w:w="3167" w:type="dxa"/>
            <w:tcBorders>
              <w:top w:val="single" w:sz="4" w:space="0" w:color="auto"/>
              <w:left w:val="single" w:sz="4" w:space="0" w:color="auto"/>
              <w:bottom w:val="single" w:sz="4" w:space="0" w:color="auto"/>
              <w:right w:val="single" w:sz="4" w:space="0" w:color="auto"/>
            </w:tcBorders>
          </w:tcPr>
          <w:p w14:paraId="2A8D63F5" w14:textId="77777777" w:rsidR="00020CDA" w:rsidRPr="00042E49" w:rsidRDefault="00020CDA" w:rsidP="004E4480">
            <w:pPr>
              <w:tabs>
                <w:tab w:val="left" w:pos="0"/>
              </w:tabs>
              <w:spacing w:line="240" w:lineRule="auto"/>
              <w:ind w:left="0"/>
              <w:jc w:val="center"/>
              <w:rPr>
                <w:rFonts w:ascii="Times New Roman" w:hAnsi="Times New Roman"/>
                <w:lang w:val="kk-KZ"/>
              </w:rPr>
            </w:pPr>
          </w:p>
          <w:p w14:paraId="0D407A49" w14:textId="77777777" w:rsidR="00020CDA" w:rsidRPr="00042E49" w:rsidRDefault="00020CDA" w:rsidP="004E4480">
            <w:pPr>
              <w:tabs>
                <w:tab w:val="left" w:pos="0"/>
              </w:tabs>
              <w:spacing w:line="240" w:lineRule="auto"/>
              <w:ind w:left="0"/>
              <w:jc w:val="center"/>
              <w:rPr>
                <w:rFonts w:ascii="Times New Roman" w:hAnsi="Times New Roman"/>
                <w:lang w:val="kk-KZ"/>
              </w:rPr>
            </w:pPr>
          </w:p>
          <w:p w14:paraId="7D9FF28C" w14:textId="77777777" w:rsidR="00020CDA" w:rsidRPr="00042E49" w:rsidRDefault="00020CDA" w:rsidP="00020CDA">
            <w:pPr>
              <w:tabs>
                <w:tab w:val="left" w:pos="0"/>
              </w:tabs>
              <w:spacing w:line="240" w:lineRule="auto"/>
              <w:ind w:left="0" w:firstLine="0"/>
              <w:rPr>
                <w:rFonts w:ascii="Times New Roman" w:hAnsi="Times New Roman"/>
                <w:lang w:val="kk-KZ"/>
              </w:rPr>
            </w:pPr>
            <w:r w:rsidRPr="00042E49">
              <w:rPr>
                <w:rFonts w:ascii="Times New Roman" w:hAnsi="Times New Roman"/>
                <w:lang w:val="kk-KZ"/>
              </w:rPr>
              <w:t>Каспий теңізіндегі қазақстандық сектордың солтүстік батыс бөлігіндегі Жамбыл учаскесінде орналасқан № ZT-2 бағалау ұңғымасы</w:t>
            </w:r>
          </w:p>
        </w:tc>
      </w:tr>
    </w:tbl>
    <w:p w14:paraId="44A3EE1E" w14:textId="77777777" w:rsidR="00020CDA" w:rsidRPr="00042E49" w:rsidRDefault="00020CDA" w:rsidP="00020CDA">
      <w:pPr>
        <w:keepNext/>
        <w:ind w:right="-2"/>
        <w:rPr>
          <w:rFonts w:ascii="Times New Roman" w:hAnsi="Times New Roman"/>
          <w:b/>
          <w:sz w:val="24"/>
          <w:szCs w:val="24"/>
          <w:lang w:val="kk-KZ"/>
        </w:rPr>
      </w:pPr>
      <w:r w:rsidRPr="00042E49">
        <w:rPr>
          <w:rFonts w:ascii="Times New Roman" w:hAnsi="Times New Roman"/>
          <w:b/>
          <w:sz w:val="24"/>
          <w:szCs w:val="24"/>
          <w:lang w:val="kk-KZ"/>
        </w:rPr>
        <w:t xml:space="preserve">          </w:t>
      </w:r>
    </w:p>
    <w:p w14:paraId="5FF2D854" w14:textId="2932AA93" w:rsidR="00020CDA" w:rsidRPr="00042E49" w:rsidRDefault="00020CDA" w:rsidP="00020CDA">
      <w:pPr>
        <w:keepNext/>
        <w:ind w:right="-2"/>
        <w:rPr>
          <w:rFonts w:ascii="Times New Roman" w:hAnsi="Times New Roman"/>
          <w:b/>
          <w:sz w:val="24"/>
          <w:szCs w:val="24"/>
          <w:lang w:val="ru-RU"/>
        </w:rPr>
      </w:pPr>
      <w:r w:rsidRPr="00042E49">
        <w:rPr>
          <w:rFonts w:ascii="Times New Roman" w:hAnsi="Times New Roman"/>
          <w:b/>
          <w:sz w:val="24"/>
          <w:szCs w:val="24"/>
          <w:lang w:val="kk-KZ"/>
        </w:rPr>
        <w:t xml:space="preserve">                      </w:t>
      </w:r>
      <w:r w:rsidRPr="00042E49">
        <w:rPr>
          <w:rFonts w:ascii="Times New Roman" w:hAnsi="Times New Roman"/>
          <w:b/>
          <w:sz w:val="24"/>
          <w:szCs w:val="24"/>
          <w:lang w:val="ru-RU"/>
        </w:rPr>
        <w:t xml:space="preserve">ТАПСЫРЫСШЫ                                                                                </w:t>
      </w:r>
      <w:r w:rsidR="0073495D">
        <w:rPr>
          <w:rFonts w:ascii="Times New Roman" w:hAnsi="Times New Roman"/>
          <w:b/>
          <w:sz w:val="24"/>
          <w:szCs w:val="24"/>
          <w:lang w:val="ru-RU"/>
        </w:rPr>
        <w:t>МЕРДІГЕР</w:t>
      </w:r>
    </w:p>
    <w:p w14:paraId="0261E9C8" w14:textId="77777777" w:rsidR="00020CDA" w:rsidRPr="00042E49" w:rsidRDefault="00020CDA" w:rsidP="00020CDA">
      <w:pPr>
        <w:keepNext/>
        <w:tabs>
          <w:tab w:val="left" w:pos="10716"/>
        </w:tabs>
        <w:ind w:right="-2"/>
        <w:rPr>
          <w:rFonts w:ascii="Times New Roman" w:hAnsi="Times New Roman"/>
          <w:b/>
          <w:sz w:val="24"/>
          <w:szCs w:val="24"/>
          <w:lang w:val="ru-RU"/>
        </w:rPr>
      </w:pPr>
      <w:r w:rsidRPr="00042E49">
        <w:rPr>
          <w:rFonts w:ascii="Times New Roman" w:hAnsi="Times New Roman"/>
          <w:b/>
          <w:sz w:val="24"/>
          <w:szCs w:val="24"/>
          <w:lang w:val="ru-RU"/>
        </w:rPr>
        <w:t xml:space="preserve">                                                                                                   </w:t>
      </w:r>
      <w:r w:rsidRPr="00042E49">
        <w:rPr>
          <w:rFonts w:ascii="Times New Roman" w:hAnsi="Times New Roman"/>
          <w:b/>
          <w:sz w:val="24"/>
          <w:szCs w:val="24"/>
          <w:lang w:val="ru-RU"/>
        </w:rPr>
        <w:tab/>
      </w:r>
    </w:p>
    <w:p w14:paraId="01525A47" w14:textId="77777777" w:rsidR="00020CDA" w:rsidRPr="00042E49" w:rsidRDefault="00020CDA" w:rsidP="00020CDA">
      <w:pPr>
        <w:ind w:right="139"/>
        <w:rPr>
          <w:rFonts w:ascii="Times New Roman" w:hAnsi="Times New Roman"/>
          <w:b/>
          <w:sz w:val="24"/>
          <w:szCs w:val="24"/>
          <w:lang w:val="ru-RU"/>
        </w:rPr>
      </w:pPr>
      <w:r w:rsidRPr="00042E49">
        <w:rPr>
          <w:rFonts w:ascii="Times New Roman" w:hAnsi="Times New Roman"/>
          <w:b/>
          <w:sz w:val="24"/>
          <w:szCs w:val="24"/>
          <w:lang w:val="ru-RU"/>
        </w:rPr>
        <w:t xml:space="preserve">            «Жамбыл Петролеум» ЖШС                                                                </w:t>
      </w:r>
    </w:p>
    <w:p w14:paraId="4F5E073F" w14:textId="77777777" w:rsidR="00020CDA" w:rsidRPr="00042E49" w:rsidRDefault="00020CDA" w:rsidP="00020CDA">
      <w:pPr>
        <w:ind w:right="139"/>
        <w:rPr>
          <w:rFonts w:ascii="Times New Roman" w:hAnsi="Times New Roman"/>
          <w:b/>
          <w:sz w:val="24"/>
          <w:szCs w:val="24"/>
          <w:lang w:val="ru-RU"/>
        </w:rPr>
      </w:pPr>
      <w:r w:rsidRPr="00042E49">
        <w:rPr>
          <w:rFonts w:ascii="Times New Roman" w:hAnsi="Times New Roman"/>
          <w:b/>
          <w:sz w:val="24"/>
          <w:szCs w:val="24"/>
          <w:lang w:val="ru-RU"/>
        </w:rPr>
        <w:t xml:space="preserve">            Бас директоры</w:t>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r w:rsidRPr="00042E49">
        <w:rPr>
          <w:rFonts w:ascii="Times New Roman" w:hAnsi="Times New Roman"/>
          <w:b/>
          <w:sz w:val="24"/>
          <w:szCs w:val="24"/>
          <w:lang w:val="ru-RU"/>
        </w:rPr>
        <w:tab/>
      </w:r>
    </w:p>
    <w:p w14:paraId="6548E83A" w14:textId="77777777" w:rsidR="00020CDA" w:rsidRPr="00042E49" w:rsidRDefault="00020CDA" w:rsidP="00020CDA">
      <w:pPr>
        <w:ind w:right="-2"/>
        <w:rPr>
          <w:rFonts w:ascii="Times New Roman" w:hAnsi="Times New Roman"/>
          <w:b/>
          <w:sz w:val="24"/>
          <w:szCs w:val="24"/>
          <w:lang w:val="ru-RU"/>
        </w:rPr>
        <w:sectPr w:rsidR="00020CDA" w:rsidRPr="00042E49" w:rsidSect="00BD296B">
          <w:pgSz w:w="16838" w:h="11906" w:orient="landscape" w:code="9"/>
          <w:pgMar w:top="1134" w:right="851" w:bottom="1134" w:left="1701" w:header="709" w:footer="425" w:gutter="0"/>
          <w:cols w:space="708"/>
          <w:docGrid w:linePitch="360"/>
        </w:sectPr>
      </w:pPr>
      <w:r w:rsidRPr="00042E49">
        <w:rPr>
          <w:rFonts w:ascii="Times New Roman" w:hAnsi="Times New Roman"/>
          <w:b/>
          <w:sz w:val="24"/>
          <w:szCs w:val="24"/>
          <w:lang w:val="ru-RU"/>
        </w:rPr>
        <w:t xml:space="preserve">            __________________ Х.Т.  Елеусінов      </w:t>
      </w:r>
      <w:r w:rsidRPr="00042E49">
        <w:rPr>
          <w:rFonts w:ascii="Times New Roman" w:hAnsi="Times New Roman"/>
          <w:b/>
          <w:sz w:val="24"/>
          <w:szCs w:val="24"/>
          <w:lang w:val="ru-RU"/>
        </w:rPr>
        <w:tab/>
        <w:t xml:space="preserve">                                                _________________ </w:t>
      </w:r>
    </w:p>
    <w:p w14:paraId="3901D8D4" w14:textId="6B67B8E9" w:rsidR="00020CDA" w:rsidRPr="00042E49" w:rsidRDefault="00020CDA" w:rsidP="00020CDA">
      <w:pPr>
        <w:autoSpaceDE w:val="0"/>
        <w:autoSpaceDN w:val="0"/>
        <w:adjustRightInd w:val="0"/>
        <w:spacing w:line="240" w:lineRule="auto"/>
        <w:ind w:left="0"/>
        <w:jc w:val="right"/>
        <w:rPr>
          <w:rFonts w:ascii="Times New Roman" w:hAnsi="Times New Roman"/>
          <w:b/>
          <w:lang w:val="kk-KZ"/>
        </w:rPr>
      </w:pPr>
      <w:r w:rsidRPr="00042E49">
        <w:rPr>
          <w:rFonts w:ascii="Times New Roman" w:hAnsi="Times New Roman"/>
          <w:b/>
          <w:lang w:val="kk-KZ"/>
        </w:rPr>
        <w:t>2018 ж.  «_____»_____________ шартқа  </w:t>
      </w:r>
      <w:r w:rsidR="004A68E4" w:rsidRPr="00042E49">
        <w:rPr>
          <w:rFonts w:ascii="Times New Roman" w:hAnsi="Times New Roman"/>
          <w:b/>
          <w:lang w:val="kk-KZ"/>
        </w:rPr>
        <w:t>№</w:t>
      </w:r>
      <w:r w:rsidRPr="00042E49">
        <w:rPr>
          <w:rFonts w:ascii="Times New Roman" w:hAnsi="Times New Roman"/>
          <w:b/>
          <w:lang w:val="kk-KZ"/>
        </w:rPr>
        <w:t>2- қосымша</w:t>
      </w:r>
    </w:p>
    <w:p w14:paraId="16E81C1A" w14:textId="77777777" w:rsidR="00020CDA" w:rsidRPr="00042E49" w:rsidRDefault="00020CDA" w:rsidP="00020CDA">
      <w:pPr>
        <w:rPr>
          <w:rFonts w:ascii="Times New Roman" w:hAnsi="Times New Roman"/>
          <w:b/>
          <w:lang w:val="kk-KZ"/>
        </w:rPr>
      </w:pPr>
    </w:p>
    <w:p w14:paraId="1BEFB413" w14:textId="10F0E5C9" w:rsidR="00020CDA" w:rsidRPr="00042E49" w:rsidRDefault="00020CDA" w:rsidP="00020CDA">
      <w:pPr>
        <w:pStyle w:val="3"/>
        <w:tabs>
          <w:tab w:val="left" w:pos="0"/>
        </w:tabs>
        <w:rPr>
          <w:rFonts w:ascii="Times New Roman" w:hAnsi="Times New Roman"/>
          <w:sz w:val="24"/>
          <w:szCs w:val="24"/>
          <w:lang w:val="kk-KZ"/>
        </w:rPr>
      </w:pPr>
      <w:r w:rsidRPr="00042E49">
        <w:rPr>
          <w:rFonts w:ascii="Times New Roman" w:hAnsi="Times New Roman"/>
          <w:sz w:val="24"/>
          <w:szCs w:val="24"/>
          <w:lang w:val="kk-KZ"/>
        </w:rPr>
        <w:t>Газ каротаж</w:t>
      </w:r>
      <w:r w:rsidR="00515200">
        <w:rPr>
          <w:rFonts w:ascii="Times New Roman" w:hAnsi="Times New Roman"/>
          <w:sz w:val="24"/>
          <w:szCs w:val="24"/>
          <w:lang w:val="kk-KZ"/>
        </w:rPr>
        <w:t>ы</w:t>
      </w:r>
      <w:r w:rsidRPr="00042E49">
        <w:rPr>
          <w:rFonts w:ascii="Times New Roman" w:hAnsi="Times New Roman"/>
          <w:sz w:val="24"/>
          <w:szCs w:val="24"/>
          <w:lang w:val="kk-KZ"/>
        </w:rPr>
        <w:t xml:space="preserve"> </w:t>
      </w:r>
      <w:r w:rsidR="00515200">
        <w:rPr>
          <w:rFonts w:ascii="Times New Roman" w:hAnsi="Times New Roman"/>
          <w:sz w:val="24"/>
          <w:szCs w:val="24"/>
          <w:lang w:val="kk-KZ"/>
        </w:rPr>
        <w:t>станциясының</w:t>
      </w:r>
      <w:r w:rsidR="00515200" w:rsidRPr="00042E49">
        <w:rPr>
          <w:rFonts w:ascii="Times New Roman" w:hAnsi="Times New Roman"/>
          <w:sz w:val="24"/>
          <w:szCs w:val="24"/>
          <w:lang w:val="kk-KZ"/>
        </w:rPr>
        <w:t xml:space="preserve"> </w:t>
      </w:r>
      <w:r w:rsidRPr="00042E49">
        <w:rPr>
          <w:rFonts w:ascii="Times New Roman" w:hAnsi="Times New Roman"/>
          <w:sz w:val="24"/>
          <w:szCs w:val="24"/>
          <w:lang w:val="kk-KZ"/>
        </w:rPr>
        <w:t>қызметтері</w:t>
      </w:r>
    </w:p>
    <w:p w14:paraId="55DBF852" w14:textId="77777777" w:rsidR="00020CDA" w:rsidRPr="00042E49" w:rsidRDefault="00020CDA" w:rsidP="00020CDA">
      <w:pPr>
        <w:pStyle w:val="3"/>
        <w:tabs>
          <w:tab w:val="left" w:pos="0"/>
        </w:tabs>
        <w:rPr>
          <w:rFonts w:ascii="Times New Roman" w:hAnsi="Times New Roman"/>
          <w:sz w:val="24"/>
          <w:szCs w:val="24"/>
          <w:lang w:val="kk-KZ"/>
        </w:rPr>
      </w:pPr>
      <w:r w:rsidRPr="00042E49">
        <w:rPr>
          <w:rFonts w:ascii="Times New Roman" w:hAnsi="Times New Roman"/>
          <w:sz w:val="24"/>
          <w:szCs w:val="24"/>
          <w:lang w:val="kk-KZ"/>
        </w:rPr>
        <w:t>ТЕХНИКАЛЫҚ ЕРЕКШЕЛІМ</w:t>
      </w:r>
    </w:p>
    <w:p w14:paraId="72D23D33" w14:textId="77777777" w:rsidR="00020CDA" w:rsidRPr="00042E49" w:rsidRDefault="00020CDA" w:rsidP="00020CDA">
      <w:pPr>
        <w:pStyle w:val="Iauiue"/>
        <w:widowControl/>
        <w:tabs>
          <w:tab w:val="left" w:pos="0"/>
        </w:tabs>
        <w:jc w:val="both"/>
        <w:rPr>
          <w:rFonts w:ascii="Times New Roman" w:hAnsi="Times New Roman" w:cs="Times New Roman"/>
          <w:sz w:val="24"/>
          <w:szCs w:val="24"/>
          <w:lang w:val="kk-KZ"/>
        </w:rPr>
      </w:pPr>
    </w:p>
    <w:tbl>
      <w:tblPr>
        <w:tblW w:w="9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214"/>
      </w:tblGrid>
      <w:tr w:rsidR="00020CDA" w:rsidRPr="00E17136" w14:paraId="49D6A1E0" w14:textId="77777777" w:rsidTr="004E4480">
        <w:tc>
          <w:tcPr>
            <w:tcW w:w="9214" w:type="dxa"/>
            <w:tcBorders>
              <w:top w:val="single" w:sz="4" w:space="0" w:color="auto"/>
              <w:left w:val="single" w:sz="4" w:space="0" w:color="auto"/>
              <w:bottom w:val="single" w:sz="4" w:space="0" w:color="auto"/>
              <w:right w:val="single" w:sz="4" w:space="0" w:color="auto"/>
            </w:tcBorders>
          </w:tcPr>
          <w:p w14:paraId="0682BE73" w14:textId="77777777" w:rsidR="00020CDA" w:rsidRPr="00042E49" w:rsidRDefault="00020CDA" w:rsidP="004E4480">
            <w:pPr>
              <w:pStyle w:val="af7"/>
              <w:tabs>
                <w:tab w:val="left" w:pos="0"/>
              </w:tabs>
              <w:rPr>
                <w:b/>
                <w:sz w:val="24"/>
                <w:lang w:val="kk-KZ"/>
              </w:rPr>
            </w:pPr>
            <w:r w:rsidRPr="00042E49">
              <w:rPr>
                <w:b/>
                <w:sz w:val="24"/>
                <w:lang w:val="kk-KZ"/>
              </w:rPr>
              <w:t>АНЫҚТАМАЛЫҚ АҚПАРАТ/ШОЛУ</w:t>
            </w:r>
          </w:p>
          <w:p w14:paraId="60D0EB10" w14:textId="77777777" w:rsidR="00020CDA" w:rsidRPr="00042E49" w:rsidRDefault="00020CDA" w:rsidP="004E4480">
            <w:pPr>
              <w:tabs>
                <w:tab w:val="left" w:pos="-720"/>
                <w:tab w:val="left" w:pos="0"/>
                <w:tab w:val="left" w:pos="34"/>
              </w:tabs>
              <w:suppressAutoHyphens/>
              <w:ind w:left="0" w:firstLine="0"/>
              <w:rPr>
                <w:rStyle w:val="13"/>
                <w:rFonts w:eastAsia="Batang"/>
                <w:lang w:val="kk-KZ"/>
              </w:rPr>
            </w:pPr>
            <w:r w:rsidRPr="00042E49">
              <w:rPr>
                <w:rFonts w:ascii="Times New Roman" w:hAnsi="Times New Roman"/>
                <w:spacing w:val="-2"/>
                <w:sz w:val="24"/>
                <w:szCs w:val="24"/>
                <w:lang w:val="kk-KZ"/>
              </w:rPr>
              <w:t xml:space="preserve">Жобаланған қызметтер ауданы – Жамбыл келісімшарттық аумағы </w:t>
            </w:r>
            <w:r w:rsidRPr="00042E49">
              <w:rPr>
                <w:rFonts w:ascii="Times New Roman" w:hAnsi="Times New Roman"/>
                <w:sz w:val="24"/>
                <w:szCs w:val="24"/>
                <w:lang w:val="kk-KZ"/>
              </w:rPr>
              <w:t xml:space="preserve">Қазақстан Республикасы Атырау облысының батыс бөлігінде, Ресей Федерациясының теңіздегі және құрлықтағы шекарасына тікелей жақын маңда орналасқан. </w:t>
            </w:r>
          </w:p>
        </w:tc>
      </w:tr>
    </w:tbl>
    <w:p w14:paraId="4A0CD8C7" w14:textId="77777777" w:rsidR="00020CDA" w:rsidRPr="00042E49" w:rsidRDefault="00020CDA" w:rsidP="00020CDA">
      <w:pPr>
        <w:tabs>
          <w:tab w:val="left" w:pos="0"/>
        </w:tabs>
        <w:jc w:val="center"/>
        <w:rPr>
          <w:rFonts w:ascii="Times New Roman" w:hAnsi="Times New Roman"/>
          <w:b/>
          <w:sz w:val="24"/>
          <w:szCs w:val="24"/>
          <w:lang w:val="kk-KZ"/>
        </w:rPr>
      </w:pPr>
    </w:p>
    <w:p w14:paraId="69E5324B" w14:textId="77777777" w:rsidR="00020CDA" w:rsidRPr="00042E49" w:rsidRDefault="00020CDA" w:rsidP="00020CDA">
      <w:pPr>
        <w:tabs>
          <w:tab w:val="left" w:pos="0"/>
        </w:tabs>
        <w:jc w:val="center"/>
        <w:rPr>
          <w:rFonts w:ascii="Times New Roman" w:hAnsi="Times New Roman"/>
          <w:i/>
          <w:sz w:val="24"/>
          <w:szCs w:val="24"/>
          <w:lang w:val="ru-RU"/>
        </w:rPr>
      </w:pPr>
      <w:r w:rsidRPr="00042E49">
        <w:rPr>
          <w:rFonts w:ascii="Times New Roman" w:hAnsi="Times New Roman"/>
          <w:sz w:val="24"/>
          <w:szCs w:val="24"/>
          <w:lang w:val="kk-KZ"/>
        </w:rPr>
        <w:t xml:space="preserve">                                                                                                                          </w:t>
      </w:r>
      <w:r w:rsidRPr="00042E49">
        <w:rPr>
          <w:rFonts w:ascii="Times New Roman" w:hAnsi="Times New Roman"/>
          <w:i/>
          <w:sz w:val="24"/>
          <w:szCs w:val="24"/>
          <w:lang w:val="kk-KZ"/>
        </w:rPr>
        <w:t xml:space="preserve">      </w:t>
      </w:r>
      <w:r w:rsidRPr="00042E49">
        <w:rPr>
          <w:rFonts w:ascii="Times New Roman" w:hAnsi="Times New Roman"/>
          <w:i/>
          <w:sz w:val="24"/>
          <w:szCs w:val="24"/>
          <w:lang w:val="ru-RU"/>
        </w:rPr>
        <w:t>1-кесте</w:t>
      </w:r>
    </w:p>
    <w:tbl>
      <w:tblPr>
        <w:tblW w:w="9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949"/>
        <w:gridCol w:w="3283"/>
      </w:tblGrid>
      <w:tr w:rsidR="00020CDA" w:rsidRPr="00042E49" w14:paraId="3B3EB696"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18C74595"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Жобаны орындау мерзімі:</w:t>
            </w:r>
          </w:p>
        </w:tc>
        <w:tc>
          <w:tcPr>
            <w:tcW w:w="3283" w:type="dxa"/>
            <w:tcBorders>
              <w:top w:val="single" w:sz="4" w:space="0" w:color="auto"/>
              <w:left w:val="single" w:sz="4" w:space="0" w:color="auto"/>
              <w:bottom w:val="single" w:sz="4" w:space="0" w:color="auto"/>
              <w:right w:val="single" w:sz="4" w:space="0" w:color="auto"/>
            </w:tcBorders>
            <w:vAlign w:val="center"/>
          </w:tcPr>
          <w:p w14:paraId="2FC532E8" w14:textId="77777777" w:rsidR="00020CDA" w:rsidRPr="00042E49" w:rsidRDefault="00020CDA" w:rsidP="00020CDA">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  2018 жыл</w:t>
            </w:r>
          </w:p>
        </w:tc>
      </w:tr>
      <w:tr w:rsidR="00020CDA" w:rsidRPr="00042E49" w14:paraId="26032F13"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6FEF7D31" w14:textId="77777777" w:rsidR="00020CDA" w:rsidRPr="00042E49" w:rsidRDefault="00020CDA" w:rsidP="004E4480">
            <w:pPr>
              <w:tabs>
                <w:tab w:val="left" w:pos="0"/>
                <w:tab w:val="left" w:pos="34"/>
              </w:tabs>
              <w:rPr>
                <w:rFonts w:ascii="Times New Roman" w:hAnsi="Times New Roman"/>
                <w:spacing w:val="-2"/>
                <w:sz w:val="24"/>
                <w:szCs w:val="24"/>
              </w:rPr>
            </w:pPr>
            <w:r w:rsidRPr="00042E49">
              <w:rPr>
                <w:rFonts w:ascii="Times New Roman" w:hAnsi="Times New Roman"/>
                <w:spacing w:val="-2"/>
                <w:sz w:val="24"/>
                <w:szCs w:val="24"/>
                <w:lang w:val="ru-RU"/>
              </w:rPr>
              <w:t>Ұңғыма</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салуды</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бастау</w:t>
            </w:r>
            <w:r w:rsidRPr="00042E49">
              <w:rPr>
                <w:rFonts w:ascii="Times New Roman" w:hAnsi="Times New Roman"/>
                <w:spacing w:val="-2"/>
                <w:sz w:val="24"/>
                <w:szCs w:val="24"/>
              </w:rPr>
              <w:t>:</w:t>
            </w:r>
          </w:p>
          <w:p w14:paraId="51A2C5CC" w14:textId="77777777" w:rsidR="00020CDA" w:rsidRPr="00042E49" w:rsidRDefault="00020CDA" w:rsidP="00020CDA">
            <w:pPr>
              <w:tabs>
                <w:tab w:val="left" w:pos="0"/>
                <w:tab w:val="left" w:pos="34"/>
              </w:tabs>
              <w:rPr>
                <w:rFonts w:ascii="Times New Roman" w:hAnsi="Times New Roman"/>
                <w:sz w:val="24"/>
                <w:szCs w:val="24"/>
                <w:lang w:val="kk-KZ"/>
              </w:rPr>
            </w:pPr>
            <w:r w:rsidRPr="00042E49">
              <w:rPr>
                <w:rFonts w:ascii="Times New Roman" w:hAnsi="Times New Roman"/>
                <w:sz w:val="24"/>
                <w:szCs w:val="24"/>
              </w:rPr>
              <w:t xml:space="preserve">№ </w:t>
            </w:r>
            <w:r w:rsidRPr="00042E49">
              <w:rPr>
                <w:rFonts w:ascii="Times New Roman" w:hAnsi="Times New Roman"/>
                <w:sz w:val="24"/>
                <w:szCs w:val="24"/>
                <w:lang w:val="en-US"/>
              </w:rPr>
              <w:t>ZT</w:t>
            </w:r>
            <w:r w:rsidRPr="00042E49">
              <w:rPr>
                <w:rFonts w:ascii="Times New Roman" w:hAnsi="Times New Roman"/>
                <w:sz w:val="24"/>
                <w:szCs w:val="24"/>
              </w:rPr>
              <w:t>-</w:t>
            </w:r>
            <w:r w:rsidRPr="00042E49">
              <w:rPr>
                <w:rFonts w:ascii="Times New Roman" w:hAnsi="Times New Roman"/>
                <w:sz w:val="24"/>
                <w:szCs w:val="24"/>
                <w:lang w:val="kk-KZ"/>
              </w:rPr>
              <w:t>2</w:t>
            </w:r>
          </w:p>
        </w:tc>
        <w:tc>
          <w:tcPr>
            <w:tcW w:w="3283" w:type="dxa"/>
            <w:tcBorders>
              <w:top w:val="single" w:sz="4" w:space="0" w:color="auto"/>
              <w:left w:val="single" w:sz="4" w:space="0" w:color="auto"/>
              <w:bottom w:val="single" w:sz="4" w:space="0" w:color="auto"/>
              <w:right w:val="single" w:sz="4" w:space="0" w:color="auto"/>
            </w:tcBorders>
            <w:vAlign w:val="center"/>
          </w:tcPr>
          <w:p w14:paraId="2D782C89"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2018 жылғы шілде</w:t>
            </w:r>
          </w:p>
          <w:p w14:paraId="76513FA2"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p>
        </w:tc>
      </w:tr>
      <w:tr w:rsidR="00020CDA" w:rsidRPr="00042E49" w14:paraId="1827CF3E"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6331C43E" w14:textId="77777777" w:rsidR="00020CDA" w:rsidRPr="00042E49" w:rsidRDefault="00020CDA" w:rsidP="00B42593">
            <w:pPr>
              <w:tabs>
                <w:tab w:val="left" w:pos="0"/>
                <w:tab w:val="left" w:pos="34"/>
              </w:tabs>
              <w:ind w:left="0" w:firstLine="0"/>
              <w:rPr>
                <w:rFonts w:ascii="Times New Roman" w:hAnsi="Times New Roman"/>
                <w:spacing w:val="-2"/>
                <w:sz w:val="24"/>
                <w:szCs w:val="24"/>
              </w:rPr>
            </w:pPr>
            <w:r w:rsidRPr="00042E49">
              <w:rPr>
                <w:rFonts w:ascii="Times New Roman" w:hAnsi="Times New Roman"/>
                <w:spacing w:val="-2"/>
                <w:sz w:val="24"/>
                <w:szCs w:val="24"/>
                <w:lang w:val="ru-RU"/>
              </w:rPr>
              <w:t>ГТЗ</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бекетін</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жұмылдыруды</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және</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палуба</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жабдығын</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орнатуды</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бастау</w:t>
            </w:r>
          </w:p>
        </w:tc>
        <w:tc>
          <w:tcPr>
            <w:tcW w:w="3283" w:type="dxa"/>
            <w:tcBorders>
              <w:top w:val="single" w:sz="4" w:space="0" w:color="auto"/>
              <w:left w:val="single" w:sz="4" w:space="0" w:color="auto"/>
              <w:bottom w:val="single" w:sz="4" w:space="0" w:color="auto"/>
              <w:right w:val="single" w:sz="4" w:space="0" w:color="auto"/>
            </w:tcBorders>
            <w:vAlign w:val="center"/>
          </w:tcPr>
          <w:p w14:paraId="07425E49"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kk-KZ"/>
              </w:rPr>
            </w:pPr>
            <w:r w:rsidRPr="00042E49">
              <w:rPr>
                <w:rFonts w:ascii="Times New Roman" w:hAnsi="Times New Roman"/>
                <w:spacing w:val="-2"/>
                <w:sz w:val="24"/>
                <w:szCs w:val="24"/>
                <w:lang w:val="kk-KZ"/>
              </w:rPr>
              <w:t>2018 жылғы 20 маусымнан бастап</w:t>
            </w:r>
          </w:p>
        </w:tc>
      </w:tr>
      <w:tr w:rsidR="00020CDA" w:rsidRPr="00E17136" w14:paraId="3CCE53C6"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4A464441" w14:textId="77777777" w:rsidR="00020CDA" w:rsidRPr="00042E49" w:rsidRDefault="00020CDA" w:rsidP="004E4480">
            <w:pPr>
              <w:tabs>
                <w:tab w:val="left" w:pos="0"/>
                <w:tab w:val="left" w:pos="34"/>
              </w:tabs>
              <w:ind w:left="0" w:firstLine="0"/>
              <w:rPr>
                <w:rFonts w:ascii="Times New Roman" w:hAnsi="Times New Roman"/>
                <w:b/>
                <w:sz w:val="24"/>
                <w:szCs w:val="24"/>
                <w:lang w:val="ru-RU"/>
              </w:rPr>
            </w:pPr>
            <w:r w:rsidRPr="00042E49">
              <w:rPr>
                <w:rFonts w:ascii="Times New Roman" w:hAnsi="Times New Roman"/>
                <w:spacing w:val="-2"/>
                <w:sz w:val="24"/>
                <w:szCs w:val="24"/>
                <w:lang w:val="ru-RU"/>
              </w:rPr>
              <w:t xml:space="preserve">Ұңғыма орналасқан жердің координаттары </w:t>
            </w:r>
          </w:p>
        </w:tc>
        <w:tc>
          <w:tcPr>
            <w:tcW w:w="3283" w:type="dxa"/>
            <w:tcBorders>
              <w:top w:val="single" w:sz="4" w:space="0" w:color="auto"/>
              <w:left w:val="single" w:sz="4" w:space="0" w:color="auto"/>
              <w:bottom w:val="single" w:sz="4" w:space="0" w:color="auto"/>
              <w:right w:val="single" w:sz="4" w:space="0" w:color="auto"/>
            </w:tcBorders>
            <w:vAlign w:val="center"/>
          </w:tcPr>
          <w:p w14:paraId="04B55D70" w14:textId="77777777" w:rsidR="00020CDA" w:rsidRPr="00042E49" w:rsidRDefault="00020CDA" w:rsidP="004E4480">
            <w:pPr>
              <w:tabs>
                <w:tab w:val="left" w:pos="-720"/>
                <w:tab w:val="left" w:pos="0"/>
                <w:tab w:val="left" w:pos="34"/>
              </w:tabs>
              <w:suppressAutoHyphens/>
              <w:ind w:left="0" w:firstLine="0"/>
              <w:rPr>
                <w:rStyle w:val="13"/>
                <w:rFonts w:eastAsia="Batang"/>
                <w:lang w:val="kk-KZ"/>
              </w:rPr>
            </w:pPr>
            <w:r w:rsidRPr="00042E49">
              <w:rPr>
                <w:rFonts w:ascii="Times New Roman" w:hAnsi="Times New Roman"/>
                <w:b/>
                <w:spacing w:val="-2"/>
                <w:sz w:val="24"/>
                <w:szCs w:val="24"/>
                <w:lang w:val="kk-KZ"/>
              </w:rPr>
              <w:t>ББҚ жайғасытру жұмыстары аяқталған соң беріледі</w:t>
            </w:r>
          </w:p>
        </w:tc>
      </w:tr>
      <w:tr w:rsidR="00020CDA" w:rsidRPr="00042E49" w14:paraId="7952B8F0"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5270B4B6" w14:textId="77777777" w:rsidR="00020CDA" w:rsidRPr="00042E49" w:rsidRDefault="00020CDA" w:rsidP="004E4480">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Бұрғылау аймағында теңіздің тереңдігі:</w:t>
            </w:r>
          </w:p>
          <w:p w14:paraId="48D18588" w14:textId="77777777" w:rsidR="00020CDA" w:rsidRPr="00042E49" w:rsidRDefault="00020CDA" w:rsidP="004E4480">
            <w:pPr>
              <w:tabs>
                <w:tab w:val="left" w:pos="-720"/>
                <w:tab w:val="left" w:pos="0"/>
                <w:tab w:val="left" w:pos="34"/>
              </w:tabs>
              <w:suppressAutoHyphens/>
              <w:rPr>
                <w:rFonts w:ascii="Times New Roman" w:hAnsi="Times New Roman"/>
                <w:spacing w:val="-2"/>
                <w:sz w:val="24"/>
                <w:szCs w:val="24"/>
                <w:lang w:val="ru-RU"/>
              </w:rPr>
            </w:pPr>
          </w:p>
        </w:tc>
        <w:tc>
          <w:tcPr>
            <w:tcW w:w="3283" w:type="dxa"/>
            <w:tcBorders>
              <w:top w:val="single" w:sz="4" w:space="0" w:color="auto"/>
              <w:left w:val="single" w:sz="4" w:space="0" w:color="auto"/>
              <w:bottom w:val="single" w:sz="4" w:space="0" w:color="auto"/>
              <w:right w:val="single" w:sz="4" w:space="0" w:color="auto"/>
            </w:tcBorders>
            <w:vAlign w:val="center"/>
          </w:tcPr>
          <w:p w14:paraId="28FC7CF6"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3,5 ~ 4,5 метр</w:t>
            </w:r>
          </w:p>
        </w:tc>
      </w:tr>
      <w:tr w:rsidR="00020CDA" w:rsidRPr="00042E49" w14:paraId="7A2767CC"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758DCBA4" w14:textId="77777777" w:rsidR="00020CDA" w:rsidRPr="00042E49" w:rsidRDefault="00020CDA" w:rsidP="00020CDA">
            <w:pPr>
              <w:tabs>
                <w:tab w:val="left" w:pos="-720"/>
                <w:tab w:val="left" w:pos="0"/>
                <w:tab w:val="left" w:pos="34"/>
              </w:tabs>
              <w:suppressAutoHyphens/>
              <w:rPr>
                <w:rFonts w:ascii="Times New Roman" w:hAnsi="Times New Roman"/>
                <w:spacing w:val="-2"/>
                <w:sz w:val="24"/>
                <w:szCs w:val="24"/>
              </w:rPr>
            </w:pPr>
            <w:r w:rsidRPr="00042E49">
              <w:rPr>
                <w:rFonts w:ascii="Times New Roman" w:hAnsi="Times New Roman"/>
                <w:spacing w:val="-2"/>
                <w:sz w:val="24"/>
                <w:szCs w:val="24"/>
              </w:rPr>
              <w:t>ZT-</w:t>
            </w:r>
            <w:r w:rsidRPr="00042E49">
              <w:rPr>
                <w:rFonts w:ascii="Times New Roman" w:hAnsi="Times New Roman"/>
                <w:spacing w:val="-2"/>
                <w:sz w:val="24"/>
                <w:szCs w:val="24"/>
                <w:lang w:val="kk-KZ"/>
              </w:rPr>
              <w:t>2</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ұңғымасының</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жобалық</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тереңдігі</w:t>
            </w:r>
          </w:p>
        </w:tc>
        <w:tc>
          <w:tcPr>
            <w:tcW w:w="3283" w:type="dxa"/>
            <w:tcBorders>
              <w:top w:val="single" w:sz="4" w:space="0" w:color="auto"/>
              <w:left w:val="single" w:sz="4" w:space="0" w:color="auto"/>
              <w:bottom w:val="single" w:sz="4" w:space="0" w:color="auto"/>
              <w:right w:val="single" w:sz="4" w:space="0" w:color="auto"/>
            </w:tcBorders>
            <w:vAlign w:val="center"/>
          </w:tcPr>
          <w:p w14:paraId="5BCA478A" w14:textId="24A525E9" w:rsidR="00020CDA" w:rsidRPr="00042E49" w:rsidRDefault="00020CDA" w:rsidP="00485E45">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 </w:t>
            </w:r>
            <w:r w:rsidR="00485E45">
              <w:rPr>
                <w:rFonts w:ascii="Times New Roman" w:hAnsi="Times New Roman"/>
                <w:spacing w:val="-2"/>
                <w:sz w:val="24"/>
                <w:szCs w:val="24"/>
                <w:lang w:val="ru-RU"/>
              </w:rPr>
              <w:t>18</w:t>
            </w:r>
            <w:r w:rsidR="00E462C6" w:rsidRPr="00042E49">
              <w:rPr>
                <w:rFonts w:ascii="Times New Roman" w:hAnsi="Times New Roman"/>
                <w:spacing w:val="-2"/>
                <w:sz w:val="24"/>
                <w:szCs w:val="24"/>
                <w:lang w:val="ru-RU"/>
              </w:rPr>
              <w:t xml:space="preserve">00 </w:t>
            </w:r>
            <w:r w:rsidRPr="00042E49">
              <w:rPr>
                <w:rFonts w:ascii="Times New Roman" w:hAnsi="Times New Roman"/>
                <w:spacing w:val="-2"/>
                <w:sz w:val="24"/>
                <w:szCs w:val="24"/>
                <w:lang w:val="ru-RU"/>
              </w:rPr>
              <w:t>метр</w:t>
            </w:r>
          </w:p>
        </w:tc>
      </w:tr>
      <w:tr w:rsidR="00020CDA" w:rsidRPr="00042E49" w14:paraId="15DE7AD6"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54C6082D" w14:textId="77777777" w:rsidR="00020CDA" w:rsidRPr="00042E49" w:rsidDel="00E62E36" w:rsidRDefault="00020CDA" w:rsidP="004E4480">
            <w:pPr>
              <w:tabs>
                <w:tab w:val="left" w:pos="-720"/>
                <w:tab w:val="left" w:pos="0"/>
                <w:tab w:val="left" w:pos="34"/>
              </w:tabs>
              <w:suppressAutoHyphens/>
              <w:ind w:left="34" w:hanging="34"/>
              <w:rPr>
                <w:rFonts w:ascii="Times New Roman" w:hAnsi="Times New Roman"/>
                <w:spacing w:val="-2"/>
                <w:sz w:val="24"/>
                <w:szCs w:val="24"/>
              </w:rPr>
            </w:pPr>
            <w:r w:rsidRPr="00042E49">
              <w:rPr>
                <w:rFonts w:ascii="Times New Roman" w:hAnsi="Times New Roman"/>
                <w:spacing w:val="-2"/>
                <w:sz w:val="24"/>
                <w:szCs w:val="24"/>
                <w:lang w:val="ru-RU"/>
              </w:rPr>
              <w:t>Ұңғыма</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түрі</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тігінен</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көлбеу</w:t>
            </w:r>
            <w:r w:rsidRPr="00042E49">
              <w:rPr>
                <w:rFonts w:ascii="Times New Roman" w:hAnsi="Times New Roman"/>
                <w:spacing w:val="-2"/>
                <w:sz w:val="24"/>
                <w:szCs w:val="24"/>
              </w:rPr>
              <w:t>-</w:t>
            </w:r>
            <w:r w:rsidRPr="00042E49">
              <w:rPr>
                <w:rFonts w:ascii="Times New Roman" w:hAnsi="Times New Roman"/>
                <w:spacing w:val="-2"/>
                <w:sz w:val="24"/>
                <w:szCs w:val="24"/>
                <w:lang w:val="ru-RU"/>
              </w:rPr>
              <w:t>бағытталған</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шоғырлы</w:t>
            </w:r>
            <w:r w:rsidRPr="00042E49">
              <w:rPr>
                <w:rFonts w:ascii="Times New Roman" w:hAnsi="Times New Roman"/>
                <w:spacing w:val="-2"/>
                <w:sz w:val="24"/>
                <w:szCs w:val="24"/>
              </w:rPr>
              <w:t>):</w:t>
            </w:r>
          </w:p>
        </w:tc>
        <w:tc>
          <w:tcPr>
            <w:tcW w:w="3283" w:type="dxa"/>
            <w:tcBorders>
              <w:top w:val="single" w:sz="4" w:space="0" w:color="auto"/>
              <w:left w:val="single" w:sz="4" w:space="0" w:color="auto"/>
              <w:bottom w:val="single" w:sz="4" w:space="0" w:color="auto"/>
              <w:right w:val="single" w:sz="4" w:space="0" w:color="auto"/>
            </w:tcBorders>
            <w:vAlign w:val="center"/>
          </w:tcPr>
          <w:p w14:paraId="4C3484FB"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Тігінен</w:t>
            </w:r>
          </w:p>
        </w:tc>
      </w:tr>
      <w:tr w:rsidR="00020CDA" w:rsidRPr="00042E49" w14:paraId="3CFA1D80"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131B1B91" w14:textId="77777777" w:rsidR="00020CDA" w:rsidRPr="00042E49" w:rsidRDefault="00020CDA" w:rsidP="004E4480">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Сағалық жабдық түрі</w:t>
            </w:r>
          </w:p>
        </w:tc>
        <w:tc>
          <w:tcPr>
            <w:tcW w:w="3283" w:type="dxa"/>
            <w:tcBorders>
              <w:top w:val="single" w:sz="4" w:space="0" w:color="auto"/>
              <w:left w:val="single" w:sz="4" w:space="0" w:color="auto"/>
              <w:bottom w:val="single" w:sz="4" w:space="0" w:color="auto"/>
              <w:right w:val="single" w:sz="4" w:space="0" w:color="auto"/>
            </w:tcBorders>
            <w:vAlign w:val="center"/>
          </w:tcPr>
          <w:p w14:paraId="11FD4985"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UH1 35 Мпа.(FMC)</w:t>
            </w:r>
          </w:p>
        </w:tc>
      </w:tr>
      <w:tr w:rsidR="00020CDA" w:rsidRPr="00E17136" w14:paraId="59B8BC6C"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624A9B74" w14:textId="77777777" w:rsidR="00020CDA" w:rsidRPr="00042E49" w:rsidRDefault="00020CDA" w:rsidP="004E4480">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Ұңғыма құрылымы:</w:t>
            </w:r>
          </w:p>
        </w:tc>
        <w:tc>
          <w:tcPr>
            <w:tcW w:w="3283" w:type="dxa"/>
            <w:tcBorders>
              <w:top w:val="single" w:sz="4" w:space="0" w:color="auto"/>
              <w:left w:val="single" w:sz="4" w:space="0" w:color="auto"/>
              <w:bottom w:val="single" w:sz="4" w:space="0" w:color="auto"/>
              <w:right w:val="single" w:sz="4" w:space="0" w:color="auto"/>
            </w:tcBorders>
            <w:vAlign w:val="center"/>
          </w:tcPr>
          <w:p w14:paraId="633A96D1"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smartTag w:uri="urn:schemas-microsoft-com:office:smarttags" w:element="metricconverter">
              <w:smartTagPr>
                <w:attr w:name="ProductID" w:val="762 мм"/>
              </w:smartTagPr>
              <w:r w:rsidRPr="00042E49">
                <w:rPr>
                  <w:rFonts w:ascii="Times New Roman" w:hAnsi="Times New Roman"/>
                  <w:spacing w:val="-2"/>
                  <w:sz w:val="24"/>
                  <w:szCs w:val="24"/>
                  <w:lang w:val="ru-RU"/>
                </w:rPr>
                <w:t>762 мм</w:t>
              </w:r>
            </w:smartTag>
            <w:r w:rsidRPr="00042E49">
              <w:rPr>
                <w:rFonts w:ascii="Times New Roman" w:hAnsi="Times New Roman"/>
                <w:spacing w:val="-2"/>
                <w:sz w:val="24"/>
                <w:szCs w:val="24"/>
                <w:lang w:val="ru-RU"/>
              </w:rPr>
              <w:t xml:space="preserve"> x </w:t>
            </w:r>
            <w:smartTag w:uri="urn:schemas-microsoft-com:office:smarttags" w:element="metricconverter">
              <w:smartTagPr>
                <w:attr w:name="ProductID" w:val="339.7 мм"/>
              </w:smartTagPr>
              <w:r w:rsidRPr="00042E49">
                <w:rPr>
                  <w:rFonts w:ascii="Times New Roman" w:hAnsi="Times New Roman"/>
                  <w:spacing w:val="-2"/>
                  <w:sz w:val="24"/>
                  <w:szCs w:val="24"/>
                  <w:lang w:val="ru-RU"/>
                </w:rPr>
                <w:t>339.7 мм</w:t>
              </w:r>
            </w:smartTag>
            <w:r w:rsidRPr="00042E49">
              <w:rPr>
                <w:rFonts w:ascii="Times New Roman" w:hAnsi="Times New Roman"/>
                <w:spacing w:val="-2"/>
                <w:sz w:val="24"/>
                <w:szCs w:val="24"/>
                <w:lang w:val="ru-RU"/>
              </w:rPr>
              <w:t xml:space="preserve">  x  </w:t>
            </w:r>
            <w:smartTag w:uri="urn:schemas-microsoft-com:office:smarttags" w:element="metricconverter">
              <w:smartTagPr>
                <w:attr w:name="ProductID" w:val="244.4 мм"/>
              </w:smartTagPr>
              <w:r w:rsidRPr="00042E49">
                <w:rPr>
                  <w:rFonts w:ascii="Times New Roman" w:hAnsi="Times New Roman"/>
                  <w:spacing w:val="-2"/>
                  <w:sz w:val="24"/>
                  <w:szCs w:val="24"/>
                  <w:lang w:val="ru-RU"/>
                </w:rPr>
                <w:t>244.4 мм</w:t>
              </w:r>
            </w:smartTag>
            <w:r w:rsidRPr="00042E49">
              <w:rPr>
                <w:rFonts w:ascii="Times New Roman" w:hAnsi="Times New Roman"/>
                <w:spacing w:val="-2"/>
                <w:sz w:val="24"/>
                <w:szCs w:val="24"/>
                <w:lang w:val="ru-RU"/>
              </w:rPr>
              <w:t xml:space="preserve">  x </w:t>
            </w:r>
            <w:smartTag w:uri="urn:schemas-microsoft-com:office:smarttags" w:element="metricconverter">
              <w:smartTagPr>
                <w:attr w:name="ProductID" w:val="177.8 мм"/>
              </w:smartTagPr>
              <w:r w:rsidRPr="00042E49">
                <w:rPr>
                  <w:rFonts w:ascii="Times New Roman" w:hAnsi="Times New Roman"/>
                  <w:spacing w:val="-2"/>
                  <w:sz w:val="24"/>
                  <w:szCs w:val="24"/>
                  <w:lang w:val="ru-RU"/>
                </w:rPr>
                <w:t>177.8 мм</w:t>
              </w:r>
            </w:smartTag>
          </w:p>
        </w:tc>
      </w:tr>
      <w:tr w:rsidR="00020CDA" w:rsidRPr="00042E49" w14:paraId="2D2FAEEB"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1F2155AD" w14:textId="77777777" w:rsidR="00020CDA" w:rsidRPr="00042E49" w:rsidRDefault="00020CDA" w:rsidP="004E4480">
            <w:pPr>
              <w:tabs>
                <w:tab w:val="left" w:pos="-720"/>
                <w:tab w:val="left" w:pos="0"/>
                <w:tab w:val="left" w:pos="34"/>
              </w:tabs>
              <w:suppressAutoHyphens/>
              <w:ind w:left="34" w:hanging="34"/>
              <w:rPr>
                <w:rFonts w:ascii="Times New Roman" w:hAnsi="Times New Roman"/>
                <w:spacing w:val="-2"/>
                <w:sz w:val="24"/>
                <w:szCs w:val="24"/>
                <w:lang w:val="ru-RU"/>
              </w:rPr>
            </w:pPr>
            <w:r w:rsidRPr="00042E49">
              <w:rPr>
                <w:rFonts w:ascii="Times New Roman" w:hAnsi="Times New Roman"/>
                <w:spacing w:val="-2"/>
                <w:sz w:val="24"/>
                <w:szCs w:val="24"/>
                <w:lang w:val="ru-RU"/>
              </w:rPr>
              <w:t>Бұрғылау ерітіндісінің максимальдық тығыздығы:</w:t>
            </w:r>
          </w:p>
        </w:tc>
        <w:tc>
          <w:tcPr>
            <w:tcW w:w="3283" w:type="dxa"/>
            <w:tcBorders>
              <w:top w:val="single" w:sz="4" w:space="0" w:color="auto"/>
              <w:left w:val="single" w:sz="4" w:space="0" w:color="auto"/>
              <w:bottom w:val="single" w:sz="4" w:space="0" w:color="auto"/>
              <w:right w:val="single" w:sz="4" w:space="0" w:color="auto"/>
            </w:tcBorders>
            <w:vAlign w:val="center"/>
          </w:tcPr>
          <w:p w14:paraId="5CE08A8A"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12</w:t>
            </w:r>
            <w:r w:rsidRPr="00042E49">
              <w:rPr>
                <w:rFonts w:ascii="Times New Roman" w:hAnsi="Times New Roman"/>
                <w:spacing w:val="-2"/>
                <w:sz w:val="24"/>
                <w:szCs w:val="24"/>
                <w:lang w:val="kk-KZ"/>
              </w:rPr>
              <w:t>6</w:t>
            </w:r>
            <w:r w:rsidRPr="00042E49">
              <w:rPr>
                <w:rFonts w:ascii="Times New Roman" w:hAnsi="Times New Roman"/>
                <w:spacing w:val="-2"/>
                <w:sz w:val="24"/>
                <w:szCs w:val="24"/>
                <w:lang w:val="ru-RU"/>
              </w:rPr>
              <w:t>0 кг/м3</w:t>
            </w:r>
          </w:p>
        </w:tc>
      </w:tr>
      <w:tr w:rsidR="00020CDA" w:rsidRPr="00E17136" w14:paraId="12CDC2D9"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19563E99" w14:textId="77777777" w:rsidR="00020CDA" w:rsidRPr="00042E49" w:rsidRDefault="00020CDA" w:rsidP="004E4480">
            <w:pPr>
              <w:tabs>
                <w:tab w:val="left" w:pos="-720"/>
                <w:tab w:val="left" w:pos="0"/>
                <w:tab w:val="left" w:pos="34"/>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Бұрғылау ерітіндісінің түрі</w:t>
            </w:r>
          </w:p>
        </w:tc>
        <w:tc>
          <w:tcPr>
            <w:tcW w:w="3283" w:type="dxa"/>
            <w:tcBorders>
              <w:top w:val="single" w:sz="4" w:space="0" w:color="auto"/>
              <w:left w:val="single" w:sz="4" w:space="0" w:color="auto"/>
              <w:bottom w:val="single" w:sz="4" w:space="0" w:color="auto"/>
              <w:right w:val="single" w:sz="4" w:space="0" w:color="auto"/>
            </w:tcBorders>
            <w:vAlign w:val="center"/>
          </w:tcPr>
          <w:p w14:paraId="1CAC232A"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Су негізіндегі бұрғылау ерітіндісі (СНБЕ) </w:t>
            </w:r>
          </w:p>
        </w:tc>
      </w:tr>
      <w:tr w:rsidR="00020CDA" w:rsidRPr="00042E49" w14:paraId="454B7BC2"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7AB8C855" w14:textId="77777777" w:rsidR="00020CDA" w:rsidRPr="00042E49" w:rsidRDefault="00020CDA" w:rsidP="004E4480">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Бағанда сынауға арналған объектілер саны:</w:t>
            </w:r>
          </w:p>
        </w:tc>
        <w:tc>
          <w:tcPr>
            <w:tcW w:w="3283" w:type="dxa"/>
            <w:tcBorders>
              <w:top w:val="single" w:sz="4" w:space="0" w:color="auto"/>
              <w:left w:val="single" w:sz="4" w:space="0" w:color="auto"/>
              <w:bottom w:val="single" w:sz="4" w:space="0" w:color="auto"/>
              <w:right w:val="single" w:sz="4" w:space="0" w:color="auto"/>
            </w:tcBorders>
            <w:vAlign w:val="center"/>
          </w:tcPr>
          <w:p w14:paraId="1DEA6C5A" w14:textId="2E2DE3B6" w:rsidR="00020CDA" w:rsidRPr="00042E49" w:rsidRDefault="00020CDA" w:rsidP="004E4480">
            <w:pPr>
              <w:tabs>
                <w:tab w:val="left" w:pos="-720"/>
                <w:tab w:val="left" w:pos="0"/>
                <w:tab w:val="left" w:pos="720"/>
              </w:tabs>
              <w:suppressAutoHyphens/>
              <w:rPr>
                <w:rFonts w:ascii="Times New Roman" w:hAnsi="Times New Roman"/>
                <w:spacing w:val="-2"/>
                <w:sz w:val="24"/>
                <w:szCs w:val="24"/>
                <w:lang w:val="kk-KZ"/>
              </w:rPr>
            </w:pPr>
            <w:r w:rsidRPr="00042E49">
              <w:rPr>
                <w:rFonts w:ascii="Times New Roman" w:hAnsi="Times New Roman"/>
                <w:spacing w:val="-2"/>
                <w:sz w:val="24"/>
                <w:szCs w:val="24"/>
                <w:lang w:val="en-US"/>
              </w:rPr>
              <w:t>ZT-</w:t>
            </w:r>
            <w:r w:rsidR="004E4480" w:rsidRPr="00042E49">
              <w:rPr>
                <w:rFonts w:ascii="Times New Roman" w:hAnsi="Times New Roman"/>
                <w:spacing w:val="-2"/>
                <w:sz w:val="24"/>
                <w:szCs w:val="24"/>
                <w:lang w:val="kk-KZ"/>
              </w:rPr>
              <w:t>2,</w:t>
            </w:r>
            <w:r w:rsidRPr="00042E49">
              <w:rPr>
                <w:rFonts w:ascii="Times New Roman" w:hAnsi="Times New Roman"/>
                <w:spacing w:val="-2"/>
                <w:sz w:val="24"/>
                <w:szCs w:val="24"/>
                <w:lang w:val="kk-KZ"/>
              </w:rPr>
              <w:t xml:space="preserve"> </w:t>
            </w:r>
            <w:r w:rsidRPr="00042E49">
              <w:rPr>
                <w:rFonts w:ascii="Times New Roman" w:hAnsi="Times New Roman"/>
                <w:spacing w:val="-2"/>
                <w:sz w:val="24"/>
                <w:szCs w:val="24"/>
                <w:lang w:val="ru-RU"/>
              </w:rPr>
              <w:t>4</w:t>
            </w:r>
            <w:r w:rsidR="004A68E4" w:rsidRPr="00042E49">
              <w:rPr>
                <w:rFonts w:ascii="Times New Roman" w:hAnsi="Times New Roman"/>
                <w:spacing w:val="-2"/>
                <w:sz w:val="24"/>
                <w:szCs w:val="24"/>
                <w:lang w:val="en-US"/>
              </w:rPr>
              <w:t>-5</w:t>
            </w:r>
            <w:r w:rsidRPr="00042E49">
              <w:rPr>
                <w:rFonts w:ascii="Times New Roman" w:hAnsi="Times New Roman"/>
                <w:spacing w:val="-2"/>
                <w:sz w:val="24"/>
                <w:szCs w:val="24"/>
                <w:lang w:val="ru-RU"/>
              </w:rPr>
              <w:t xml:space="preserve"> объектісі</w:t>
            </w:r>
          </w:p>
        </w:tc>
      </w:tr>
      <w:tr w:rsidR="00020CDA" w:rsidRPr="00042E49" w14:paraId="036DE2B7"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7BD78AC1" w14:textId="77777777" w:rsidR="00020CDA" w:rsidRPr="00042E49" w:rsidRDefault="00020CDA" w:rsidP="00F03B67">
            <w:pPr>
              <w:tabs>
                <w:tab w:val="left" w:pos="-720"/>
                <w:tab w:val="left" w:pos="0"/>
                <w:tab w:val="left" w:pos="34"/>
              </w:tabs>
              <w:suppressAutoHyphens/>
              <w:ind w:left="0" w:firstLine="0"/>
              <w:rPr>
                <w:rFonts w:ascii="Times New Roman" w:hAnsi="Times New Roman"/>
                <w:spacing w:val="-2"/>
                <w:sz w:val="24"/>
                <w:szCs w:val="24"/>
              </w:rPr>
            </w:pPr>
            <w:r w:rsidRPr="00042E49">
              <w:rPr>
                <w:rFonts w:ascii="Times New Roman" w:hAnsi="Times New Roman"/>
                <w:spacing w:val="-2"/>
                <w:sz w:val="24"/>
                <w:szCs w:val="24"/>
                <w:lang w:val="ru-RU"/>
              </w:rPr>
              <w:t>Ұңғыма</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салу</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мерзімі</w:t>
            </w:r>
            <w:r w:rsidRPr="00042E49">
              <w:rPr>
                <w:rFonts w:ascii="Times New Roman" w:hAnsi="Times New Roman"/>
                <w:spacing w:val="-2"/>
                <w:sz w:val="24"/>
                <w:szCs w:val="24"/>
              </w:rPr>
              <w:t xml:space="preserve"> (</w:t>
            </w:r>
            <w:r w:rsidRPr="00042E49">
              <w:rPr>
                <w:rFonts w:ascii="Times New Roman" w:hAnsi="Times New Roman"/>
                <w:spacing w:val="-2"/>
                <w:sz w:val="24"/>
                <w:szCs w:val="24"/>
                <w:lang w:val="ru-RU"/>
              </w:rPr>
              <w:t>күн</w:t>
            </w:r>
            <w:r w:rsidRPr="00042E49">
              <w:rPr>
                <w:rFonts w:ascii="Times New Roman" w:hAnsi="Times New Roman"/>
                <w:spacing w:val="-2"/>
                <w:sz w:val="24"/>
                <w:szCs w:val="24"/>
              </w:rPr>
              <w:t>)</w:t>
            </w:r>
            <w:r w:rsidR="004E4480" w:rsidRPr="00042E49">
              <w:rPr>
                <w:rFonts w:ascii="Times New Roman" w:hAnsi="Times New Roman"/>
                <w:spacing w:val="-2"/>
                <w:sz w:val="24"/>
                <w:szCs w:val="24"/>
              </w:rPr>
              <w:t xml:space="preserve">, </w:t>
            </w:r>
            <w:r w:rsidR="004E4480" w:rsidRPr="00042E49">
              <w:rPr>
                <w:rFonts w:ascii="Times New Roman" w:hAnsi="Times New Roman"/>
                <w:spacing w:val="-2"/>
                <w:sz w:val="24"/>
                <w:szCs w:val="24"/>
                <w:lang w:val="ru-RU"/>
              </w:rPr>
              <w:t>соның</w:t>
            </w:r>
            <w:r w:rsidR="004E4480" w:rsidRPr="00042E49">
              <w:rPr>
                <w:rFonts w:ascii="Times New Roman" w:hAnsi="Times New Roman"/>
                <w:spacing w:val="-2"/>
                <w:sz w:val="24"/>
                <w:szCs w:val="24"/>
              </w:rPr>
              <w:t xml:space="preserve"> </w:t>
            </w:r>
            <w:r w:rsidR="004E4480" w:rsidRPr="00042E49">
              <w:rPr>
                <w:rFonts w:ascii="Times New Roman" w:hAnsi="Times New Roman"/>
                <w:spacing w:val="-2"/>
                <w:sz w:val="24"/>
                <w:szCs w:val="24"/>
                <w:lang w:val="ru-RU"/>
              </w:rPr>
              <w:t>ішінде</w:t>
            </w:r>
            <w:r w:rsidR="004E4480" w:rsidRPr="00042E49">
              <w:rPr>
                <w:rFonts w:ascii="Times New Roman" w:hAnsi="Times New Roman"/>
                <w:spacing w:val="-2"/>
                <w:sz w:val="24"/>
                <w:szCs w:val="24"/>
              </w:rPr>
              <w:t xml:space="preserve"> </w:t>
            </w:r>
            <w:r w:rsidR="004E4480" w:rsidRPr="00042E49">
              <w:rPr>
                <w:rFonts w:ascii="Times New Roman" w:hAnsi="Times New Roman"/>
                <w:spacing w:val="-2"/>
                <w:sz w:val="24"/>
                <w:szCs w:val="24"/>
                <w:lang w:val="ru-RU"/>
              </w:rPr>
              <w:t>сынау</w:t>
            </w:r>
            <w:r w:rsidR="004E4480" w:rsidRPr="00042E49">
              <w:rPr>
                <w:rFonts w:ascii="Times New Roman" w:hAnsi="Times New Roman"/>
                <w:spacing w:val="-2"/>
                <w:sz w:val="24"/>
                <w:szCs w:val="24"/>
              </w:rPr>
              <w:t xml:space="preserve"> </w:t>
            </w:r>
            <w:r w:rsidR="004E4480" w:rsidRPr="00042E49">
              <w:rPr>
                <w:rFonts w:ascii="Times New Roman" w:hAnsi="Times New Roman"/>
                <w:spacing w:val="-2"/>
                <w:sz w:val="24"/>
                <w:szCs w:val="24"/>
                <w:lang w:val="ru-RU"/>
              </w:rPr>
              <w:t>жұмыстары</w:t>
            </w:r>
            <w:r w:rsidRPr="00042E49">
              <w:rPr>
                <w:rFonts w:ascii="Times New Roman" w:hAnsi="Times New Roman"/>
                <w:spacing w:val="-2"/>
                <w:sz w:val="24"/>
                <w:szCs w:val="24"/>
              </w:rPr>
              <w:t xml:space="preserve">: </w:t>
            </w:r>
          </w:p>
        </w:tc>
        <w:tc>
          <w:tcPr>
            <w:tcW w:w="3283" w:type="dxa"/>
            <w:tcBorders>
              <w:top w:val="single" w:sz="4" w:space="0" w:color="auto"/>
              <w:left w:val="single" w:sz="4" w:space="0" w:color="auto"/>
              <w:bottom w:val="single" w:sz="4" w:space="0" w:color="auto"/>
              <w:right w:val="single" w:sz="4" w:space="0" w:color="auto"/>
            </w:tcBorders>
            <w:vAlign w:val="center"/>
          </w:tcPr>
          <w:p w14:paraId="16F300AE" w14:textId="77777777" w:rsidR="00020CDA" w:rsidRPr="00042E49" w:rsidRDefault="004E4480" w:rsidP="004E4480">
            <w:pPr>
              <w:tabs>
                <w:tab w:val="left" w:pos="-720"/>
                <w:tab w:val="left" w:pos="0"/>
                <w:tab w:val="left" w:pos="720"/>
              </w:tabs>
              <w:suppressAutoHyphens/>
              <w:rPr>
                <w:rFonts w:ascii="Times New Roman" w:hAnsi="Times New Roman"/>
                <w:spacing w:val="-2"/>
                <w:sz w:val="24"/>
                <w:szCs w:val="24"/>
                <w:lang w:val="kk-KZ"/>
              </w:rPr>
            </w:pPr>
            <w:r w:rsidRPr="00042E49">
              <w:rPr>
                <w:rFonts w:ascii="Times New Roman" w:hAnsi="Times New Roman"/>
                <w:spacing w:val="-2"/>
                <w:sz w:val="24"/>
                <w:szCs w:val="24"/>
                <w:lang w:val="kk-KZ"/>
              </w:rPr>
              <w:t>88</w:t>
            </w:r>
          </w:p>
        </w:tc>
      </w:tr>
      <w:tr w:rsidR="00020CDA" w:rsidRPr="00042E49" w14:paraId="7F18C8DE"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299F2F3E" w14:textId="77777777" w:rsidR="00020CDA" w:rsidRPr="00042E49" w:rsidRDefault="00020CDA" w:rsidP="004E4480">
            <w:pPr>
              <w:tabs>
                <w:tab w:val="left" w:pos="-720"/>
                <w:tab w:val="left" w:pos="0"/>
                <w:tab w:val="left" w:pos="34"/>
              </w:tabs>
              <w:suppressAutoHyphens/>
              <w:ind w:left="34" w:hanging="34"/>
              <w:rPr>
                <w:rFonts w:ascii="Times New Roman" w:hAnsi="Times New Roman"/>
                <w:spacing w:val="-2"/>
                <w:sz w:val="24"/>
                <w:szCs w:val="24"/>
                <w:lang w:val="ru-RU"/>
              </w:rPr>
            </w:pPr>
            <w:r w:rsidRPr="00042E49">
              <w:rPr>
                <w:rFonts w:ascii="Times New Roman" w:hAnsi="Times New Roman"/>
                <w:spacing w:val="-2"/>
                <w:sz w:val="24"/>
                <w:szCs w:val="24"/>
                <w:lang w:val="ru-RU"/>
              </w:rPr>
              <w:t>Тапсырысшының көзделген Жағалаулық базасы:</w:t>
            </w:r>
          </w:p>
        </w:tc>
        <w:tc>
          <w:tcPr>
            <w:tcW w:w="3283" w:type="dxa"/>
            <w:tcBorders>
              <w:top w:val="single" w:sz="4" w:space="0" w:color="auto"/>
              <w:left w:val="single" w:sz="4" w:space="0" w:color="auto"/>
              <w:bottom w:val="single" w:sz="4" w:space="0" w:color="auto"/>
              <w:right w:val="single" w:sz="4" w:space="0" w:color="auto"/>
            </w:tcBorders>
            <w:vAlign w:val="center"/>
          </w:tcPr>
          <w:p w14:paraId="5AE4302B"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 xml:space="preserve">Баутино </w:t>
            </w:r>
          </w:p>
        </w:tc>
      </w:tr>
      <w:tr w:rsidR="00020CDA" w:rsidRPr="00042E49" w14:paraId="7CBE0924"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74DEF863" w14:textId="77777777" w:rsidR="00020CDA" w:rsidRPr="00042E49" w:rsidRDefault="004E4480" w:rsidP="004E4480">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Тапсырысшының</w:t>
            </w:r>
            <w:r w:rsidR="00020CDA" w:rsidRPr="00042E49">
              <w:rPr>
                <w:rFonts w:ascii="Times New Roman" w:hAnsi="Times New Roman"/>
                <w:spacing w:val="-2"/>
                <w:sz w:val="24"/>
                <w:szCs w:val="24"/>
                <w:lang w:val="ru-RU"/>
              </w:rPr>
              <w:t xml:space="preserve"> операциялық офисі орналасқан жер:</w:t>
            </w:r>
          </w:p>
        </w:tc>
        <w:tc>
          <w:tcPr>
            <w:tcW w:w="3283" w:type="dxa"/>
            <w:tcBorders>
              <w:top w:val="single" w:sz="4" w:space="0" w:color="auto"/>
              <w:left w:val="single" w:sz="4" w:space="0" w:color="auto"/>
              <w:bottom w:val="single" w:sz="4" w:space="0" w:color="auto"/>
              <w:right w:val="single" w:sz="4" w:space="0" w:color="auto"/>
            </w:tcBorders>
            <w:vAlign w:val="center"/>
          </w:tcPr>
          <w:p w14:paraId="28EBE507" w14:textId="77777777" w:rsidR="00020CDA" w:rsidRPr="00042E49" w:rsidRDefault="00020CDA"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Атырау</w:t>
            </w:r>
          </w:p>
        </w:tc>
      </w:tr>
      <w:tr w:rsidR="004E4480" w:rsidRPr="00042E49" w14:paraId="334AB9FD" w14:textId="77777777" w:rsidTr="00B42593">
        <w:tc>
          <w:tcPr>
            <w:tcW w:w="5949" w:type="dxa"/>
            <w:tcBorders>
              <w:top w:val="single" w:sz="4" w:space="0" w:color="auto"/>
              <w:left w:val="single" w:sz="4" w:space="0" w:color="auto"/>
              <w:bottom w:val="single" w:sz="4" w:space="0" w:color="auto"/>
              <w:right w:val="single" w:sz="4" w:space="0" w:color="auto"/>
            </w:tcBorders>
            <w:vAlign w:val="center"/>
          </w:tcPr>
          <w:p w14:paraId="2171B4D9" w14:textId="77777777" w:rsidR="004E4480" w:rsidRPr="00042E49" w:rsidRDefault="004E4480" w:rsidP="004E4480">
            <w:pPr>
              <w:tabs>
                <w:tab w:val="left" w:pos="-720"/>
                <w:tab w:val="left" w:pos="0"/>
                <w:tab w:val="left" w:pos="34"/>
              </w:tabs>
              <w:suppressAutoHyphens/>
              <w:ind w:left="0" w:firstLine="0"/>
              <w:rPr>
                <w:rFonts w:ascii="Times New Roman" w:hAnsi="Times New Roman"/>
                <w:spacing w:val="-2"/>
                <w:sz w:val="24"/>
                <w:szCs w:val="24"/>
                <w:lang w:val="ru-RU"/>
              </w:rPr>
            </w:pPr>
            <w:r w:rsidRPr="00042E49">
              <w:rPr>
                <w:rFonts w:ascii="Times New Roman" w:hAnsi="Times New Roman"/>
                <w:spacing w:val="-2"/>
                <w:sz w:val="24"/>
                <w:szCs w:val="24"/>
                <w:lang w:val="ru-RU"/>
              </w:rPr>
              <w:t>Персоналды жұмылдыруға арналған әуежай орны</w:t>
            </w:r>
          </w:p>
        </w:tc>
        <w:tc>
          <w:tcPr>
            <w:tcW w:w="3283" w:type="dxa"/>
            <w:tcBorders>
              <w:top w:val="single" w:sz="4" w:space="0" w:color="auto"/>
              <w:left w:val="single" w:sz="4" w:space="0" w:color="auto"/>
              <w:bottom w:val="single" w:sz="4" w:space="0" w:color="auto"/>
              <w:right w:val="single" w:sz="4" w:space="0" w:color="auto"/>
            </w:tcBorders>
            <w:vAlign w:val="center"/>
          </w:tcPr>
          <w:p w14:paraId="2233AB98" w14:textId="77777777" w:rsidR="004E4480" w:rsidRPr="00042E49" w:rsidRDefault="004E4480" w:rsidP="004E4480">
            <w:pPr>
              <w:tabs>
                <w:tab w:val="left" w:pos="-720"/>
                <w:tab w:val="left" w:pos="0"/>
                <w:tab w:val="left" w:pos="720"/>
              </w:tabs>
              <w:suppressAutoHyphens/>
              <w:rPr>
                <w:rFonts w:ascii="Times New Roman" w:hAnsi="Times New Roman"/>
                <w:spacing w:val="-2"/>
                <w:sz w:val="24"/>
                <w:szCs w:val="24"/>
                <w:lang w:val="ru-RU"/>
              </w:rPr>
            </w:pPr>
            <w:r w:rsidRPr="00042E49">
              <w:rPr>
                <w:rFonts w:ascii="Times New Roman" w:hAnsi="Times New Roman"/>
                <w:spacing w:val="-2"/>
                <w:sz w:val="24"/>
                <w:szCs w:val="24"/>
                <w:lang w:val="ru-RU"/>
              </w:rPr>
              <w:t>Атырау</w:t>
            </w:r>
          </w:p>
        </w:tc>
      </w:tr>
    </w:tbl>
    <w:p w14:paraId="323499D6" w14:textId="77777777" w:rsidR="00020CDA" w:rsidRPr="00042E49" w:rsidRDefault="00020CDA" w:rsidP="00020CDA">
      <w:pPr>
        <w:tabs>
          <w:tab w:val="left" w:pos="0"/>
        </w:tabs>
        <w:ind w:left="0" w:firstLine="0"/>
        <w:rPr>
          <w:rFonts w:ascii="Times New Roman" w:hAnsi="Times New Roman"/>
          <w:sz w:val="24"/>
          <w:szCs w:val="24"/>
          <w:u w:val="single"/>
          <w:lang w:val="ru-RU"/>
        </w:rPr>
      </w:pPr>
    </w:p>
    <w:p w14:paraId="0CAEA4C5" w14:textId="77777777" w:rsidR="00020CDA" w:rsidRPr="00042E49" w:rsidRDefault="00020CDA" w:rsidP="00020CDA">
      <w:pPr>
        <w:tabs>
          <w:tab w:val="left" w:pos="0"/>
        </w:tabs>
        <w:rPr>
          <w:rFonts w:ascii="Times New Roman" w:hAnsi="Times New Roman"/>
          <w:b/>
          <w:sz w:val="24"/>
          <w:szCs w:val="24"/>
          <w:lang w:val="ru-RU"/>
        </w:rPr>
      </w:pPr>
      <w:r w:rsidRPr="00042E49">
        <w:rPr>
          <w:rFonts w:ascii="Times New Roman" w:hAnsi="Times New Roman"/>
          <w:b/>
          <w:sz w:val="24"/>
          <w:szCs w:val="24"/>
          <w:u w:val="single"/>
          <w:lang w:val="en-US"/>
        </w:rPr>
        <w:t>ZT</w:t>
      </w:r>
      <w:r w:rsidRPr="00042E49">
        <w:rPr>
          <w:rFonts w:ascii="Times New Roman" w:hAnsi="Times New Roman"/>
          <w:b/>
          <w:sz w:val="24"/>
          <w:szCs w:val="24"/>
          <w:u w:val="single"/>
          <w:lang w:val="ru-RU"/>
        </w:rPr>
        <w:t>-</w:t>
      </w:r>
      <w:r w:rsidR="004E4480" w:rsidRPr="00042E49">
        <w:rPr>
          <w:rFonts w:ascii="Times New Roman" w:hAnsi="Times New Roman"/>
          <w:b/>
          <w:sz w:val="24"/>
          <w:szCs w:val="24"/>
          <w:u w:val="single"/>
          <w:lang w:val="ru-RU"/>
        </w:rPr>
        <w:t>2</w:t>
      </w:r>
      <w:r w:rsidRPr="00042E49">
        <w:rPr>
          <w:rFonts w:ascii="Times New Roman" w:hAnsi="Times New Roman"/>
          <w:b/>
          <w:sz w:val="24"/>
          <w:szCs w:val="24"/>
          <w:u w:val="single"/>
          <w:lang w:val="ru-RU"/>
        </w:rPr>
        <w:t xml:space="preserve"> ұңғымасы туралы ақпарат:</w:t>
      </w:r>
    </w:p>
    <w:p w14:paraId="22F3D1FD" w14:textId="77777777" w:rsidR="00020CDA" w:rsidRPr="00042E49" w:rsidRDefault="00020CDA" w:rsidP="00020CDA">
      <w:pPr>
        <w:tabs>
          <w:tab w:val="left" w:pos="0"/>
        </w:tabs>
        <w:jc w:val="right"/>
        <w:rPr>
          <w:rFonts w:ascii="Times New Roman" w:hAnsi="Times New Roman"/>
          <w:i/>
          <w:sz w:val="24"/>
          <w:szCs w:val="24"/>
          <w:lang w:val="ru-RU"/>
        </w:rPr>
      </w:pPr>
      <w:r w:rsidRPr="00042E49">
        <w:rPr>
          <w:rFonts w:ascii="Times New Roman" w:hAnsi="Times New Roman"/>
          <w:i/>
          <w:sz w:val="24"/>
          <w:szCs w:val="24"/>
          <w:lang w:val="ru-RU"/>
        </w:rPr>
        <w:t>2-кесте</w:t>
      </w:r>
    </w:p>
    <w:p w14:paraId="4E0D6A44" w14:textId="77777777" w:rsidR="00020CDA" w:rsidRPr="00042E49" w:rsidRDefault="00020CDA" w:rsidP="00020CDA">
      <w:pPr>
        <w:tabs>
          <w:tab w:val="left" w:pos="0"/>
        </w:tabs>
        <w:rPr>
          <w:rStyle w:val="13"/>
          <w:rFonts w:eastAsia="Batang"/>
          <w:lang w:val="ru-RU"/>
        </w:rPr>
      </w:pPr>
    </w:p>
    <w:tbl>
      <w:tblPr>
        <w:tblpPr w:leftFromText="180" w:rightFromText="180" w:vertAnchor="text" w:horzAnchor="margin" w:tblpY="-42"/>
        <w:tblW w:w="967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2977"/>
        <w:gridCol w:w="3583"/>
      </w:tblGrid>
      <w:tr w:rsidR="00020CDA" w:rsidRPr="00E17136" w14:paraId="7278FA88" w14:textId="77777777" w:rsidTr="00B42593">
        <w:tc>
          <w:tcPr>
            <w:tcW w:w="3114" w:type="dxa"/>
            <w:tcBorders>
              <w:top w:val="single" w:sz="4" w:space="0" w:color="auto"/>
              <w:left w:val="single" w:sz="4" w:space="0" w:color="auto"/>
              <w:bottom w:val="single" w:sz="4" w:space="0" w:color="auto"/>
              <w:right w:val="single" w:sz="4" w:space="0" w:color="auto"/>
            </w:tcBorders>
            <w:vAlign w:val="center"/>
          </w:tcPr>
          <w:p w14:paraId="73B283D9" w14:textId="77777777" w:rsidR="00020CDA" w:rsidRPr="00042E49" w:rsidRDefault="00020CDA" w:rsidP="00B42593">
            <w:pPr>
              <w:keepLines/>
              <w:tabs>
                <w:tab w:val="left" w:pos="0"/>
              </w:tabs>
              <w:suppressAutoHyphens/>
              <w:ind w:left="0" w:firstLine="0"/>
              <w:jc w:val="center"/>
              <w:rPr>
                <w:rFonts w:ascii="Times New Roman" w:hAnsi="Times New Roman"/>
                <w:b/>
                <w:sz w:val="24"/>
                <w:szCs w:val="24"/>
                <w:lang w:val="ru-RU"/>
              </w:rPr>
            </w:pPr>
            <w:r w:rsidRPr="00042E49">
              <w:rPr>
                <w:rFonts w:ascii="Times New Roman" w:hAnsi="Times New Roman"/>
                <w:b/>
                <w:sz w:val="24"/>
                <w:szCs w:val="24"/>
                <w:lang w:val="ru-RU"/>
              </w:rPr>
              <w:t>Абсолюттік белгі бойынша тереңдік</w:t>
            </w:r>
          </w:p>
        </w:tc>
        <w:tc>
          <w:tcPr>
            <w:tcW w:w="2977" w:type="dxa"/>
            <w:tcBorders>
              <w:top w:val="single" w:sz="4" w:space="0" w:color="auto"/>
              <w:left w:val="single" w:sz="4" w:space="0" w:color="auto"/>
              <w:bottom w:val="single" w:sz="4" w:space="0" w:color="auto"/>
              <w:right w:val="single" w:sz="4" w:space="0" w:color="auto"/>
            </w:tcBorders>
            <w:vAlign w:val="center"/>
          </w:tcPr>
          <w:p w14:paraId="2279112C" w14:textId="77777777" w:rsidR="00020CDA" w:rsidRPr="00042E49" w:rsidRDefault="00020CDA" w:rsidP="004E4480">
            <w:pPr>
              <w:keepLines/>
              <w:tabs>
                <w:tab w:val="left" w:pos="0"/>
              </w:tabs>
              <w:suppressAutoHyphens/>
              <w:ind w:left="10" w:hanging="10"/>
              <w:jc w:val="center"/>
              <w:rPr>
                <w:rFonts w:ascii="Times New Roman" w:hAnsi="Times New Roman"/>
                <w:b/>
                <w:sz w:val="24"/>
                <w:szCs w:val="24"/>
                <w:lang w:val="ru-RU"/>
              </w:rPr>
            </w:pPr>
            <w:r w:rsidRPr="00042E49">
              <w:rPr>
                <w:rFonts w:ascii="Times New Roman" w:hAnsi="Times New Roman"/>
                <w:b/>
                <w:sz w:val="24"/>
                <w:szCs w:val="24"/>
                <w:lang w:val="ru-RU"/>
              </w:rPr>
              <w:t>Оқпанның диаметрі</w:t>
            </w:r>
          </w:p>
        </w:tc>
        <w:tc>
          <w:tcPr>
            <w:tcW w:w="3583" w:type="dxa"/>
            <w:tcBorders>
              <w:top w:val="single" w:sz="4" w:space="0" w:color="auto"/>
              <w:left w:val="single" w:sz="4" w:space="0" w:color="auto"/>
              <w:bottom w:val="single" w:sz="4" w:space="0" w:color="auto"/>
              <w:right w:val="single" w:sz="4" w:space="0" w:color="auto"/>
            </w:tcBorders>
            <w:vAlign w:val="center"/>
          </w:tcPr>
          <w:p w14:paraId="199489D9" w14:textId="77777777" w:rsidR="00020CDA" w:rsidRPr="00042E49" w:rsidRDefault="00020CDA" w:rsidP="00B42593">
            <w:pPr>
              <w:keepLines/>
              <w:tabs>
                <w:tab w:val="left" w:pos="0"/>
              </w:tabs>
              <w:suppressAutoHyphens/>
              <w:ind w:left="33" w:hanging="33"/>
              <w:jc w:val="center"/>
              <w:rPr>
                <w:rFonts w:ascii="Times New Roman" w:hAnsi="Times New Roman"/>
                <w:b/>
                <w:sz w:val="24"/>
                <w:szCs w:val="24"/>
                <w:lang w:val="ru-RU"/>
              </w:rPr>
            </w:pPr>
            <w:r w:rsidRPr="00042E49">
              <w:rPr>
                <w:rFonts w:ascii="Times New Roman" w:hAnsi="Times New Roman"/>
                <w:b/>
                <w:spacing w:val="-2"/>
                <w:sz w:val="24"/>
                <w:szCs w:val="24"/>
                <w:lang w:val="ru-RU"/>
              </w:rPr>
              <w:t>Су негізіндегі бұрғылау ерітіндісі және</w:t>
            </w:r>
            <w:r w:rsidRPr="00042E49">
              <w:rPr>
                <w:rFonts w:ascii="Times New Roman" w:hAnsi="Times New Roman"/>
                <w:b/>
                <w:sz w:val="24"/>
                <w:szCs w:val="24"/>
                <w:lang w:val="ru-RU"/>
              </w:rPr>
              <w:t xml:space="preserve"> флюид тығыздығы</w:t>
            </w:r>
          </w:p>
        </w:tc>
      </w:tr>
      <w:tr w:rsidR="00020CDA" w:rsidRPr="00042E49" w14:paraId="756D2E6E" w14:textId="77777777" w:rsidTr="00B42593">
        <w:tc>
          <w:tcPr>
            <w:tcW w:w="3114" w:type="dxa"/>
            <w:tcBorders>
              <w:top w:val="single" w:sz="4" w:space="0" w:color="auto"/>
              <w:left w:val="single" w:sz="4" w:space="0" w:color="auto"/>
              <w:bottom w:val="single" w:sz="4" w:space="0" w:color="auto"/>
              <w:right w:val="single" w:sz="4" w:space="0" w:color="auto"/>
            </w:tcBorders>
          </w:tcPr>
          <w:p w14:paraId="26303628" w14:textId="77777777" w:rsidR="00020CDA" w:rsidRPr="00042E49" w:rsidRDefault="00020CDA" w:rsidP="004E4480">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(м)</w:t>
            </w:r>
          </w:p>
        </w:tc>
        <w:tc>
          <w:tcPr>
            <w:tcW w:w="2977" w:type="dxa"/>
            <w:tcBorders>
              <w:top w:val="single" w:sz="4" w:space="0" w:color="auto"/>
              <w:left w:val="single" w:sz="4" w:space="0" w:color="auto"/>
              <w:bottom w:val="single" w:sz="4" w:space="0" w:color="auto"/>
              <w:right w:val="single" w:sz="4" w:space="0" w:color="auto"/>
            </w:tcBorders>
          </w:tcPr>
          <w:p w14:paraId="229A7506" w14:textId="77777777" w:rsidR="00020CDA" w:rsidRPr="00042E49" w:rsidRDefault="00020CDA" w:rsidP="004E4480">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(мм)</w:t>
            </w:r>
          </w:p>
        </w:tc>
        <w:tc>
          <w:tcPr>
            <w:tcW w:w="3583" w:type="dxa"/>
            <w:tcBorders>
              <w:top w:val="single" w:sz="4" w:space="0" w:color="auto"/>
              <w:left w:val="single" w:sz="4" w:space="0" w:color="auto"/>
              <w:bottom w:val="single" w:sz="4" w:space="0" w:color="auto"/>
              <w:right w:val="single" w:sz="4" w:space="0" w:color="auto"/>
            </w:tcBorders>
          </w:tcPr>
          <w:p w14:paraId="1A882E84" w14:textId="77777777" w:rsidR="00020CDA" w:rsidRPr="00042E49" w:rsidRDefault="00020CDA" w:rsidP="004E4480">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(кг/м3.)</w:t>
            </w:r>
          </w:p>
        </w:tc>
      </w:tr>
      <w:tr w:rsidR="004E4480" w:rsidRPr="00042E49" w14:paraId="758AF877" w14:textId="77777777" w:rsidTr="00B42593">
        <w:tc>
          <w:tcPr>
            <w:tcW w:w="3114" w:type="dxa"/>
            <w:tcBorders>
              <w:top w:val="single" w:sz="4" w:space="0" w:color="auto"/>
              <w:left w:val="single" w:sz="4" w:space="0" w:color="auto"/>
              <w:bottom w:val="single" w:sz="4" w:space="0" w:color="auto"/>
              <w:right w:val="single" w:sz="4" w:space="0" w:color="auto"/>
            </w:tcBorders>
            <w:vAlign w:val="center"/>
          </w:tcPr>
          <w:p w14:paraId="789B1FCD"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100</w:t>
            </w:r>
          </w:p>
        </w:tc>
        <w:tc>
          <w:tcPr>
            <w:tcW w:w="2977" w:type="dxa"/>
            <w:tcBorders>
              <w:top w:val="single" w:sz="4" w:space="0" w:color="auto"/>
              <w:left w:val="single" w:sz="4" w:space="0" w:color="auto"/>
              <w:bottom w:val="single" w:sz="4" w:space="0" w:color="auto"/>
              <w:right w:val="single" w:sz="4" w:space="0" w:color="auto"/>
            </w:tcBorders>
            <w:vAlign w:val="center"/>
          </w:tcPr>
          <w:p w14:paraId="722006C3"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 </w:t>
            </w:r>
          </w:p>
        </w:tc>
        <w:tc>
          <w:tcPr>
            <w:tcW w:w="3583" w:type="dxa"/>
            <w:tcBorders>
              <w:top w:val="single" w:sz="4" w:space="0" w:color="auto"/>
              <w:left w:val="single" w:sz="4" w:space="0" w:color="auto"/>
              <w:bottom w:val="single" w:sz="4" w:space="0" w:color="auto"/>
              <w:right w:val="single" w:sz="4" w:space="0" w:color="auto"/>
            </w:tcBorders>
            <w:vAlign w:val="center"/>
          </w:tcPr>
          <w:p w14:paraId="51B05A74"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1060-1080</w:t>
            </w:r>
          </w:p>
        </w:tc>
      </w:tr>
      <w:tr w:rsidR="004E4480" w:rsidRPr="00042E49" w14:paraId="3DE61101" w14:textId="77777777" w:rsidTr="00B42593">
        <w:tc>
          <w:tcPr>
            <w:tcW w:w="3114" w:type="dxa"/>
            <w:tcBorders>
              <w:top w:val="single" w:sz="4" w:space="0" w:color="auto"/>
              <w:left w:val="single" w:sz="4" w:space="0" w:color="auto"/>
              <w:bottom w:val="single" w:sz="4" w:space="0" w:color="auto"/>
              <w:right w:val="single" w:sz="4" w:space="0" w:color="auto"/>
            </w:tcBorders>
            <w:vAlign w:val="center"/>
          </w:tcPr>
          <w:p w14:paraId="6F6AF5BF"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690</w:t>
            </w:r>
          </w:p>
        </w:tc>
        <w:tc>
          <w:tcPr>
            <w:tcW w:w="2977" w:type="dxa"/>
            <w:tcBorders>
              <w:top w:val="single" w:sz="4" w:space="0" w:color="auto"/>
              <w:left w:val="single" w:sz="4" w:space="0" w:color="auto"/>
              <w:bottom w:val="single" w:sz="4" w:space="0" w:color="auto"/>
              <w:right w:val="single" w:sz="4" w:space="0" w:color="auto"/>
            </w:tcBorders>
            <w:vAlign w:val="center"/>
          </w:tcPr>
          <w:p w14:paraId="75629ECA"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406.4 </w:t>
            </w:r>
          </w:p>
        </w:tc>
        <w:tc>
          <w:tcPr>
            <w:tcW w:w="3583" w:type="dxa"/>
            <w:tcBorders>
              <w:top w:val="single" w:sz="4" w:space="0" w:color="auto"/>
              <w:left w:val="single" w:sz="4" w:space="0" w:color="auto"/>
              <w:bottom w:val="single" w:sz="4" w:space="0" w:color="auto"/>
              <w:right w:val="single" w:sz="4" w:space="0" w:color="auto"/>
            </w:tcBorders>
          </w:tcPr>
          <w:p w14:paraId="637295B4"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1210 -1230</w:t>
            </w:r>
          </w:p>
        </w:tc>
      </w:tr>
      <w:tr w:rsidR="004E4480" w:rsidRPr="00042E49" w14:paraId="4C777D8F" w14:textId="77777777" w:rsidTr="00B42593">
        <w:tc>
          <w:tcPr>
            <w:tcW w:w="3114" w:type="dxa"/>
            <w:tcBorders>
              <w:top w:val="single" w:sz="4" w:space="0" w:color="auto"/>
              <w:left w:val="single" w:sz="4" w:space="0" w:color="auto"/>
              <w:bottom w:val="single" w:sz="4" w:space="0" w:color="auto"/>
              <w:right w:val="single" w:sz="4" w:space="0" w:color="auto"/>
            </w:tcBorders>
            <w:vAlign w:val="center"/>
          </w:tcPr>
          <w:p w14:paraId="3E271B72"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1200</w:t>
            </w:r>
          </w:p>
        </w:tc>
        <w:tc>
          <w:tcPr>
            <w:tcW w:w="2977" w:type="dxa"/>
            <w:tcBorders>
              <w:top w:val="single" w:sz="4" w:space="0" w:color="auto"/>
              <w:left w:val="single" w:sz="4" w:space="0" w:color="auto"/>
              <w:bottom w:val="single" w:sz="4" w:space="0" w:color="auto"/>
              <w:right w:val="single" w:sz="4" w:space="0" w:color="auto"/>
            </w:tcBorders>
            <w:vAlign w:val="center"/>
          </w:tcPr>
          <w:p w14:paraId="7D54B436"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311.9 </w:t>
            </w:r>
          </w:p>
        </w:tc>
        <w:tc>
          <w:tcPr>
            <w:tcW w:w="3583" w:type="dxa"/>
            <w:tcBorders>
              <w:top w:val="single" w:sz="4" w:space="0" w:color="auto"/>
              <w:left w:val="single" w:sz="4" w:space="0" w:color="auto"/>
              <w:bottom w:val="single" w:sz="4" w:space="0" w:color="auto"/>
              <w:right w:val="single" w:sz="4" w:space="0" w:color="auto"/>
            </w:tcBorders>
          </w:tcPr>
          <w:p w14:paraId="3592669E"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1240- 1260</w:t>
            </w:r>
          </w:p>
        </w:tc>
      </w:tr>
      <w:tr w:rsidR="004E4480" w:rsidRPr="00042E49" w14:paraId="7A96D7E5" w14:textId="77777777" w:rsidTr="00B42593">
        <w:trPr>
          <w:trHeight w:val="70"/>
        </w:trPr>
        <w:tc>
          <w:tcPr>
            <w:tcW w:w="3114" w:type="dxa"/>
            <w:tcBorders>
              <w:top w:val="single" w:sz="4" w:space="0" w:color="auto"/>
              <w:left w:val="single" w:sz="4" w:space="0" w:color="auto"/>
              <w:bottom w:val="single" w:sz="4" w:space="0" w:color="auto"/>
              <w:right w:val="single" w:sz="4" w:space="0" w:color="auto"/>
            </w:tcBorders>
            <w:vAlign w:val="center"/>
          </w:tcPr>
          <w:p w14:paraId="1F18BFB4" w14:textId="6EAC0F7E" w:rsidR="004E4480" w:rsidRPr="00042E49" w:rsidRDefault="00485E45" w:rsidP="004E4480">
            <w:pPr>
              <w:keepLines/>
              <w:tabs>
                <w:tab w:val="left" w:pos="0"/>
              </w:tabs>
              <w:suppressAutoHyphens/>
              <w:jc w:val="center"/>
              <w:rPr>
                <w:rFonts w:ascii="Times New Roman" w:hAnsi="Times New Roman"/>
                <w:sz w:val="24"/>
                <w:szCs w:val="24"/>
                <w:lang w:val="ru-RU"/>
              </w:rPr>
            </w:pPr>
            <w:r>
              <w:rPr>
                <w:rFonts w:ascii="Times New Roman" w:hAnsi="Times New Roman"/>
                <w:sz w:val="24"/>
                <w:szCs w:val="24"/>
                <w:lang w:val="ru-RU"/>
              </w:rPr>
              <w:t>18</w:t>
            </w:r>
            <w:r w:rsidRPr="00042E49">
              <w:rPr>
                <w:rFonts w:ascii="Times New Roman" w:hAnsi="Times New Roman"/>
                <w:sz w:val="24"/>
                <w:szCs w:val="24"/>
                <w:lang w:val="ru-RU"/>
              </w:rPr>
              <w:t>00</w:t>
            </w:r>
          </w:p>
        </w:tc>
        <w:tc>
          <w:tcPr>
            <w:tcW w:w="2977" w:type="dxa"/>
            <w:tcBorders>
              <w:top w:val="single" w:sz="4" w:space="0" w:color="auto"/>
              <w:left w:val="single" w:sz="4" w:space="0" w:color="auto"/>
              <w:bottom w:val="single" w:sz="4" w:space="0" w:color="auto"/>
              <w:right w:val="single" w:sz="4" w:space="0" w:color="auto"/>
            </w:tcBorders>
            <w:vAlign w:val="center"/>
          </w:tcPr>
          <w:p w14:paraId="137F0D52"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 xml:space="preserve">215.9 </w:t>
            </w:r>
          </w:p>
        </w:tc>
        <w:tc>
          <w:tcPr>
            <w:tcW w:w="3583" w:type="dxa"/>
            <w:tcBorders>
              <w:top w:val="single" w:sz="4" w:space="0" w:color="auto"/>
              <w:left w:val="single" w:sz="4" w:space="0" w:color="auto"/>
              <w:bottom w:val="single" w:sz="4" w:space="0" w:color="auto"/>
              <w:right w:val="single" w:sz="4" w:space="0" w:color="auto"/>
            </w:tcBorders>
          </w:tcPr>
          <w:p w14:paraId="0C2ECDB9" w14:textId="77777777" w:rsidR="004E4480" w:rsidRPr="00042E49" w:rsidRDefault="004E4480" w:rsidP="004E4480">
            <w:pPr>
              <w:keepLines/>
              <w:tabs>
                <w:tab w:val="left" w:pos="0"/>
              </w:tabs>
              <w:suppressAutoHyphens/>
              <w:jc w:val="center"/>
              <w:rPr>
                <w:rFonts w:ascii="Times New Roman" w:hAnsi="Times New Roman"/>
                <w:sz w:val="24"/>
                <w:szCs w:val="24"/>
                <w:lang w:val="ru-RU"/>
              </w:rPr>
            </w:pPr>
            <w:r w:rsidRPr="00042E49">
              <w:rPr>
                <w:rFonts w:ascii="Times New Roman" w:hAnsi="Times New Roman"/>
                <w:sz w:val="24"/>
                <w:szCs w:val="24"/>
                <w:lang w:val="ru-RU"/>
              </w:rPr>
              <w:t>1240- 1260</w:t>
            </w:r>
          </w:p>
        </w:tc>
      </w:tr>
    </w:tbl>
    <w:p w14:paraId="42F98A73" w14:textId="77777777" w:rsidR="00020CDA" w:rsidRPr="00042E49" w:rsidRDefault="00020CDA" w:rsidP="00020CDA">
      <w:pPr>
        <w:tabs>
          <w:tab w:val="left" w:pos="0"/>
        </w:tabs>
        <w:rPr>
          <w:rStyle w:val="13"/>
          <w:rFonts w:eastAsia="Batang"/>
          <w:lang w:val="ru-RU"/>
        </w:rPr>
      </w:pPr>
    </w:p>
    <w:p w14:paraId="7A414374" w14:textId="77777777" w:rsidR="00020CDA" w:rsidRPr="00042E49" w:rsidRDefault="00020CDA" w:rsidP="00020CDA">
      <w:pPr>
        <w:tabs>
          <w:tab w:val="left" w:pos="0"/>
        </w:tabs>
        <w:jc w:val="right"/>
        <w:rPr>
          <w:rFonts w:ascii="Times New Roman" w:hAnsi="Times New Roman"/>
          <w:b/>
          <w:i/>
        </w:rPr>
      </w:pPr>
      <w:r w:rsidRPr="00042E49">
        <w:rPr>
          <w:rStyle w:val="13"/>
          <w:rFonts w:eastAsia="Batang"/>
          <w:i/>
          <w:lang w:val="ru-RU"/>
        </w:rPr>
        <w:t>3-кесте</w:t>
      </w:r>
    </w:p>
    <w:tbl>
      <w:tblPr>
        <w:tblpPr w:leftFromText="180" w:rightFromText="180" w:vertAnchor="text" w:horzAnchor="margin" w:tblpY="101"/>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693"/>
        <w:gridCol w:w="1189"/>
        <w:gridCol w:w="1189"/>
        <w:gridCol w:w="1849"/>
        <w:gridCol w:w="1134"/>
        <w:gridCol w:w="1154"/>
        <w:gridCol w:w="1381"/>
        <w:gridCol w:w="17"/>
      </w:tblGrid>
      <w:tr w:rsidR="004A68E4" w:rsidRPr="00042E49" w14:paraId="7B514D7B" w14:textId="77777777" w:rsidTr="004A68E4">
        <w:trPr>
          <w:gridAfter w:val="1"/>
          <w:wAfter w:w="17" w:type="dxa"/>
          <w:trHeight w:val="1528"/>
        </w:trPr>
        <w:tc>
          <w:tcPr>
            <w:tcW w:w="1693" w:type="dxa"/>
            <w:tcBorders>
              <w:top w:val="single" w:sz="4" w:space="0" w:color="auto"/>
              <w:left w:val="single" w:sz="4" w:space="0" w:color="auto"/>
              <w:bottom w:val="single" w:sz="4" w:space="0" w:color="auto"/>
              <w:right w:val="single" w:sz="4" w:space="0" w:color="auto"/>
            </w:tcBorders>
            <w:vAlign w:val="center"/>
          </w:tcPr>
          <w:p w14:paraId="6CD9F67C" w14:textId="77777777" w:rsidR="004A68E4" w:rsidRPr="00042E49" w:rsidRDefault="004A68E4" w:rsidP="004A68E4">
            <w:pPr>
              <w:keepLines/>
              <w:tabs>
                <w:tab w:val="left" w:pos="0"/>
              </w:tabs>
              <w:suppressAutoHyphens/>
              <w:ind w:left="0" w:firstLine="0"/>
              <w:jc w:val="center"/>
              <w:rPr>
                <w:rFonts w:ascii="Times New Roman" w:hAnsi="Times New Roman"/>
                <w:b/>
                <w:sz w:val="24"/>
                <w:szCs w:val="24"/>
                <w:lang w:val="ru-RU"/>
              </w:rPr>
            </w:pPr>
            <w:r w:rsidRPr="00042E49">
              <w:rPr>
                <w:rFonts w:ascii="Times New Roman" w:hAnsi="Times New Roman"/>
                <w:b/>
                <w:sz w:val="24"/>
                <w:szCs w:val="24"/>
                <w:lang w:val="ru-RU"/>
              </w:rPr>
              <w:t>Абсолюттік белгі бойынша тереңдік</w:t>
            </w:r>
          </w:p>
        </w:tc>
        <w:tc>
          <w:tcPr>
            <w:tcW w:w="1189" w:type="dxa"/>
            <w:tcBorders>
              <w:top w:val="single" w:sz="4" w:space="0" w:color="auto"/>
              <w:left w:val="single" w:sz="4" w:space="0" w:color="auto"/>
              <w:bottom w:val="single" w:sz="4" w:space="0" w:color="auto"/>
              <w:right w:val="single" w:sz="4" w:space="0" w:color="auto"/>
            </w:tcBorders>
            <w:vAlign w:val="center"/>
          </w:tcPr>
          <w:p w14:paraId="00D1DB20" w14:textId="77777777" w:rsidR="004A68E4" w:rsidRPr="00042E49" w:rsidRDefault="004A68E4" w:rsidP="004A68E4">
            <w:pPr>
              <w:keepLines/>
              <w:tabs>
                <w:tab w:val="left" w:pos="0"/>
              </w:tabs>
              <w:suppressAutoHyphens/>
              <w:ind w:left="10" w:hanging="10"/>
              <w:jc w:val="center"/>
              <w:rPr>
                <w:rFonts w:ascii="Times New Roman" w:hAnsi="Times New Roman"/>
                <w:b/>
                <w:sz w:val="24"/>
                <w:szCs w:val="24"/>
                <w:lang w:val="ru-RU"/>
              </w:rPr>
            </w:pPr>
            <w:r w:rsidRPr="00042E49">
              <w:rPr>
                <w:rFonts w:ascii="Times New Roman" w:hAnsi="Times New Roman"/>
                <w:b/>
                <w:sz w:val="24"/>
                <w:szCs w:val="24"/>
                <w:lang w:val="ru-RU"/>
              </w:rPr>
              <w:t>Оқпан-ның диа-метрі</w:t>
            </w:r>
          </w:p>
        </w:tc>
        <w:tc>
          <w:tcPr>
            <w:tcW w:w="1189" w:type="dxa"/>
            <w:tcBorders>
              <w:top w:val="single" w:sz="4" w:space="0" w:color="auto"/>
              <w:left w:val="single" w:sz="4" w:space="0" w:color="auto"/>
              <w:bottom w:val="single" w:sz="4" w:space="0" w:color="auto"/>
              <w:right w:val="single" w:sz="4" w:space="0" w:color="auto"/>
            </w:tcBorders>
            <w:vAlign w:val="center"/>
          </w:tcPr>
          <w:p w14:paraId="0DD019A5" w14:textId="77777777" w:rsidR="004A68E4" w:rsidRPr="00042E49" w:rsidRDefault="004A68E4" w:rsidP="004A68E4">
            <w:pPr>
              <w:keepLines/>
              <w:tabs>
                <w:tab w:val="left" w:pos="0"/>
              </w:tabs>
              <w:suppressAutoHyphens/>
              <w:ind w:left="0" w:firstLine="0"/>
              <w:jc w:val="center"/>
              <w:rPr>
                <w:rFonts w:ascii="Times New Roman" w:hAnsi="Times New Roman"/>
                <w:b/>
                <w:sz w:val="24"/>
                <w:szCs w:val="24"/>
                <w:lang w:val="ru-RU"/>
              </w:rPr>
            </w:pPr>
            <w:r w:rsidRPr="00042E49">
              <w:rPr>
                <w:rFonts w:ascii="Times New Roman" w:hAnsi="Times New Roman"/>
                <w:b/>
                <w:sz w:val="24"/>
                <w:szCs w:val="24"/>
                <w:lang w:val="ru-RU"/>
              </w:rPr>
              <w:t xml:space="preserve">Шегенделген бағанның диаметрі </w:t>
            </w:r>
          </w:p>
        </w:tc>
        <w:tc>
          <w:tcPr>
            <w:tcW w:w="1849" w:type="dxa"/>
            <w:tcBorders>
              <w:top w:val="single" w:sz="4" w:space="0" w:color="auto"/>
              <w:left w:val="single" w:sz="4" w:space="0" w:color="auto"/>
              <w:bottom w:val="single" w:sz="4" w:space="0" w:color="auto"/>
              <w:right w:val="single" w:sz="4" w:space="0" w:color="auto"/>
            </w:tcBorders>
            <w:vAlign w:val="center"/>
          </w:tcPr>
          <w:p w14:paraId="03747935" w14:textId="77777777" w:rsidR="004A68E4" w:rsidRPr="00042E49" w:rsidRDefault="004A68E4" w:rsidP="004A68E4">
            <w:pPr>
              <w:keepLines/>
              <w:tabs>
                <w:tab w:val="left" w:pos="0"/>
              </w:tabs>
              <w:suppressAutoHyphens/>
              <w:jc w:val="center"/>
              <w:rPr>
                <w:rFonts w:ascii="Times New Roman" w:hAnsi="Times New Roman"/>
                <w:b/>
                <w:sz w:val="24"/>
                <w:szCs w:val="24"/>
                <w:lang w:val="ru-RU"/>
              </w:rPr>
            </w:pPr>
            <w:r w:rsidRPr="00042E49">
              <w:rPr>
                <w:rFonts w:ascii="Times New Roman" w:hAnsi="Times New Roman"/>
                <w:b/>
                <w:sz w:val="24"/>
                <w:szCs w:val="24"/>
                <w:lang w:val="ru-RU"/>
              </w:rPr>
              <w:t xml:space="preserve">Қойнауқат </w:t>
            </w:r>
          </w:p>
        </w:tc>
        <w:tc>
          <w:tcPr>
            <w:tcW w:w="3669" w:type="dxa"/>
            <w:gridSpan w:val="3"/>
            <w:tcBorders>
              <w:top w:val="single" w:sz="4" w:space="0" w:color="auto"/>
              <w:left w:val="single" w:sz="4" w:space="0" w:color="auto"/>
              <w:bottom w:val="single" w:sz="4" w:space="0" w:color="auto"/>
              <w:right w:val="single" w:sz="4" w:space="0" w:color="auto"/>
            </w:tcBorders>
            <w:vAlign w:val="center"/>
          </w:tcPr>
          <w:p w14:paraId="265A8FF4" w14:textId="77777777" w:rsidR="004A68E4" w:rsidRPr="00042E49" w:rsidRDefault="004A68E4" w:rsidP="004A68E4">
            <w:pPr>
              <w:keepNext/>
              <w:keepLines/>
              <w:tabs>
                <w:tab w:val="left" w:pos="0"/>
              </w:tabs>
              <w:suppressAutoHyphens/>
              <w:jc w:val="center"/>
              <w:outlineLvl w:val="2"/>
              <w:rPr>
                <w:rFonts w:ascii="Times New Roman" w:hAnsi="Times New Roman"/>
                <w:b/>
                <w:sz w:val="24"/>
                <w:szCs w:val="24"/>
                <w:lang w:val="ru-RU"/>
              </w:rPr>
            </w:pPr>
            <w:r w:rsidRPr="00042E49">
              <w:rPr>
                <w:rFonts w:ascii="Times New Roman" w:hAnsi="Times New Roman"/>
                <w:b/>
                <w:sz w:val="24"/>
                <w:szCs w:val="24"/>
                <w:lang w:val="ru-RU"/>
              </w:rPr>
              <w:t>Құбырлардың параметрлері</w:t>
            </w:r>
          </w:p>
        </w:tc>
      </w:tr>
      <w:tr w:rsidR="004A68E4" w:rsidRPr="00042E49" w14:paraId="37651415" w14:textId="77777777" w:rsidTr="004A68E4">
        <w:trPr>
          <w:gridAfter w:val="1"/>
          <w:wAfter w:w="17" w:type="dxa"/>
          <w:trHeight w:val="724"/>
        </w:trPr>
        <w:tc>
          <w:tcPr>
            <w:tcW w:w="1693" w:type="dxa"/>
            <w:tcBorders>
              <w:top w:val="single" w:sz="4" w:space="0" w:color="auto"/>
              <w:left w:val="single" w:sz="4" w:space="0" w:color="auto"/>
              <w:bottom w:val="single" w:sz="4" w:space="0" w:color="auto"/>
              <w:right w:val="single" w:sz="4" w:space="0" w:color="auto"/>
            </w:tcBorders>
          </w:tcPr>
          <w:p w14:paraId="791654F7" w14:textId="77777777" w:rsidR="004A68E4" w:rsidRPr="00042E49" w:rsidRDefault="004A68E4" w:rsidP="004A68E4">
            <w:pPr>
              <w:keepNext/>
              <w:keepLines/>
              <w:tabs>
                <w:tab w:val="left" w:pos="0"/>
              </w:tabs>
              <w:suppressAutoHyphens/>
              <w:jc w:val="center"/>
              <w:outlineLvl w:val="2"/>
              <w:rPr>
                <w:rFonts w:ascii="Times New Roman" w:hAnsi="Times New Roman"/>
                <w:b/>
                <w:lang w:val="ru-RU"/>
              </w:rPr>
            </w:pPr>
            <w:r w:rsidRPr="00042E49">
              <w:rPr>
                <w:rFonts w:ascii="Times New Roman" w:hAnsi="Times New Roman"/>
                <w:b/>
                <w:lang w:val="ru-RU"/>
              </w:rPr>
              <w:t>(м)</w:t>
            </w:r>
          </w:p>
        </w:tc>
        <w:tc>
          <w:tcPr>
            <w:tcW w:w="1189" w:type="dxa"/>
            <w:tcBorders>
              <w:top w:val="single" w:sz="4" w:space="0" w:color="auto"/>
              <w:left w:val="single" w:sz="4" w:space="0" w:color="auto"/>
              <w:bottom w:val="single" w:sz="4" w:space="0" w:color="auto"/>
              <w:right w:val="single" w:sz="4" w:space="0" w:color="auto"/>
            </w:tcBorders>
          </w:tcPr>
          <w:p w14:paraId="68C671E7" w14:textId="77777777" w:rsidR="004A68E4" w:rsidRPr="00042E49" w:rsidRDefault="004A68E4" w:rsidP="004A68E4">
            <w:pPr>
              <w:keepNext/>
              <w:keepLines/>
              <w:tabs>
                <w:tab w:val="left" w:pos="0"/>
              </w:tabs>
              <w:suppressAutoHyphens/>
              <w:jc w:val="center"/>
              <w:outlineLvl w:val="2"/>
              <w:rPr>
                <w:rFonts w:ascii="Times New Roman" w:hAnsi="Times New Roman"/>
                <w:b/>
                <w:lang w:val="ru-RU"/>
              </w:rPr>
            </w:pPr>
            <w:r w:rsidRPr="00042E49">
              <w:rPr>
                <w:rFonts w:ascii="Times New Roman" w:hAnsi="Times New Roman"/>
                <w:b/>
                <w:lang w:val="ru-RU"/>
              </w:rPr>
              <w:t>(мм)</w:t>
            </w:r>
          </w:p>
        </w:tc>
        <w:tc>
          <w:tcPr>
            <w:tcW w:w="1189" w:type="dxa"/>
            <w:tcBorders>
              <w:top w:val="single" w:sz="4" w:space="0" w:color="auto"/>
              <w:left w:val="single" w:sz="4" w:space="0" w:color="auto"/>
              <w:bottom w:val="single" w:sz="4" w:space="0" w:color="auto"/>
              <w:right w:val="single" w:sz="4" w:space="0" w:color="auto"/>
            </w:tcBorders>
          </w:tcPr>
          <w:p w14:paraId="200C9398" w14:textId="77777777" w:rsidR="004A68E4" w:rsidRPr="00042E49" w:rsidRDefault="004A68E4" w:rsidP="004A68E4">
            <w:pPr>
              <w:keepNext/>
              <w:keepLines/>
              <w:tabs>
                <w:tab w:val="left" w:pos="0"/>
              </w:tabs>
              <w:suppressAutoHyphens/>
              <w:jc w:val="center"/>
              <w:outlineLvl w:val="2"/>
              <w:rPr>
                <w:rFonts w:ascii="Times New Roman" w:hAnsi="Times New Roman"/>
                <w:b/>
                <w:lang w:val="ru-RU"/>
              </w:rPr>
            </w:pPr>
            <w:r w:rsidRPr="00042E49">
              <w:rPr>
                <w:rFonts w:ascii="Times New Roman" w:hAnsi="Times New Roman"/>
                <w:b/>
                <w:lang w:val="ru-RU"/>
              </w:rPr>
              <w:t>(мм)</w:t>
            </w:r>
          </w:p>
        </w:tc>
        <w:tc>
          <w:tcPr>
            <w:tcW w:w="1849" w:type="dxa"/>
            <w:tcBorders>
              <w:top w:val="single" w:sz="4" w:space="0" w:color="auto"/>
              <w:left w:val="single" w:sz="4" w:space="0" w:color="auto"/>
              <w:bottom w:val="single" w:sz="4" w:space="0" w:color="auto"/>
              <w:right w:val="single" w:sz="4" w:space="0" w:color="auto"/>
            </w:tcBorders>
          </w:tcPr>
          <w:p w14:paraId="1D86FE8B" w14:textId="77777777" w:rsidR="004A68E4" w:rsidRPr="00042E49" w:rsidRDefault="004A68E4" w:rsidP="004A68E4">
            <w:pPr>
              <w:keepNext/>
              <w:keepLines/>
              <w:tabs>
                <w:tab w:val="left" w:pos="0"/>
              </w:tabs>
              <w:suppressAutoHyphens/>
              <w:ind w:left="5" w:hanging="5"/>
              <w:jc w:val="center"/>
              <w:outlineLvl w:val="2"/>
              <w:rPr>
                <w:rFonts w:ascii="Times New Roman" w:hAnsi="Times New Roman"/>
                <w:b/>
                <w:lang w:val="ru-RU"/>
              </w:rPr>
            </w:pPr>
            <w:r w:rsidRPr="00042E49">
              <w:rPr>
                <w:rFonts w:ascii="Times New Roman" w:hAnsi="Times New Roman"/>
                <w:b/>
                <w:lang w:val="ru-RU"/>
              </w:rPr>
              <w:t>(Шегенделген бағанды қондыру тереңдігі)</w:t>
            </w:r>
          </w:p>
        </w:tc>
        <w:tc>
          <w:tcPr>
            <w:tcW w:w="1134" w:type="dxa"/>
            <w:tcBorders>
              <w:top w:val="single" w:sz="4" w:space="0" w:color="auto"/>
              <w:left w:val="single" w:sz="4" w:space="0" w:color="auto"/>
              <w:bottom w:val="single" w:sz="4" w:space="0" w:color="auto"/>
              <w:right w:val="single" w:sz="4" w:space="0" w:color="auto"/>
            </w:tcBorders>
          </w:tcPr>
          <w:p w14:paraId="5EDFE98B" w14:textId="77777777" w:rsidR="004A68E4" w:rsidRPr="00042E49" w:rsidRDefault="004A68E4" w:rsidP="004A68E4">
            <w:pPr>
              <w:keepNext/>
              <w:keepLines/>
              <w:tabs>
                <w:tab w:val="left" w:pos="0"/>
              </w:tabs>
              <w:suppressAutoHyphens/>
              <w:ind w:left="49" w:hanging="49"/>
              <w:jc w:val="center"/>
              <w:outlineLvl w:val="2"/>
              <w:rPr>
                <w:rFonts w:ascii="Times New Roman" w:hAnsi="Times New Roman"/>
                <w:b/>
                <w:lang w:val="ru-RU"/>
              </w:rPr>
            </w:pPr>
            <w:r w:rsidRPr="00042E49">
              <w:rPr>
                <w:rFonts w:ascii="Times New Roman" w:hAnsi="Times New Roman"/>
                <w:b/>
                <w:lang w:val="ru-RU"/>
              </w:rPr>
              <w:t>Салмағы (кг/м)</w:t>
            </w:r>
          </w:p>
        </w:tc>
        <w:tc>
          <w:tcPr>
            <w:tcW w:w="1154" w:type="dxa"/>
            <w:tcBorders>
              <w:top w:val="single" w:sz="4" w:space="0" w:color="auto"/>
              <w:left w:val="single" w:sz="4" w:space="0" w:color="auto"/>
              <w:bottom w:val="single" w:sz="4" w:space="0" w:color="auto"/>
              <w:right w:val="single" w:sz="4" w:space="0" w:color="auto"/>
            </w:tcBorders>
          </w:tcPr>
          <w:p w14:paraId="4F0F6B89" w14:textId="77777777" w:rsidR="004A68E4" w:rsidRPr="00042E49" w:rsidRDefault="004A68E4" w:rsidP="004A68E4">
            <w:pPr>
              <w:keepNext/>
              <w:keepLines/>
              <w:tabs>
                <w:tab w:val="left" w:pos="0"/>
              </w:tabs>
              <w:suppressAutoHyphens/>
              <w:ind w:left="-34" w:firstLine="0"/>
              <w:jc w:val="center"/>
              <w:outlineLvl w:val="2"/>
              <w:rPr>
                <w:rFonts w:ascii="Times New Roman" w:hAnsi="Times New Roman"/>
                <w:b/>
                <w:lang w:val="ru-RU"/>
              </w:rPr>
            </w:pPr>
            <w:r w:rsidRPr="00042E49">
              <w:rPr>
                <w:rFonts w:ascii="Times New Roman" w:hAnsi="Times New Roman"/>
                <w:b/>
                <w:lang w:val="ru-RU"/>
              </w:rPr>
              <w:t>Маркасы</w:t>
            </w:r>
          </w:p>
        </w:tc>
        <w:tc>
          <w:tcPr>
            <w:tcW w:w="1381" w:type="dxa"/>
            <w:tcBorders>
              <w:top w:val="single" w:sz="4" w:space="0" w:color="auto"/>
              <w:left w:val="single" w:sz="4" w:space="0" w:color="auto"/>
              <w:bottom w:val="single" w:sz="4" w:space="0" w:color="auto"/>
              <w:right w:val="single" w:sz="4" w:space="0" w:color="auto"/>
            </w:tcBorders>
          </w:tcPr>
          <w:p w14:paraId="1D9D5225" w14:textId="77777777" w:rsidR="004A68E4" w:rsidRPr="00042E49" w:rsidRDefault="004A68E4" w:rsidP="004A68E4">
            <w:pPr>
              <w:keepNext/>
              <w:keepLines/>
              <w:tabs>
                <w:tab w:val="left" w:pos="0"/>
              </w:tabs>
              <w:suppressAutoHyphens/>
              <w:ind w:left="72" w:firstLine="0"/>
              <w:jc w:val="center"/>
              <w:outlineLvl w:val="2"/>
              <w:rPr>
                <w:rFonts w:ascii="Times New Roman" w:hAnsi="Times New Roman"/>
                <w:b/>
                <w:lang w:val="ru-RU"/>
              </w:rPr>
            </w:pPr>
            <w:r w:rsidRPr="00042E49">
              <w:rPr>
                <w:rFonts w:ascii="Times New Roman" w:hAnsi="Times New Roman"/>
                <w:b/>
                <w:lang w:val="ru-RU"/>
              </w:rPr>
              <w:t>Қосылысы</w:t>
            </w:r>
          </w:p>
        </w:tc>
      </w:tr>
      <w:tr w:rsidR="004A68E4" w:rsidRPr="00042E49" w14:paraId="7F528A75" w14:textId="77777777" w:rsidTr="004A68E4">
        <w:trPr>
          <w:trHeight w:val="645"/>
        </w:trPr>
        <w:tc>
          <w:tcPr>
            <w:tcW w:w="1693" w:type="dxa"/>
            <w:tcBorders>
              <w:top w:val="single" w:sz="4" w:space="0" w:color="auto"/>
              <w:left w:val="single" w:sz="4" w:space="0" w:color="auto"/>
              <w:bottom w:val="single" w:sz="4" w:space="0" w:color="auto"/>
              <w:right w:val="single" w:sz="4" w:space="0" w:color="auto"/>
            </w:tcBorders>
            <w:vAlign w:val="center"/>
          </w:tcPr>
          <w:p w14:paraId="3BC03DC6"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100</w:t>
            </w:r>
          </w:p>
        </w:tc>
        <w:tc>
          <w:tcPr>
            <w:tcW w:w="1189" w:type="dxa"/>
            <w:tcBorders>
              <w:top w:val="single" w:sz="4" w:space="0" w:color="auto"/>
              <w:left w:val="single" w:sz="4" w:space="0" w:color="auto"/>
              <w:bottom w:val="single" w:sz="4" w:space="0" w:color="auto"/>
              <w:right w:val="single" w:sz="4" w:space="0" w:color="auto"/>
            </w:tcBorders>
            <w:vAlign w:val="center"/>
          </w:tcPr>
          <w:p w14:paraId="590EAE18"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w:t>
            </w:r>
          </w:p>
        </w:tc>
        <w:tc>
          <w:tcPr>
            <w:tcW w:w="1189" w:type="dxa"/>
            <w:tcBorders>
              <w:top w:val="single" w:sz="4" w:space="0" w:color="auto"/>
              <w:left w:val="single" w:sz="4" w:space="0" w:color="auto"/>
              <w:bottom w:val="single" w:sz="4" w:space="0" w:color="auto"/>
              <w:right w:val="single" w:sz="4" w:space="0" w:color="auto"/>
            </w:tcBorders>
            <w:vAlign w:val="center"/>
          </w:tcPr>
          <w:p w14:paraId="2339AE67"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762</w:t>
            </w:r>
          </w:p>
        </w:tc>
        <w:tc>
          <w:tcPr>
            <w:tcW w:w="1849" w:type="dxa"/>
            <w:tcBorders>
              <w:top w:val="single" w:sz="4" w:space="0" w:color="auto"/>
              <w:left w:val="single" w:sz="4" w:space="0" w:color="auto"/>
              <w:bottom w:val="single" w:sz="4" w:space="0" w:color="auto"/>
              <w:right w:val="single" w:sz="4" w:space="0" w:color="auto"/>
            </w:tcBorders>
            <w:vAlign w:val="bottom"/>
          </w:tcPr>
          <w:p w14:paraId="76E47D88" w14:textId="77777777" w:rsidR="004A68E4" w:rsidRPr="00042E49" w:rsidRDefault="004A68E4" w:rsidP="004A68E4">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Ширектік шөгінділер</w:t>
            </w:r>
          </w:p>
        </w:tc>
        <w:tc>
          <w:tcPr>
            <w:tcW w:w="1134" w:type="dxa"/>
            <w:tcBorders>
              <w:top w:val="single" w:sz="4" w:space="0" w:color="auto"/>
              <w:left w:val="single" w:sz="4" w:space="0" w:color="auto"/>
              <w:bottom w:val="single" w:sz="4" w:space="0" w:color="auto"/>
              <w:right w:val="single" w:sz="4" w:space="0" w:color="auto"/>
            </w:tcBorders>
            <w:vAlign w:val="center"/>
          </w:tcPr>
          <w:p w14:paraId="36B0BBA0"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461.5</w:t>
            </w:r>
          </w:p>
        </w:tc>
        <w:tc>
          <w:tcPr>
            <w:tcW w:w="1154" w:type="dxa"/>
            <w:tcBorders>
              <w:top w:val="single" w:sz="4" w:space="0" w:color="auto"/>
              <w:left w:val="single" w:sz="4" w:space="0" w:color="auto"/>
              <w:bottom w:val="single" w:sz="4" w:space="0" w:color="auto"/>
              <w:right w:val="single" w:sz="4" w:space="0" w:color="auto"/>
            </w:tcBorders>
            <w:vAlign w:val="center"/>
          </w:tcPr>
          <w:p w14:paraId="351AAE49"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en-US"/>
              </w:rPr>
            </w:pPr>
            <w:r w:rsidRPr="00042E49">
              <w:rPr>
                <w:rFonts w:ascii="Times New Roman" w:hAnsi="Times New Roman"/>
                <w:sz w:val="24"/>
                <w:szCs w:val="24"/>
                <w:lang w:val="ru-RU"/>
              </w:rPr>
              <w:t>X-65</w:t>
            </w:r>
            <w:r w:rsidRPr="00042E49">
              <w:rPr>
                <w:rFonts w:ascii="Times New Roman" w:hAnsi="Times New Roman"/>
                <w:sz w:val="24"/>
                <w:szCs w:val="24"/>
                <w:lang w:val="en-US"/>
              </w:rPr>
              <w:t>/</w:t>
            </w:r>
          </w:p>
          <w:p w14:paraId="5B9CF318"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en-US"/>
              </w:rPr>
              <w:t>X-56</w:t>
            </w:r>
          </w:p>
        </w:tc>
        <w:tc>
          <w:tcPr>
            <w:tcW w:w="1398" w:type="dxa"/>
            <w:gridSpan w:val="2"/>
            <w:tcBorders>
              <w:top w:val="single" w:sz="4" w:space="0" w:color="auto"/>
              <w:left w:val="single" w:sz="4" w:space="0" w:color="auto"/>
              <w:bottom w:val="single" w:sz="4" w:space="0" w:color="auto"/>
              <w:right w:val="single" w:sz="4" w:space="0" w:color="auto"/>
            </w:tcBorders>
            <w:vAlign w:val="center"/>
          </w:tcPr>
          <w:p w14:paraId="2F26D1FC"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XLC-S</w:t>
            </w:r>
          </w:p>
        </w:tc>
      </w:tr>
      <w:tr w:rsidR="004A68E4" w:rsidRPr="00042E49" w14:paraId="56067302" w14:textId="77777777" w:rsidTr="004A68E4">
        <w:trPr>
          <w:trHeight w:val="555"/>
        </w:trPr>
        <w:tc>
          <w:tcPr>
            <w:tcW w:w="1693" w:type="dxa"/>
            <w:tcBorders>
              <w:top w:val="single" w:sz="4" w:space="0" w:color="auto"/>
              <w:left w:val="single" w:sz="4" w:space="0" w:color="auto"/>
              <w:bottom w:val="single" w:sz="4" w:space="0" w:color="auto"/>
              <w:right w:val="single" w:sz="4" w:space="0" w:color="auto"/>
            </w:tcBorders>
            <w:vAlign w:val="center"/>
          </w:tcPr>
          <w:p w14:paraId="1C96A983"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690</w:t>
            </w:r>
          </w:p>
        </w:tc>
        <w:tc>
          <w:tcPr>
            <w:tcW w:w="1189" w:type="dxa"/>
            <w:tcBorders>
              <w:top w:val="single" w:sz="4" w:space="0" w:color="auto"/>
              <w:left w:val="single" w:sz="4" w:space="0" w:color="auto"/>
              <w:bottom w:val="single" w:sz="4" w:space="0" w:color="auto"/>
              <w:right w:val="single" w:sz="4" w:space="0" w:color="auto"/>
            </w:tcBorders>
            <w:vAlign w:val="center"/>
          </w:tcPr>
          <w:p w14:paraId="5AF1B592"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406.4 </w:t>
            </w:r>
          </w:p>
        </w:tc>
        <w:tc>
          <w:tcPr>
            <w:tcW w:w="1189" w:type="dxa"/>
            <w:tcBorders>
              <w:top w:val="single" w:sz="4" w:space="0" w:color="auto"/>
              <w:left w:val="single" w:sz="4" w:space="0" w:color="auto"/>
              <w:bottom w:val="single" w:sz="4" w:space="0" w:color="auto"/>
              <w:right w:val="single" w:sz="4" w:space="0" w:color="auto"/>
            </w:tcBorders>
            <w:vAlign w:val="center"/>
          </w:tcPr>
          <w:p w14:paraId="05CF779C"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339,7</w:t>
            </w:r>
          </w:p>
        </w:tc>
        <w:tc>
          <w:tcPr>
            <w:tcW w:w="1849" w:type="dxa"/>
            <w:tcBorders>
              <w:top w:val="single" w:sz="4" w:space="0" w:color="auto"/>
              <w:left w:val="single" w:sz="4" w:space="0" w:color="auto"/>
              <w:bottom w:val="single" w:sz="4" w:space="0" w:color="auto"/>
              <w:right w:val="single" w:sz="4" w:space="0" w:color="auto"/>
            </w:tcBorders>
            <w:vAlign w:val="bottom"/>
          </w:tcPr>
          <w:p w14:paraId="032C5FC9" w14:textId="77777777" w:rsidR="004A68E4" w:rsidRPr="00042E49" w:rsidRDefault="004A68E4" w:rsidP="004A68E4">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Төменгі бор </w:t>
            </w:r>
          </w:p>
        </w:tc>
        <w:tc>
          <w:tcPr>
            <w:tcW w:w="1134" w:type="dxa"/>
            <w:tcBorders>
              <w:top w:val="single" w:sz="4" w:space="0" w:color="auto"/>
              <w:left w:val="single" w:sz="4" w:space="0" w:color="auto"/>
              <w:bottom w:val="single" w:sz="4" w:space="0" w:color="auto"/>
              <w:right w:val="single" w:sz="4" w:space="0" w:color="auto"/>
            </w:tcBorders>
            <w:vAlign w:val="center"/>
          </w:tcPr>
          <w:p w14:paraId="586359C4"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101.195</w:t>
            </w:r>
          </w:p>
        </w:tc>
        <w:tc>
          <w:tcPr>
            <w:tcW w:w="1154" w:type="dxa"/>
            <w:tcBorders>
              <w:top w:val="single" w:sz="4" w:space="0" w:color="auto"/>
              <w:left w:val="single" w:sz="4" w:space="0" w:color="auto"/>
              <w:bottom w:val="single" w:sz="4" w:space="0" w:color="auto"/>
              <w:right w:val="single" w:sz="4" w:space="0" w:color="auto"/>
            </w:tcBorders>
            <w:vAlign w:val="center"/>
          </w:tcPr>
          <w:p w14:paraId="76779370"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N-80</w:t>
            </w:r>
          </w:p>
        </w:tc>
        <w:tc>
          <w:tcPr>
            <w:tcW w:w="1398" w:type="dxa"/>
            <w:gridSpan w:val="2"/>
            <w:tcBorders>
              <w:top w:val="single" w:sz="4" w:space="0" w:color="auto"/>
              <w:left w:val="single" w:sz="4" w:space="0" w:color="auto"/>
              <w:bottom w:val="single" w:sz="4" w:space="0" w:color="auto"/>
              <w:right w:val="single" w:sz="4" w:space="0" w:color="auto"/>
            </w:tcBorders>
            <w:vAlign w:val="center"/>
          </w:tcPr>
          <w:p w14:paraId="64601B5C"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en-US"/>
              </w:rPr>
            </w:pPr>
            <w:r w:rsidRPr="00042E49">
              <w:rPr>
                <w:rFonts w:ascii="Times New Roman" w:hAnsi="Times New Roman"/>
                <w:sz w:val="24"/>
                <w:szCs w:val="24"/>
                <w:lang w:val="ru-RU"/>
              </w:rPr>
              <w:t xml:space="preserve"> </w:t>
            </w:r>
            <w:r w:rsidRPr="00042E49">
              <w:rPr>
                <w:rFonts w:ascii="Times New Roman" w:hAnsi="Times New Roman"/>
                <w:sz w:val="24"/>
                <w:szCs w:val="24"/>
                <w:lang w:val="en-US"/>
              </w:rPr>
              <w:t>BTC</w:t>
            </w:r>
          </w:p>
        </w:tc>
      </w:tr>
      <w:tr w:rsidR="004A68E4" w:rsidRPr="00042E49" w14:paraId="41A1B1F8" w14:textId="77777777" w:rsidTr="004A68E4">
        <w:trPr>
          <w:trHeight w:val="691"/>
        </w:trPr>
        <w:tc>
          <w:tcPr>
            <w:tcW w:w="1693" w:type="dxa"/>
            <w:tcBorders>
              <w:top w:val="single" w:sz="4" w:space="0" w:color="auto"/>
              <w:left w:val="single" w:sz="4" w:space="0" w:color="auto"/>
              <w:bottom w:val="single" w:sz="4" w:space="0" w:color="auto"/>
              <w:right w:val="single" w:sz="4" w:space="0" w:color="auto"/>
            </w:tcBorders>
            <w:vAlign w:val="center"/>
          </w:tcPr>
          <w:p w14:paraId="507704B8"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1200</w:t>
            </w:r>
          </w:p>
        </w:tc>
        <w:tc>
          <w:tcPr>
            <w:tcW w:w="1189" w:type="dxa"/>
            <w:tcBorders>
              <w:top w:val="single" w:sz="4" w:space="0" w:color="auto"/>
              <w:left w:val="single" w:sz="4" w:space="0" w:color="auto"/>
              <w:bottom w:val="single" w:sz="4" w:space="0" w:color="auto"/>
              <w:right w:val="single" w:sz="4" w:space="0" w:color="auto"/>
            </w:tcBorders>
            <w:vAlign w:val="center"/>
          </w:tcPr>
          <w:p w14:paraId="00FCDD64"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311.15 </w:t>
            </w:r>
          </w:p>
        </w:tc>
        <w:tc>
          <w:tcPr>
            <w:tcW w:w="1189" w:type="dxa"/>
            <w:tcBorders>
              <w:top w:val="single" w:sz="4" w:space="0" w:color="auto"/>
              <w:left w:val="single" w:sz="4" w:space="0" w:color="auto"/>
              <w:bottom w:val="single" w:sz="4" w:space="0" w:color="auto"/>
              <w:right w:val="single" w:sz="4" w:space="0" w:color="auto"/>
            </w:tcBorders>
            <w:vAlign w:val="center"/>
          </w:tcPr>
          <w:p w14:paraId="7FC5F0EF"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244,5</w:t>
            </w:r>
          </w:p>
        </w:tc>
        <w:tc>
          <w:tcPr>
            <w:tcW w:w="1849" w:type="dxa"/>
            <w:tcBorders>
              <w:top w:val="single" w:sz="4" w:space="0" w:color="auto"/>
              <w:left w:val="single" w:sz="4" w:space="0" w:color="auto"/>
              <w:bottom w:val="single" w:sz="4" w:space="0" w:color="auto"/>
              <w:right w:val="single" w:sz="4" w:space="0" w:color="auto"/>
            </w:tcBorders>
            <w:vAlign w:val="bottom"/>
          </w:tcPr>
          <w:p w14:paraId="67B8F616" w14:textId="77777777" w:rsidR="004A68E4" w:rsidRPr="00042E49" w:rsidRDefault="004A68E4" w:rsidP="004A68E4">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Жоғары юра шөгінділері</w:t>
            </w:r>
          </w:p>
        </w:tc>
        <w:tc>
          <w:tcPr>
            <w:tcW w:w="1134" w:type="dxa"/>
            <w:tcBorders>
              <w:top w:val="single" w:sz="4" w:space="0" w:color="auto"/>
              <w:left w:val="single" w:sz="4" w:space="0" w:color="auto"/>
              <w:bottom w:val="single" w:sz="4" w:space="0" w:color="auto"/>
              <w:right w:val="single" w:sz="4" w:space="0" w:color="auto"/>
            </w:tcBorders>
            <w:vAlign w:val="center"/>
          </w:tcPr>
          <w:p w14:paraId="3DC599B6"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69.94</w:t>
            </w:r>
          </w:p>
        </w:tc>
        <w:tc>
          <w:tcPr>
            <w:tcW w:w="1154" w:type="dxa"/>
            <w:tcBorders>
              <w:top w:val="single" w:sz="4" w:space="0" w:color="auto"/>
              <w:left w:val="single" w:sz="4" w:space="0" w:color="auto"/>
              <w:bottom w:val="single" w:sz="4" w:space="0" w:color="auto"/>
              <w:right w:val="single" w:sz="4" w:space="0" w:color="auto"/>
            </w:tcBorders>
            <w:vAlign w:val="center"/>
          </w:tcPr>
          <w:p w14:paraId="60A6AE49"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L-80</w:t>
            </w:r>
          </w:p>
        </w:tc>
        <w:tc>
          <w:tcPr>
            <w:tcW w:w="1398" w:type="dxa"/>
            <w:gridSpan w:val="2"/>
            <w:tcBorders>
              <w:top w:val="single" w:sz="4" w:space="0" w:color="auto"/>
              <w:left w:val="single" w:sz="4" w:space="0" w:color="auto"/>
              <w:bottom w:val="single" w:sz="4" w:space="0" w:color="auto"/>
              <w:right w:val="single" w:sz="4" w:space="0" w:color="auto"/>
            </w:tcBorders>
            <w:vAlign w:val="center"/>
          </w:tcPr>
          <w:p w14:paraId="7579182F"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en-US"/>
              </w:rPr>
            </w:pPr>
            <w:r w:rsidRPr="00042E49">
              <w:rPr>
                <w:rFonts w:ascii="Times New Roman" w:hAnsi="Times New Roman"/>
                <w:sz w:val="22"/>
                <w:szCs w:val="24"/>
                <w:lang w:val="ru-RU"/>
              </w:rPr>
              <w:t>Премиальды</w:t>
            </w:r>
          </w:p>
        </w:tc>
      </w:tr>
      <w:tr w:rsidR="004A68E4" w:rsidRPr="00042E49" w14:paraId="4332A698" w14:textId="77777777" w:rsidTr="004A68E4">
        <w:trPr>
          <w:trHeight w:val="754"/>
        </w:trPr>
        <w:tc>
          <w:tcPr>
            <w:tcW w:w="1693" w:type="dxa"/>
            <w:tcBorders>
              <w:top w:val="single" w:sz="4" w:space="0" w:color="auto"/>
              <w:left w:val="single" w:sz="4" w:space="0" w:color="auto"/>
              <w:bottom w:val="single" w:sz="4" w:space="0" w:color="auto"/>
              <w:right w:val="single" w:sz="4" w:space="0" w:color="auto"/>
            </w:tcBorders>
            <w:vAlign w:val="center"/>
          </w:tcPr>
          <w:p w14:paraId="73354A56" w14:textId="59DB4949" w:rsidR="004A68E4" w:rsidRPr="00042E49" w:rsidRDefault="00485E45" w:rsidP="004A68E4">
            <w:pPr>
              <w:keepNext/>
              <w:keepLines/>
              <w:tabs>
                <w:tab w:val="left" w:pos="0"/>
              </w:tabs>
              <w:suppressAutoHyphens/>
              <w:jc w:val="center"/>
              <w:outlineLvl w:val="2"/>
              <w:rPr>
                <w:rFonts w:ascii="Times New Roman" w:hAnsi="Times New Roman"/>
                <w:sz w:val="24"/>
                <w:szCs w:val="24"/>
                <w:lang w:val="ru-RU"/>
              </w:rPr>
            </w:pPr>
            <w:r>
              <w:rPr>
                <w:rFonts w:ascii="Times New Roman" w:hAnsi="Times New Roman"/>
                <w:sz w:val="24"/>
                <w:szCs w:val="24"/>
                <w:lang w:val="ru-RU"/>
              </w:rPr>
              <w:t>18</w:t>
            </w:r>
            <w:r w:rsidRPr="00042E49">
              <w:rPr>
                <w:rFonts w:ascii="Times New Roman" w:hAnsi="Times New Roman"/>
                <w:sz w:val="24"/>
                <w:szCs w:val="24"/>
                <w:lang w:val="ru-RU"/>
              </w:rPr>
              <w:t>00</w:t>
            </w:r>
          </w:p>
        </w:tc>
        <w:tc>
          <w:tcPr>
            <w:tcW w:w="1189" w:type="dxa"/>
            <w:tcBorders>
              <w:top w:val="single" w:sz="4" w:space="0" w:color="auto"/>
              <w:left w:val="single" w:sz="4" w:space="0" w:color="auto"/>
              <w:bottom w:val="single" w:sz="4" w:space="0" w:color="auto"/>
              <w:right w:val="single" w:sz="4" w:space="0" w:color="auto"/>
            </w:tcBorders>
            <w:vAlign w:val="center"/>
          </w:tcPr>
          <w:p w14:paraId="5E71BDE0"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 xml:space="preserve">215.9 </w:t>
            </w:r>
          </w:p>
        </w:tc>
        <w:tc>
          <w:tcPr>
            <w:tcW w:w="1189" w:type="dxa"/>
            <w:tcBorders>
              <w:top w:val="single" w:sz="4" w:space="0" w:color="auto"/>
              <w:left w:val="single" w:sz="4" w:space="0" w:color="auto"/>
              <w:bottom w:val="single" w:sz="4" w:space="0" w:color="auto"/>
              <w:right w:val="single" w:sz="4" w:space="0" w:color="auto"/>
            </w:tcBorders>
            <w:vAlign w:val="center"/>
          </w:tcPr>
          <w:p w14:paraId="4C8E254C"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177,8</w:t>
            </w:r>
          </w:p>
        </w:tc>
        <w:tc>
          <w:tcPr>
            <w:tcW w:w="1849" w:type="dxa"/>
            <w:tcBorders>
              <w:top w:val="single" w:sz="4" w:space="0" w:color="auto"/>
              <w:left w:val="single" w:sz="4" w:space="0" w:color="auto"/>
              <w:bottom w:val="single" w:sz="4" w:space="0" w:color="auto"/>
              <w:right w:val="single" w:sz="4" w:space="0" w:color="auto"/>
            </w:tcBorders>
            <w:vAlign w:val="center"/>
          </w:tcPr>
          <w:p w14:paraId="0439B62C" w14:textId="77777777" w:rsidR="004A68E4" w:rsidRPr="00042E49" w:rsidRDefault="004A68E4" w:rsidP="004A68E4">
            <w:pPr>
              <w:keepNext/>
              <w:keepLines/>
              <w:tabs>
                <w:tab w:val="clear" w:pos="1080"/>
                <w:tab w:val="left" w:pos="0"/>
                <w:tab w:val="left" w:pos="182"/>
              </w:tabs>
              <w:suppressAutoHyphens/>
              <w:ind w:left="182" w:hanging="142"/>
              <w:jc w:val="center"/>
              <w:outlineLvl w:val="2"/>
              <w:rPr>
                <w:rFonts w:ascii="Times New Roman" w:hAnsi="Times New Roman"/>
                <w:sz w:val="24"/>
                <w:szCs w:val="24"/>
                <w:lang w:val="ru-RU"/>
              </w:rPr>
            </w:pPr>
            <w:r w:rsidRPr="00042E49">
              <w:rPr>
                <w:rFonts w:ascii="Times New Roman" w:hAnsi="Times New Roman"/>
                <w:sz w:val="24"/>
                <w:szCs w:val="24"/>
                <w:lang w:val="ru-RU"/>
              </w:rPr>
              <w:t>Пермо-Триас</w:t>
            </w:r>
          </w:p>
        </w:tc>
        <w:tc>
          <w:tcPr>
            <w:tcW w:w="1134" w:type="dxa"/>
            <w:tcBorders>
              <w:top w:val="single" w:sz="4" w:space="0" w:color="auto"/>
              <w:left w:val="single" w:sz="4" w:space="0" w:color="auto"/>
              <w:bottom w:val="single" w:sz="4" w:space="0" w:color="auto"/>
              <w:right w:val="single" w:sz="4" w:space="0" w:color="auto"/>
            </w:tcBorders>
            <w:vAlign w:val="center"/>
          </w:tcPr>
          <w:p w14:paraId="350E5621"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43.15</w:t>
            </w:r>
          </w:p>
        </w:tc>
        <w:tc>
          <w:tcPr>
            <w:tcW w:w="1154" w:type="dxa"/>
            <w:tcBorders>
              <w:top w:val="single" w:sz="4" w:space="0" w:color="auto"/>
              <w:left w:val="single" w:sz="4" w:space="0" w:color="auto"/>
              <w:bottom w:val="single" w:sz="4" w:space="0" w:color="auto"/>
              <w:right w:val="single" w:sz="4" w:space="0" w:color="auto"/>
            </w:tcBorders>
            <w:vAlign w:val="center"/>
          </w:tcPr>
          <w:p w14:paraId="020B06E9" w14:textId="77777777" w:rsidR="004A68E4" w:rsidRPr="00042E49" w:rsidRDefault="004A68E4" w:rsidP="004A68E4">
            <w:pPr>
              <w:keepNext/>
              <w:keepLines/>
              <w:tabs>
                <w:tab w:val="left" w:pos="0"/>
              </w:tabs>
              <w:suppressAutoHyphens/>
              <w:jc w:val="center"/>
              <w:outlineLvl w:val="2"/>
              <w:rPr>
                <w:rFonts w:ascii="Times New Roman" w:hAnsi="Times New Roman"/>
                <w:sz w:val="24"/>
                <w:szCs w:val="24"/>
                <w:lang w:val="ru-RU"/>
              </w:rPr>
            </w:pPr>
            <w:r w:rsidRPr="00042E49">
              <w:rPr>
                <w:rFonts w:ascii="Times New Roman" w:hAnsi="Times New Roman"/>
                <w:sz w:val="24"/>
                <w:szCs w:val="24"/>
                <w:lang w:val="ru-RU"/>
              </w:rPr>
              <w:t>L-80</w:t>
            </w:r>
          </w:p>
        </w:tc>
        <w:tc>
          <w:tcPr>
            <w:tcW w:w="1398" w:type="dxa"/>
            <w:gridSpan w:val="2"/>
            <w:tcBorders>
              <w:top w:val="single" w:sz="4" w:space="0" w:color="auto"/>
              <w:left w:val="single" w:sz="4" w:space="0" w:color="auto"/>
              <w:bottom w:val="single" w:sz="4" w:space="0" w:color="auto"/>
              <w:right w:val="single" w:sz="4" w:space="0" w:color="auto"/>
            </w:tcBorders>
            <w:vAlign w:val="center"/>
          </w:tcPr>
          <w:p w14:paraId="7C14C0BA" w14:textId="77777777" w:rsidR="004A68E4" w:rsidRPr="00042E49" w:rsidRDefault="004A68E4" w:rsidP="004A68E4">
            <w:pPr>
              <w:keepNext/>
              <w:keepLines/>
              <w:tabs>
                <w:tab w:val="left" w:pos="0"/>
              </w:tabs>
              <w:suppressAutoHyphens/>
              <w:outlineLvl w:val="2"/>
              <w:rPr>
                <w:rFonts w:ascii="Times New Roman" w:hAnsi="Times New Roman"/>
                <w:sz w:val="24"/>
                <w:szCs w:val="24"/>
                <w:lang w:val="en-US"/>
              </w:rPr>
            </w:pPr>
            <w:r w:rsidRPr="00042E49">
              <w:rPr>
                <w:rFonts w:ascii="Times New Roman" w:hAnsi="Times New Roman"/>
                <w:sz w:val="22"/>
                <w:szCs w:val="24"/>
                <w:lang w:val="ru-RU"/>
              </w:rPr>
              <w:t>Премиальды</w:t>
            </w:r>
          </w:p>
        </w:tc>
      </w:tr>
    </w:tbl>
    <w:p w14:paraId="035BCC38" w14:textId="77777777" w:rsidR="004A68E4" w:rsidRPr="00042E49" w:rsidRDefault="004A68E4" w:rsidP="00020CDA">
      <w:pPr>
        <w:tabs>
          <w:tab w:val="left" w:pos="0"/>
        </w:tabs>
        <w:rPr>
          <w:rFonts w:ascii="Times New Roman" w:hAnsi="Times New Roman"/>
          <w:b/>
          <w:sz w:val="24"/>
          <w:szCs w:val="24"/>
          <w:lang w:val="ru-RU"/>
        </w:rPr>
      </w:pPr>
    </w:p>
    <w:p w14:paraId="753A41B8" w14:textId="77777777" w:rsidR="004E4480" w:rsidRPr="00042E49" w:rsidRDefault="004E4480" w:rsidP="00F03B67">
      <w:pPr>
        <w:pStyle w:val="2f"/>
        <w:tabs>
          <w:tab w:val="left" w:pos="0"/>
        </w:tabs>
        <w:overflowPunct w:val="0"/>
        <w:autoSpaceDE w:val="0"/>
        <w:autoSpaceDN w:val="0"/>
        <w:adjustRightInd w:val="0"/>
        <w:spacing w:line="240" w:lineRule="auto"/>
        <w:ind w:left="0"/>
        <w:jc w:val="right"/>
        <w:textAlignment w:val="baseline"/>
        <w:rPr>
          <w:rFonts w:ascii="Times New Roman" w:hAnsi="Times New Roman"/>
          <w:b/>
          <w:caps/>
          <w:sz w:val="24"/>
          <w:szCs w:val="24"/>
          <w:lang w:val="ru-RU"/>
        </w:rPr>
      </w:pPr>
    </w:p>
    <w:p w14:paraId="56F834FE" w14:textId="77777777" w:rsidR="00020CDA" w:rsidRPr="00042E49" w:rsidRDefault="004E4480" w:rsidP="00F03B67">
      <w:pPr>
        <w:pStyle w:val="2f"/>
        <w:tabs>
          <w:tab w:val="left" w:pos="0"/>
        </w:tabs>
        <w:overflowPunct w:val="0"/>
        <w:autoSpaceDE w:val="0"/>
        <w:autoSpaceDN w:val="0"/>
        <w:adjustRightInd w:val="0"/>
        <w:spacing w:line="240" w:lineRule="auto"/>
        <w:ind w:left="0"/>
        <w:jc w:val="right"/>
        <w:textAlignment w:val="baseline"/>
        <w:rPr>
          <w:rStyle w:val="13"/>
          <w:rFonts w:eastAsia="Batang"/>
          <w:i/>
          <w:lang w:val="ru-RU"/>
        </w:rPr>
      </w:pPr>
      <w:r w:rsidRPr="00042E49">
        <w:rPr>
          <w:rStyle w:val="13"/>
          <w:rFonts w:eastAsia="Batang"/>
          <w:i/>
          <w:lang w:val="ru-RU"/>
        </w:rPr>
        <w:t>4-кесте</w:t>
      </w:r>
    </w:p>
    <w:tbl>
      <w:tblPr>
        <w:tblW w:w="0" w:type="auto"/>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340"/>
        <w:gridCol w:w="1958"/>
        <w:gridCol w:w="2126"/>
        <w:gridCol w:w="2396"/>
      </w:tblGrid>
      <w:tr w:rsidR="00020CDA" w:rsidRPr="00042E49" w14:paraId="5C8C330D" w14:textId="77777777" w:rsidTr="004E4480">
        <w:trPr>
          <w:cantSplit/>
          <w:trHeight w:val="233"/>
          <w:jc w:val="center"/>
        </w:trPr>
        <w:tc>
          <w:tcPr>
            <w:tcW w:w="2340" w:type="dxa"/>
            <w:vMerge w:val="restart"/>
            <w:vAlign w:val="center"/>
          </w:tcPr>
          <w:p w14:paraId="0B15C593" w14:textId="77777777" w:rsidR="00020CDA" w:rsidRPr="00042E49" w:rsidRDefault="00020CDA" w:rsidP="004E4480">
            <w:pPr>
              <w:pBdr>
                <w:left w:val="single" w:sz="4" w:space="0" w:color="auto"/>
                <w:bottom w:val="single" w:sz="8" w:space="0" w:color="auto"/>
                <w:right w:val="single" w:sz="4" w:space="0" w:color="auto"/>
              </w:pBdr>
              <w:spacing w:before="100" w:beforeAutospacing="1" w:after="100" w:afterAutospacing="1"/>
              <w:jc w:val="center"/>
              <w:rPr>
                <w:rFonts w:ascii="Times New Roman" w:hAnsi="Times New Roman"/>
                <w:b/>
                <w:sz w:val="24"/>
                <w:szCs w:val="24"/>
              </w:rPr>
            </w:pPr>
            <w:r w:rsidRPr="00042E49">
              <w:rPr>
                <w:rFonts w:ascii="Times New Roman" w:hAnsi="Times New Roman"/>
                <w:b/>
                <w:sz w:val="24"/>
                <w:szCs w:val="24"/>
              </w:rPr>
              <w:t>Стратиграфиялық бөлімше</w:t>
            </w:r>
          </w:p>
        </w:tc>
        <w:tc>
          <w:tcPr>
            <w:tcW w:w="4084" w:type="dxa"/>
            <w:gridSpan w:val="2"/>
            <w:vAlign w:val="center"/>
          </w:tcPr>
          <w:p w14:paraId="5D494EF3" w14:textId="77777777" w:rsidR="00020CDA" w:rsidRPr="00042E49" w:rsidRDefault="00020CDA" w:rsidP="004E4480">
            <w:pPr>
              <w:pBdr>
                <w:left w:val="single" w:sz="4" w:space="0" w:color="auto"/>
                <w:bottom w:val="single" w:sz="8" w:space="0" w:color="auto"/>
                <w:right w:val="single" w:sz="4" w:space="0" w:color="auto"/>
              </w:pBdr>
              <w:spacing w:before="100" w:beforeAutospacing="1" w:after="100" w:afterAutospacing="1"/>
              <w:jc w:val="center"/>
              <w:rPr>
                <w:rFonts w:ascii="Times New Roman" w:hAnsi="Times New Roman"/>
                <w:b/>
                <w:sz w:val="24"/>
                <w:szCs w:val="24"/>
              </w:rPr>
            </w:pPr>
            <w:r w:rsidRPr="00042E49">
              <w:rPr>
                <w:rFonts w:ascii="Times New Roman" w:hAnsi="Times New Roman"/>
                <w:b/>
                <w:sz w:val="24"/>
                <w:szCs w:val="24"/>
              </w:rPr>
              <w:t>Сұрыптау аралығы, (м)</w:t>
            </w:r>
          </w:p>
        </w:tc>
        <w:tc>
          <w:tcPr>
            <w:tcW w:w="2396" w:type="dxa"/>
            <w:vMerge w:val="restart"/>
            <w:vAlign w:val="center"/>
          </w:tcPr>
          <w:p w14:paraId="6066A31B" w14:textId="77777777" w:rsidR="00020CDA" w:rsidRPr="00042E49" w:rsidRDefault="00020CDA" w:rsidP="004E4480">
            <w:pPr>
              <w:pBdr>
                <w:left w:val="single" w:sz="4" w:space="0" w:color="auto"/>
                <w:bottom w:val="single" w:sz="8" w:space="0" w:color="auto"/>
                <w:right w:val="single" w:sz="4" w:space="0" w:color="auto"/>
              </w:pBdr>
              <w:spacing w:before="100" w:beforeAutospacing="1" w:after="100" w:afterAutospacing="1"/>
              <w:jc w:val="center"/>
              <w:rPr>
                <w:rFonts w:ascii="Times New Roman" w:hAnsi="Times New Roman"/>
                <w:b/>
                <w:sz w:val="24"/>
                <w:szCs w:val="24"/>
              </w:rPr>
            </w:pPr>
            <w:r w:rsidRPr="00042E49">
              <w:rPr>
                <w:rFonts w:ascii="Times New Roman" w:hAnsi="Times New Roman"/>
                <w:b/>
                <w:sz w:val="24"/>
                <w:szCs w:val="24"/>
              </w:rPr>
              <w:t>Шлам сұрыптау жиілігі</w:t>
            </w:r>
          </w:p>
        </w:tc>
      </w:tr>
      <w:tr w:rsidR="00020CDA" w:rsidRPr="00042E49" w14:paraId="1E6087B6" w14:textId="77777777" w:rsidTr="004E4480">
        <w:trPr>
          <w:cantSplit/>
          <w:trHeight w:val="232"/>
          <w:jc w:val="center"/>
        </w:trPr>
        <w:tc>
          <w:tcPr>
            <w:tcW w:w="2340" w:type="dxa"/>
            <w:vMerge/>
            <w:vAlign w:val="center"/>
          </w:tcPr>
          <w:p w14:paraId="098F5750" w14:textId="77777777" w:rsidR="00020CDA" w:rsidRPr="00042E49" w:rsidRDefault="00020CDA" w:rsidP="004E4480">
            <w:pPr>
              <w:pBdr>
                <w:left w:val="single" w:sz="4" w:space="0" w:color="auto"/>
                <w:right w:val="single" w:sz="4" w:space="0" w:color="auto"/>
              </w:pBdr>
              <w:spacing w:before="100" w:beforeAutospacing="1" w:after="100" w:afterAutospacing="1"/>
              <w:jc w:val="center"/>
              <w:rPr>
                <w:rFonts w:ascii="Times New Roman" w:hAnsi="Times New Roman"/>
                <w:sz w:val="24"/>
                <w:szCs w:val="24"/>
              </w:rPr>
            </w:pPr>
          </w:p>
        </w:tc>
        <w:tc>
          <w:tcPr>
            <w:tcW w:w="1958" w:type="dxa"/>
            <w:vAlign w:val="center"/>
          </w:tcPr>
          <w:p w14:paraId="5B154684" w14:textId="77777777" w:rsidR="00020CDA" w:rsidRPr="00042E49" w:rsidRDefault="00020CDA" w:rsidP="004E4480">
            <w:pPr>
              <w:jc w:val="center"/>
              <w:rPr>
                <w:rFonts w:ascii="Times New Roman" w:hAnsi="Times New Roman"/>
                <w:b/>
                <w:sz w:val="24"/>
                <w:szCs w:val="24"/>
              </w:rPr>
            </w:pPr>
            <w:r w:rsidRPr="00042E49">
              <w:rPr>
                <w:rFonts w:ascii="Times New Roman" w:hAnsi="Times New Roman"/>
                <w:b/>
                <w:sz w:val="24"/>
                <w:szCs w:val="24"/>
              </w:rPr>
              <w:t>керн</w:t>
            </w:r>
          </w:p>
        </w:tc>
        <w:tc>
          <w:tcPr>
            <w:tcW w:w="2126" w:type="dxa"/>
            <w:vAlign w:val="center"/>
          </w:tcPr>
          <w:p w14:paraId="5A3F2778" w14:textId="77777777" w:rsidR="00020CDA" w:rsidRPr="00042E49" w:rsidRDefault="00020CDA" w:rsidP="004E4480">
            <w:pPr>
              <w:jc w:val="center"/>
              <w:rPr>
                <w:rFonts w:ascii="Times New Roman" w:hAnsi="Times New Roman"/>
                <w:b/>
                <w:sz w:val="24"/>
                <w:szCs w:val="24"/>
              </w:rPr>
            </w:pPr>
            <w:r w:rsidRPr="00042E49">
              <w:rPr>
                <w:rFonts w:ascii="Times New Roman" w:hAnsi="Times New Roman"/>
                <w:b/>
                <w:sz w:val="24"/>
                <w:szCs w:val="24"/>
              </w:rPr>
              <w:t>Шлам</w:t>
            </w:r>
          </w:p>
        </w:tc>
        <w:tc>
          <w:tcPr>
            <w:tcW w:w="2396" w:type="dxa"/>
            <w:vMerge/>
            <w:vAlign w:val="center"/>
          </w:tcPr>
          <w:p w14:paraId="43DA078D" w14:textId="77777777" w:rsidR="00020CDA" w:rsidRPr="00042E49" w:rsidRDefault="00020CDA" w:rsidP="004E4480">
            <w:pPr>
              <w:jc w:val="center"/>
              <w:rPr>
                <w:rFonts w:ascii="Times New Roman" w:hAnsi="Times New Roman"/>
                <w:sz w:val="24"/>
                <w:szCs w:val="24"/>
              </w:rPr>
            </w:pPr>
          </w:p>
        </w:tc>
      </w:tr>
      <w:tr w:rsidR="00020CDA" w:rsidRPr="00042E49" w14:paraId="0D91F36A" w14:textId="77777777" w:rsidTr="004E4480">
        <w:trPr>
          <w:cantSplit/>
          <w:trHeight w:val="232"/>
          <w:jc w:val="center"/>
        </w:trPr>
        <w:tc>
          <w:tcPr>
            <w:tcW w:w="2340" w:type="dxa"/>
            <w:vAlign w:val="center"/>
          </w:tcPr>
          <w:p w14:paraId="784322A3" w14:textId="77777777" w:rsidR="00020CDA" w:rsidRPr="00042E49" w:rsidRDefault="00020CDA" w:rsidP="004E4480">
            <w:pPr>
              <w:jc w:val="center"/>
              <w:rPr>
                <w:rFonts w:ascii="Times New Roman" w:hAnsi="Times New Roman"/>
                <w:sz w:val="24"/>
                <w:szCs w:val="24"/>
              </w:rPr>
            </w:pPr>
            <w:r w:rsidRPr="00042E49">
              <w:rPr>
                <w:rFonts w:ascii="Times New Roman" w:hAnsi="Times New Roman"/>
                <w:sz w:val="24"/>
                <w:szCs w:val="24"/>
              </w:rPr>
              <w:t>Ширек, палеоген, жоғарғы мел</w:t>
            </w:r>
          </w:p>
        </w:tc>
        <w:tc>
          <w:tcPr>
            <w:tcW w:w="1958" w:type="dxa"/>
            <w:vMerge w:val="restart"/>
            <w:vAlign w:val="center"/>
          </w:tcPr>
          <w:p w14:paraId="4294B908" w14:textId="77777777" w:rsidR="00020CDA" w:rsidRPr="00042E49" w:rsidRDefault="00020CDA" w:rsidP="004E4480">
            <w:pPr>
              <w:rPr>
                <w:rFonts w:ascii="Times New Roman" w:hAnsi="Times New Roman"/>
                <w:b/>
                <w:sz w:val="24"/>
                <w:szCs w:val="24"/>
              </w:rPr>
            </w:pPr>
          </w:p>
          <w:p w14:paraId="5E8B3E72" w14:textId="77777777" w:rsidR="00020CDA" w:rsidRPr="00042E49" w:rsidRDefault="00020CDA" w:rsidP="004E4480">
            <w:pPr>
              <w:rPr>
                <w:rFonts w:ascii="Times New Roman" w:hAnsi="Times New Roman"/>
                <w:sz w:val="24"/>
                <w:szCs w:val="24"/>
              </w:rPr>
            </w:pPr>
            <w:r w:rsidRPr="00042E49">
              <w:rPr>
                <w:rFonts w:ascii="Times New Roman" w:hAnsi="Times New Roman"/>
                <w:b/>
                <w:sz w:val="24"/>
                <w:szCs w:val="24"/>
              </w:rPr>
              <w:t xml:space="preserve"> ZT-</w:t>
            </w:r>
            <w:r w:rsidR="004E4480" w:rsidRPr="00042E49">
              <w:rPr>
                <w:rFonts w:ascii="Times New Roman" w:hAnsi="Times New Roman"/>
                <w:b/>
                <w:sz w:val="24"/>
                <w:szCs w:val="24"/>
                <w:lang w:val="kk-KZ"/>
              </w:rPr>
              <w:t>2</w:t>
            </w:r>
            <w:r w:rsidRPr="00042E49">
              <w:rPr>
                <w:rFonts w:ascii="Times New Roman" w:hAnsi="Times New Roman"/>
                <w:b/>
                <w:sz w:val="24"/>
                <w:szCs w:val="24"/>
              </w:rPr>
              <w:t xml:space="preserve"> ұңғ- </w:t>
            </w:r>
            <w:r w:rsidR="004E4480" w:rsidRPr="00042E49">
              <w:rPr>
                <w:rFonts w:ascii="Times New Roman" w:hAnsi="Times New Roman"/>
                <w:b/>
                <w:sz w:val="24"/>
                <w:szCs w:val="24"/>
                <w:lang w:val="kk-KZ"/>
              </w:rPr>
              <w:t>150</w:t>
            </w:r>
            <w:r w:rsidRPr="00042E49">
              <w:rPr>
                <w:rFonts w:ascii="Times New Roman" w:hAnsi="Times New Roman"/>
                <w:b/>
                <w:sz w:val="24"/>
                <w:szCs w:val="24"/>
                <w:lang w:val="kk-KZ"/>
              </w:rPr>
              <w:t xml:space="preserve"> </w:t>
            </w:r>
            <w:r w:rsidRPr="00042E49">
              <w:rPr>
                <w:rFonts w:ascii="Times New Roman" w:hAnsi="Times New Roman"/>
                <w:b/>
                <w:sz w:val="24"/>
                <w:szCs w:val="24"/>
              </w:rPr>
              <w:t>м</w:t>
            </w:r>
          </w:p>
        </w:tc>
        <w:tc>
          <w:tcPr>
            <w:tcW w:w="2126" w:type="dxa"/>
            <w:vAlign w:val="center"/>
          </w:tcPr>
          <w:p w14:paraId="1EE793C0" w14:textId="77777777" w:rsidR="00020CDA" w:rsidRPr="00042E49" w:rsidRDefault="00020CDA" w:rsidP="004E4480">
            <w:pPr>
              <w:rPr>
                <w:rFonts w:ascii="Times New Roman" w:hAnsi="Times New Roman"/>
                <w:sz w:val="24"/>
                <w:szCs w:val="24"/>
              </w:rPr>
            </w:pPr>
            <w:r w:rsidRPr="00042E49">
              <w:rPr>
                <w:rFonts w:ascii="Times New Roman" w:hAnsi="Times New Roman"/>
                <w:sz w:val="24"/>
                <w:szCs w:val="24"/>
              </w:rPr>
              <w:t>ZT-</w:t>
            </w:r>
            <w:r w:rsidR="004E4480" w:rsidRPr="00042E49">
              <w:rPr>
                <w:rFonts w:ascii="Times New Roman" w:hAnsi="Times New Roman"/>
                <w:sz w:val="24"/>
                <w:szCs w:val="24"/>
                <w:lang w:val="kk-KZ"/>
              </w:rPr>
              <w:t>2</w:t>
            </w:r>
            <w:r w:rsidRPr="00042E49">
              <w:rPr>
                <w:rFonts w:ascii="Times New Roman" w:hAnsi="Times New Roman"/>
                <w:sz w:val="24"/>
                <w:szCs w:val="24"/>
              </w:rPr>
              <w:t>: 0-</w:t>
            </w:r>
            <w:r w:rsidR="004E4480" w:rsidRPr="00042E49">
              <w:rPr>
                <w:rFonts w:ascii="Times New Roman" w:hAnsi="Times New Roman"/>
                <w:sz w:val="24"/>
                <w:szCs w:val="24"/>
                <w:lang w:val="kk-KZ"/>
              </w:rPr>
              <w:t>700</w:t>
            </w:r>
            <w:r w:rsidRPr="00042E49">
              <w:rPr>
                <w:rFonts w:ascii="Times New Roman" w:hAnsi="Times New Roman"/>
                <w:sz w:val="24"/>
                <w:szCs w:val="24"/>
              </w:rPr>
              <w:t xml:space="preserve"> м</w:t>
            </w:r>
          </w:p>
        </w:tc>
        <w:tc>
          <w:tcPr>
            <w:tcW w:w="2396" w:type="dxa"/>
            <w:vAlign w:val="center"/>
          </w:tcPr>
          <w:p w14:paraId="351BFBA7" w14:textId="77777777" w:rsidR="00020CDA" w:rsidRPr="00042E49" w:rsidRDefault="00020CDA" w:rsidP="004E4480">
            <w:pPr>
              <w:jc w:val="center"/>
              <w:rPr>
                <w:rFonts w:ascii="Times New Roman" w:hAnsi="Times New Roman"/>
                <w:sz w:val="24"/>
                <w:szCs w:val="24"/>
              </w:rPr>
            </w:pPr>
            <w:r w:rsidRPr="00042E49">
              <w:rPr>
                <w:rFonts w:ascii="Times New Roman" w:hAnsi="Times New Roman"/>
                <w:sz w:val="24"/>
                <w:szCs w:val="24"/>
              </w:rPr>
              <w:t xml:space="preserve">Өтудің әрбір 5-10 метрі сайын </w:t>
            </w:r>
          </w:p>
        </w:tc>
      </w:tr>
      <w:tr w:rsidR="00020CDA" w:rsidRPr="00E17136" w14:paraId="06D4B206" w14:textId="77777777" w:rsidTr="004E4480">
        <w:trPr>
          <w:cantSplit/>
          <w:trHeight w:val="702"/>
          <w:jc w:val="center"/>
        </w:trPr>
        <w:tc>
          <w:tcPr>
            <w:tcW w:w="2340" w:type="dxa"/>
            <w:vAlign w:val="center"/>
          </w:tcPr>
          <w:p w14:paraId="3333D066" w14:textId="77777777" w:rsidR="00020CDA" w:rsidRPr="00042E49" w:rsidRDefault="00020CDA" w:rsidP="004E4480">
            <w:pPr>
              <w:jc w:val="center"/>
              <w:rPr>
                <w:rFonts w:ascii="Times New Roman" w:hAnsi="Times New Roman"/>
                <w:sz w:val="24"/>
                <w:szCs w:val="24"/>
                <w:lang w:val="ru-RU"/>
              </w:rPr>
            </w:pPr>
            <w:r w:rsidRPr="00042E49">
              <w:rPr>
                <w:rFonts w:ascii="Times New Roman" w:hAnsi="Times New Roman"/>
                <w:sz w:val="24"/>
                <w:szCs w:val="24"/>
                <w:lang w:val="ru-RU"/>
              </w:rPr>
              <w:t>Төменгі мел, жоғарғы юра, орта юра, пермотриас</w:t>
            </w:r>
          </w:p>
        </w:tc>
        <w:tc>
          <w:tcPr>
            <w:tcW w:w="1958" w:type="dxa"/>
            <w:vMerge/>
            <w:vAlign w:val="center"/>
          </w:tcPr>
          <w:p w14:paraId="65CE96F2" w14:textId="77777777" w:rsidR="00020CDA" w:rsidRPr="00042E49" w:rsidRDefault="00020CDA" w:rsidP="004E4480">
            <w:pPr>
              <w:jc w:val="center"/>
              <w:rPr>
                <w:rFonts w:ascii="Times New Roman" w:hAnsi="Times New Roman"/>
                <w:sz w:val="24"/>
                <w:szCs w:val="24"/>
                <w:lang w:val="ru-RU"/>
              </w:rPr>
            </w:pPr>
          </w:p>
        </w:tc>
        <w:tc>
          <w:tcPr>
            <w:tcW w:w="2126" w:type="dxa"/>
            <w:vAlign w:val="center"/>
          </w:tcPr>
          <w:p w14:paraId="41819D1A" w14:textId="04D0198B" w:rsidR="00020CDA" w:rsidRPr="00042E49" w:rsidRDefault="00020CDA" w:rsidP="00647C8E">
            <w:pPr>
              <w:rPr>
                <w:rFonts w:ascii="Times New Roman" w:hAnsi="Times New Roman"/>
                <w:sz w:val="24"/>
                <w:szCs w:val="24"/>
                <w:lang w:val="ru-RU"/>
              </w:rPr>
            </w:pPr>
            <w:r w:rsidRPr="00042E49">
              <w:rPr>
                <w:rFonts w:ascii="Times New Roman" w:hAnsi="Times New Roman"/>
                <w:sz w:val="24"/>
                <w:szCs w:val="24"/>
              </w:rPr>
              <w:t>ZT</w:t>
            </w:r>
            <w:r w:rsidRPr="00042E49">
              <w:rPr>
                <w:rFonts w:ascii="Times New Roman" w:hAnsi="Times New Roman"/>
                <w:sz w:val="24"/>
                <w:szCs w:val="24"/>
                <w:lang w:val="ru-RU"/>
              </w:rPr>
              <w:t>-</w:t>
            </w:r>
            <w:r w:rsidR="004E4480" w:rsidRPr="00042E49">
              <w:rPr>
                <w:rFonts w:ascii="Times New Roman" w:hAnsi="Times New Roman"/>
                <w:sz w:val="24"/>
                <w:szCs w:val="24"/>
                <w:lang w:val="kk-KZ"/>
              </w:rPr>
              <w:t>2</w:t>
            </w:r>
            <w:r w:rsidRPr="00042E49">
              <w:rPr>
                <w:rFonts w:ascii="Times New Roman" w:hAnsi="Times New Roman"/>
                <w:sz w:val="24"/>
                <w:szCs w:val="24"/>
                <w:lang w:val="ru-RU"/>
              </w:rPr>
              <w:t>:</w:t>
            </w:r>
            <w:r w:rsidR="004E4480" w:rsidRPr="00042E49">
              <w:rPr>
                <w:rFonts w:ascii="Times New Roman" w:hAnsi="Times New Roman"/>
                <w:sz w:val="24"/>
                <w:szCs w:val="24"/>
                <w:lang w:val="ru-RU"/>
              </w:rPr>
              <w:t xml:space="preserve"> </w:t>
            </w:r>
            <w:r w:rsidR="004E4480" w:rsidRPr="00042E49">
              <w:rPr>
                <w:rFonts w:ascii="Times New Roman" w:hAnsi="Times New Roman"/>
                <w:sz w:val="24"/>
                <w:szCs w:val="24"/>
                <w:lang w:val="kk-KZ"/>
              </w:rPr>
              <w:t>700</w:t>
            </w:r>
            <w:r w:rsidRPr="00042E49">
              <w:rPr>
                <w:rFonts w:ascii="Times New Roman" w:hAnsi="Times New Roman"/>
                <w:sz w:val="24"/>
                <w:szCs w:val="24"/>
                <w:lang w:val="ru-RU"/>
              </w:rPr>
              <w:t>.-</w:t>
            </w:r>
            <w:r w:rsidR="00485E45">
              <w:rPr>
                <w:rFonts w:ascii="Times New Roman" w:hAnsi="Times New Roman"/>
                <w:sz w:val="24"/>
                <w:szCs w:val="24"/>
                <w:lang w:val="ru-RU"/>
              </w:rPr>
              <w:t>18</w:t>
            </w:r>
            <w:r w:rsidR="00485E45" w:rsidRPr="00042E49">
              <w:rPr>
                <w:rFonts w:ascii="Times New Roman" w:hAnsi="Times New Roman"/>
                <w:sz w:val="24"/>
                <w:szCs w:val="24"/>
                <w:lang w:val="ru-RU"/>
              </w:rPr>
              <w:t xml:space="preserve">00м </w:t>
            </w:r>
          </w:p>
        </w:tc>
        <w:tc>
          <w:tcPr>
            <w:tcW w:w="2396" w:type="dxa"/>
            <w:vAlign w:val="center"/>
          </w:tcPr>
          <w:p w14:paraId="2474CA76" w14:textId="77777777" w:rsidR="00020CDA" w:rsidRPr="00042E49" w:rsidRDefault="00020CDA" w:rsidP="004E4480">
            <w:pPr>
              <w:jc w:val="center"/>
              <w:rPr>
                <w:rFonts w:ascii="Times New Roman" w:hAnsi="Times New Roman"/>
                <w:sz w:val="24"/>
                <w:szCs w:val="24"/>
                <w:lang w:val="ru-RU"/>
              </w:rPr>
            </w:pPr>
            <w:r w:rsidRPr="00042E49">
              <w:rPr>
                <w:rFonts w:ascii="Times New Roman" w:hAnsi="Times New Roman"/>
                <w:sz w:val="24"/>
                <w:szCs w:val="24"/>
                <w:lang w:val="ru-RU"/>
              </w:rPr>
              <w:t>Өтудің әрбір 2-5 метрі сайын</w:t>
            </w:r>
          </w:p>
          <w:p w14:paraId="2F87C671" w14:textId="77777777" w:rsidR="004E4480" w:rsidRPr="00042E49" w:rsidRDefault="004E4480" w:rsidP="004E4480">
            <w:pPr>
              <w:jc w:val="center"/>
              <w:rPr>
                <w:rFonts w:ascii="Times New Roman" w:hAnsi="Times New Roman"/>
                <w:sz w:val="24"/>
                <w:szCs w:val="24"/>
                <w:lang w:val="ru-RU"/>
              </w:rPr>
            </w:pPr>
            <w:r w:rsidRPr="00042E49">
              <w:rPr>
                <w:rFonts w:ascii="Times New Roman" w:hAnsi="Times New Roman"/>
                <w:sz w:val="24"/>
                <w:szCs w:val="24"/>
                <w:lang w:val="ru-RU"/>
              </w:rPr>
              <w:t>Көмірсутекті қабат табылған жағдайда 1 метр</w:t>
            </w:r>
          </w:p>
        </w:tc>
      </w:tr>
    </w:tbl>
    <w:p w14:paraId="28BE42E8" w14:textId="18166461" w:rsidR="00020CDA" w:rsidRPr="00485E45" w:rsidRDefault="00020CDA" w:rsidP="00020CDA">
      <w:pPr>
        <w:pStyle w:val="2f"/>
        <w:tabs>
          <w:tab w:val="left" w:pos="0"/>
        </w:tabs>
        <w:overflowPunct w:val="0"/>
        <w:autoSpaceDE w:val="0"/>
        <w:autoSpaceDN w:val="0"/>
        <w:adjustRightInd w:val="0"/>
        <w:spacing w:line="240" w:lineRule="auto"/>
        <w:ind w:left="0"/>
        <w:textAlignment w:val="baseline"/>
        <w:rPr>
          <w:rFonts w:ascii="Times New Roman" w:hAnsi="Times New Roman"/>
          <w:b/>
          <w:caps/>
          <w:sz w:val="24"/>
          <w:szCs w:val="24"/>
          <w:lang w:val="kk-KZ"/>
        </w:rPr>
      </w:pPr>
    </w:p>
    <w:p w14:paraId="26199700" w14:textId="77777777" w:rsidR="00020CDA" w:rsidRPr="00042E49" w:rsidRDefault="00020CDA" w:rsidP="00020CDA">
      <w:pPr>
        <w:pStyle w:val="2f"/>
        <w:tabs>
          <w:tab w:val="left" w:pos="0"/>
        </w:tabs>
        <w:overflowPunct w:val="0"/>
        <w:autoSpaceDE w:val="0"/>
        <w:autoSpaceDN w:val="0"/>
        <w:adjustRightInd w:val="0"/>
        <w:spacing w:line="240" w:lineRule="auto"/>
        <w:ind w:left="0"/>
        <w:textAlignment w:val="baseline"/>
        <w:rPr>
          <w:rFonts w:ascii="Times New Roman" w:hAnsi="Times New Roman"/>
          <w:b/>
          <w:caps/>
          <w:sz w:val="24"/>
          <w:szCs w:val="24"/>
          <w:lang w:val="ru-RU"/>
        </w:rPr>
      </w:pPr>
    </w:p>
    <w:p w14:paraId="1F615A79" w14:textId="77777777" w:rsidR="00020CDA" w:rsidRPr="00042E49" w:rsidRDefault="00020CDA" w:rsidP="00020CDA">
      <w:pPr>
        <w:pStyle w:val="2f"/>
        <w:tabs>
          <w:tab w:val="left" w:pos="0"/>
        </w:tabs>
        <w:overflowPunct w:val="0"/>
        <w:autoSpaceDE w:val="0"/>
        <w:autoSpaceDN w:val="0"/>
        <w:adjustRightInd w:val="0"/>
        <w:spacing w:line="240" w:lineRule="auto"/>
        <w:ind w:left="0"/>
        <w:textAlignment w:val="baseline"/>
        <w:rPr>
          <w:rFonts w:ascii="Times New Roman" w:hAnsi="Times New Roman"/>
          <w:b/>
          <w:caps/>
          <w:sz w:val="24"/>
          <w:szCs w:val="24"/>
          <w:lang w:val="ru-RU"/>
        </w:rPr>
      </w:pPr>
    </w:p>
    <w:p w14:paraId="74D8A21B" w14:textId="77777777" w:rsidR="00020CDA" w:rsidRPr="00042E49" w:rsidRDefault="00020CDA" w:rsidP="00042E49">
      <w:pPr>
        <w:pStyle w:val="2f"/>
        <w:numPr>
          <w:ilvl w:val="0"/>
          <w:numId w:val="46"/>
        </w:numPr>
        <w:tabs>
          <w:tab w:val="left" w:pos="0"/>
        </w:tabs>
        <w:overflowPunct w:val="0"/>
        <w:autoSpaceDE w:val="0"/>
        <w:autoSpaceDN w:val="0"/>
        <w:adjustRightInd w:val="0"/>
        <w:spacing w:line="240" w:lineRule="auto"/>
        <w:jc w:val="center"/>
        <w:textAlignment w:val="baseline"/>
        <w:rPr>
          <w:rFonts w:ascii="Times New Roman" w:hAnsi="Times New Roman"/>
          <w:b/>
          <w:caps/>
          <w:sz w:val="24"/>
          <w:szCs w:val="24"/>
          <w:lang w:val="ru-RU"/>
        </w:rPr>
      </w:pPr>
      <w:r w:rsidRPr="00042E49">
        <w:rPr>
          <w:rFonts w:ascii="Times New Roman" w:hAnsi="Times New Roman"/>
          <w:b/>
          <w:caps/>
          <w:sz w:val="24"/>
          <w:szCs w:val="24"/>
          <w:lang w:val="ru-RU"/>
        </w:rPr>
        <w:t>ГТЗ СтанцияСЫ</w:t>
      </w:r>
    </w:p>
    <w:p w14:paraId="35CFD0F5" w14:textId="77777777" w:rsidR="00020CDA" w:rsidRPr="00042E49" w:rsidRDefault="00020CDA" w:rsidP="00020CDA">
      <w:pPr>
        <w:pStyle w:val="2f"/>
        <w:tabs>
          <w:tab w:val="left" w:pos="0"/>
        </w:tabs>
        <w:overflowPunct w:val="0"/>
        <w:autoSpaceDE w:val="0"/>
        <w:autoSpaceDN w:val="0"/>
        <w:adjustRightInd w:val="0"/>
        <w:spacing w:line="240" w:lineRule="auto"/>
        <w:textAlignment w:val="baseline"/>
        <w:rPr>
          <w:rFonts w:ascii="Times New Roman" w:hAnsi="Times New Roman"/>
          <w:b/>
          <w:caps/>
          <w:sz w:val="24"/>
          <w:szCs w:val="24"/>
          <w:lang w:val="ru-RU"/>
        </w:rPr>
      </w:pPr>
    </w:p>
    <w:p w14:paraId="00901742" w14:textId="77777777" w:rsidR="00020CDA" w:rsidRPr="00042E49" w:rsidRDefault="00020CDA" w:rsidP="00042E49">
      <w:pPr>
        <w:pStyle w:val="3"/>
        <w:numPr>
          <w:ilvl w:val="0"/>
          <w:numId w:val="47"/>
        </w:numPr>
        <w:tabs>
          <w:tab w:val="left" w:pos="0"/>
        </w:tabs>
        <w:jc w:val="both"/>
        <w:rPr>
          <w:rFonts w:ascii="Times New Roman" w:hAnsi="Times New Roman"/>
          <w:sz w:val="24"/>
          <w:szCs w:val="24"/>
          <w:lang w:val="ru-RU"/>
        </w:rPr>
      </w:pPr>
      <w:r w:rsidRPr="00042E49">
        <w:rPr>
          <w:rFonts w:ascii="Times New Roman" w:hAnsi="Times New Roman"/>
          <w:sz w:val="24"/>
          <w:szCs w:val="24"/>
          <w:lang w:val="ru-RU"/>
        </w:rPr>
        <w:t>Газ каротажы және ГТЗ қызметтері мен жабдығы – Жалпы талаптар.</w:t>
      </w:r>
    </w:p>
    <w:p w14:paraId="32D8E0B2" w14:textId="77777777" w:rsidR="00020CDA" w:rsidRPr="00042E49" w:rsidRDefault="00020CDA" w:rsidP="00020CDA">
      <w:pPr>
        <w:rPr>
          <w:rFonts w:ascii="Times New Roman" w:hAnsi="Times New Roman"/>
          <w:lang w:val="ru-RU"/>
        </w:rPr>
      </w:pPr>
    </w:p>
    <w:p w14:paraId="4530DC77" w14:textId="77777777" w:rsidR="00020CDA" w:rsidRPr="00042E49" w:rsidRDefault="004E4480" w:rsidP="00042E49">
      <w:pPr>
        <w:numPr>
          <w:ilvl w:val="1"/>
          <w:numId w:val="4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Жабдықты жұмылдыруды және кері жұмылдыруды қрспағанда</w:t>
      </w:r>
      <w:r w:rsidRPr="00042E49">
        <w:rPr>
          <w:rFonts w:ascii="Times New Roman" w:hAnsi="Times New Roman"/>
          <w:b/>
          <w:sz w:val="24"/>
          <w:szCs w:val="24"/>
          <w:lang w:val="ru-RU"/>
        </w:rPr>
        <w:t xml:space="preserve"> 88</w:t>
      </w:r>
      <w:r w:rsidR="00020CDA" w:rsidRPr="00042E49">
        <w:rPr>
          <w:rFonts w:ascii="Times New Roman" w:hAnsi="Times New Roman"/>
          <w:b/>
          <w:sz w:val="24"/>
          <w:szCs w:val="24"/>
          <w:lang w:val="ru-RU"/>
        </w:rPr>
        <w:t xml:space="preserve"> күн болжамды бұрғылау кезеңі  ішінде </w:t>
      </w:r>
      <w:r w:rsidR="00020CDA" w:rsidRPr="00042E49">
        <w:rPr>
          <w:rFonts w:ascii="Times New Roman" w:hAnsi="Times New Roman"/>
          <w:sz w:val="24"/>
          <w:szCs w:val="24"/>
          <w:lang w:val="ru-RU"/>
        </w:rPr>
        <w:t>Тапсырысшы «Жамбыл» учаскесінде орындайтын барлау бұрғылауы бойынша жұмыстар бойын</w:t>
      </w:r>
      <w:r w:rsidRPr="00042E49">
        <w:rPr>
          <w:rFonts w:ascii="Times New Roman" w:hAnsi="Times New Roman"/>
          <w:sz w:val="24"/>
          <w:szCs w:val="24"/>
          <w:lang w:val="ru-RU"/>
        </w:rPr>
        <w:t>ш</w:t>
      </w:r>
      <w:r w:rsidR="00020CDA" w:rsidRPr="00042E49">
        <w:rPr>
          <w:rFonts w:ascii="Times New Roman" w:hAnsi="Times New Roman"/>
          <w:sz w:val="24"/>
          <w:szCs w:val="24"/>
          <w:lang w:val="ru-RU"/>
        </w:rPr>
        <w:t>а Мердігер осы құжатта көрсетілген, Қызметтерді қанағаттарлық орындау үшін қажетті газ каротажы қызметтерін, оның ішінде бұрғылау қондырғысында жұмыстарға басшылық ету, қолдау көрсету және инженерлік-техникалық қамтамасыз ету, офистік және далалық персонал, жабдық, аспаптар, қосалқы бөлшектер, шығыс материалдары және басқаларын ұсынады.</w:t>
      </w:r>
      <w:r w:rsidRPr="00042E49">
        <w:rPr>
          <w:rFonts w:ascii="Times New Roman" w:hAnsi="Times New Roman"/>
          <w:sz w:val="24"/>
          <w:szCs w:val="24"/>
          <w:lang w:val="ru-RU"/>
        </w:rPr>
        <w:t xml:space="preserve"> 2018 жылғы 20 маусымнан бастап станцияны жұмылдыру және жабдықты орнату (іске қосу және жөндеу) жоспарланған.</w:t>
      </w:r>
    </w:p>
    <w:p w14:paraId="7E86915D" w14:textId="77777777" w:rsidR="00020CDA" w:rsidRPr="00042E49" w:rsidRDefault="00020CDA" w:rsidP="00042E49">
      <w:pPr>
        <w:numPr>
          <w:ilvl w:val="1"/>
          <w:numId w:val="4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Мердігер Тапсырысшының ұңғымаларына жарамды соңғы буындағы өлшеу аспаптары мен жабдығын қолданады. Барлық аспаптар мен жабдық Тапсырысшының «Жамбыл» учаскесіндегі </w:t>
      </w:r>
      <w:r w:rsidRPr="00042E49">
        <w:rPr>
          <w:rFonts w:ascii="Times New Roman" w:hAnsi="Times New Roman"/>
          <w:sz w:val="24"/>
          <w:szCs w:val="24"/>
          <w:lang w:val="en-US"/>
        </w:rPr>
        <w:t>ZT</w:t>
      </w:r>
      <w:r w:rsidRPr="00042E49">
        <w:rPr>
          <w:rFonts w:ascii="Times New Roman" w:hAnsi="Times New Roman"/>
          <w:sz w:val="24"/>
          <w:szCs w:val="24"/>
          <w:lang w:val="ru-RU"/>
        </w:rPr>
        <w:t>-</w:t>
      </w:r>
      <w:r w:rsidR="004E4480" w:rsidRPr="00042E49">
        <w:rPr>
          <w:rFonts w:ascii="Times New Roman" w:hAnsi="Times New Roman"/>
          <w:sz w:val="24"/>
          <w:szCs w:val="24"/>
          <w:lang w:val="ru-RU"/>
        </w:rPr>
        <w:t>2</w:t>
      </w:r>
      <w:r w:rsidRPr="00042E49">
        <w:rPr>
          <w:rFonts w:ascii="Times New Roman" w:hAnsi="Times New Roman"/>
          <w:sz w:val="24"/>
          <w:szCs w:val="24"/>
          <w:lang w:val="ru-RU"/>
        </w:rPr>
        <w:t xml:space="preserve"> </w:t>
      </w:r>
      <w:r w:rsidR="004E4480" w:rsidRPr="00042E49">
        <w:rPr>
          <w:rFonts w:ascii="Times New Roman" w:hAnsi="Times New Roman"/>
          <w:sz w:val="24"/>
          <w:szCs w:val="24"/>
          <w:lang w:val="ru-RU"/>
        </w:rPr>
        <w:t>бағалау</w:t>
      </w:r>
      <w:r w:rsidRPr="00042E49">
        <w:rPr>
          <w:rFonts w:ascii="Times New Roman" w:hAnsi="Times New Roman"/>
          <w:sz w:val="24"/>
          <w:szCs w:val="24"/>
          <w:lang w:val="ru-RU"/>
        </w:rPr>
        <w:t xml:space="preserve"> ұңғымасын салуға арналған Жеке техникалық жобаларға сәйкес қолданылатын техникалық алғышарттар мен сапа стандарттарының талаптарына сай болуға тиіс.</w:t>
      </w:r>
    </w:p>
    <w:p w14:paraId="0B8393ED" w14:textId="77777777" w:rsidR="00020CDA" w:rsidRPr="00042E49" w:rsidRDefault="004E4480" w:rsidP="00020CDA">
      <w:p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w:t>
      </w:r>
      <w:r w:rsidR="00020CDA" w:rsidRPr="00042E49">
        <w:rPr>
          <w:rFonts w:ascii="Times New Roman" w:hAnsi="Times New Roman"/>
          <w:sz w:val="24"/>
          <w:szCs w:val="24"/>
          <w:lang w:val="ru-RU"/>
        </w:rPr>
        <w:t xml:space="preserve">Мердігер газ каротажы және ГТЗ қызметтері бойынша жұмыстар көлеміне сәйкес қызметтер көрсету үшін толық оқытылған білікті мамандарды ұсынады. </w:t>
      </w:r>
    </w:p>
    <w:p w14:paraId="51CE9761" w14:textId="77777777" w:rsidR="00020CDA" w:rsidRPr="00042E49" w:rsidRDefault="00020CDA" w:rsidP="00020CDA">
      <w:p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Персонал саны Тапсырысшы мен Мердігер арасындағы өзара келісім бойынша өндірістік қажеттілікке сәйкес айқындалады.</w:t>
      </w:r>
    </w:p>
    <w:p w14:paraId="7D924B7C" w14:textId="77777777" w:rsidR="004E4480" w:rsidRPr="00042E49" w:rsidRDefault="004E4480" w:rsidP="00020CDA">
      <w:p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Қызметтерді орындау үшін Тапсырысшы келесі персоналды тартуды жоспарлайды:</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1"/>
        <w:gridCol w:w="3685"/>
        <w:gridCol w:w="1843"/>
        <w:gridCol w:w="3685"/>
      </w:tblGrid>
      <w:tr w:rsidR="004E4480" w:rsidRPr="00042E49" w14:paraId="5A019FDE" w14:textId="77777777" w:rsidTr="004E4480">
        <w:trPr>
          <w:cantSplit/>
        </w:trPr>
        <w:tc>
          <w:tcPr>
            <w:tcW w:w="421" w:type="dxa"/>
          </w:tcPr>
          <w:p w14:paraId="7066DFC9" w14:textId="77777777" w:rsidR="004E4480" w:rsidRPr="00042E49" w:rsidRDefault="004E4480" w:rsidP="004E4480">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w:t>
            </w:r>
          </w:p>
        </w:tc>
        <w:tc>
          <w:tcPr>
            <w:tcW w:w="3685" w:type="dxa"/>
          </w:tcPr>
          <w:p w14:paraId="35A41915" w14:textId="77777777" w:rsidR="004E4480" w:rsidRPr="00042E49" w:rsidRDefault="004E4480" w:rsidP="004E4480">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 xml:space="preserve">Персоналдың мамандығы </w:t>
            </w:r>
            <w:r w:rsidRPr="00042E49">
              <w:rPr>
                <w:rFonts w:ascii="Times New Roman" w:hAnsi="Times New Roman"/>
                <w:sz w:val="24"/>
                <w:szCs w:val="24"/>
                <w:lang w:val="ru-RU"/>
              </w:rPr>
              <w:t>*</w:t>
            </w:r>
          </w:p>
        </w:tc>
        <w:tc>
          <w:tcPr>
            <w:tcW w:w="1843" w:type="dxa"/>
          </w:tcPr>
          <w:p w14:paraId="7363063B" w14:textId="77777777" w:rsidR="004E4480" w:rsidRPr="00042E49" w:rsidRDefault="004E4480" w:rsidP="004E4480">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Қызметтерді орындауға қажетті саны **</w:t>
            </w:r>
          </w:p>
        </w:tc>
        <w:tc>
          <w:tcPr>
            <w:tcW w:w="3685" w:type="dxa"/>
          </w:tcPr>
          <w:p w14:paraId="38F2E9D7" w14:textId="77777777" w:rsidR="004E4480" w:rsidRPr="00042E49" w:rsidRDefault="004E4480" w:rsidP="004E4480">
            <w:pPr>
              <w:pStyle w:val="TableN"/>
              <w:tabs>
                <w:tab w:val="clear" w:pos="851"/>
                <w:tab w:val="left" w:pos="0"/>
              </w:tabs>
              <w:suppressAutoHyphens/>
              <w:rPr>
                <w:rFonts w:ascii="Times New Roman" w:hAnsi="Times New Roman"/>
                <w:b/>
                <w:sz w:val="24"/>
                <w:szCs w:val="24"/>
                <w:lang w:val="ru-RU"/>
              </w:rPr>
            </w:pPr>
            <w:r w:rsidRPr="00042E49">
              <w:rPr>
                <w:rFonts w:ascii="Times New Roman" w:hAnsi="Times New Roman"/>
                <w:b/>
                <w:sz w:val="24"/>
                <w:szCs w:val="24"/>
                <w:lang w:val="ru-RU"/>
              </w:rPr>
              <w:t>1.2. тармақтың талаптарына Мердігердің ұсынысы</w:t>
            </w:r>
          </w:p>
        </w:tc>
      </w:tr>
      <w:tr w:rsidR="004E4480" w:rsidRPr="00042E49" w14:paraId="22BF8BDD" w14:textId="77777777" w:rsidTr="004E4480">
        <w:trPr>
          <w:cantSplit/>
        </w:trPr>
        <w:tc>
          <w:tcPr>
            <w:tcW w:w="421" w:type="dxa"/>
          </w:tcPr>
          <w:p w14:paraId="0B5EDB6C" w14:textId="77777777" w:rsidR="004E4480" w:rsidRPr="00042E49" w:rsidRDefault="004E4480" w:rsidP="004E4480">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1</w:t>
            </w:r>
          </w:p>
        </w:tc>
        <w:tc>
          <w:tcPr>
            <w:tcW w:w="3685" w:type="dxa"/>
          </w:tcPr>
          <w:p w14:paraId="5114748F" w14:textId="77777777" w:rsidR="004E4480" w:rsidRPr="00042E49" w:rsidRDefault="004E4480" w:rsidP="004E4480">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 xml:space="preserve">Газ каротажы жөніндегі инженер </w:t>
            </w:r>
          </w:p>
        </w:tc>
        <w:tc>
          <w:tcPr>
            <w:tcW w:w="1843" w:type="dxa"/>
          </w:tcPr>
          <w:p w14:paraId="18C85FE1" w14:textId="77777777" w:rsidR="004E4480" w:rsidRPr="00042E49" w:rsidRDefault="004E4480" w:rsidP="004E4480">
            <w:pPr>
              <w:pStyle w:val="TableN"/>
              <w:tabs>
                <w:tab w:val="clear" w:pos="851"/>
                <w:tab w:val="left" w:pos="0"/>
              </w:tabs>
              <w:suppressAutoHyphens/>
              <w:rPr>
                <w:rFonts w:ascii="Times New Roman" w:hAnsi="Times New Roman"/>
                <w:sz w:val="24"/>
                <w:szCs w:val="24"/>
                <w:lang w:val="ru-RU"/>
              </w:rPr>
            </w:pPr>
            <w:r w:rsidRPr="00042E49">
              <w:rPr>
                <w:rFonts w:ascii="Times New Roman" w:hAnsi="Times New Roman"/>
                <w:sz w:val="24"/>
                <w:szCs w:val="24"/>
                <w:lang w:val="ru-RU"/>
              </w:rPr>
              <w:t>2</w:t>
            </w:r>
          </w:p>
        </w:tc>
        <w:tc>
          <w:tcPr>
            <w:tcW w:w="3685" w:type="dxa"/>
          </w:tcPr>
          <w:p w14:paraId="5A12EA9E" w14:textId="77777777" w:rsidR="004E4480" w:rsidRPr="00042E49" w:rsidRDefault="004E4480" w:rsidP="004E4480">
            <w:pPr>
              <w:pStyle w:val="TableN"/>
              <w:tabs>
                <w:tab w:val="clear" w:pos="851"/>
                <w:tab w:val="left" w:pos="0"/>
              </w:tabs>
              <w:suppressAutoHyphens/>
              <w:rPr>
                <w:rFonts w:ascii="Times New Roman" w:hAnsi="Times New Roman"/>
                <w:sz w:val="24"/>
                <w:szCs w:val="24"/>
                <w:lang w:val="ru-RU"/>
              </w:rPr>
            </w:pPr>
          </w:p>
        </w:tc>
      </w:tr>
      <w:tr w:rsidR="004E4480" w:rsidRPr="00042E49" w14:paraId="5BE7F434" w14:textId="77777777" w:rsidTr="004E4480">
        <w:trPr>
          <w:cantSplit/>
          <w:trHeight w:val="65"/>
        </w:trPr>
        <w:tc>
          <w:tcPr>
            <w:tcW w:w="421" w:type="dxa"/>
          </w:tcPr>
          <w:p w14:paraId="2965564F" w14:textId="77777777" w:rsidR="004E4480" w:rsidRPr="00042E49" w:rsidRDefault="004E4480" w:rsidP="004E4480">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2</w:t>
            </w:r>
          </w:p>
        </w:tc>
        <w:tc>
          <w:tcPr>
            <w:tcW w:w="3685" w:type="dxa"/>
          </w:tcPr>
          <w:p w14:paraId="2FACD0F1" w14:textId="77777777" w:rsidR="004E4480" w:rsidRPr="00042E49" w:rsidRDefault="004E4480" w:rsidP="004E4480">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Деректерді талау жөніндегі инженер</w:t>
            </w:r>
          </w:p>
        </w:tc>
        <w:tc>
          <w:tcPr>
            <w:tcW w:w="1843" w:type="dxa"/>
          </w:tcPr>
          <w:p w14:paraId="13D888E4" w14:textId="77777777" w:rsidR="004E4480" w:rsidRPr="00042E49" w:rsidRDefault="004E4480" w:rsidP="004E4480">
            <w:pPr>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2</w:t>
            </w:r>
          </w:p>
        </w:tc>
        <w:tc>
          <w:tcPr>
            <w:tcW w:w="3685" w:type="dxa"/>
          </w:tcPr>
          <w:p w14:paraId="75085669" w14:textId="77777777" w:rsidR="004E4480" w:rsidRPr="00042E49" w:rsidRDefault="004E4480" w:rsidP="004E4480">
            <w:pPr>
              <w:tabs>
                <w:tab w:val="left" w:pos="0"/>
              </w:tabs>
              <w:suppressAutoHyphens/>
              <w:ind w:left="0" w:firstLine="0"/>
              <w:rPr>
                <w:rFonts w:ascii="Times New Roman" w:hAnsi="Times New Roman"/>
                <w:sz w:val="24"/>
                <w:szCs w:val="24"/>
                <w:lang w:val="ru-RU"/>
              </w:rPr>
            </w:pPr>
          </w:p>
        </w:tc>
      </w:tr>
    </w:tbl>
    <w:p w14:paraId="6C9044AE" w14:textId="77777777" w:rsidR="004E4480" w:rsidRPr="00042E49" w:rsidRDefault="004E4480" w:rsidP="004E4480">
      <w:pPr>
        <w:pStyle w:val="Normal1"/>
        <w:tabs>
          <w:tab w:val="clear" w:pos="851"/>
          <w:tab w:val="left" w:pos="0"/>
        </w:tabs>
        <w:ind w:left="0" w:firstLine="0"/>
        <w:rPr>
          <w:rFonts w:ascii="Times New Roman" w:hAnsi="Times New Roman"/>
          <w:sz w:val="24"/>
          <w:szCs w:val="24"/>
        </w:rPr>
      </w:pPr>
      <w:r w:rsidRPr="00042E49">
        <w:rPr>
          <w:rFonts w:ascii="Times New Roman" w:hAnsi="Times New Roman"/>
          <w:sz w:val="24"/>
          <w:szCs w:val="24"/>
        </w:rPr>
        <w:t xml:space="preserve">* - </w:t>
      </w:r>
      <w:r w:rsidRPr="00042E49">
        <w:rPr>
          <w:rFonts w:ascii="Times New Roman" w:hAnsi="Times New Roman"/>
          <w:sz w:val="24"/>
          <w:szCs w:val="24"/>
          <w:lang w:val="ru-RU"/>
        </w:rPr>
        <w:t>Қызметтерді</w:t>
      </w:r>
      <w:r w:rsidRPr="00042E49">
        <w:rPr>
          <w:rFonts w:ascii="Times New Roman" w:hAnsi="Times New Roman"/>
          <w:sz w:val="24"/>
          <w:szCs w:val="24"/>
        </w:rPr>
        <w:t xml:space="preserve"> </w:t>
      </w:r>
      <w:r w:rsidRPr="00042E49">
        <w:rPr>
          <w:rFonts w:ascii="Times New Roman" w:hAnsi="Times New Roman"/>
          <w:sz w:val="24"/>
          <w:szCs w:val="24"/>
          <w:lang w:val="ru-RU"/>
        </w:rPr>
        <w:t>орындау</w:t>
      </w:r>
      <w:r w:rsidRPr="00042E49">
        <w:rPr>
          <w:rFonts w:ascii="Times New Roman" w:hAnsi="Times New Roman"/>
          <w:sz w:val="24"/>
          <w:szCs w:val="24"/>
        </w:rPr>
        <w:t xml:space="preserve"> </w:t>
      </w:r>
      <w:r w:rsidRPr="00042E49">
        <w:rPr>
          <w:rFonts w:ascii="Times New Roman" w:hAnsi="Times New Roman"/>
          <w:sz w:val="24"/>
          <w:szCs w:val="24"/>
          <w:lang w:val="ru-RU"/>
        </w:rPr>
        <w:t>шеңберінде</w:t>
      </w:r>
      <w:r w:rsidRPr="00042E49">
        <w:rPr>
          <w:rFonts w:ascii="Times New Roman" w:hAnsi="Times New Roman"/>
          <w:sz w:val="24"/>
          <w:szCs w:val="24"/>
        </w:rPr>
        <w:t xml:space="preserve"> </w:t>
      </w:r>
      <w:r w:rsidRPr="00042E49">
        <w:rPr>
          <w:rFonts w:ascii="Times New Roman" w:hAnsi="Times New Roman"/>
          <w:sz w:val="24"/>
          <w:szCs w:val="24"/>
          <w:lang w:val="ru-RU"/>
        </w:rPr>
        <w:t>персонал</w:t>
      </w:r>
      <w:r w:rsidRPr="00042E49">
        <w:rPr>
          <w:rFonts w:ascii="Times New Roman" w:hAnsi="Times New Roman"/>
          <w:sz w:val="24"/>
          <w:szCs w:val="24"/>
        </w:rPr>
        <w:t xml:space="preserve"> </w:t>
      </w:r>
      <w:r w:rsidRPr="00042E49">
        <w:rPr>
          <w:rFonts w:ascii="Times New Roman" w:hAnsi="Times New Roman"/>
          <w:sz w:val="24"/>
          <w:szCs w:val="24"/>
          <w:lang w:val="ru-RU"/>
        </w:rPr>
        <w:t>барлық</w:t>
      </w:r>
      <w:r w:rsidRPr="00042E49">
        <w:rPr>
          <w:rFonts w:ascii="Times New Roman" w:hAnsi="Times New Roman"/>
          <w:sz w:val="24"/>
          <w:szCs w:val="24"/>
        </w:rPr>
        <w:t xml:space="preserve"> </w:t>
      </w:r>
      <w:r w:rsidRPr="00042E49">
        <w:rPr>
          <w:rFonts w:ascii="Times New Roman" w:hAnsi="Times New Roman"/>
          <w:sz w:val="24"/>
          <w:szCs w:val="24"/>
          <w:lang w:val="ru-RU"/>
        </w:rPr>
        <w:t>талап</w:t>
      </w:r>
      <w:r w:rsidRPr="00042E49">
        <w:rPr>
          <w:rFonts w:ascii="Times New Roman" w:hAnsi="Times New Roman"/>
          <w:sz w:val="24"/>
          <w:szCs w:val="24"/>
        </w:rPr>
        <w:t xml:space="preserve"> </w:t>
      </w:r>
      <w:r w:rsidRPr="00042E49">
        <w:rPr>
          <w:rFonts w:ascii="Times New Roman" w:hAnsi="Times New Roman"/>
          <w:sz w:val="24"/>
          <w:szCs w:val="24"/>
          <w:lang w:val="ru-RU"/>
        </w:rPr>
        <w:t>етілетін</w:t>
      </w:r>
      <w:r w:rsidRPr="00042E49">
        <w:rPr>
          <w:rFonts w:ascii="Times New Roman" w:hAnsi="Times New Roman"/>
          <w:sz w:val="24"/>
          <w:szCs w:val="24"/>
        </w:rPr>
        <w:t xml:space="preserve"> </w:t>
      </w:r>
      <w:r w:rsidRPr="00042E49">
        <w:rPr>
          <w:rFonts w:ascii="Times New Roman" w:hAnsi="Times New Roman"/>
          <w:sz w:val="24"/>
          <w:szCs w:val="24"/>
          <w:lang w:val="ru-RU"/>
        </w:rPr>
        <w:t>есептеулерді</w:t>
      </w:r>
      <w:r w:rsidRPr="00042E49">
        <w:rPr>
          <w:rFonts w:ascii="Times New Roman" w:hAnsi="Times New Roman"/>
          <w:sz w:val="24"/>
          <w:szCs w:val="24"/>
        </w:rPr>
        <w:t xml:space="preserve"> </w:t>
      </w:r>
      <w:r w:rsidRPr="00042E49">
        <w:rPr>
          <w:rFonts w:ascii="Times New Roman" w:hAnsi="Times New Roman"/>
          <w:sz w:val="24"/>
          <w:szCs w:val="24"/>
          <w:lang w:val="ru-RU"/>
        </w:rPr>
        <w:t>жүргізуді</w:t>
      </w:r>
      <w:r w:rsidRPr="00042E49">
        <w:rPr>
          <w:rFonts w:ascii="Times New Roman" w:hAnsi="Times New Roman"/>
          <w:sz w:val="24"/>
          <w:szCs w:val="24"/>
        </w:rPr>
        <w:t xml:space="preserve"> </w:t>
      </w:r>
      <w:r w:rsidRPr="00042E49">
        <w:rPr>
          <w:rFonts w:ascii="Times New Roman" w:hAnsi="Times New Roman"/>
          <w:sz w:val="24"/>
          <w:szCs w:val="24"/>
          <w:lang w:val="ru-RU"/>
        </w:rPr>
        <w:t>оқып</w:t>
      </w:r>
      <w:r w:rsidRPr="00042E49">
        <w:rPr>
          <w:rFonts w:ascii="Times New Roman" w:hAnsi="Times New Roman"/>
          <w:sz w:val="24"/>
          <w:szCs w:val="24"/>
        </w:rPr>
        <w:t>-</w:t>
      </w:r>
      <w:r w:rsidRPr="00042E49">
        <w:rPr>
          <w:rFonts w:ascii="Times New Roman" w:hAnsi="Times New Roman"/>
          <w:sz w:val="24"/>
          <w:szCs w:val="24"/>
          <w:lang w:val="ru-RU"/>
        </w:rPr>
        <w:t>білуі</w:t>
      </w:r>
      <w:r w:rsidRPr="00042E49">
        <w:rPr>
          <w:rFonts w:ascii="Times New Roman" w:hAnsi="Times New Roman"/>
          <w:sz w:val="24"/>
          <w:szCs w:val="24"/>
        </w:rPr>
        <w:t xml:space="preserve"> </w:t>
      </w:r>
      <w:r w:rsidRPr="00042E49">
        <w:rPr>
          <w:rFonts w:ascii="Times New Roman" w:hAnsi="Times New Roman"/>
          <w:sz w:val="24"/>
          <w:szCs w:val="24"/>
          <w:lang w:val="ru-RU"/>
        </w:rPr>
        <w:t>тиіс</w:t>
      </w:r>
      <w:r w:rsidRPr="00042E49">
        <w:rPr>
          <w:rFonts w:ascii="Times New Roman" w:hAnsi="Times New Roman"/>
          <w:sz w:val="24"/>
          <w:szCs w:val="24"/>
        </w:rPr>
        <w:t xml:space="preserve">.    </w:t>
      </w:r>
    </w:p>
    <w:p w14:paraId="75A7C696" w14:textId="77777777" w:rsidR="004E4480" w:rsidRPr="00042E49" w:rsidRDefault="004E4480" w:rsidP="004E4480">
      <w:pPr>
        <w:pStyle w:val="Normal1"/>
        <w:tabs>
          <w:tab w:val="clear" w:pos="851"/>
          <w:tab w:val="left" w:pos="0"/>
        </w:tabs>
        <w:ind w:left="0" w:firstLine="0"/>
        <w:rPr>
          <w:rFonts w:ascii="Times New Roman" w:hAnsi="Times New Roman"/>
          <w:sz w:val="24"/>
          <w:szCs w:val="24"/>
        </w:rPr>
      </w:pPr>
      <w:r w:rsidRPr="00042E49">
        <w:rPr>
          <w:rFonts w:ascii="Times New Roman" w:hAnsi="Times New Roman"/>
          <w:sz w:val="24"/>
          <w:szCs w:val="24"/>
        </w:rPr>
        <w:t xml:space="preserve">**- </w:t>
      </w:r>
      <w:r w:rsidRPr="00042E49">
        <w:rPr>
          <w:rFonts w:ascii="Times New Roman" w:hAnsi="Times New Roman"/>
          <w:sz w:val="24"/>
          <w:szCs w:val="24"/>
          <w:lang w:val="ru-RU"/>
        </w:rPr>
        <w:t>ауысым</w:t>
      </w:r>
      <w:r w:rsidRPr="00042E49">
        <w:rPr>
          <w:rFonts w:ascii="Times New Roman" w:hAnsi="Times New Roman"/>
          <w:sz w:val="24"/>
          <w:szCs w:val="24"/>
        </w:rPr>
        <w:t xml:space="preserve"> </w:t>
      </w:r>
      <w:r w:rsidRPr="00042E49">
        <w:rPr>
          <w:rFonts w:ascii="Times New Roman" w:hAnsi="Times New Roman"/>
          <w:sz w:val="24"/>
          <w:szCs w:val="24"/>
          <w:lang w:val="ru-RU"/>
        </w:rPr>
        <w:t>үшін</w:t>
      </w:r>
      <w:r w:rsidRPr="00042E49">
        <w:rPr>
          <w:rFonts w:ascii="Times New Roman" w:hAnsi="Times New Roman"/>
          <w:sz w:val="24"/>
          <w:szCs w:val="24"/>
        </w:rPr>
        <w:t xml:space="preserve"> </w:t>
      </w:r>
      <w:r w:rsidRPr="00042E49">
        <w:rPr>
          <w:rFonts w:ascii="Times New Roman" w:hAnsi="Times New Roman"/>
          <w:sz w:val="24"/>
          <w:szCs w:val="24"/>
          <w:lang w:val="ru-RU"/>
        </w:rPr>
        <w:t>максималды</w:t>
      </w:r>
      <w:r w:rsidRPr="00042E49">
        <w:rPr>
          <w:rFonts w:ascii="Times New Roman" w:hAnsi="Times New Roman"/>
          <w:sz w:val="24"/>
          <w:szCs w:val="24"/>
        </w:rPr>
        <w:t xml:space="preserve"> </w:t>
      </w:r>
      <w:r w:rsidRPr="00042E49">
        <w:rPr>
          <w:rFonts w:ascii="Times New Roman" w:hAnsi="Times New Roman"/>
          <w:sz w:val="24"/>
          <w:szCs w:val="24"/>
          <w:lang w:val="ru-RU"/>
        </w:rPr>
        <w:t>саны</w:t>
      </w:r>
      <w:r w:rsidRPr="00042E49">
        <w:rPr>
          <w:rFonts w:ascii="Times New Roman" w:hAnsi="Times New Roman"/>
          <w:sz w:val="24"/>
          <w:szCs w:val="24"/>
        </w:rPr>
        <w:t xml:space="preserve">. </w:t>
      </w:r>
      <w:r w:rsidRPr="00042E49">
        <w:rPr>
          <w:rFonts w:ascii="Times New Roman" w:hAnsi="Times New Roman"/>
          <w:sz w:val="24"/>
          <w:szCs w:val="24"/>
          <w:lang w:val="ru-RU"/>
        </w:rPr>
        <w:t>Жұмыс</w:t>
      </w:r>
      <w:r w:rsidRPr="00042E49">
        <w:rPr>
          <w:rFonts w:ascii="Times New Roman" w:hAnsi="Times New Roman"/>
          <w:sz w:val="24"/>
          <w:szCs w:val="24"/>
        </w:rPr>
        <w:t xml:space="preserve"> </w:t>
      </w:r>
      <w:r w:rsidRPr="00042E49">
        <w:rPr>
          <w:rFonts w:ascii="Times New Roman" w:hAnsi="Times New Roman"/>
          <w:sz w:val="24"/>
          <w:szCs w:val="24"/>
          <w:lang w:val="ru-RU"/>
        </w:rPr>
        <w:t>орындау</w:t>
      </w:r>
      <w:r w:rsidRPr="00042E49">
        <w:rPr>
          <w:rFonts w:ascii="Times New Roman" w:hAnsi="Times New Roman"/>
          <w:sz w:val="24"/>
          <w:szCs w:val="24"/>
        </w:rPr>
        <w:t xml:space="preserve"> </w:t>
      </w:r>
      <w:r w:rsidRPr="00042E49">
        <w:rPr>
          <w:rFonts w:ascii="Times New Roman" w:hAnsi="Times New Roman"/>
          <w:sz w:val="24"/>
          <w:szCs w:val="24"/>
          <w:lang w:val="ru-RU"/>
        </w:rPr>
        <w:t>кезінде</w:t>
      </w:r>
      <w:r w:rsidRPr="00042E49">
        <w:rPr>
          <w:rFonts w:ascii="Times New Roman" w:hAnsi="Times New Roman"/>
          <w:sz w:val="24"/>
          <w:szCs w:val="24"/>
        </w:rPr>
        <w:t xml:space="preserve"> </w:t>
      </w:r>
      <w:r w:rsidR="00671827" w:rsidRPr="00042E49">
        <w:rPr>
          <w:rFonts w:ascii="Times New Roman" w:hAnsi="Times New Roman"/>
          <w:sz w:val="24"/>
          <w:szCs w:val="24"/>
          <w:lang w:val="ru-RU"/>
        </w:rPr>
        <w:t>санын</w:t>
      </w:r>
      <w:r w:rsidRPr="00042E49">
        <w:rPr>
          <w:rFonts w:ascii="Times New Roman" w:hAnsi="Times New Roman"/>
          <w:sz w:val="24"/>
          <w:szCs w:val="24"/>
        </w:rPr>
        <w:t xml:space="preserve"> </w:t>
      </w:r>
      <w:r w:rsidRPr="00042E49">
        <w:rPr>
          <w:rFonts w:ascii="Times New Roman" w:hAnsi="Times New Roman"/>
          <w:sz w:val="24"/>
          <w:szCs w:val="24"/>
          <w:lang w:val="ru-RU"/>
        </w:rPr>
        <w:t>ББҚ</w:t>
      </w:r>
      <w:r w:rsidRPr="00042E49">
        <w:rPr>
          <w:rFonts w:ascii="Times New Roman" w:hAnsi="Times New Roman"/>
          <w:sz w:val="24"/>
          <w:szCs w:val="24"/>
        </w:rPr>
        <w:t xml:space="preserve"> </w:t>
      </w:r>
      <w:r w:rsidRPr="00042E49">
        <w:rPr>
          <w:rFonts w:ascii="Times New Roman" w:hAnsi="Times New Roman"/>
          <w:sz w:val="24"/>
          <w:szCs w:val="24"/>
          <w:lang w:val="ru-RU"/>
        </w:rPr>
        <w:t>орынның</w:t>
      </w:r>
      <w:r w:rsidRPr="00042E49">
        <w:rPr>
          <w:rFonts w:ascii="Times New Roman" w:hAnsi="Times New Roman"/>
          <w:sz w:val="24"/>
          <w:szCs w:val="24"/>
        </w:rPr>
        <w:t xml:space="preserve"> </w:t>
      </w:r>
      <w:r w:rsidRPr="00042E49">
        <w:rPr>
          <w:rFonts w:ascii="Times New Roman" w:hAnsi="Times New Roman"/>
          <w:sz w:val="24"/>
          <w:szCs w:val="24"/>
          <w:lang w:val="ru-RU"/>
        </w:rPr>
        <w:t>қолжетімділігіне</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өндірістік</w:t>
      </w:r>
      <w:r w:rsidRPr="00042E49">
        <w:rPr>
          <w:rFonts w:ascii="Times New Roman" w:hAnsi="Times New Roman"/>
          <w:sz w:val="24"/>
          <w:szCs w:val="24"/>
        </w:rPr>
        <w:t xml:space="preserve"> </w:t>
      </w:r>
      <w:r w:rsidRPr="00042E49">
        <w:rPr>
          <w:rFonts w:ascii="Times New Roman" w:hAnsi="Times New Roman"/>
          <w:sz w:val="24"/>
          <w:szCs w:val="24"/>
          <w:lang w:val="ru-RU"/>
        </w:rPr>
        <w:t>қажеттілікке</w:t>
      </w:r>
      <w:r w:rsidRPr="00042E49">
        <w:rPr>
          <w:rFonts w:ascii="Times New Roman" w:hAnsi="Times New Roman"/>
          <w:sz w:val="24"/>
          <w:szCs w:val="24"/>
        </w:rPr>
        <w:t xml:space="preserve"> </w:t>
      </w:r>
      <w:r w:rsidRPr="00042E49">
        <w:rPr>
          <w:rFonts w:ascii="Times New Roman" w:hAnsi="Times New Roman"/>
          <w:sz w:val="24"/>
          <w:szCs w:val="24"/>
          <w:lang w:val="ru-RU"/>
        </w:rPr>
        <w:t>байланысты</w:t>
      </w:r>
      <w:r w:rsidRPr="00042E49">
        <w:rPr>
          <w:rFonts w:ascii="Times New Roman" w:hAnsi="Times New Roman"/>
          <w:sz w:val="24"/>
          <w:szCs w:val="24"/>
        </w:rPr>
        <w:t xml:space="preserve"> </w:t>
      </w:r>
      <w:r w:rsidRPr="00042E49">
        <w:rPr>
          <w:rFonts w:ascii="Times New Roman" w:hAnsi="Times New Roman"/>
          <w:sz w:val="24"/>
          <w:szCs w:val="24"/>
          <w:lang w:val="ru-RU"/>
        </w:rPr>
        <w:t>Тапсырысшы</w:t>
      </w:r>
      <w:r w:rsidRPr="00042E49">
        <w:rPr>
          <w:rFonts w:ascii="Times New Roman" w:hAnsi="Times New Roman"/>
          <w:sz w:val="24"/>
          <w:szCs w:val="24"/>
        </w:rPr>
        <w:t xml:space="preserve"> </w:t>
      </w:r>
      <w:r w:rsidRPr="00042E49">
        <w:rPr>
          <w:rFonts w:ascii="Times New Roman" w:hAnsi="Times New Roman"/>
          <w:sz w:val="24"/>
          <w:szCs w:val="24"/>
          <w:lang w:val="ru-RU"/>
        </w:rPr>
        <w:t>реттейді</w:t>
      </w:r>
      <w:r w:rsidRPr="00042E49">
        <w:rPr>
          <w:rFonts w:ascii="Times New Roman" w:hAnsi="Times New Roman"/>
          <w:sz w:val="24"/>
          <w:szCs w:val="24"/>
        </w:rPr>
        <w:t xml:space="preserve">. </w:t>
      </w:r>
    </w:p>
    <w:p w14:paraId="407A609A" w14:textId="77777777" w:rsidR="00020CDA" w:rsidRPr="00042E49" w:rsidRDefault="00020CDA" w:rsidP="00042E49">
      <w:pPr>
        <w:pStyle w:val="BlockText1"/>
        <w:numPr>
          <w:ilvl w:val="1"/>
          <w:numId w:val="47"/>
        </w:numPr>
        <w:tabs>
          <w:tab w:val="left" w:pos="0"/>
        </w:tabs>
        <w:spacing w:before="0"/>
        <w:ind w:left="0" w:firstLine="0"/>
        <w:jc w:val="both"/>
        <w:rPr>
          <w:rFonts w:ascii="Times New Roman" w:hAnsi="Times New Roman"/>
          <w:sz w:val="24"/>
          <w:szCs w:val="24"/>
          <w:lang w:val="en-GB"/>
        </w:rPr>
      </w:pPr>
      <w:r w:rsidRPr="00042E49">
        <w:rPr>
          <w:rFonts w:ascii="Times New Roman" w:hAnsi="Times New Roman"/>
          <w:sz w:val="24"/>
          <w:szCs w:val="24"/>
          <w:lang w:val="ru-RU"/>
        </w:rPr>
        <w:t>Бұрғылау</w:t>
      </w:r>
      <w:r w:rsidRPr="00042E49">
        <w:rPr>
          <w:rFonts w:ascii="Times New Roman" w:hAnsi="Times New Roman"/>
          <w:sz w:val="24"/>
          <w:szCs w:val="24"/>
          <w:lang w:val="en-GB"/>
        </w:rPr>
        <w:t xml:space="preserve"> </w:t>
      </w:r>
      <w:r w:rsidRPr="00042E49">
        <w:rPr>
          <w:rFonts w:ascii="Times New Roman" w:hAnsi="Times New Roman"/>
          <w:sz w:val="24"/>
          <w:szCs w:val="24"/>
          <w:lang w:val="ru-RU"/>
        </w:rPr>
        <w:t>қондырғысында</w:t>
      </w:r>
      <w:r w:rsidRPr="00042E49">
        <w:rPr>
          <w:rFonts w:ascii="Times New Roman" w:hAnsi="Times New Roman"/>
          <w:sz w:val="24"/>
          <w:szCs w:val="24"/>
          <w:lang w:val="en-GB"/>
        </w:rPr>
        <w:t xml:space="preserve"> </w:t>
      </w:r>
      <w:r w:rsidRPr="00042E49">
        <w:rPr>
          <w:rFonts w:ascii="Times New Roman" w:hAnsi="Times New Roman"/>
          <w:sz w:val="24"/>
          <w:szCs w:val="24"/>
          <w:lang w:val="ru-RU"/>
        </w:rPr>
        <w:t>көрсетілетін</w:t>
      </w:r>
      <w:r w:rsidRPr="00042E49">
        <w:rPr>
          <w:rFonts w:ascii="Times New Roman" w:hAnsi="Times New Roman"/>
          <w:sz w:val="24"/>
          <w:szCs w:val="24"/>
          <w:lang w:val="en-GB"/>
        </w:rPr>
        <w:t xml:space="preserve"> </w:t>
      </w:r>
      <w:r w:rsidRPr="00042E49">
        <w:rPr>
          <w:rFonts w:ascii="Times New Roman" w:hAnsi="Times New Roman"/>
          <w:sz w:val="24"/>
          <w:szCs w:val="24"/>
          <w:lang w:val="ru-RU"/>
        </w:rPr>
        <w:t>өндірістік</w:t>
      </w:r>
      <w:r w:rsidRPr="00042E49">
        <w:rPr>
          <w:rFonts w:ascii="Times New Roman" w:hAnsi="Times New Roman"/>
          <w:sz w:val="24"/>
          <w:szCs w:val="24"/>
          <w:lang w:val="en-GB"/>
        </w:rPr>
        <w:t xml:space="preserve"> </w:t>
      </w:r>
      <w:r w:rsidRPr="00042E49">
        <w:rPr>
          <w:rFonts w:ascii="Times New Roman" w:hAnsi="Times New Roman"/>
          <w:sz w:val="24"/>
          <w:szCs w:val="24"/>
          <w:lang w:val="ru-RU"/>
        </w:rPr>
        <w:t>қызметтер</w:t>
      </w:r>
      <w:r w:rsidRPr="00042E49">
        <w:rPr>
          <w:rFonts w:ascii="Times New Roman" w:hAnsi="Times New Roman"/>
          <w:sz w:val="24"/>
          <w:szCs w:val="24"/>
          <w:lang w:val="en-GB"/>
        </w:rPr>
        <w:t xml:space="preserve"> </w:t>
      </w:r>
      <w:r w:rsidRPr="00042E49">
        <w:rPr>
          <w:rFonts w:ascii="Times New Roman" w:hAnsi="Times New Roman"/>
          <w:sz w:val="24"/>
          <w:szCs w:val="24"/>
          <w:lang w:val="ru-RU"/>
        </w:rPr>
        <w:t>шектеусіз</w:t>
      </w:r>
      <w:r w:rsidRPr="00042E49">
        <w:rPr>
          <w:rFonts w:ascii="Times New Roman" w:hAnsi="Times New Roman"/>
          <w:sz w:val="24"/>
          <w:szCs w:val="24"/>
          <w:lang w:val="en-GB"/>
        </w:rPr>
        <w:t xml:space="preserve"> </w:t>
      </w:r>
      <w:r w:rsidRPr="00042E49">
        <w:rPr>
          <w:rFonts w:ascii="Times New Roman" w:hAnsi="Times New Roman"/>
          <w:sz w:val="24"/>
          <w:szCs w:val="24"/>
          <w:lang w:val="ru-RU"/>
        </w:rPr>
        <w:t>мыналарды</w:t>
      </w:r>
      <w:r w:rsidRPr="00042E49">
        <w:rPr>
          <w:rFonts w:ascii="Times New Roman" w:hAnsi="Times New Roman"/>
          <w:sz w:val="24"/>
          <w:szCs w:val="24"/>
          <w:lang w:val="en-GB"/>
        </w:rPr>
        <w:t xml:space="preserve"> </w:t>
      </w:r>
      <w:r w:rsidRPr="00042E49">
        <w:rPr>
          <w:rFonts w:ascii="Times New Roman" w:hAnsi="Times New Roman"/>
          <w:sz w:val="24"/>
          <w:szCs w:val="24"/>
          <w:lang w:val="ru-RU"/>
        </w:rPr>
        <w:t>қамтиды</w:t>
      </w:r>
      <w:r w:rsidRPr="00042E49">
        <w:rPr>
          <w:rFonts w:ascii="Times New Roman" w:hAnsi="Times New Roman"/>
          <w:sz w:val="24"/>
          <w:szCs w:val="24"/>
          <w:lang w:val="en-GB"/>
        </w:rPr>
        <w:t>:</w:t>
      </w:r>
    </w:p>
    <w:p w14:paraId="31D8D461"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r w:rsidRPr="00042E49">
        <w:rPr>
          <w:rFonts w:ascii="Times New Roman" w:hAnsi="Times New Roman"/>
          <w:sz w:val="24"/>
          <w:szCs w:val="24"/>
          <w:lang w:val="en-US"/>
        </w:rPr>
        <w:t>a</w:t>
      </w:r>
      <w:r w:rsidRPr="00042E49">
        <w:rPr>
          <w:rFonts w:ascii="Times New Roman" w:hAnsi="Times New Roman"/>
          <w:sz w:val="24"/>
          <w:szCs w:val="24"/>
        </w:rPr>
        <w:t>)</w:t>
      </w:r>
      <w:r w:rsidRPr="00042E49">
        <w:rPr>
          <w:rFonts w:ascii="Times New Roman" w:hAnsi="Times New Roman"/>
          <w:sz w:val="24"/>
          <w:szCs w:val="24"/>
        </w:rPr>
        <w:tab/>
      </w:r>
      <w:r w:rsidRPr="00042E49">
        <w:rPr>
          <w:rFonts w:ascii="Times New Roman" w:hAnsi="Times New Roman"/>
          <w:sz w:val="24"/>
          <w:szCs w:val="24"/>
          <w:lang w:val="ru-RU"/>
        </w:rPr>
        <w:t>Мердігердің</w:t>
      </w:r>
      <w:r w:rsidRPr="00042E49">
        <w:rPr>
          <w:rFonts w:ascii="Times New Roman" w:hAnsi="Times New Roman"/>
          <w:sz w:val="24"/>
          <w:szCs w:val="24"/>
        </w:rPr>
        <w:t xml:space="preserve"> </w:t>
      </w:r>
      <w:r w:rsidRPr="00042E49">
        <w:rPr>
          <w:rFonts w:ascii="Times New Roman" w:hAnsi="Times New Roman"/>
          <w:sz w:val="24"/>
          <w:szCs w:val="24"/>
          <w:lang w:val="ru-RU"/>
        </w:rPr>
        <w:t>персоналы</w:t>
      </w:r>
      <w:r w:rsidRPr="00042E49">
        <w:rPr>
          <w:rFonts w:ascii="Times New Roman" w:hAnsi="Times New Roman"/>
          <w:sz w:val="24"/>
          <w:szCs w:val="24"/>
        </w:rPr>
        <w:t xml:space="preserve"> </w:t>
      </w:r>
      <w:r w:rsidRPr="00042E49">
        <w:rPr>
          <w:rFonts w:ascii="Times New Roman" w:hAnsi="Times New Roman"/>
          <w:sz w:val="24"/>
          <w:szCs w:val="24"/>
          <w:lang w:val="ru-RU"/>
        </w:rPr>
        <w:t>барлық</w:t>
      </w:r>
      <w:r w:rsidRPr="00042E49">
        <w:rPr>
          <w:rFonts w:ascii="Times New Roman" w:hAnsi="Times New Roman"/>
          <w:sz w:val="24"/>
          <w:szCs w:val="24"/>
        </w:rPr>
        <w:t xml:space="preserve"> </w:t>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түсіру</w:t>
      </w:r>
      <w:r w:rsidRPr="00042E49">
        <w:rPr>
          <w:rFonts w:ascii="Times New Roman" w:hAnsi="Times New Roman"/>
          <w:sz w:val="24"/>
          <w:szCs w:val="24"/>
        </w:rPr>
        <w:t>-</w:t>
      </w:r>
      <w:r w:rsidRPr="00042E49">
        <w:rPr>
          <w:rFonts w:ascii="Times New Roman" w:hAnsi="Times New Roman"/>
          <w:sz w:val="24"/>
          <w:szCs w:val="24"/>
          <w:lang w:val="ru-RU"/>
        </w:rPr>
        <w:t>көтеру</w:t>
      </w:r>
      <w:r w:rsidRPr="00042E49">
        <w:rPr>
          <w:rFonts w:ascii="Times New Roman" w:hAnsi="Times New Roman"/>
          <w:sz w:val="24"/>
          <w:szCs w:val="24"/>
        </w:rPr>
        <w:t xml:space="preserve"> </w:t>
      </w:r>
      <w:r w:rsidRPr="00042E49">
        <w:rPr>
          <w:rFonts w:ascii="Times New Roman" w:hAnsi="Times New Roman"/>
          <w:sz w:val="24"/>
          <w:szCs w:val="24"/>
          <w:lang w:val="ru-RU"/>
        </w:rPr>
        <w:t>операциялары</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ұңғымаға</w:t>
      </w:r>
      <w:r w:rsidRPr="00042E49">
        <w:rPr>
          <w:rFonts w:ascii="Times New Roman" w:hAnsi="Times New Roman"/>
          <w:sz w:val="24"/>
          <w:szCs w:val="24"/>
        </w:rPr>
        <w:t xml:space="preserve"> </w:t>
      </w:r>
      <w:r w:rsidRPr="00042E49">
        <w:rPr>
          <w:rFonts w:ascii="Times New Roman" w:hAnsi="Times New Roman"/>
          <w:sz w:val="24"/>
          <w:szCs w:val="24"/>
          <w:lang w:val="ru-RU"/>
        </w:rPr>
        <w:t>басшылық</w:t>
      </w:r>
      <w:r w:rsidRPr="00042E49">
        <w:rPr>
          <w:rFonts w:ascii="Times New Roman" w:hAnsi="Times New Roman"/>
          <w:sz w:val="24"/>
          <w:szCs w:val="24"/>
        </w:rPr>
        <w:t xml:space="preserve"> </w:t>
      </w:r>
      <w:r w:rsidRPr="00042E49">
        <w:rPr>
          <w:rFonts w:ascii="Times New Roman" w:hAnsi="Times New Roman"/>
          <w:sz w:val="24"/>
          <w:szCs w:val="24"/>
          <w:lang w:val="ru-RU"/>
        </w:rPr>
        <w:t>ету</w:t>
      </w:r>
      <w:r w:rsidRPr="00042E49">
        <w:rPr>
          <w:rFonts w:ascii="Times New Roman" w:hAnsi="Times New Roman"/>
          <w:sz w:val="24"/>
          <w:szCs w:val="24"/>
        </w:rPr>
        <w:t xml:space="preserve"> </w:t>
      </w:r>
      <w:r w:rsidRPr="00042E49">
        <w:rPr>
          <w:rFonts w:ascii="Times New Roman" w:hAnsi="Times New Roman"/>
          <w:sz w:val="24"/>
          <w:szCs w:val="24"/>
          <w:lang w:val="ru-RU"/>
        </w:rPr>
        <w:t>операциялары</w:t>
      </w:r>
      <w:r w:rsidRPr="00042E49">
        <w:rPr>
          <w:rFonts w:ascii="Times New Roman" w:hAnsi="Times New Roman"/>
          <w:sz w:val="24"/>
          <w:szCs w:val="24"/>
        </w:rPr>
        <w:t xml:space="preserve"> </w:t>
      </w:r>
      <w:r w:rsidRPr="00042E49">
        <w:rPr>
          <w:rFonts w:ascii="Times New Roman" w:hAnsi="Times New Roman"/>
          <w:sz w:val="24"/>
          <w:szCs w:val="24"/>
          <w:lang w:val="ru-RU"/>
        </w:rPr>
        <w:t>бойына</w:t>
      </w:r>
      <w:r w:rsidRPr="00042E49">
        <w:rPr>
          <w:rFonts w:ascii="Times New Roman" w:hAnsi="Times New Roman"/>
          <w:sz w:val="24"/>
          <w:szCs w:val="24"/>
        </w:rPr>
        <w:t xml:space="preserve"> </w:t>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ерітіндісіне</w:t>
      </w:r>
      <w:r w:rsidRPr="00042E49">
        <w:rPr>
          <w:rFonts w:ascii="Times New Roman" w:hAnsi="Times New Roman"/>
          <w:sz w:val="24"/>
          <w:szCs w:val="24"/>
        </w:rPr>
        <w:t xml:space="preserve"> </w:t>
      </w:r>
      <w:r w:rsidRPr="00042E49">
        <w:rPr>
          <w:rFonts w:ascii="Times New Roman" w:hAnsi="Times New Roman"/>
          <w:sz w:val="24"/>
          <w:szCs w:val="24"/>
          <w:lang w:val="ru-RU"/>
        </w:rPr>
        <w:t>тұрақты</w:t>
      </w:r>
      <w:r w:rsidRPr="00042E49">
        <w:rPr>
          <w:rFonts w:ascii="Times New Roman" w:hAnsi="Times New Roman"/>
          <w:sz w:val="24"/>
          <w:szCs w:val="24"/>
        </w:rPr>
        <w:t xml:space="preserve"> </w:t>
      </w:r>
      <w:r w:rsidRPr="00042E49">
        <w:rPr>
          <w:rFonts w:ascii="Times New Roman" w:hAnsi="Times New Roman"/>
          <w:sz w:val="24"/>
          <w:szCs w:val="24"/>
          <w:lang w:val="ru-RU"/>
        </w:rPr>
        <w:t>мониторинг</w:t>
      </w:r>
      <w:r w:rsidRPr="00042E49">
        <w:rPr>
          <w:rFonts w:ascii="Times New Roman" w:hAnsi="Times New Roman"/>
          <w:sz w:val="24"/>
          <w:szCs w:val="24"/>
        </w:rPr>
        <w:t xml:space="preserve"> </w:t>
      </w:r>
      <w:r w:rsidRPr="00042E49">
        <w:rPr>
          <w:rFonts w:ascii="Times New Roman" w:hAnsi="Times New Roman"/>
          <w:sz w:val="24"/>
          <w:szCs w:val="24"/>
          <w:lang w:val="ru-RU"/>
        </w:rPr>
        <w:t>жүргізеді</w:t>
      </w:r>
      <w:r w:rsidRPr="00042E49">
        <w:rPr>
          <w:rFonts w:ascii="Times New Roman" w:hAnsi="Times New Roman"/>
          <w:sz w:val="24"/>
          <w:szCs w:val="24"/>
        </w:rPr>
        <w:t>.</w:t>
      </w:r>
    </w:p>
    <w:p w14:paraId="66585E4F"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r w:rsidRPr="00042E49">
        <w:rPr>
          <w:rFonts w:ascii="Times New Roman" w:hAnsi="Times New Roman"/>
          <w:sz w:val="24"/>
          <w:szCs w:val="24"/>
        </w:rPr>
        <w:t>b)</w:t>
      </w:r>
      <w:r w:rsidRPr="00042E49">
        <w:rPr>
          <w:rFonts w:ascii="Times New Roman" w:hAnsi="Times New Roman"/>
          <w:sz w:val="24"/>
          <w:szCs w:val="24"/>
        </w:rPr>
        <w:tab/>
      </w:r>
      <w:r w:rsidRPr="00042E49">
        <w:rPr>
          <w:rFonts w:ascii="Times New Roman" w:hAnsi="Times New Roman"/>
          <w:sz w:val="24"/>
          <w:szCs w:val="24"/>
          <w:lang w:val="ru-RU"/>
        </w:rPr>
        <w:t>Мердігердің</w:t>
      </w:r>
      <w:r w:rsidRPr="00042E49">
        <w:rPr>
          <w:rFonts w:ascii="Times New Roman" w:hAnsi="Times New Roman"/>
          <w:sz w:val="24"/>
          <w:szCs w:val="24"/>
        </w:rPr>
        <w:t xml:space="preserve"> </w:t>
      </w:r>
      <w:r w:rsidRPr="00042E49">
        <w:rPr>
          <w:rFonts w:ascii="Times New Roman" w:hAnsi="Times New Roman"/>
          <w:sz w:val="24"/>
          <w:szCs w:val="24"/>
          <w:lang w:val="ru-RU"/>
        </w:rPr>
        <w:t>персоналы</w:t>
      </w:r>
      <w:r w:rsidRPr="00042E49">
        <w:rPr>
          <w:rFonts w:ascii="Times New Roman" w:hAnsi="Times New Roman"/>
          <w:sz w:val="24"/>
          <w:szCs w:val="24"/>
        </w:rPr>
        <w:t xml:space="preserve"> </w:t>
      </w:r>
      <w:r w:rsidRPr="00042E49">
        <w:rPr>
          <w:rFonts w:ascii="Times New Roman" w:hAnsi="Times New Roman"/>
          <w:sz w:val="24"/>
          <w:szCs w:val="24"/>
          <w:lang w:val="ru-RU"/>
        </w:rPr>
        <w:t>тұрақты</w:t>
      </w:r>
      <w:r w:rsidRPr="00042E49">
        <w:rPr>
          <w:rFonts w:ascii="Times New Roman" w:hAnsi="Times New Roman"/>
          <w:sz w:val="24"/>
          <w:szCs w:val="24"/>
        </w:rPr>
        <w:t xml:space="preserve"> </w:t>
      </w:r>
      <w:r w:rsidRPr="00042E49">
        <w:rPr>
          <w:rFonts w:ascii="Times New Roman" w:hAnsi="Times New Roman"/>
          <w:sz w:val="24"/>
          <w:szCs w:val="24"/>
          <w:lang w:val="ru-RU"/>
        </w:rPr>
        <w:t>аралықта</w:t>
      </w:r>
      <w:r w:rsidRPr="00042E49">
        <w:rPr>
          <w:rFonts w:ascii="Times New Roman" w:hAnsi="Times New Roman"/>
          <w:sz w:val="24"/>
          <w:szCs w:val="24"/>
        </w:rPr>
        <w:t xml:space="preserve"> </w:t>
      </w:r>
      <w:r w:rsidRPr="00042E49">
        <w:rPr>
          <w:rFonts w:ascii="Times New Roman" w:hAnsi="Times New Roman"/>
          <w:sz w:val="24"/>
          <w:szCs w:val="24"/>
          <w:lang w:val="ru-RU"/>
        </w:rPr>
        <w:t>геологиялық</w:t>
      </w:r>
      <w:r w:rsidRPr="00042E49">
        <w:rPr>
          <w:rFonts w:ascii="Times New Roman" w:hAnsi="Times New Roman"/>
          <w:sz w:val="24"/>
          <w:szCs w:val="24"/>
        </w:rPr>
        <w:t xml:space="preserve"> </w:t>
      </w:r>
      <w:r w:rsidRPr="00042E49">
        <w:rPr>
          <w:rFonts w:ascii="Times New Roman" w:hAnsi="Times New Roman"/>
          <w:sz w:val="24"/>
          <w:szCs w:val="24"/>
          <w:lang w:val="ru-RU"/>
        </w:rPr>
        <w:t>сынамалар</w:t>
      </w:r>
      <w:r w:rsidRPr="00042E49">
        <w:rPr>
          <w:rFonts w:ascii="Times New Roman" w:hAnsi="Times New Roman"/>
          <w:sz w:val="24"/>
          <w:szCs w:val="24"/>
        </w:rPr>
        <w:t xml:space="preserve"> </w:t>
      </w:r>
      <w:r w:rsidRPr="00042E49">
        <w:rPr>
          <w:rFonts w:ascii="Times New Roman" w:hAnsi="Times New Roman"/>
          <w:sz w:val="24"/>
          <w:szCs w:val="24"/>
          <w:lang w:val="ru-RU"/>
        </w:rPr>
        <w:t>алуды</w:t>
      </w:r>
      <w:r w:rsidRPr="00042E49">
        <w:rPr>
          <w:rFonts w:ascii="Times New Roman" w:hAnsi="Times New Roman"/>
          <w:sz w:val="24"/>
          <w:szCs w:val="24"/>
        </w:rPr>
        <w:t xml:space="preserve"> </w:t>
      </w:r>
      <w:r w:rsidRPr="00042E49">
        <w:rPr>
          <w:rFonts w:ascii="Times New Roman" w:hAnsi="Times New Roman"/>
          <w:sz w:val="24"/>
          <w:szCs w:val="24"/>
          <w:lang w:val="ru-RU"/>
        </w:rPr>
        <w:t>орындайды</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бұрғыланған</w:t>
      </w:r>
      <w:r w:rsidRPr="00042E49">
        <w:rPr>
          <w:rFonts w:ascii="Times New Roman" w:hAnsi="Times New Roman"/>
          <w:sz w:val="24"/>
          <w:szCs w:val="24"/>
        </w:rPr>
        <w:t xml:space="preserve"> </w:t>
      </w:r>
      <w:r w:rsidRPr="00042E49">
        <w:rPr>
          <w:rFonts w:ascii="Times New Roman" w:hAnsi="Times New Roman"/>
          <w:sz w:val="24"/>
          <w:szCs w:val="24"/>
          <w:lang w:val="ru-RU"/>
        </w:rPr>
        <w:t>жыныстың</w:t>
      </w:r>
      <w:r w:rsidRPr="00042E49">
        <w:rPr>
          <w:rFonts w:ascii="Times New Roman" w:hAnsi="Times New Roman"/>
          <w:sz w:val="24"/>
          <w:szCs w:val="24"/>
        </w:rPr>
        <w:t xml:space="preserve"> </w:t>
      </w:r>
      <w:r w:rsidRPr="00042E49">
        <w:rPr>
          <w:rFonts w:ascii="Times New Roman" w:hAnsi="Times New Roman"/>
          <w:sz w:val="24"/>
          <w:szCs w:val="24"/>
          <w:lang w:val="ru-RU"/>
        </w:rPr>
        <w:t>егжей</w:t>
      </w:r>
      <w:r w:rsidRPr="00042E49">
        <w:rPr>
          <w:rFonts w:ascii="Times New Roman" w:hAnsi="Times New Roman"/>
          <w:sz w:val="24"/>
          <w:szCs w:val="24"/>
        </w:rPr>
        <w:t>-</w:t>
      </w:r>
      <w:r w:rsidRPr="00042E49">
        <w:rPr>
          <w:rFonts w:ascii="Times New Roman" w:hAnsi="Times New Roman"/>
          <w:sz w:val="24"/>
          <w:szCs w:val="24"/>
          <w:lang w:val="ru-RU"/>
        </w:rPr>
        <w:t>тегжейлі</w:t>
      </w:r>
      <w:r w:rsidRPr="00042E49">
        <w:rPr>
          <w:rFonts w:ascii="Times New Roman" w:hAnsi="Times New Roman"/>
          <w:sz w:val="24"/>
          <w:szCs w:val="24"/>
        </w:rPr>
        <w:t xml:space="preserve"> </w:t>
      </w:r>
      <w:r w:rsidRPr="00042E49">
        <w:rPr>
          <w:rFonts w:ascii="Times New Roman" w:hAnsi="Times New Roman"/>
          <w:sz w:val="24"/>
          <w:szCs w:val="24"/>
          <w:lang w:val="ru-RU"/>
        </w:rPr>
        <w:t>талдауы</w:t>
      </w:r>
      <w:r w:rsidRPr="00042E49">
        <w:rPr>
          <w:rFonts w:ascii="Times New Roman" w:hAnsi="Times New Roman"/>
          <w:sz w:val="24"/>
          <w:szCs w:val="24"/>
        </w:rPr>
        <w:t xml:space="preserve"> </w:t>
      </w:r>
      <w:r w:rsidRPr="00042E49">
        <w:rPr>
          <w:rFonts w:ascii="Times New Roman" w:hAnsi="Times New Roman"/>
          <w:sz w:val="24"/>
          <w:szCs w:val="24"/>
          <w:lang w:val="ru-RU"/>
        </w:rPr>
        <w:t>мен</w:t>
      </w:r>
      <w:r w:rsidRPr="00042E49">
        <w:rPr>
          <w:rFonts w:ascii="Times New Roman" w:hAnsi="Times New Roman"/>
          <w:sz w:val="24"/>
          <w:szCs w:val="24"/>
        </w:rPr>
        <w:t xml:space="preserve"> </w:t>
      </w:r>
      <w:r w:rsidRPr="00042E49">
        <w:rPr>
          <w:rFonts w:ascii="Times New Roman" w:hAnsi="Times New Roman"/>
          <w:sz w:val="24"/>
          <w:szCs w:val="24"/>
          <w:lang w:val="ru-RU"/>
        </w:rPr>
        <w:t>сипаттамасын</w:t>
      </w:r>
      <w:r w:rsidRPr="00042E49">
        <w:rPr>
          <w:rFonts w:ascii="Times New Roman" w:hAnsi="Times New Roman"/>
          <w:sz w:val="24"/>
          <w:szCs w:val="24"/>
        </w:rPr>
        <w:t xml:space="preserve"> </w:t>
      </w:r>
      <w:r w:rsidRPr="00042E49">
        <w:rPr>
          <w:rFonts w:ascii="Times New Roman" w:hAnsi="Times New Roman"/>
          <w:sz w:val="24"/>
          <w:szCs w:val="24"/>
          <w:lang w:val="ru-RU"/>
        </w:rPr>
        <w:t>береді</w:t>
      </w:r>
      <w:r w:rsidRPr="00042E49">
        <w:rPr>
          <w:rFonts w:ascii="Times New Roman" w:hAnsi="Times New Roman"/>
          <w:sz w:val="24"/>
          <w:szCs w:val="24"/>
        </w:rPr>
        <w:t xml:space="preserve">, </w:t>
      </w:r>
      <w:r w:rsidRPr="00042E49">
        <w:rPr>
          <w:rFonts w:ascii="Times New Roman" w:hAnsi="Times New Roman"/>
          <w:sz w:val="24"/>
          <w:szCs w:val="24"/>
          <w:lang w:val="ru-RU"/>
        </w:rPr>
        <w:t>сондай</w:t>
      </w:r>
      <w:r w:rsidRPr="00042E49">
        <w:rPr>
          <w:rFonts w:ascii="Times New Roman" w:hAnsi="Times New Roman"/>
          <w:sz w:val="24"/>
          <w:szCs w:val="24"/>
        </w:rPr>
        <w:t>-</w:t>
      </w:r>
      <w:r w:rsidRPr="00042E49">
        <w:rPr>
          <w:rFonts w:ascii="Times New Roman" w:hAnsi="Times New Roman"/>
          <w:sz w:val="24"/>
          <w:szCs w:val="24"/>
          <w:lang w:val="ru-RU"/>
        </w:rPr>
        <w:t>ақ</w:t>
      </w:r>
      <w:r w:rsidRPr="00042E49">
        <w:rPr>
          <w:rFonts w:ascii="Times New Roman" w:hAnsi="Times New Roman"/>
          <w:sz w:val="24"/>
          <w:szCs w:val="24"/>
        </w:rPr>
        <w:t xml:space="preserve"> </w:t>
      </w:r>
      <w:r w:rsidRPr="00042E49">
        <w:rPr>
          <w:rFonts w:ascii="Times New Roman" w:hAnsi="Times New Roman"/>
          <w:sz w:val="24"/>
          <w:szCs w:val="24"/>
          <w:lang w:val="ru-RU"/>
        </w:rPr>
        <w:t>жұмыстар</w:t>
      </w:r>
      <w:r w:rsidRPr="00042E49">
        <w:rPr>
          <w:rFonts w:ascii="Times New Roman" w:hAnsi="Times New Roman"/>
          <w:sz w:val="24"/>
          <w:szCs w:val="24"/>
        </w:rPr>
        <w:t xml:space="preserve"> </w:t>
      </w:r>
      <w:r w:rsidRPr="00042E49">
        <w:rPr>
          <w:rFonts w:ascii="Times New Roman" w:hAnsi="Times New Roman"/>
          <w:sz w:val="24"/>
          <w:szCs w:val="24"/>
          <w:lang w:val="ru-RU"/>
        </w:rPr>
        <w:t>жүргізілетін</w:t>
      </w:r>
      <w:r w:rsidRPr="00042E49">
        <w:rPr>
          <w:rFonts w:ascii="Times New Roman" w:hAnsi="Times New Roman"/>
          <w:sz w:val="24"/>
          <w:szCs w:val="24"/>
        </w:rPr>
        <w:t xml:space="preserve"> </w:t>
      </w:r>
      <w:r w:rsidRPr="00042E49">
        <w:rPr>
          <w:rFonts w:ascii="Times New Roman" w:hAnsi="Times New Roman"/>
          <w:sz w:val="24"/>
          <w:szCs w:val="24"/>
          <w:lang w:val="ru-RU"/>
        </w:rPr>
        <w:t>жердегі</w:t>
      </w:r>
      <w:r w:rsidRPr="00042E49">
        <w:rPr>
          <w:rFonts w:ascii="Times New Roman" w:hAnsi="Times New Roman"/>
          <w:sz w:val="24"/>
          <w:szCs w:val="24"/>
        </w:rPr>
        <w:t xml:space="preserve"> </w:t>
      </w:r>
      <w:r w:rsidRPr="00042E49">
        <w:rPr>
          <w:rFonts w:ascii="Times New Roman" w:hAnsi="Times New Roman"/>
          <w:sz w:val="24"/>
          <w:szCs w:val="24"/>
          <w:lang w:val="ru-RU"/>
        </w:rPr>
        <w:t>бағдарламалық</w:t>
      </w:r>
      <w:r w:rsidRPr="00042E49">
        <w:rPr>
          <w:rFonts w:ascii="Times New Roman" w:hAnsi="Times New Roman"/>
          <w:sz w:val="24"/>
          <w:szCs w:val="24"/>
        </w:rPr>
        <w:t xml:space="preserve"> </w:t>
      </w:r>
      <w:r w:rsidRPr="00042E49">
        <w:rPr>
          <w:rFonts w:ascii="Times New Roman" w:hAnsi="Times New Roman"/>
          <w:sz w:val="24"/>
          <w:szCs w:val="24"/>
          <w:lang w:val="ru-RU"/>
        </w:rPr>
        <w:t>қамтым</w:t>
      </w:r>
      <w:r w:rsidRPr="00042E49">
        <w:rPr>
          <w:rFonts w:ascii="Times New Roman" w:hAnsi="Times New Roman"/>
          <w:sz w:val="24"/>
          <w:szCs w:val="24"/>
        </w:rPr>
        <w:t xml:space="preserve"> </w:t>
      </w:r>
      <w:r w:rsidRPr="00042E49">
        <w:rPr>
          <w:rFonts w:ascii="Times New Roman" w:hAnsi="Times New Roman"/>
          <w:sz w:val="24"/>
          <w:szCs w:val="24"/>
          <w:lang w:val="ru-RU"/>
        </w:rPr>
        <w:t>мен</w:t>
      </w:r>
      <w:r w:rsidRPr="00042E49">
        <w:rPr>
          <w:rFonts w:ascii="Times New Roman" w:hAnsi="Times New Roman"/>
          <w:sz w:val="24"/>
          <w:szCs w:val="24"/>
        </w:rPr>
        <w:t xml:space="preserve"> </w:t>
      </w:r>
      <w:r w:rsidRPr="00042E49">
        <w:rPr>
          <w:rFonts w:ascii="Times New Roman" w:hAnsi="Times New Roman"/>
          <w:sz w:val="24"/>
          <w:szCs w:val="24"/>
          <w:lang w:val="ru-RU"/>
        </w:rPr>
        <w:t>компьютерлік</w:t>
      </w:r>
      <w:r w:rsidRPr="00042E49">
        <w:rPr>
          <w:rFonts w:ascii="Times New Roman" w:hAnsi="Times New Roman"/>
          <w:sz w:val="24"/>
          <w:szCs w:val="24"/>
        </w:rPr>
        <w:t xml:space="preserve"> </w:t>
      </w:r>
      <w:r w:rsidRPr="00042E49">
        <w:rPr>
          <w:rFonts w:ascii="Times New Roman" w:hAnsi="Times New Roman"/>
          <w:sz w:val="24"/>
          <w:szCs w:val="24"/>
          <w:lang w:val="ru-RU"/>
        </w:rPr>
        <w:t>жабдықтың</w:t>
      </w:r>
      <w:r w:rsidRPr="00042E49">
        <w:rPr>
          <w:rFonts w:ascii="Times New Roman" w:hAnsi="Times New Roman"/>
          <w:sz w:val="24"/>
          <w:szCs w:val="24"/>
        </w:rPr>
        <w:t xml:space="preserve"> </w:t>
      </w:r>
      <w:r w:rsidRPr="00042E49">
        <w:rPr>
          <w:rFonts w:ascii="Times New Roman" w:hAnsi="Times New Roman"/>
          <w:sz w:val="24"/>
          <w:szCs w:val="24"/>
          <w:lang w:val="ru-RU"/>
        </w:rPr>
        <w:t>толық</w:t>
      </w:r>
      <w:r w:rsidRPr="00042E49">
        <w:rPr>
          <w:rFonts w:ascii="Times New Roman" w:hAnsi="Times New Roman"/>
          <w:sz w:val="24"/>
          <w:szCs w:val="24"/>
        </w:rPr>
        <w:t xml:space="preserve"> </w:t>
      </w:r>
      <w:r w:rsidRPr="00042E49">
        <w:rPr>
          <w:rFonts w:ascii="Times New Roman" w:hAnsi="Times New Roman"/>
          <w:sz w:val="24"/>
          <w:szCs w:val="24"/>
          <w:lang w:val="ru-RU"/>
        </w:rPr>
        <w:t>спектрін</w:t>
      </w:r>
      <w:r w:rsidRPr="00042E49">
        <w:rPr>
          <w:rFonts w:ascii="Times New Roman" w:hAnsi="Times New Roman"/>
          <w:sz w:val="24"/>
          <w:szCs w:val="24"/>
        </w:rPr>
        <w:t xml:space="preserve"> </w:t>
      </w:r>
      <w:r w:rsidRPr="00042E49">
        <w:rPr>
          <w:rFonts w:ascii="Times New Roman" w:hAnsi="Times New Roman"/>
          <w:sz w:val="24"/>
          <w:szCs w:val="24"/>
          <w:lang w:val="ru-RU"/>
        </w:rPr>
        <w:t>уақтылы</w:t>
      </w:r>
      <w:r w:rsidRPr="00042E49">
        <w:rPr>
          <w:rFonts w:ascii="Times New Roman" w:hAnsi="Times New Roman"/>
          <w:sz w:val="24"/>
          <w:szCs w:val="24"/>
        </w:rPr>
        <w:t xml:space="preserve"> </w:t>
      </w:r>
      <w:r w:rsidRPr="00042E49">
        <w:rPr>
          <w:rFonts w:ascii="Times New Roman" w:hAnsi="Times New Roman"/>
          <w:sz w:val="24"/>
          <w:szCs w:val="24"/>
          <w:lang w:val="ru-RU"/>
        </w:rPr>
        <w:t>қолдана</w:t>
      </w:r>
      <w:r w:rsidRPr="00042E49">
        <w:rPr>
          <w:rFonts w:ascii="Times New Roman" w:hAnsi="Times New Roman"/>
          <w:sz w:val="24"/>
          <w:szCs w:val="24"/>
        </w:rPr>
        <w:t xml:space="preserve"> </w:t>
      </w:r>
      <w:r w:rsidRPr="00042E49">
        <w:rPr>
          <w:rFonts w:ascii="Times New Roman" w:hAnsi="Times New Roman"/>
          <w:sz w:val="24"/>
          <w:szCs w:val="24"/>
          <w:lang w:val="ru-RU"/>
        </w:rPr>
        <w:t>отырып</w:t>
      </w:r>
      <w:r w:rsidRPr="00042E49">
        <w:rPr>
          <w:rFonts w:ascii="Times New Roman" w:hAnsi="Times New Roman"/>
          <w:sz w:val="24"/>
          <w:szCs w:val="24"/>
        </w:rPr>
        <w:t xml:space="preserve">, </w:t>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қондырғысындағы</w:t>
      </w:r>
      <w:r w:rsidRPr="00042E49">
        <w:rPr>
          <w:rFonts w:ascii="Times New Roman" w:hAnsi="Times New Roman"/>
          <w:sz w:val="24"/>
          <w:szCs w:val="24"/>
        </w:rPr>
        <w:t xml:space="preserve"> </w:t>
      </w:r>
      <w:r w:rsidRPr="00042E49">
        <w:rPr>
          <w:rFonts w:ascii="Times New Roman" w:hAnsi="Times New Roman"/>
          <w:sz w:val="24"/>
          <w:szCs w:val="24"/>
          <w:lang w:val="ru-RU"/>
        </w:rPr>
        <w:t>геолог</w:t>
      </w:r>
      <w:r w:rsidRPr="00042E49">
        <w:rPr>
          <w:rFonts w:ascii="Times New Roman" w:hAnsi="Times New Roman"/>
          <w:sz w:val="24"/>
          <w:szCs w:val="24"/>
        </w:rPr>
        <w:t xml:space="preserve"> </w:t>
      </w:r>
      <w:r w:rsidRPr="00042E49">
        <w:rPr>
          <w:rFonts w:ascii="Times New Roman" w:hAnsi="Times New Roman"/>
          <w:sz w:val="24"/>
          <w:szCs w:val="24"/>
          <w:lang w:val="ru-RU"/>
        </w:rPr>
        <w:t>пен</w:t>
      </w:r>
      <w:r w:rsidRPr="00042E49">
        <w:rPr>
          <w:rFonts w:ascii="Times New Roman" w:hAnsi="Times New Roman"/>
          <w:sz w:val="24"/>
          <w:szCs w:val="24"/>
        </w:rPr>
        <w:t xml:space="preserve"> </w:t>
      </w:r>
      <w:r w:rsidRPr="00042E49">
        <w:rPr>
          <w:rFonts w:ascii="Times New Roman" w:hAnsi="Times New Roman"/>
          <w:sz w:val="24"/>
          <w:szCs w:val="24"/>
          <w:lang w:val="ru-RU"/>
        </w:rPr>
        <w:t>инженерге</w:t>
      </w:r>
      <w:r w:rsidRPr="00042E49">
        <w:rPr>
          <w:rFonts w:ascii="Times New Roman" w:hAnsi="Times New Roman"/>
          <w:sz w:val="24"/>
          <w:szCs w:val="24"/>
        </w:rPr>
        <w:t xml:space="preserve"> </w:t>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операцияларын</w:t>
      </w:r>
      <w:r w:rsidRPr="00042E49">
        <w:rPr>
          <w:rFonts w:ascii="Times New Roman" w:hAnsi="Times New Roman"/>
          <w:sz w:val="24"/>
          <w:szCs w:val="24"/>
        </w:rPr>
        <w:t xml:space="preserve"> </w:t>
      </w:r>
      <w:r w:rsidRPr="00042E49">
        <w:rPr>
          <w:rFonts w:ascii="Times New Roman" w:hAnsi="Times New Roman"/>
          <w:sz w:val="24"/>
          <w:szCs w:val="24"/>
          <w:lang w:val="ru-RU"/>
        </w:rPr>
        <w:t>бақылау</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оңтайландыру</w:t>
      </w:r>
      <w:r w:rsidRPr="00042E49">
        <w:rPr>
          <w:rFonts w:ascii="Times New Roman" w:hAnsi="Times New Roman"/>
          <w:sz w:val="24"/>
          <w:szCs w:val="24"/>
        </w:rPr>
        <w:t xml:space="preserve">, </w:t>
      </w:r>
      <w:r w:rsidRPr="00042E49">
        <w:rPr>
          <w:rFonts w:ascii="Times New Roman" w:hAnsi="Times New Roman"/>
          <w:sz w:val="24"/>
          <w:szCs w:val="24"/>
          <w:lang w:val="ru-RU"/>
        </w:rPr>
        <w:t>қойнауқаттық</w:t>
      </w:r>
      <w:r w:rsidRPr="00042E49">
        <w:rPr>
          <w:rFonts w:ascii="Times New Roman" w:hAnsi="Times New Roman"/>
          <w:sz w:val="24"/>
          <w:szCs w:val="24"/>
        </w:rPr>
        <w:t xml:space="preserve"> </w:t>
      </w:r>
      <w:r w:rsidRPr="00042E49">
        <w:rPr>
          <w:rFonts w:ascii="Times New Roman" w:hAnsi="Times New Roman"/>
          <w:sz w:val="24"/>
          <w:szCs w:val="24"/>
          <w:lang w:val="ru-RU"/>
        </w:rPr>
        <w:t>қысым</w:t>
      </w:r>
      <w:r w:rsidRPr="00042E49">
        <w:rPr>
          <w:rFonts w:ascii="Times New Roman" w:hAnsi="Times New Roman"/>
          <w:sz w:val="24"/>
          <w:szCs w:val="24"/>
        </w:rPr>
        <w:t xml:space="preserve"> </w:t>
      </w:r>
      <w:r w:rsidRPr="00042E49">
        <w:rPr>
          <w:rFonts w:ascii="Times New Roman" w:hAnsi="Times New Roman"/>
          <w:sz w:val="24"/>
          <w:szCs w:val="24"/>
          <w:lang w:val="ru-RU"/>
        </w:rPr>
        <w:t>мен</w:t>
      </w:r>
      <w:r w:rsidRPr="00042E49">
        <w:rPr>
          <w:rFonts w:ascii="Times New Roman" w:hAnsi="Times New Roman"/>
          <w:sz w:val="24"/>
          <w:szCs w:val="24"/>
        </w:rPr>
        <w:t xml:space="preserve"> </w:t>
      </w:r>
      <w:r w:rsidRPr="00042E49">
        <w:rPr>
          <w:rFonts w:ascii="Times New Roman" w:hAnsi="Times New Roman"/>
          <w:sz w:val="24"/>
          <w:szCs w:val="24"/>
          <w:lang w:val="ru-RU"/>
        </w:rPr>
        <w:t>қойнауқат</w:t>
      </w:r>
      <w:r w:rsidRPr="00042E49">
        <w:rPr>
          <w:rFonts w:ascii="Times New Roman" w:hAnsi="Times New Roman"/>
          <w:sz w:val="24"/>
          <w:szCs w:val="24"/>
        </w:rPr>
        <w:t xml:space="preserve"> </w:t>
      </w:r>
      <w:r w:rsidRPr="00042E49">
        <w:rPr>
          <w:rFonts w:ascii="Times New Roman" w:hAnsi="Times New Roman"/>
          <w:sz w:val="24"/>
          <w:szCs w:val="24"/>
          <w:lang w:val="ru-RU"/>
        </w:rPr>
        <w:t>параметрлерін</w:t>
      </w:r>
      <w:r w:rsidRPr="00042E49">
        <w:rPr>
          <w:rFonts w:ascii="Times New Roman" w:hAnsi="Times New Roman"/>
          <w:sz w:val="24"/>
          <w:szCs w:val="24"/>
        </w:rPr>
        <w:t xml:space="preserve"> </w:t>
      </w:r>
      <w:r w:rsidRPr="00042E49">
        <w:rPr>
          <w:rFonts w:ascii="Times New Roman" w:hAnsi="Times New Roman"/>
          <w:sz w:val="24"/>
          <w:szCs w:val="24"/>
          <w:lang w:val="ru-RU"/>
        </w:rPr>
        <w:t>бағалау</w:t>
      </w:r>
      <w:r w:rsidRPr="00042E49">
        <w:rPr>
          <w:rFonts w:ascii="Times New Roman" w:hAnsi="Times New Roman"/>
          <w:sz w:val="24"/>
          <w:szCs w:val="24"/>
        </w:rPr>
        <w:t xml:space="preserve"> </w:t>
      </w:r>
      <w:r w:rsidRPr="00042E49">
        <w:rPr>
          <w:rFonts w:ascii="Times New Roman" w:hAnsi="Times New Roman"/>
          <w:sz w:val="24"/>
          <w:szCs w:val="24"/>
          <w:lang w:val="ru-RU"/>
        </w:rPr>
        <w:t>мәселелерінде</w:t>
      </w:r>
      <w:r w:rsidRPr="00042E49">
        <w:rPr>
          <w:rFonts w:ascii="Times New Roman" w:hAnsi="Times New Roman"/>
          <w:sz w:val="24"/>
          <w:szCs w:val="24"/>
        </w:rPr>
        <w:t xml:space="preserve"> </w:t>
      </w:r>
      <w:r w:rsidRPr="00042E49">
        <w:rPr>
          <w:rFonts w:ascii="Times New Roman" w:hAnsi="Times New Roman"/>
          <w:sz w:val="24"/>
          <w:szCs w:val="24"/>
          <w:lang w:val="ru-RU"/>
        </w:rPr>
        <w:t>қолдау</w:t>
      </w:r>
      <w:r w:rsidRPr="00042E49">
        <w:rPr>
          <w:rFonts w:ascii="Times New Roman" w:hAnsi="Times New Roman"/>
          <w:sz w:val="24"/>
          <w:szCs w:val="24"/>
        </w:rPr>
        <w:t xml:space="preserve"> </w:t>
      </w:r>
      <w:r w:rsidRPr="00042E49">
        <w:rPr>
          <w:rFonts w:ascii="Times New Roman" w:hAnsi="Times New Roman"/>
          <w:sz w:val="24"/>
          <w:szCs w:val="24"/>
          <w:lang w:val="ru-RU"/>
        </w:rPr>
        <w:t>көрсетеді</w:t>
      </w:r>
      <w:r w:rsidRPr="00042E49">
        <w:rPr>
          <w:rFonts w:ascii="Times New Roman" w:hAnsi="Times New Roman"/>
          <w:sz w:val="24"/>
          <w:szCs w:val="24"/>
        </w:rPr>
        <w:t>.</w:t>
      </w:r>
    </w:p>
    <w:p w14:paraId="6726EB11"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r w:rsidRPr="00042E49">
        <w:rPr>
          <w:rFonts w:ascii="Times New Roman" w:hAnsi="Times New Roman"/>
          <w:sz w:val="24"/>
          <w:szCs w:val="24"/>
        </w:rPr>
        <w:t>c)</w:t>
      </w:r>
      <w:r w:rsidRPr="00042E49">
        <w:rPr>
          <w:rFonts w:ascii="Times New Roman" w:hAnsi="Times New Roman"/>
          <w:sz w:val="24"/>
          <w:szCs w:val="24"/>
        </w:rPr>
        <w:tab/>
      </w:r>
      <w:r w:rsidRPr="00042E49">
        <w:rPr>
          <w:rFonts w:ascii="Times New Roman" w:hAnsi="Times New Roman"/>
          <w:sz w:val="24"/>
          <w:szCs w:val="24"/>
          <w:lang w:val="ru-RU"/>
        </w:rPr>
        <w:t>Мердігер</w:t>
      </w:r>
      <w:r w:rsidRPr="00042E49">
        <w:rPr>
          <w:rFonts w:ascii="Times New Roman" w:hAnsi="Times New Roman"/>
          <w:sz w:val="24"/>
          <w:szCs w:val="24"/>
        </w:rPr>
        <w:t xml:space="preserve"> </w:t>
      </w:r>
      <w:r w:rsidRPr="00042E49">
        <w:rPr>
          <w:rFonts w:ascii="Times New Roman" w:hAnsi="Times New Roman"/>
          <w:sz w:val="24"/>
          <w:szCs w:val="24"/>
          <w:lang w:val="ru-RU"/>
        </w:rPr>
        <w:t>жабдыққа</w:t>
      </w:r>
      <w:r w:rsidRPr="00042E49">
        <w:rPr>
          <w:rFonts w:ascii="Times New Roman" w:hAnsi="Times New Roman"/>
          <w:sz w:val="24"/>
          <w:szCs w:val="24"/>
        </w:rPr>
        <w:t xml:space="preserve"> </w:t>
      </w:r>
      <w:r w:rsidRPr="00042E49">
        <w:rPr>
          <w:rFonts w:ascii="Times New Roman" w:hAnsi="Times New Roman"/>
          <w:sz w:val="24"/>
          <w:szCs w:val="24"/>
          <w:lang w:val="ru-RU"/>
        </w:rPr>
        <w:t>өнеркәсіптік</w:t>
      </w:r>
      <w:r w:rsidRPr="00042E49">
        <w:rPr>
          <w:rFonts w:ascii="Times New Roman" w:hAnsi="Times New Roman"/>
          <w:sz w:val="24"/>
          <w:szCs w:val="24"/>
        </w:rPr>
        <w:t xml:space="preserve"> </w:t>
      </w:r>
      <w:r w:rsidRPr="00042E49">
        <w:rPr>
          <w:rFonts w:ascii="Times New Roman" w:hAnsi="Times New Roman"/>
          <w:sz w:val="24"/>
          <w:szCs w:val="24"/>
          <w:lang w:val="ru-RU"/>
        </w:rPr>
        <w:t>стандарттар</w:t>
      </w:r>
      <w:r w:rsidRPr="00042E49">
        <w:rPr>
          <w:rFonts w:ascii="Times New Roman" w:hAnsi="Times New Roman"/>
          <w:sz w:val="24"/>
          <w:szCs w:val="24"/>
        </w:rPr>
        <w:t xml:space="preserve"> </w:t>
      </w:r>
      <w:r w:rsidRPr="00042E49">
        <w:rPr>
          <w:rFonts w:ascii="Times New Roman" w:hAnsi="Times New Roman"/>
          <w:sz w:val="24"/>
          <w:szCs w:val="24"/>
          <w:lang w:val="ru-RU"/>
        </w:rPr>
        <w:t>деңгейінде</w:t>
      </w:r>
      <w:r w:rsidRPr="00042E49">
        <w:rPr>
          <w:rFonts w:ascii="Times New Roman" w:hAnsi="Times New Roman"/>
          <w:sz w:val="24"/>
          <w:szCs w:val="24"/>
        </w:rPr>
        <w:t xml:space="preserve"> </w:t>
      </w:r>
      <w:r w:rsidRPr="00042E49">
        <w:rPr>
          <w:rFonts w:ascii="Times New Roman" w:hAnsi="Times New Roman"/>
          <w:sz w:val="24"/>
          <w:szCs w:val="24"/>
          <w:lang w:val="ru-RU"/>
        </w:rPr>
        <w:t>қызмет</w:t>
      </w:r>
      <w:r w:rsidRPr="00042E49">
        <w:rPr>
          <w:rFonts w:ascii="Times New Roman" w:hAnsi="Times New Roman"/>
          <w:sz w:val="24"/>
          <w:szCs w:val="24"/>
        </w:rPr>
        <w:t xml:space="preserve"> </w:t>
      </w:r>
      <w:r w:rsidRPr="00042E49">
        <w:rPr>
          <w:rFonts w:ascii="Times New Roman" w:hAnsi="Times New Roman"/>
          <w:sz w:val="24"/>
          <w:szCs w:val="24"/>
          <w:lang w:val="ru-RU"/>
        </w:rPr>
        <w:t>көрсету</w:t>
      </w:r>
      <w:r w:rsidRPr="00042E49">
        <w:rPr>
          <w:rFonts w:ascii="Times New Roman" w:hAnsi="Times New Roman"/>
          <w:sz w:val="24"/>
          <w:szCs w:val="24"/>
        </w:rPr>
        <w:t xml:space="preserve"> </w:t>
      </w:r>
      <w:r w:rsidRPr="00042E49">
        <w:rPr>
          <w:rFonts w:ascii="Times New Roman" w:hAnsi="Times New Roman"/>
          <w:sz w:val="24"/>
          <w:szCs w:val="24"/>
          <w:lang w:val="ru-RU"/>
        </w:rPr>
        <w:t>үшін</w:t>
      </w:r>
      <w:r w:rsidRPr="00042E49">
        <w:rPr>
          <w:rFonts w:ascii="Times New Roman" w:hAnsi="Times New Roman"/>
          <w:sz w:val="24"/>
          <w:szCs w:val="24"/>
        </w:rPr>
        <w:t xml:space="preserve"> </w:t>
      </w:r>
      <w:r w:rsidRPr="00042E49">
        <w:rPr>
          <w:rFonts w:ascii="Times New Roman" w:hAnsi="Times New Roman"/>
          <w:sz w:val="24"/>
          <w:szCs w:val="24"/>
          <w:lang w:val="ru-RU"/>
        </w:rPr>
        <w:t>талап</w:t>
      </w:r>
      <w:r w:rsidRPr="00042E49">
        <w:rPr>
          <w:rFonts w:ascii="Times New Roman" w:hAnsi="Times New Roman"/>
          <w:sz w:val="24"/>
          <w:szCs w:val="24"/>
        </w:rPr>
        <w:t xml:space="preserve"> </w:t>
      </w:r>
      <w:r w:rsidRPr="00042E49">
        <w:rPr>
          <w:rFonts w:ascii="Times New Roman" w:hAnsi="Times New Roman"/>
          <w:sz w:val="24"/>
          <w:szCs w:val="24"/>
          <w:lang w:val="ru-RU"/>
        </w:rPr>
        <w:t>етілетін</w:t>
      </w:r>
      <w:r w:rsidRPr="00042E49">
        <w:rPr>
          <w:rFonts w:ascii="Times New Roman" w:hAnsi="Times New Roman"/>
          <w:sz w:val="24"/>
          <w:szCs w:val="24"/>
        </w:rPr>
        <w:t xml:space="preserve">, </w:t>
      </w:r>
      <w:r w:rsidRPr="00042E49">
        <w:rPr>
          <w:rFonts w:ascii="Times New Roman" w:hAnsi="Times New Roman"/>
          <w:sz w:val="24"/>
          <w:szCs w:val="24"/>
          <w:lang w:val="ru-RU"/>
        </w:rPr>
        <w:t>сондай</w:t>
      </w:r>
      <w:r w:rsidRPr="00042E49">
        <w:rPr>
          <w:rFonts w:ascii="Times New Roman" w:hAnsi="Times New Roman"/>
          <w:sz w:val="24"/>
          <w:szCs w:val="24"/>
        </w:rPr>
        <w:t>-</w:t>
      </w:r>
      <w:r w:rsidRPr="00042E49">
        <w:rPr>
          <w:rFonts w:ascii="Times New Roman" w:hAnsi="Times New Roman"/>
          <w:sz w:val="24"/>
          <w:szCs w:val="24"/>
          <w:lang w:val="ru-RU"/>
        </w:rPr>
        <w:t>ақ</w:t>
      </w:r>
      <w:r w:rsidRPr="00042E49">
        <w:rPr>
          <w:rFonts w:ascii="Times New Roman" w:hAnsi="Times New Roman"/>
          <w:sz w:val="24"/>
          <w:szCs w:val="24"/>
        </w:rPr>
        <w:t xml:space="preserve"> </w:t>
      </w:r>
      <w:r w:rsidRPr="00042E49">
        <w:rPr>
          <w:rFonts w:ascii="Times New Roman" w:hAnsi="Times New Roman"/>
          <w:sz w:val="24"/>
          <w:szCs w:val="24"/>
          <w:lang w:val="ru-RU"/>
        </w:rPr>
        <w:t>Тапсырысшының</w:t>
      </w:r>
      <w:r w:rsidRPr="00042E49">
        <w:rPr>
          <w:rFonts w:ascii="Times New Roman" w:hAnsi="Times New Roman"/>
          <w:sz w:val="24"/>
          <w:szCs w:val="24"/>
        </w:rPr>
        <w:t xml:space="preserve"> </w:t>
      </w:r>
      <w:r w:rsidRPr="00042E49">
        <w:rPr>
          <w:rFonts w:ascii="Times New Roman" w:hAnsi="Times New Roman"/>
          <w:sz w:val="24"/>
          <w:szCs w:val="24"/>
          <w:lang w:val="ru-RU"/>
        </w:rPr>
        <w:t>талап</w:t>
      </w:r>
      <w:r w:rsidRPr="00042E49">
        <w:rPr>
          <w:rFonts w:ascii="Times New Roman" w:hAnsi="Times New Roman"/>
          <w:sz w:val="24"/>
          <w:szCs w:val="24"/>
        </w:rPr>
        <w:t xml:space="preserve"> </w:t>
      </w:r>
      <w:r w:rsidRPr="00042E49">
        <w:rPr>
          <w:rFonts w:ascii="Times New Roman" w:hAnsi="Times New Roman"/>
          <w:sz w:val="24"/>
          <w:szCs w:val="24"/>
          <w:lang w:val="ru-RU"/>
        </w:rPr>
        <w:t>етуі</w:t>
      </w:r>
      <w:r w:rsidRPr="00042E49">
        <w:rPr>
          <w:rFonts w:ascii="Times New Roman" w:hAnsi="Times New Roman"/>
          <w:sz w:val="24"/>
          <w:szCs w:val="24"/>
        </w:rPr>
        <w:t xml:space="preserve"> </w:t>
      </w:r>
      <w:r w:rsidRPr="00042E49">
        <w:rPr>
          <w:rFonts w:ascii="Times New Roman" w:hAnsi="Times New Roman"/>
          <w:sz w:val="24"/>
          <w:szCs w:val="24"/>
          <w:lang w:val="ru-RU"/>
        </w:rPr>
        <w:t>бойынша</w:t>
      </w:r>
      <w:r w:rsidRPr="00042E49">
        <w:rPr>
          <w:rFonts w:ascii="Times New Roman" w:hAnsi="Times New Roman"/>
          <w:sz w:val="24"/>
          <w:szCs w:val="24"/>
        </w:rPr>
        <w:t xml:space="preserve"> </w:t>
      </w:r>
      <w:r w:rsidRPr="00042E49">
        <w:rPr>
          <w:rFonts w:ascii="Times New Roman" w:hAnsi="Times New Roman"/>
          <w:sz w:val="24"/>
          <w:szCs w:val="24"/>
          <w:lang w:val="ru-RU"/>
        </w:rPr>
        <w:t>қосымша</w:t>
      </w:r>
      <w:r w:rsidRPr="00042E49">
        <w:rPr>
          <w:rFonts w:ascii="Times New Roman" w:hAnsi="Times New Roman"/>
          <w:sz w:val="24"/>
          <w:szCs w:val="24"/>
        </w:rPr>
        <w:t xml:space="preserve"> </w:t>
      </w:r>
      <w:r w:rsidRPr="00042E49">
        <w:rPr>
          <w:rFonts w:ascii="Times New Roman" w:hAnsi="Times New Roman"/>
          <w:sz w:val="24"/>
          <w:szCs w:val="24"/>
          <w:lang w:val="ru-RU"/>
        </w:rPr>
        <w:t>персонал</w:t>
      </w:r>
      <w:r w:rsidRPr="00042E49">
        <w:rPr>
          <w:rFonts w:ascii="Times New Roman" w:hAnsi="Times New Roman"/>
          <w:sz w:val="24"/>
          <w:szCs w:val="24"/>
        </w:rPr>
        <w:t xml:space="preserve"> </w:t>
      </w:r>
      <w:r w:rsidRPr="00042E49">
        <w:rPr>
          <w:rFonts w:ascii="Times New Roman" w:hAnsi="Times New Roman"/>
          <w:sz w:val="24"/>
          <w:szCs w:val="24"/>
          <w:lang w:val="ru-RU"/>
        </w:rPr>
        <w:t>ұсынады</w:t>
      </w:r>
      <w:r w:rsidRPr="00042E49">
        <w:rPr>
          <w:rFonts w:ascii="Times New Roman" w:hAnsi="Times New Roman"/>
          <w:sz w:val="24"/>
          <w:szCs w:val="24"/>
        </w:rPr>
        <w:t xml:space="preserve">, </w:t>
      </w:r>
      <w:r w:rsidRPr="00042E49">
        <w:rPr>
          <w:rFonts w:ascii="Times New Roman" w:hAnsi="Times New Roman"/>
          <w:sz w:val="24"/>
          <w:szCs w:val="24"/>
          <w:lang w:val="ru-RU"/>
        </w:rPr>
        <w:t>ұсынылатын</w:t>
      </w:r>
      <w:r w:rsidRPr="00042E49">
        <w:rPr>
          <w:rFonts w:ascii="Times New Roman" w:hAnsi="Times New Roman"/>
          <w:sz w:val="24"/>
          <w:szCs w:val="24"/>
        </w:rPr>
        <w:t xml:space="preserve"> </w:t>
      </w:r>
      <w:r w:rsidRPr="00042E49">
        <w:rPr>
          <w:rFonts w:ascii="Times New Roman" w:hAnsi="Times New Roman"/>
          <w:sz w:val="24"/>
          <w:szCs w:val="24"/>
          <w:lang w:val="ru-RU"/>
        </w:rPr>
        <w:t>Персонал</w:t>
      </w:r>
      <w:r w:rsidRPr="00042E49">
        <w:rPr>
          <w:rFonts w:ascii="Times New Roman" w:hAnsi="Times New Roman"/>
          <w:sz w:val="24"/>
          <w:szCs w:val="24"/>
        </w:rPr>
        <w:t xml:space="preserve"> </w:t>
      </w:r>
      <w:r w:rsidRPr="00042E49">
        <w:rPr>
          <w:rFonts w:ascii="Times New Roman" w:hAnsi="Times New Roman"/>
          <w:sz w:val="24"/>
          <w:szCs w:val="24"/>
          <w:lang w:val="ru-RU"/>
        </w:rPr>
        <w:t>құрамындағы</w:t>
      </w:r>
      <w:r w:rsidRPr="00042E49">
        <w:rPr>
          <w:rFonts w:ascii="Times New Roman" w:hAnsi="Times New Roman"/>
          <w:sz w:val="24"/>
          <w:szCs w:val="24"/>
        </w:rPr>
        <w:t xml:space="preserve"> </w:t>
      </w:r>
      <w:r w:rsidRPr="00042E49">
        <w:rPr>
          <w:rFonts w:ascii="Times New Roman" w:hAnsi="Times New Roman"/>
          <w:sz w:val="24"/>
          <w:szCs w:val="24"/>
          <w:lang w:val="ru-RU"/>
        </w:rPr>
        <w:t>әрбір</w:t>
      </w:r>
      <w:r w:rsidRPr="00042E49">
        <w:rPr>
          <w:rFonts w:ascii="Times New Roman" w:hAnsi="Times New Roman"/>
          <w:sz w:val="24"/>
          <w:szCs w:val="24"/>
        </w:rPr>
        <w:t xml:space="preserve"> </w:t>
      </w:r>
      <w:r w:rsidRPr="00042E49">
        <w:rPr>
          <w:rFonts w:ascii="Times New Roman" w:hAnsi="Times New Roman"/>
          <w:sz w:val="24"/>
          <w:szCs w:val="24"/>
          <w:lang w:val="ru-RU"/>
        </w:rPr>
        <w:t>Жұмысшының</w:t>
      </w:r>
      <w:r w:rsidRPr="00042E49">
        <w:rPr>
          <w:rFonts w:ascii="Times New Roman" w:hAnsi="Times New Roman"/>
          <w:sz w:val="24"/>
          <w:szCs w:val="24"/>
        </w:rPr>
        <w:t xml:space="preserve"> </w:t>
      </w:r>
      <w:r w:rsidRPr="00042E49">
        <w:rPr>
          <w:rFonts w:ascii="Times New Roman" w:hAnsi="Times New Roman"/>
          <w:sz w:val="24"/>
          <w:szCs w:val="24"/>
          <w:lang w:val="ru-RU"/>
        </w:rPr>
        <w:t>түйіндемесін</w:t>
      </w:r>
      <w:r w:rsidRPr="00042E49">
        <w:rPr>
          <w:rFonts w:ascii="Times New Roman" w:hAnsi="Times New Roman"/>
          <w:sz w:val="24"/>
          <w:szCs w:val="24"/>
        </w:rPr>
        <w:t xml:space="preserve"> </w:t>
      </w:r>
      <w:r w:rsidRPr="00042E49">
        <w:rPr>
          <w:rFonts w:ascii="Times New Roman" w:hAnsi="Times New Roman"/>
          <w:sz w:val="24"/>
          <w:szCs w:val="24"/>
          <w:lang w:val="ru-RU"/>
        </w:rPr>
        <w:t>Қызметтерді</w:t>
      </w:r>
      <w:r w:rsidRPr="00042E49">
        <w:rPr>
          <w:rFonts w:ascii="Times New Roman" w:hAnsi="Times New Roman"/>
          <w:sz w:val="24"/>
          <w:szCs w:val="24"/>
        </w:rPr>
        <w:t xml:space="preserve"> </w:t>
      </w:r>
      <w:r w:rsidRPr="00042E49">
        <w:rPr>
          <w:rFonts w:ascii="Times New Roman" w:hAnsi="Times New Roman"/>
          <w:sz w:val="24"/>
          <w:szCs w:val="24"/>
          <w:lang w:val="ru-RU"/>
        </w:rPr>
        <w:t>көрсету</w:t>
      </w:r>
      <w:r w:rsidRPr="00042E49">
        <w:rPr>
          <w:rFonts w:ascii="Times New Roman" w:hAnsi="Times New Roman"/>
          <w:sz w:val="24"/>
          <w:szCs w:val="24"/>
        </w:rPr>
        <w:t xml:space="preserve"> </w:t>
      </w:r>
      <w:r w:rsidRPr="00042E49">
        <w:rPr>
          <w:rFonts w:ascii="Times New Roman" w:hAnsi="Times New Roman"/>
          <w:sz w:val="24"/>
          <w:szCs w:val="24"/>
          <w:lang w:val="ru-RU"/>
        </w:rPr>
        <w:t>алдында</w:t>
      </w:r>
      <w:r w:rsidRPr="00042E49">
        <w:rPr>
          <w:rFonts w:ascii="Times New Roman" w:hAnsi="Times New Roman"/>
          <w:sz w:val="24"/>
          <w:szCs w:val="24"/>
        </w:rPr>
        <w:t xml:space="preserve"> </w:t>
      </w:r>
      <w:r w:rsidRPr="00042E49">
        <w:rPr>
          <w:rFonts w:ascii="Times New Roman" w:hAnsi="Times New Roman"/>
          <w:sz w:val="24"/>
          <w:szCs w:val="24"/>
          <w:lang w:val="ru-RU"/>
        </w:rPr>
        <w:t>ұсынады</w:t>
      </w:r>
      <w:r w:rsidRPr="00042E49">
        <w:rPr>
          <w:rFonts w:ascii="Times New Roman" w:hAnsi="Times New Roman"/>
          <w:sz w:val="24"/>
          <w:szCs w:val="24"/>
        </w:rPr>
        <w:t>.</w:t>
      </w:r>
    </w:p>
    <w:p w14:paraId="5B14DA5E"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r w:rsidRPr="00042E49">
        <w:rPr>
          <w:rFonts w:ascii="Times New Roman" w:hAnsi="Times New Roman"/>
          <w:sz w:val="24"/>
          <w:szCs w:val="24"/>
        </w:rPr>
        <w:t>d)</w:t>
      </w:r>
      <w:r w:rsidRPr="00042E49">
        <w:rPr>
          <w:rFonts w:ascii="Times New Roman" w:hAnsi="Times New Roman"/>
          <w:sz w:val="24"/>
          <w:szCs w:val="24"/>
        </w:rPr>
        <w:tab/>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жұмыстарының</w:t>
      </w:r>
      <w:r w:rsidRPr="00042E49">
        <w:rPr>
          <w:rFonts w:ascii="Times New Roman" w:hAnsi="Times New Roman"/>
          <w:sz w:val="24"/>
          <w:szCs w:val="24"/>
        </w:rPr>
        <w:t xml:space="preserve"> </w:t>
      </w:r>
      <w:r w:rsidRPr="00042E49">
        <w:rPr>
          <w:rFonts w:ascii="Times New Roman" w:hAnsi="Times New Roman"/>
          <w:sz w:val="24"/>
          <w:szCs w:val="24"/>
          <w:lang w:val="ru-RU"/>
        </w:rPr>
        <w:t>аяқталуына</w:t>
      </w:r>
      <w:r w:rsidRPr="00042E49">
        <w:rPr>
          <w:rFonts w:ascii="Times New Roman" w:hAnsi="Times New Roman"/>
          <w:sz w:val="24"/>
          <w:szCs w:val="24"/>
        </w:rPr>
        <w:t xml:space="preserve"> </w:t>
      </w:r>
      <w:r w:rsidRPr="00042E49">
        <w:rPr>
          <w:rFonts w:ascii="Times New Roman" w:hAnsi="Times New Roman"/>
          <w:sz w:val="24"/>
          <w:szCs w:val="24"/>
          <w:lang w:val="ru-RU"/>
        </w:rPr>
        <w:t>қарай</w:t>
      </w:r>
      <w:r w:rsidRPr="00042E49">
        <w:rPr>
          <w:rFonts w:ascii="Times New Roman" w:hAnsi="Times New Roman"/>
          <w:sz w:val="24"/>
          <w:szCs w:val="24"/>
        </w:rPr>
        <w:t xml:space="preserve"> </w:t>
      </w:r>
      <w:r w:rsidRPr="00042E49">
        <w:rPr>
          <w:rFonts w:ascii="Times New Roman" w:hAnsi="Times New Roman"/>
          <w:sz w:val="24"/>
          <w:szCs w:val="24"/>
          <w:lang w:val="ru-RU"/>
        </w:rPr>
        <w:t>Мердігер</w:t>
      </w:r>
      <w:r w:rsidRPr="00042E49">
        <w:rPr>
          <w:rFonts w:ascii="Times New Roman" w:hAnsi="Times New Roman"/>
          <w:sz w:val="24"/>
          <w:szCs w:val="24"/>
        </w:rPr>
        <w:t xml:space="preserve"> </w:t>
      </w:r>
      <w:r w:rsidRPr="00042E49">
        <w:rPr>
          <w:rFonts w:ascii="Times New Roman" w:hAnsi="Times New Roman"/>
          <w:sz w:val="24"/>
          <w:szCs w:val="24"/>
          <w:lang w:val="ru-RU"/>
        </w:rPr>
        <w:t>Тапсырысшыға</w:t>
      </w:r>
      <w:r w:rsidRPr="00042E49">
        <w:rPr>
          <w:rFonts w:ascii="Times New Roman" w:hAnsi="Times New Roman"/>
          <w:sz w:val="24"/>
          <w:szCs w:val="24"/>
        </w:rPr>
        <w:t xml:space="preserve"> </w:t>
      </w:r>
      <w:r w:rsidRPr="00042E49">
        <w:rPr>
          <w:rFonts w:ascii="Times New Roman" w:hAnsi="Times New Roman"/>
          <w:sz w:val="24"/>
          <w:szCs w:val="24"/>
          <w:lang w:val="ru-RU"/>
        </w:rPr>
        <w:t>ұңғыма</w:t>
      </w:r>
      <w:r w:rsidRPr="00042E49">
        <w:rPr>
          <w:rFonts w:ascii="Times New Roman" w:hAnsi="Times New Roman"/>
          <w:sz w:val="24"/>
          <w:szCs w:val="24"/>
        </w:rPr>
        <w:t xml:space="preserve"> </w:t>
      </w:r>
      <w:r w:rsidRPr="00042E49">
        <w:rPr>
          <w:rFonts w:ascii="Times New Roman" w:hAnsi="Times New Roman"/>
          <w:sz w:val="24"/>
          <w:szCs w:val="24"/>
          <w:lang w:val="ru-RU"/>
        </w:rPr>
        <w:t>бойынша</w:t>
      </w:r>
      <w:r w:rsidRPr="00042E49">
        <w:rPr>
          <w:rFonts w:ascii="Times New Roman" w:hAnsi="Times New Roman"/>
          <w:sz w:val="24"/>
          <w:szCs w:val="24"/>
        </w:rPr>
        <w:t xml:space="preserve"> </w:t>
      </w:r>
      <w:r w:rsidRPr="00042E49">
        <w:rPr>
          <w:rFonts w:ascii="Times New Roman" w:hAnsi="Times New Roman"/>
          <w:sz w:val="24"/>
          <w:szCs w:val="24"/>
          <w:lang w:val="ru-RU"/>
        </w:rPr>
        <w:t>егжей</w:t>
      </w:r>
      <w:r w:rsidRPr="00042E49">
        <w:rPr>
          <w:rFonts w:ascii="Times New Roman" w:hAnsi="Times New Roman"/>
          <w:sz w:val="24"/>
          <w:szCs w:val="24"/>
        </w:rPr>
        <w:t>-</w:t>
      </w:r>
      <w:r w:rsidRPr="00042E49">
        <w:rPr>
          <w:rFonts w:ascii="Times New Roman" w:hAnsi="Times New Roman"/>
          <w:sz w:val="24"/>
          <w:szCs w:val="24"/>
          <w:lang w:val="ru-RU"/>
        </w:rPr>
        <w:t>тегжейлі</w:t>
      </w:r>
      <w:r w:rsidRPr="00042E49">
        <w:rPr>
          <w:rFonts w:ascii="Times New Roman" w:hAnsi="Times New Roman"/>
          <w:sz w:val="24"/>
          <w:szCs w:val="24"/>
        </w:rPr>
        <w:t xml:space="preserve"> </w:t>
      </w:r>
      <w:r w:rsidRPr="00042E49">
        <w:rPr>
          <w:rFonts w:ascii="Times New Roman" w:hAnsi="Times New Roman"/>
          <w:sz w:val="24"/>
          <w:szCs w:val="24"/>
          <w:lang w:val="ru-RU"/>
        </w:rPr>
        <w:t>есеп</w:t>
      </w:r>
      <w:r w:rsidRPr="00042E49">
        <w:rPr>
          <w:rFonts w:ascii="Times New Roman" w:hAnsi="Times New Roman"/>
          <w:sz w:val="24"/>
          <w:szCs w:val="24"/>
        </w:rPr>
        <w:t xml:space="preserve"> </w:t>
      </w:r>
      <w:r w:rsidRPr="00042E49">
        <w:rPr>
          <w:rFonts w:ascii="Times New Roman" w:hAnsi="Times New Roman"/>
          <w:sz w:val="24"/>
          <w:szCs w:val="24"/>
          <w:lang w:val="ru-RU"/>
        </w:rPr>
        <w:t>береді</w:t>
      </w:r>
      <w:r w:rsidRPr="00042E49">
        <w:rPr>
          <w:rFonts w:ascii="Times New Roman" w:hAnsi="Times New Roman"/>
          <w:sz w:val="24"/>
          <w:szCs w:val="24"/>
        </w:rPr>
        <w:t>.</w:t>
      </w:r>
    </w:p>
    <w:p w14:paraId="4A0A3744"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p>
    <w:p w14:paraId="04F713DB"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r w:rsidRPr="00042E49">
        <w:rPr>
          <w:rFonts w:ascii="Times New Roman" w:hAnsi="Times New Roman"/>
          <w:b/>
          <w:sz w:val="24"/>
          <w:szCs w:val="24"/>
        </w:rPr>
        <w:t>1.4</w:t>
      </w:r>
      <w:r w:rsidRPr="00042E49">
        <w:rPr>
          <w:rFonts w:ascii="Times New Roman" w:hAnsi="Times New Roman"/>
          <w:sz w:val="24"/>
          <w:szCs w:val="24"/>
        </w:rPr>
        <w:tab/>
      </w:r>
      <w:r w:rsidRPr="00042E49">
        <w:rPr>
          <w:rFonts w:ascii="Times New Roman" w:hAnsi="Times New Roman"/>
          <w:sz w:val="24"/>
          <w:szCs w:val="24"/>
          <w:lang w:val="ru-RU"/>
        </w:rPr>
        <w:t>Мердігер</w:t>
      </w:r>
      <w:r w:rsidRPr="00042E49">
        <w:rPr>
          <w:rFonts w:ascii="Times New Roman" w:hAnsi="Times New Roman"/>
          <w:sz w:val="24"/>
          <w:szCs w:val="24"/>
        </w:rPr>
        <w:t xml:space="preserve"> </w:t>
      </w:r>
      <w:r w:rsidRPr="00042E49">
        <w:rPr>
          <w:rFonts w:ascii="Times New Roman" w:hAnsi="Times New Roman"/>
          <w:sz w:val="24"/>
          <w:szCs w:val="24"/>
          <w:lang w:val="ru-RU"/>
        </w:rPr>
        <w:t>қажеттілігіне</w:t>
      </w:r>
      <w:r w:rsidRPr="00042E49">
        <w:rPr>
          <w:rFonts w:ascii="Times New Roman" w:hAnsi="Times New Roman"/>
          <w:sz w:val="24"/>
          <w:szCs w:val="24"/>
        </w:rPr>
        <w:t xml:space="preserve"> </w:t>
      </w:r>
      <w:r w:rsidRPr="00042E49">
        <w:rPr>
          <w:rFonts w:ascii="Times New Roman" w:hAnsi="Times New Roman"/>
          <w:sz w:val="24"/>
          <w:szCs w:val="24"/>
          <w:lang w:val="ru-RU"/>
        </w:rPr>
        <w:t>қарай</w:t>
      </w:r>
      <w:r w:rsidRPr="00042E49">
        <w:rPr>
          <w:rFonts w:ascii="Times New Roman" w:hAnsi="Times New Roman"/>
          <w:sz w:val="24"/>
          <w:szCs w:val="24"/>
        </w:rPr>
        <w:t xml:space="preserve"> </w:t>
      </w:r>
      <w:r w:rsidRPr="00042E49">
        <w:rPr>
          <w:rFonts w:ascii="Times New Roman" w:hAnsi="Times New Roman"/>
          <w:sz w:val="24"/>
          <w:szCs w:val="24"/>
          <w:lang w:val="ru-RU"/>
        </w:rPr>
        <w:t>Тапсырысшының</w:t>
      </w:r>
      <w:r w:rsidRPr="00042E49">
        <w:rPr>
          <w:rFonts w:ascii="Times New Roman" w:hAnsi="Times New Roman"/>
          <w:sz w:val="24"/>
          <w:szCs w:val="24"/>
        </w:rPr>
        <w:t xml:space="preserve"> </w:t>
      </w:r>
      <w:r w:rsidRPr="00042E49">
        <w:rPr>
          <w:rFonts w:ascii="Times New Roman" w:hAnsi="Times New Roman"/>
          <w:sz w:val="24"/>
          <w:szCs w:val="24"/>
          <w:lang w:val="ru-RU"/>
        </w:rPr>
        <w:t>офисінде</w:t>
      </w:r>
      <w:r w:rsidRPr="00042E49">
        <w:rPr>
          <w:rFonts w:ascii="Times New Roman" w:hAnsi="Times New Roman"/>
          <w:sz w:val="24"/>
          <w:szCs w:val="24"/>
        </w:rPr>
        <w:t xml:space="preserve"> </w:t>
      </w:r>
      <w:r w:rsidRPr="00042E49">
        <w:rPr>
          <w:rFonts w:ascii="Times New Roman" w:hAnsi="Times New Roman"/>
          <w:sz w:val="24"/>
          <w:szCs w:val="24"/>
          <w:lang w:val="ru-RU"/>
        </w:rPr>
        <w:t>ГТЗ</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газ</w:t>
      </w:r>
      <w:r w:rsidRPr="00042E49">
        <w:rPr>
          <w:rFonts w:ascii="Times New Roman" w:hAnsi="Times New Roman"/>
          <w:sz w:val="24"/>
          <w:szCs w:val="24"/>
        </w:rPr>
        <w:t xml:space="preserve"> </w:t>
      </w:r>
      <w:r w:rsidRPr="00042E49">
        <w:rPr>
          <w:rFonts w:ascii="Times New Roman" w:hAnsi="Times New Roman"/>
          <w:sz w:val="24"/>
          <w:szCs w:val="24"/>
          <w:lang w:val="ru-RU"/>
        </w:rPr>
        <w:t>каротажы</w:t>
      </w:r>
      <w:r w:rsidRPr="00042E49">
        <w:rPr>
          <w:rFonts w:ascii="Times New Roman" w:hAnsi="Times New Roman"/>
          <w:sz w:val="24"/>
          <w:szCs w:val="24"/>
        </w:rPr>
        <w:t xml:space="preserve"> </w:t>
      </w:r>
      <w:r w:rsidRPr="00042E49">
        <w:rPr>
          <w:rFonts w:ascii="Times New Roman" w:hAnsi="Times New Roman"/>
          <w:sz w:val="24"/>
          <w:szCs w:val="24"/>
          <w:lang w:val="ru-RU"/>
        </w:rPr>
        <w:t>бойынша</w:t>
      </w:r>
      <w:r w:rsidRPr="00042E49">
        <w:rPr>
          <w:rFonts w:ascii="Times New Roman" w:hAnsi="Times New Roman"/>
          <w:sz w:val="24"/>
          <w:szCs w:val="24"/>
        </w:rPr>
        <w:t xml:space="preserve"> </w:t>
      </w:r>
      <w:r w:rsidRPr="00042E49">
        <w:rPr>
          <w:rFonts w:ascii="Times New Roman" w:hAnsi="Times New Roman"/>
          <w:sz w:val="24"/>
          <w:szCs w:val="24"/>
          <w:lang w:val="ru-RU"/>
        </w:rPr>
        <w:t>бағдарламалық</w:t>
      </w:r>
      <w:r w:rsidRPr="00042E49">
        <w:rPr>
          <w:rFonts w:ascii="Times New Roman" w:hAnsi="Times New Roman"/>
          <w:sz w:val="24"/>
          <w:szCs w:val="24"/>
        </w:rPr>
        <w:t xml:space="preserve"> </w:t>
      </w:r>
      <w:r w:rsidR="00671827" w:rsidRPr="00042E49">
        <w:rPr>
          <w:rFonts w:ascii="Times New Roman" w:hAnsi="Times New Roman"/>
          <w:sz w:val="24"/>
          <w:szCs w:val="24"/>
          <w:lang w:val="ru-RU"/>
        </w:rPr>
        <w:t>жасақтамаға</w:t>
      </w:r>
      <w:r w:rsidRPr="00042E49">
        <w:rPr>
          <w:rFonts w:ascii="Times New Roman" w:hAnsi="Times New Roman"/>
          <w:sz w:val="24"/>
          <w:szCs w:val="24"/>
        </w:rPr>
        <w:t xml:space="preserve"> </w:t>
      </w:r>
      <w:r w:rsidRPr="00042E49">
        <w:rPr>
          <w:rFonts w:ascii="Times New Roman" w:hAnsi="Times New Roman"/>
          <w:sz w:val="24"/>
          <w:szCs w:val="24"/>
          <w:lang w:val="ru-RU"/>
        </w:rPr>
        <w:t>қолдау</w:t>
      </w:r>
      <w:r w:rsidRPr="00042E49">
        <w:rPr>
          <w:rFonts w:ascii="Times New Roman" w:hAnsi="Times New Roman"/>
          <w:sz w:val="24"/>
          <w:szCs w:val="24"/>
        </w:rPr>
        <w:t xml:space="preserve"> </w:t>
      </w:r>
      <w:r w:rsidRPr="00042E49">
        <w:rPr>
          <w:rFonts w:ascii="Times New Roman" w:hAnsi="Times New Roman"/>
          <w:sz w:val="24"/>
          <w:szCs w:val="24"/>
          <w:lang w:val="ru-RU"/>
        </w:rPr>
        <w:t>көрсетеді</w:t>
      </w:r>
      <w:r w:rsidRPr="00042E49">
        <w:rPr>
          <w:rFonts w:ascii="Times New Roman" w:hAnsi="Times New Roman"/>
          <w:sz w:val="24"/>
          <w:szCs w:val="24"/>
        </w:rPr>
        <w:t>.</w:t>
      </w:r>
    </w:p>
    <w:p w14:paraId="15C17E78"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p>
    <w:p w14:paraId="3B1D8721" w14:textId="77777777" w:rsidR="00020CDA" w:rsidRPr="00042E49" w:rsidRDefault="00020CDA" w:rsidP="00020CDA">
      <w:pPr>
        <w:tabs>
          <w:tab w:val="clear" w:pos="1080"/>
          <w:tab w:val="left" w:pos="0"/>
          <w:tab w:val="left" w:pos="567"/>
        </w:tabs>
        <w:ind w:left="0" w:firstLine="0"/>
        <w:rPr>
          <w:rFonts w:ascii="Times New Roman" w:hAnsi="Times New Roman"/>
          <w:sz w:val="24"/>
          <w:szCs w:val="24"/>
        </w:rPr>
      </w:pPr>
      <w:r w:rsidRPr="00042E49">
        <w:rPr>
          <w:rFonts w:ascii="Times New Roman" w:hAnsi="Times New Roman"/>
          <w:b/>
          <w:sz w:val="24"/>
          <w:szCs w:val="24"/>
        </w:rPr>
        <w:t>1.5</w:t>
      </w:r>
      <w:r w:rsidRPr="00042E49">
        <w:rPr>
          <w:rFonts w:ascii="Times New Roman" w:hAnsi="Times New Roman"/>
          <w:sz w:val="24"/>
          <w:szCs w:val="24"/>
        </w:rPr>
        <w:t xml:space="preserve"> </w:t>
      </w:r>
      <w:r w:rsidRPr="00042E49">
        <w:rPr>
          <w:rFonts w:ascii="Times New Roman" w:hAnsi="Times New Roman"/>
          <w:sz w:val="24"/>
          <w:szCs w:val="24"/>
          <w:lang w:val="ru-RU"/>
        </w:rPr>
        <w:t>Мердігер</w:t>
      </w:r>
      <w:r w:rsidRPr="00042E49">
        <w:rPr>
          <w:rFonts w:ascii="Times New Roman" w:hAnsi="Times New Roman"/>
          <w:sz w:val="24"/>
          <w:szCs w:val="24"/>
        </w:rPr>
        <w:t xml:space="preserve"> </w:t>
      </w:r>
      <w:r w:rsidRPr="00042E49">
        <w:rPr>
          <w:rFonts w:ascii="Times New Roman" w:hAnsi="Times New Roman"/>
          <w:sz w:val="24"/>
          <w:szCs w:val="24"/>
          <w:lang w:val="ru-RU"/>
        </w:rPr>
        <w:t>бұрғылау</w:t>
      </w:r>
      <w:r w:rsidRPr="00042E49">
        <w:rPr>
          <w:rFonts w:ascii="Times New Roman" w:hAnsi="Times New Roman"/>
          <w:sz w:val="24"/>
          <w:szCs w:val="24"/>
        </w:rPr>
        <w:t xml:space="preserve"> </w:t>
      </w:r>
      <w:r w:rsidRPr="00042E49">
        <w:rPr>
          <w:rFonts w:ascii="Times New Roman" w:hAnsi="Times New Roman"/>
          <w:sz w:val="24"/>
          <w:szCs w:val="24"/>
          <w:lang w:val="ru-RU"/>
        </w:rPr>
        <w:t>қондырғысында</w:t>
      </w:r>
      <w:r w:rsidRPr="00042E49">
        <w:rPr>
          <w:rFonts w:ascii="Times New Roman" w:hAnsi="Times New Roman"/>
          <w:sz w:val="24"/>
          <w:szCs w:val="24"/>
        </w:rPr>
        <w:t xml:space="preserve"> </w:t>
      </w:r>
      <w:r w:rsidRPr="00042E49">
        <w:rPr>
          <w:rFonts w:ascii="Times New Roman" w:hAnsi="Times New Roman"/>
          <w:sz w:val="24"/>
          <w:szCs w:val="24"/>
          <w:lang w:val="ru-RU"/>
        </w:rPr>
        <w:t>қойнауқат</w:t>
      </w:r>
      <w:r w:rsidRPr="00042E49">
        <w:rPr>
          <w:rFonts w:ascii="Times New Roman" w:hAnsi="Times New Roman"/>
          <w:sz w:val="24"/>
          <w:szCs w:val="24"/>
        </w:rPr>
        <w:t xml:space="preserve"> </w:t>
      </w:r>
      <w:r w:rsidRPr="00042E49">
        <w:rPr>
          <w:rFonts w:ascii="Times New Roman" w:hAnsi="Times New Roman"/>
          <w:sz w:val="24"/>
          <w:szCs w:val="24"/>
          <w:lang w:val="ru-RU"/>
        </w:rPr>
        <w:t>параметрлерін</w:t>
      </w:r>
      <w:r w:rsidRPr="00042E49">
        <w:rPr>
          <w:rFonts w:ascii="Times New Roman" w:hAnsi="Times New Roman"/>
          <w:sz w:val="24"/>
          <w:szCs w:val="24"/>
        </w:rPr>
        <w:t xml:space="preserve"> </w:t>
      </w:r>
      <w:r w:rsidRPr="00042E49">
        <w:rPr>
          <w:rFonts w:ascii="Times New Roman" w:hAnsi="Times New Roman"/>
          <w:sz w:val="24"/>
          <w:szCs w:val="24"/>
          <w:lang w:val="ru-RU"/>
        </w:rPr>
        <w:t>бағалау</w:t>
      </w:r>
      <w:r w:rsidRPr="00042E49">
        <w:rPr>
          <w:rFonts w:ascii="Times New Roman" w:hAnsi="Times New Roman"/>
          <w:sz w:val="24"/>
          <w:szCs w:val="24"/>
        </w:rPr>
        <w:t xml:space="preserve"> </w:t>
      </w:r>
      <w:r w:rsidRPr="00042E49">
        <w:rPr>
          <w:rFonts w:ascii="Times New Roman" w:hAnsi="Times New Roman"/>
          <w:sz w:val="24"/>
          <w:szCs w:val="24"/>
          <w:lang w:val="ru-RU"/>
        </w:rPr>
        <w:t>бойынша</w:t>
      </w:r>
      <w:r w:rsidRPr="00042E49">
        <w:rPr>
          <w:rFonts w:ascii="Times New Roman" w:hAnsi="Times New Roman"/>
          <w:sz w:val="24"/>
          <w:szCs w:val="24"/>
        </w:rPr>
        <w:t xml:space="preserve"> </w:t>
      </w:r>
      <w:r w:rsidRPr="00042E49">
        <w:rPr>
          <w:rFonts w:ascii="Times New Roman" w:hAnsi="Times New Roman"/>
          <w:sz w:val="24"/>
          <w:szCs w:val="24"/>
          <w:lang w:val="ru-RU"/>
        </w:rPr>
        <w:t>мынадай</w:t>
      </w:r>
      <w:r w:rsidRPr="00042E49">
        <w:rPr>
          <w:rFonts w:ascii="Times New Roman" w:hAnsi="Times New Roman"/>
          <w:sz w:val="24"/>
          <w:szCs w:val="24"/>
        </w:rPr>
        <w:t xml:space="preserve"> </w:t>
      </w:r>
      <w:r w:rsidRPr="00042E49">
        <w:rPr>
          <w:rFonts w:ascii="Times New Roman" w:hAnsi="Times New Roman"/>
          <w:sz w:val="24"/>
          <w:szCs w:val="24"/>
          <w:lang w:val="ru-RU"/>
        </w:rPr>
        <w:t>стандарты</w:t>
      </w:r>
      <w:r w:rsidRPr="00042E49">
        <w:rPr>
          <w:rFonts w:ascii="Times New Roman" w:hAnsi="Times New Roman"/>
          <w:sz w:val="24"/>
          <w:szCs w:val="24"/>
        </w:rPr>
        <w:t xml:space="preserve"> </w:t>
      </w:r>
      <w:r w:rsidRPr="00042E49">
        <w:rPr>
          <w:rFonts w:ascii="Times New Roman" w:hAnsi="Times New Roman"/>
          <w:sz w:val="24"/>
          <w:szCs w:val="24"/>
          <w:lang w:val="ru-RU"/>
        </w:rPr>
        <w:t>іс</w:t>
      </w:r>
      <w:r w:rsidRPr="00042E49">
        <w:rPr>
          <w:rFonts w:ascii="Times New Roman" w:hAnsi="Times New Roman"/>
          <w:sz w:val="24"/>
          <w:szCs w:val="24"/>
        </w:rPr>
        <w:t>-</w:t>
      </w:r>
      <w:r w:rsidRPr="00042E49">
        <w:rPr>
          <w:rFonts w:ascii="Times New Roman" w:hAnsi="Times New Roman"/>
          <w:sz w:val="24"/>
          <w:szCs w:val="24"/>
          <w:lang w:val="ru-RU"/>
        </w:rPr>
        <w:t>шараларды</w:t>
      </w:r>
      <w:r w:rsidRPr="00042E49">
        <w:rPr>
          <w:rFonts w:ascii="Times New Roman" w:hAnsi="Times New Roman"/>
          <w:sz w:val="24"/>
          <w:szCs w:val="24"/>
        </w:rPr>
        <w:t xml:space="preserve"> </w:t>
      </w:r>
      <w:r w:rsidRPr="00042E49">
        <w:rPr>
          <w:rFonts w:ascii="Times New Roman" w:hAnsi="Times New Roman"/>
          <w:sz w:val="24"/>
          <w:szCs w:val="24"/>
          <w:lang w:val="ru-RU"/>
        </w:rPr>
        <w:t>жүзеге</w:t>
      </w:r>
      <w:r w:rsidRPr="00042E49">
        <w:rPr>
          <w:rFonts w:ascii="Times New Roman" w:hAnsi="Times New Roman"/>
          <w:sz w:val="24"/>
          <w:szCs w:val="24"/>
        </w:rPr>
        <w:t xml:space="preserve"> </w:t>
      </w:r>
      <w:r w:rsidRPr="00042E49">
        <w:rPr>
          <w:rFonts w:ascii="Times New Roman" w:hAnsi="Times New Roman"/>
          <w:sz w:val="24"/>
          <w:szCs w:val="24"/>
          <w:lang w:val="ru-RU"/>
        </w:rPr>
        <w:t>асырады</w:t>
      </w:r>
      <w:r w:rsidRPr="00042E49">
        <w:rPr>
          <w:rFonts w:ascii="Times New Roman" w:hAnsi="Times New Roman"/>
          <w:sz w:val="24"/>
          <w:szCs w:val="24"/>
        </w:rPr>
        <w:t>:</w:t>
      </w:r>
    </w:p>
    <w:p w14:paraId="76D5C60A"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rPr>
      </w:pPr>
      <w:r w:rsidRPr="00042E49">
        <w:rPr>
          <w:rFonts w:ascii="Times New Roman" w:hAnsi="Times New Roman"/>
          <w:sz w:val="24"/>
          <w:szCs w:val="24"/>
          <w:lang w:val="ru-RU"/>
        </w:rPr>
        <w:t>Егжей</w:t>
      </w:r>
      <w:r w:rsidRPr="00042E49">
        <w:rPr>
          <w:rFonts w:ascii="Times New Roman" w:hAnsi="Times New Roman"/>
          <w:sz w:val="24"/>
          <w:szCs w:val="24"/>
        </w:rPr>
        <w:t>-</w:t>
      </w:r>
      <w:r w:rsidRPr="00042E49">
        <w:rPr>
          <w:rFonts w:ascii="Times New Roman" w:hAnsi="Times New Roman"/>
          <w:sz w:val="24"/>
          <w:szCs w:val="24"/>
          <w:lang w:val="ru-RU"/>
        </w:rPr>
        <w:t>тегжейлі</w:t>
      </w:r>
      <w:r w:rsidRPr="00042E49">
        <w:rPr>
          <w:rFonts w:ascii="Times New Roman" w:hAnsi="Times New Roman"/>
          <w:sz w:val="24"/>
          <w:szCs w:val="24"/>
        </w:rPr>
        <w:t xml:space="preserve"> </w:t>
      </w:r>
      <w:r w:rsidRPr="00042E49">
        <w:rPr>
          <w:rFonts w:ascii="Times New Roman" w:hAnsi="Times New Roman"/>
          <w:sz w:val="24"/>
          <w:szCs w:val="24"/>
          <w:lang w:val="ru-RU"/>
        </w:rPr>
        <w:t>хромотографияны</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газдың</w:t>
      </w:r>
      <w:r w:rsidRPr="00042E49">
        <w:rPr>
          <w:rFonts w:ascii="Times New Roman" w:hAnsi="Times New Roman"/>
          <w:sz w:val="24"/>
          <w:szCs w:val="24"/>
        </w:rPr>
        <w:t xml:space="preserve"> </w:t>
      </w:r>
      <w:r w:rsidRPr="00042E49">
        <w:rPr>
          <w:rFonts w:ascii="Times New Roman" w:hAnsi="Times New Roman"/>
          <w:sz w:val="24"/>
          <w:szCs w:val="24"/>
          <w:lang w:val="ru-RU"/>
        </w:rPr>
        <w:t>елеулі</w:t>
      </w:r>
      <w:r w:rsidRPr="00042E49">
        <w:rPr>
          <w:rFonts w:ascii="Times New Roman" w:hAnsi="Times New Roman"/>
          <w:sz w:val="24"/>
          <w:szCs w:val="24"/>
        </w:rPr>
        <w:t xml:space="preserve"> </w:t>
      </w:r>
      <w:r w:rsidRPr="00042E49">
        <w:rPr>
          <w:rFonts w:ascii="Times New Roman" w:hAnsi="Times New Roman"/>
          <w:sz w:val="24"/>
          <w:szCs w:val="24"/>
          <w:lang w:val="ru-RU"/>
        </w:rPr>
        <w:t>көріністерін</w:t>
      </w:r>
      <w:r w:rsidRPr="00042E49">
        <w:rPr>
          <w:rFonts w:ascii="Times New Roman" w:hAnsi="Times New Roman"/>
          <w:sz w:val="24"/>
          <w:szCs w:val="24"/>
        </w:rPr>
        <w:t xml:space="preserve"> </w:t>
      </w:r>
      <w:r w:rsidRPr="00042E49">
        <w:rPr>
          <w:rFonts w:ascii="Times New Roman" w:hAnsi="Times New Roman"/>
          <w:sz w:val="24"/>
          <w:szCs w:val="24"/>
          <w:lang w:val="ru-RU"/>
        </w:rPr>
        <w:t>қоса</w:t>
      </w:r>
      <w:r w:rsidRPr="00042E49">
        <w:rPr>
          <w:rFonts w:ascii="Times New Roman" w:hAnsi="Times New Roman"/>
          <w:sz w:val="24"/>
          <w:szCs w:val="24"/>
        </w:rPr>
        <w:t xml:space="preserve"> </w:t>
      </w:r>
      <w:r w:rsidRPr="00042E49">
        <w:rPr>
          <w:rFonts w:ascii="Times New Roman" w:hAnsi="Times New Roman"/>
          <w:sz w:val="24"/>
          <w:szCs w:val="24"/>
          <w:lang w:val="ru-RU"/>
        </w:rPr>
        <w:t>алғанда</w:t>
      </w:r>
      <w:r w:rsidRPr="00042E49">
        <w:rPr>
          <w:rFonts w:ascii="Times New Roman" w:hAnsi="Times New Roman"/>
          <w:sz w:val="24"/>
          <w:szCs w:val="24"/>
        </w:rPr>
        <w:t xml:space="preserve">, </w:t>
      </w:r>
      <w:r w:rsidRPr="00042E49">
        <w:rPr>
          <w:rFonts w:ascii="Times New Roman" w:hAnsi="Times New Roman"/>
          <w:sz w:val="24"/>
          <w:szCs w:val="24"/>
          <w:lang w:val="ru-RU"/>
        </w:rPr>
        <w:t>құрамдағы</w:t>
      </w:r>
      <w:r w:rsidRPr="00042E49">
        <w:rPr>
          <w:rFonts w:ascii="Times New Roman" w:hAnsi="Times New Roman"/>
          <w:sz w:val="24"/>
          <w:szCs w:val="24"/>
        </w:rPr>
        <w:t xml:space="preserve"> </w:t>
      </w:r>
      <w:r w:rsidRPr="00042E49">
        <w:rPr>
          <w:rFonts w:ascii="Times New Roman" w:hAnsi="Times New Roman"/>
          <w:sz w:val="24"/>
          <w:szCs w:val="24"/>
          <w:lang w:val="ru-RU"/>
        </w:rPr>
        <w:t>газ</w:t>
      </w:r>
      <w:r w:rsidRPr="00042E49">
        <w:rPr>
          <w:rFonts w:ascii="Times New Roman" w:hAnsi="Times New Roman"/>
          <w:sz w:val="24"/>
          <w:szCs w:val="24"/>
        </w:rPr>
        <w:t xml:space="preserve">, H2S </w:t>
      </w:r>
      <w:r w:rsidRPr="00042E49">
        <w:rPr>
          <w:rFonts w:ascii="Times New Roman" w:hAnsi="Times New Roman"/>
          <w:sz w:val="24"/>
          <w:szCs w:val="24"/>
          <w:lang w:val="ru-RU"/>
        </w:rPr>
        <w:t>және</w:t>
      </w:r>
      <w:r w:rsidRPr="00042E49">
        <w:rPr>
          <w:rFonts w:ascii="Times New Roman" w:hAnsi="Times New Roman"/>
          <w:sz w:val="24"/>
          <w:szCs w:val="24"/>
        </w:rPr>
        <w:t xml:space="preserve"> CO2-</w:t>
      </w:r>
      <w:r w:rsidRPr="00042E49">
        <w:rPr>
          <w:rFonts w:ascii="Times New Roman" w:hAnsi="Times New Roman"/>
          <w:sz w:val="24"/>
          <w:szCs w:val="24"/>
          <w:lang w:val="ru-RU"/>
        </w:rPr>
        <w:t>ге</w:t>
      </w:r>
      <w:r w:rsidRPr="00042E49">
        <w:rPr>
          <w:rFonts w:ascii="Times New Roman" w:hAnsi="Times New Roman"/>
          <w:sz w:val="24"/>
          <w:szCs w:val="24"/>
        </w:rPr>
        <w:t xml:space="preserve"> </w:t>
      </w:r>
      <w:r w:rsidRPr="00042E49">
        <w:rPr>
          <w:rFonts w:ascii="Times New Roman" w:hAnsi="Times New Roman"/>
          <w:sz w:val="24"/>
          <w:szCs w:val="24"/>
          <w:lang w:val="ru-RU"/>
        </w:rPr>
        <w:t>тұрақты</w:t>
      </w:r>
      <w:r w:rsidRPr="00042E49">
        <w:rPr>
          <w:rFonts w:ascii="Times New Roman" w:hAnsi="Times New Roman"/>
          <w:sz w:val="24"/>
          <w:szCs w:val="24"/>
        </w:rPr>
        <w:t xml:space="preserve"> </w:t>
      </w:r>
      <w:r w:rsidRPr="00042E49">
        <w:rPr>
          <w:rFonts w:ascii="Times New Roman" w:hAnsi="Times New Roman"/>
          <w:sz w:val="24"/>
          <w:szCs w:val="24"/>
          <w:lang w:val="ru-RU"/>
        </w:rPr>
        <w:t>мониторинг</w:t>
      </w:r>
      <w:r w:rsidRPr="00042E49">
        <w:rPr>
          <w:rFonts w:ascii="Times New Roman" w:hAnsi="Times New Roman"/>
          <w:sz w:val="24"/>
          <w:szCs w:val="24"/>
        </w:rPr>
        <w:t>;</w:t>
      </w:r>
    </w:p>
    <w:p w14:paraId="021B71A9" w14:textId="77777777" w:rsidR="00020CDA" w:rsidRPr="00042E49" w:rsidRDefault="00020CDA" w:rsidP="00042E49">
      <w:pPr>
        <w:pStyle w:val="afc"/>
        <w:numPr>
          <w:ilvl w:val="0"/>
          <w:numId w:val="48"/>
        </w:numPr>
        <w:tabs>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ru-RU"/>
        </w:rPr>
        <w:t>Бұрғыланған</w:t>
      </w:r>
      <w:r w:rsidRPr="00042E49">
        <w:rPr>
          <w:rFonts w:ascii="Times New Roman" w:hAnsi="Times New Roman"/>
          <w:sz w:val="24"/>
          <w:szCs w:val="24"/>
        </w:rPr>
        <w:t xml:space="preserve"> </w:t>
      </w:r>
      <w:r w:rsidRPr="00042E49">
        <w:rPr>
          <w:rFonts w:ascii="Times New Roman" w:hAnsi="Times New Roman"/>
          <w:sz w:val="24"/>
          <w:szCs w:val="24"/>
          <w:lang w:val="ru-RU"/>
        </w:rPr>
        <w:t>жынысқа</w:t>
      </w:r>
      <w:r w:rsidRPr="00042E49">
        <w:rPr>
          <w:rFonts w:ascii="Times New Roman" w:hAnsi="Times New Roman"/>
          <w:sz w:val="24"/>
          <w:szCs w:val="24"/>
        </w:rPr>
        <w:t xml:space="preserve"> </w:t>
      </w:r>
      <w:r w:rsidRPr="00042E49">
        <w:rPr>
          <w:rFonts w:ascii="Times New Roman" w:hAnsi="Times New Roman"/>
          <w:sz w:val="24"/>
          <w:szCs w:val="24"/>
          <w:lang w:val="ru-RU"/>
        </w:rPr>
        <w:t>егжей</w:t>
      </w:r>
      <w:r w:rsidRPr="00042E49">
        <w:rPr>
          <w:rFonts w:ascii="Times New Roman" w:hAnsi="Times New Roman"/>
          <w:sz w:val="24"/>
          <w:szCs w:val="24"/>
        </w:rPr>
        <w:t>-</w:t>
      </w:r>
      <w:r w:rsidRPr="00042E49">
        <w:rPr>
          <w:rFonts w:ascii="Times New Roman" w:hAnsi="Times New Roman"/>
          <w:sz w:val="24"/>
          <w:szCs w:val="24"/>
          <w:lang w:val="ru-RU"/>
        </w:rPr>
        <w:t>тегжейлі</w:t>
      </w:r>
      <w:r w:rsidRPr="00042E49">
        <w:rPr>
          <w:rFonts w:ascii="Times New Roman" w:hAnsi="Times New Roman"/>
          <w:sz w:val="24"/>
          <w:szCs w:val="24"/>
        </w:rPr>
        <w:t xml:space="preserve"> </w:t>
      </w:r>
      <w:r w:rsidRPr="00042E49">
        <w:rPr>
          <w:rFonts w:ascii="Times New Roman" w:hAnsi="Times New Roman"/>
          <w:sz w:val="24"/>
          <w:szCs w:val="24"/>
          <w:lang w:val="ru-RU"/>
        </w:rPr>
        <w:t>талдау</w:t>
      </w:r>
      <w:r w:rsidRPr="00042E49">
        <w:rPr>
          <w:rFonts w:ascii="Times New Roman" w:hAnsi="Times New Roman"/>
          <w:sz w:val="24"/>
          <w:szCs w:val="24"/>
        </w:rPr>
        <w:t xml:space="preserve">: </w:t>
      </w:r>
      <w:r w:rsidRPr="00042E49">
        <w:rPr>
          <w:rFonts w:ascii="Times New Roman" w:hAnsi="Times New Roman"/>
          <w:sz w:val="24"/>
          <w:szCs w:val="24"/>
          <w:lang w:val="ru-RU"/>
        </w:rPr>
        <w:t>бұрғыланған</w:t>
      </w:r>
      <w:r w:rsidRPr="00042E49">
        <w:rPr>
          <w:rFonts w:ascii="Times New Roman" w:hAnsi="Times New Roman"/>
          <w:sz w:val="24"/>
          <w:szCs w:val="24"/>
        </w:rPr>
        <w:t xml:space="preserve"> </w:t>
      </w:r>
      <w:r w:rsidRPr="00042E49">
        <w:rPr>
          <w:rFonts w:ascii="Times New Roman" w:hAnsi="Times New Roman"/>
          <w:sz w:val="24"/>
          <w:szCs w:val="24"/>
          <w:lang w:val="ru-RU"/>
        </w:rPr>
        <w:t>жыныс</w:t>
      </w:r>
      <w:r w:rsidRPr="00042E49">
        <w:rPr>
          <w:rFonts w:ascii="Times New Roman" w:hAnsi="Times New Roman"/>
          <w:sz w:val="24"/>
          <w:szCs w:val="24"/>
        </w:rPr>
        <w:t xml:space="preserve"> </w:t>
      </w:r>
      <w:r w:rsidRPr="00042E49">
        <w:rPr>
          <w:rFonts w:ascii="Times New Roman" w:hAnsi="Times New Roman"/>
          <w:sz w:val="24"/>
          <w:szCs w:val="24"/>
          <w:lang w:val="ru-RU"/>
        </w:rPr>
        <w:t>құрамының</w:t>
      </w:r>
      <w:r w:rsidRPr="00042E49">
        <w:rPr>
          <w:rFonts w:ascii="Times New Roman" w:hAnsi="Times New Roman"/>
          <w:sz w:val="24"/>
          <w:szCs w:val="24"/>
        </w:rPr>
        <w:t xml:space="preserve"> </w:t>
      </w:r>
      <w:r w:rsidRPr="00042E49">
        <w:rPr>
          <w:rFonts w:ascii="Times New Roman" w:hAnsi="Times New Roman"/>
          <w:sz w:val="24"/>
          <w:szCs w:val="24"/>
          <w:lang w:val="ru-RU"/>
        </w:rPr>
        <w:t>сипаттамасы</w:t>
      </w:r>
      <w:r w:rsidRPr="00042E49">
        <w:rPr>
          <w:rFonts w:ascii="Times New Roman" w:hAnsi="Times New Roman"/>
          <w:sz w:val="24"/>
          <w:szCs w:val="24"/>
        </w:rPr>
        <w:t xml:space="preserve">, </w:t>
      </w:r>
      <w:r w:rsidRPr="00042E49">
        <w:rPr>
          <w:rFonts w:ascii="Times New Roman" w:hAnsi="Times New Roman"/>
          <w:sz w:val="24"/>
          <w:szCs w:val="24"/>
          <w:lang w:val="ru-RU"/>
        </w:rPr>
        <w:t>кеуектілікті</w:t>
      </w:r>
      <w:r w:rsidRPr="00042E49">
        <w:rPr>
          <w:rFonts w:ascii="Times New Roman" w:hAnsi="Times New Roman"/>
          <w:sz w:val="24"/>
          <w:szCs w:val="24"/>
        </w:rPr>
        <w:t xml:space="preserve"> </w:t>
      </w:r>
      <w:r w:rsidRPr="00042E49">
        <w:rPr>
          <w:rFonts w:ascii="Times New Roman" w:hAnsi="Times New Roman"/>
          <w:sz w:val="24"/>
          <w:szCs w:val="24"/>
          <w:lang w:val="ru-RU"/>
        </w:rPr>
        <w:t>визуальдық</w:t>
      </w:r>
      <w:r w:rsidRPr="00042E49">
        <w:rPr>
          <w:rFonts w:ascii="Times New Roman" w:hAnsi="Times New Roman"/>
          <w:sz w:val="24"/>
          <w:szCs w:val="24"/>
        </w:rPr>
        <w:t xml:space="preserve"> </w:t>
      </w:r>
      <w:r w:rsidRPr="00042E49">
        <w:rPr>
          <w:rFonts w:ascii="Times New Roman" w:hAnsi="Times New Roman"/>
          <w:sz w:val="24"/>
          <w:szCs w:val="24"/>
          <w:lang w:val="ru-RU"/>
        </w:rPr>
        <w:t>бағалау</w:t>
      </w:r>
      <w:r w:rsidRPr="00042E49">
        <w:rPr>
          <w:rFonts w:ascii="Times New Roman" w:hAnsi="Times New Roman"/>
          <w:sz w:val="24"/>
          <w:szCs w:val="24"/>
        </w:rPr>
        <w:t xml:space="preserve">, </w:t>
      </w:r>
      <w:r w:rsidRPr="00042E49">
        <w:rPr>
          <w:rFonts w:ascii="Times New Roman" w:hAnsi="Times New Roman"/>
          <w:sz w:val="24"/>
          <w:szCs w:val="24"/>
          <w:lang w:val="ru-RU"/>
        </w:rPr>
        <w:t>бұрғыланған</w:t>
      </w:r>
      <w:r w:rsidRPr="00042E49">
        <w:rPr>
          <w:rFonts w:ascii="Times New Roman" w:hAnsi="Times New Roman"/>
          <w:sz w:val="24"/>
          <w:szCs w:val="24"/>
        </w:rPr>
        <w:t xml:space="preserve"> </w:t>
      </w:r>
      <w:r w:rsidRPr="00042E49">
        <w:rPr>
          <w:rFonts w:ascii="Times New Roman" w:hAnsi="Times New Roman"/>
          <w:sz w:val="24"/>
          <w:szCs w:val="24"/>
          <w:lang w:val="ru-RU"/>
        </w:rPr>
        <w:t>жыныс</w:t>
      </w:r>
      <w:r w:rsidRPr="00042E49">
        <w:rPr>
          <w:rFonts w:ascii="Times New Roman" w:hAnsi="Times New Roman"/>
          <w:sz w:val="24"/>
          <w:szCs w:val="24"/>
        </w:rPr>
        <w:t xml:space="preserve"> </w:t>
      </w:r>
      <w:r w:rsidRPr="00042E49">
        <w:rPr>
          <w:rFonts w:ascii="Times New Roman" w:hAnsi="Times New Roman"/>
          <w:sz w:val="24"/>
          <w:szCs w:val="24"/>
          <w:lang w:val="ru-RU"/>
        </w:rPr>
        <w:t>құрамын</w:t>
      </w:r>
      <w:r w:rsidRPr="00042E49">
        <w:rPr>
          <w:rFonts w:ascii="Times New Roman" w:hAnsi="Times New Roman"/>
          <w:sz w:val="24"/>
          <w:szCs w:val="24"/>
        </w:rPr>
        <w:t xml:space="preserve"> </w:t>
      </w:r>
      <w:r w:rsidRPr="00042E49">
        <w:rPr>
          <w:rFonts w:ascii="Times New Roman" w:hAnsi="Times New Roman"/>
          <w:sz w:val="24"/>
          <w:szCs w:val="24"/>
          <w:lang w:val="ru-RU"/>
        </w:rPr>
        <w:t>міндетті</w:t>
      </w:r>
      <w:r w:rsidRPr="00042E49">
        <w:rPr>
          <w:rFonts w:ascii="Times New Roman" w:hAnsi="Times New Roman"/>
          <w:sz w:val="24"/>
          <w:szCs w:val="24"/>
        </w:rPr>
        <w:t xml:space="preserve"> </w:t>
      </w:r>
      <w:r w:rsidRPr="00042E49">
        <w:rPr>
          <w:rFonts w:ascii="Times New Roman" w:hAnsi="Times New Roman"/>
          <w:sz w:val="24"/>
          <w:szCs w:val="24"/>
          <w:lang w:val="ru-RU"/>
        </w:rPr>
        <w:t>стратиграфиялық</w:t>
      </w:r>
      <w:r w:rsidRPr="00042E49">
        <w:rPr>
          <w:rFonts w:ascii="Times New Roman" w:hAnsi="Times New Roman"/>
          <w:sz w:val="24"/>
          <w:szCs w:val="24"/>
        </w:rPr>
        <w:t xml:space="preserve"> </w:t>
      </w:r>
      <w:r w:rsidRPr="00042E49">
        <w:rPr>
          <w:rFonts w:ascii="Times New Roman" w:hAnsi="Times New Roman"/>
          <w:sz w:val="24"/>
          <w:szCs w:val="24"/>
          <w:lang w:val="ru-RU"/>
        </w:rPr>
        <w:t>байланыстыру</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көмірсутектердің</w:t>
      </w:r>
      <w:r w:rsidRPr="00042E49">
        <w:rPr>
          <w:rFonts w:ascii="Times New Roman" w:hAnsi="Times New Roman"/>
          <w:sz w:val="24"/>
          <w:szCs w:val="24"/>
        </w:rPr>
        <w:t xml:space="preserve"> </w:t>
      </w:r>
      <w:r w:rsidRPr="00042E49">
        <w:rPr>
          <w:rFonts w:ascii="Times New Roman" w:hAnsi="Times New Roman"/>
          <w:sz w:val="24"/>
          <w:szCs w:val="24"/>
          <w:lang w:val="ru-RU"/>
        </w:rPr>
        <w:t>бар</w:t>
      </w:r>
      <w:r w:rsidRPr="00042E49">
        <w:rPr>
          <w:rFonts w:ascii="Times New Roman" w:hAnsi="Times New Roman"/>
          <w:sz w:val="24"/>
          <w:szCs w:val="24"/>
        </w:rPr>
        <w:t>-</w:t>
      </w:r>
      <w:r w:rsidRPr="00042E49">
        <w:rPr>
          <w:rFonts w:ascii="Times New Roman" w:hAnsi="Times New Roman"/>
          <w:sz w:val="24"/>
          <w:szCs w:val="24"/>
          <w:lang w:val="ru-RU"/>
        </w:rPr>
        <w:t>жоқтығын</w:t>
      </w:r>
      <w:r w:rsidRPr="00042E49">
        <w:rPr>
          <w:rFonts w:ascii="Times New Roman" w:hAnsi="Times New Roman"/>
          <w:sz w:val="24"/>
          <w:szCs w:val="24"/>
        </w:rPr>
        <w:t xml:space="preserve"> </w:t>
      </w:r>
      <w:r w:rsidRPr="00042E49">
        <w:rPr>
          <w:rFonts w:ascii="Times New Roman" w:hAnsi="Times New Roman"/>
          <w:sz w:val="24"/>
          <w:szCs w:val="24"/>
          <w:lang w:val="ru-RU"/>
        </w:rPr>
        <w:t>айқындау</w:t>
      </w:r>
      <w:r w:rsidRPr="00042E49">
        <w:rPr>
          <w:rFonts w:ascii="Times New Roman" w:hAnsi="Times New Roman"/>
          <w:sz w:val="24"/>
          <w:szCs w:val="24"/>
        </w:rPr>
        <w:t xml:space="preserve"> </w:t>
      </w:r>
      <w:r w:rsidRPr="00042E49">
        <w:rPr>
          <w:rFonts w:ascii="Times New Roman" w:hAnsi="Times New Roman"/>
          <w:sz w:val="24"/>
          <w:szCs w:val="24"/>
          <w:lang w:val="ru-RU"/>
        </w:rPr>
        <w:t>және</w:t>
      </w:r>
      <w:r w:rsidRPr="00042E49">
        <w:rPr>
          <w:rFonts w:ascii="Times New Roman" w:hAnsi="Times New Roman"/>
          <w:sz w:val="24"/>
          <w:szCs w:val="24"/>
        </w:rPr>
        <w:t xml:space="preserve"> </w:t>
      </w:r>
      <w:r w:rsidRPr="00042E49">
        <w:rPr>
          <w:rFonts w:ascii="Times New Roman" w:hAnsi="Times New Roman"/>
          <w:sz w:val="24"/>
          <w:szCs w:val="24"/>
          <w:lang w:val="ru-RU"/>
        </w:rPr>
        <w:t>флуоресценттік</w:t>
      </w:r>
      <w:r w:rsidRPr="00042E49">
        <w:rPr>
          <w:rFonts w:ascii="Times New Roman" w:hAnsi="Times New Roman"/>
          <w:sz w:val="24"/>
          <w:szCs w:val="24"/>
        </w:rPr>
        <w:t xml:space="preserve"> </w:t>
      </w:r>
      <w:r w:rsidRPr="00042E49">
        <w:rPr>
          <w:rFonts w:ascii="Times New Roman" w:hAnsi="Times New Roman"/>
          <w:sz w:val="24"/>
          <w:szCs w:val="24"/>
          <w:lang w:val="ru-RU"/>
        </w:rPr>
        <w:t>талдау</w:t>
      </w:r>
      <w:r w:rsidRPr="00042E49">
        <w:rPr>
          <w:rFonts w:ascii="Times New Roman" w:hAnsi="Times New Roman"/>
          <w:sz w:val="24"/>
          <w:szCs w:val="24"/>
        </w:rPr>
        <w:t>;</w:t>
      </w:r>
      <w:r w:rsidR="00671827" w:rsidRPr="00042E49">
        <w:rPr>
          <w:rFonts w:ascii="Times New Roman" w:hAnsi="Times New Roman"/>
          <w:sz w:val="24"/>
          <w:szCs w:val="24"/>
        </w:rPr>
        <w:t xml:space="preserve"> </w:t>
      </w:r>
      <w:r w:rsidRPr="00042E49">
        <w:rPr>
          <w:rFonts w:ascii="Times New Roman" w:hAnsi="Times New Roman"/>
          <w:sz w:val="24"/>
          <w:szCs w:val="24"/>
          <w:lang w:val="kk-KZ"/>
        </w:rPr>
        <w:t xml:space="preserve">Тапсырысшының талаптарына сәйкес аралықтар мен әдістерді қолдана отырып, Ұңғыманы жобалық құрылым бойынша салу кезінде көзделген Мөлшерлемелер кестесінде көрсетілген мөлшерлемелер бойынша геологиялық сынамалар алу және өңдеу. </w:t>
      </w:r>
    </w:p>
    <w:p w14:paraId="71E415F7"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Кеуекті жыныстар/тақтатасты саздың тығыздығын өлшеу және тіркеу.</w:t>
      </w:r>
    </w:p>
    <w:p w14:paraId="562BA010"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Каротаждық станция жинақтаған және өңдеген барлық деректерге геологиялық баға беру.</w:t>
      </w:r>
    </w:p>
    <w:p w14:paraId="62A875FA"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Бұрғылап алынған жынысты корреляциялау, Тапсырысшы ұсынған анықтамалық материалдарға сәйкес газды талдау және құрамдағы көмірсутектерді бағалау.</w:t>
      </w:r>
    </w:p>
    <w:p w14:paraId="73C2F4CC"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Тапсырысшының талабы бойынша күн сайынғы, апта сайынғы және түпкілікті есептерді дайындау. Негізгі каротаждық диаграмма Тапсырысшы мен Мердігер арасында келісілген немесе осы құжаттың есептерді дайындауға қойылатын талаптар жазылған бөлімінде көрсетілген форматта дайындалуға тиіс.</w:t>
      </w:r>
      <w:r w:rsidR="00671827" w:rsidRPr="00042E49">
        <w:rPr>
          <w:rFonts w:ascii="Times New Roman" w:hAnsi="Times New Roman"/>
          <w:sz w:val="24"/>
          <w:szCs w:val="24"/>
          <w:lang w:val="kk-KZ"/>
        </w:rPr>
        <w:t xml:space="preserve"> Уақыт бойынша және тереңдік бойынша қайта есептелген/түзетілген диаграмма (жүргізілген операциялар хронологиялық тәртіпте) ұсыну міндетті шарт болып табылады.</w:t>
      </w:r>
    </w:p>
    <w:p w14:paraId="1936356A"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Персонал Ұңғыманы жобалық құрылым бойынша салу кезінде көзделген техникалық-технологиялық іс-шаралар кестесіне сәйкес рәсімдер бойынша бұрғылап алынған жыныстарды іріктеп алу мен өңдеуді, сондай-ақ оларды бұрғылау қондырғысынан зертханаға тасымалдау үшін орамдауды жүзеге асырады.</w:t>
      </w:r>
    </w:p>
    <w:p w14:paraId="4FABEE5C"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Мердігер мен Тапсырысшы арасында келісілген форматта бұрғылау жылдамдығы бастапқы деректерінің диаграмалары, түзетілген D-экспонент, бұрғылау ерітіндісі құрамындағы газ шамалары және тақтатасты саздың тығыздығы қамтылған жаңартылатын бұрғылау параметрлері жиынтығын дайындау. </w:t>
      </w:r>
    </w:p>
    <w:p w14:paraId="11E42ADF"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Мердігер мен Тапсырысшы арасында келісілген форматта бұрғылау ерітіндісінің температуралық параметрлерін пайдалана отырып жаңартылатын температура параметрлері жиынтығын дайындау.</w:t>
      </w:r>
    </w:p>
    <w:p w14:paraId="794D729E"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Талап ету бойынша шығарылатын флюид/газ сынамаларын іріктеп алу және талдау.</w:t>
      </w:r>
    </w:p>
    <w:p w14:paraId="2B330DC9"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Мердігер мен Тапсырысшы арасында келісілген форматта жоғарыда аталған параметрлер негізінде есептік қойнауқаттық қысымды, циркуляциялық жүйедегі орташа тығыздықты, тау-кен қысымы градиентін және гидроүзілу қысымының есепті градиентін көрсете отырып, жоғарыда аталған параметрлердің түсіндірмелері негізінде қысым талдауы жиынтығын дайындау; </w:t>
      </w:r>
    </w:p>
    <w:p w14:paraId="60A4B18F"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 Электркаротажды орындаған кезде оның диаграмасы негізінде қойнауқаттық қысым есептері;</w:t>
      </w:r>
    </w:p>
    <w:p w14:paraId="293C971D"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Техникалық компьютерлік бағдарламаларды пайдалана отырып деректерді талдау негізінде Тапсырысшыға ұсыныстар беру.</w:t>
      </w:r>
    </w:p>
    <w:p w14:paraId="147DF70C"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Тапсырысшының талап етуі бойынша орындалатын бұрғылау жұмыстары туралы күн сайынғы және апта сайынғы есептерді беру.</w:t>
      </w:r>
    </w:p>
    <w:p w14:paraId="3F7B5416"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Бұрғылау алаңында қажетті химиялық реагенттердің болуы талабында жыныстың карбонаттық құрамын талдау.  </w:t>
      </w:r>
    </w:p>
    <w:p w14:paraId="7955A9D4" w14:textId="77777777"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Тақтатас факторын өлшеу қажет болуы мүмкін.</w:t>
      </w:r>
    </w:p>
    <w:p w14:paraId="6661220C" w14:textId="1FACBEBF" w:rsidR="00020CDA" w:rsidRPr="00042E49" w:rsidRDefault="00020CDA" w:rsidP="00042E49">
      <w:pPr>
        <w:numPr>
          <w:ilvl w:val="0"/>
          <w:numId w:val="48"/>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kk-KZ"/>
        </w:rPr>
        <w:t xml:space="preserve">Ұңғымалардың әрқайсысын бұрғылауды бастау сәтінен бастап шамамен </w:t>
      </w:r>
      <w:r w:rsidR="00485E45">
        <w:rPr>
          <w:rFonts w:ascii="Times New Roman" w:hAnsi="Times New Roman"/>
          <w:sz w:val="24"/>
          <w:szCs w:val="24"/>
          <w:lang w:val="kk-KZ"/>
        </w:rPr>
        <w:t>1800</w:t>
      </w:r>
      <w:r w:rsidR="00485E45" w:rsidRPr="00042E49">
        <w:rPr>
          <w:rFonts w:ascii="Times New Roman" w:hAnsi="Times New Roman"/>
          <w:sz w:val="24"/>
          <w:szCs w:val="24"/>
          <w:lang w:val="kk-KZ"/>
        </w:rPr>
        <w:t xml:space="preserve"> </w:t>
      </w:r>
      <w:r w:rsidRPr="00042E49">
        <w:rPr>
          <w:rFonts w:ascii="Times New Roman" w:hAnsi="Times New Roman"/>
          <w:sz w:val="24"/>
          <w:szCs w:val="24"/>
          <w:lang w:val="kk-KZ"/>
        </w:rPr>
        <w:t xml:space="preserve">м тереңдікке дейін диаметрі </w:t>
      </w:r>
      <w:smartTag w:uri="urn:schemas-microsoft-com:office:smarttags" w:element="metricconverter">
        <w:smartTagPr>
          <w:attr w:name="ProductID" w:val="215,9 мм"/>
        </w:smartTagPr>
        <w:r w:rsidRPr="00042E49">
          <w:rPr>
            <w:rFonts w:ascii="Times New Roman" w:hAnsi="Times New Roman"/>
            <w:sz w:val="24"/>
            <w:szCs w:val="24"/>
            <w:lang w:val="ru-RU"/>
          </w:rPr>
          <w:t>215,9 мм</w:t>
        </w:r>
      </w:smartTag>
      <w:r w:rsidRPr="00042E49">
        <w:rPr>
          <w:rFonts w:ascii="Times New Roman" w:hAnsi="Times New Roman"/>
          <w:sz w:val="24"/>
          <w:szCs w:val="24"/>
          <w:lang w:val="ru-RU"/>
        </w:rPr>
        <w:t xml:space="preserve"> (8 ½”) оқпан секциясының </w:t>
      </w:r>
      <w:r w:rsidRPr="00042E49">
        <w:rPr>
          <w:rFonts w:ascii="Times New Roman" w:hAnsi="Times New Roman"/>
          <w:sz w:val="24"/>
          <w:szCs w:val="24"/>
          <w:lang w:val="kk-KZ"/>
        </w:rPr>
        <w:t>жобалық</w:t>
      </w:r>
      <w:r w:rsidRPr="00042E49">
        <w:rPr>
          <w:rFonts w:ascii="Times New Roman" w:hAnsi="Times New Roman"/>
          <w:sz w:val="24"/>
          <w:szCs w:val="24"/>
          <w:lang w:val="ru-RU"/>
        </w:rPr>
        <w:t xml:space="preserve"> тереңдігіне жеткенге дейін аспап бойынша қуыстық қысым мониторингі қызметтері.</w:t>
      </w:r>
    </w:p>
    <w:p w14:paraId="37642643" w14:textId="77777777" w:rsidR="00020CDA" w:rsidRPr="00042E49" w:rsidRDefault="00020CDA" w:rsidP="00020CD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181CB481" w14:textId="77777777" w:rsidR="00020CDA" w:rsidRPr="00042E49" w:rsidRDefault="00020CDA" w:rsidP="00042E49">
      <w:pPr>
        <w:pStyle w:val="2f"/>
        <w:numPr>
          <w:ilvl w:val="1"/>
          <w:numId w:val="53"/>
        </w:numPr>
        <w:tabs>
          <w:tab w:val="left" w:pos="0"/>
          <w:tab w:val="left" w:pos="426"/>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Мердігер шегенделген ұңғымада сынақ жүргізген және қойнауқатты сынау (</w:t>
      </w:r>
      <w:r w:rsidRPr="00042E49">
        <w:rPr>
          <w:rFonts w:ascii="Times New Roman" w:hAnsi="Times New Roman"/>
          <w:sz w:val="24"/>
          <w:szCs w:val="24"/>
          <w:lang w:eastAsia="ko-KR"/>
        </w:rPr>
        <w:t>DST</w:t>
      </w:r>
      <w:r w:rsidRPr="00042E49">
        <w:rPr>
          <w:rFonts w:ascii="Times New Roman" w:hAnsi="Times New Roman"/>
          <w:sz w:val="24"/>
          <w:szCs w:val="24"/>
          <w:lang w:val="ru-RU"/>
        </w:rPr>
        <w:t xml:space="preserve">) кезінде минималдық қызметтер көлемін көрсетеді, мысалға қысымды бақылау, бұрғылау ерітіндісімен жұмыс жүргізу және т.б. </w:t>
      </w:r>
    </w:p>
    <w:p w14:paraId="20457C60"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Ұңғыманы аяқтау туралы есеп ұңғымада жұмыстар аяқталуына қарай Тапсырысшы көрсеткен уақыт ішінде Тапсырысшы мен серіктестерге беріледі.</w:t>
      </w:r>
    </w:p>
    <w:p w14:paraId="24C13B9B" w14:textId="77777777" w:rsidR="00020CDA" w:rsidRPr="00042E49" w:rsidRDefault="00020CDA" w:rsidP="00020CDA">
      <w:pPr>
        <w:tabs>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Мердігер бұрғылаудың цифрлық деректерін бағалау және деректерді есеп түрінде шығару қызметтерін ұсынады.</w:t>
      </w:r>
    </w:p>
    <w:p w14:paraId="24185CC9" w14:textId="77777777" w:rsidR="00020CDA" w:rsidRPr="00042E49" w:rsidRDefault="00020CDA" w:rsidP="00020CDA">
      <w:pPr>
        <w:numPr>
          <w:ilvl w:val="12"/>
          <w:numId w:val="0"/>
        </w:numPr>
        <w:tabs>
          <w:tab w:val="left" w:pos="0"/>
          <w:tab w:val="left" w:pos="475"/>
          <w:tab w:val="left" w:pos="567"/>
        </w:tabs>
        <w:rPr>
          <w:rFonts w:ascii="Times New Roman" w:hAnsi="Times New Roman"/>
          <w:sz w:val="24"/>
          <w:szCs w:val="24"/>
          <w:lang w:val="ru-RU"/>
        </w:rPr>
      </w:pPr>
      <w:r w:rsidRPr="00042E49">
        <w:rPr>
          <w:rFonts w:ascii="Times New Roman" w:hAnsi="Times New Roman"/>
          <w:sz w:val="24"/>
          <w:szCs w:val="24"/>
          <w:lang w:val="ru-RU"/>
        </w:rPr>
        <w:t xml:space="preserve">Газ каротажының барлық деректері Тапсырысшы бекіткен </w:t>
      </w:r>
      <w:r w:rsidR="00671827" w:rsidRPr="00042E49">
        <w:rPr>
          <w:rFonts w:ascii="Times New Roman" w:hAnsi="Times New Roman"/>
          <w:sz w:val="24"/>
          <w:szCs w:val="24"/>
          <w:lang w:val="ru-RU"/>
        </w:rPr>
        <w:t>форматта</w:t>
      </w:r>
      <w:r w:rsidRPr="00042E49">
        <w:rPr>
          <w:rFonts w:ascii="Times New Roman" w:hAnsi="Times New Roman"/>
          <w:sz w:val="24"/>
          <w:szCs w:val="24"/>
          <w:lang w:val="ru-RU"/>
        </w:rPr>
        <w:t xml:space="preserve"> ұсынылуға тиіс. Газ каротажының барлық деректері қатты көшірмелерде немесе электрондық тасығыштарда Тапсырысшының талап етуі бойынша Тапсырысшының форматында  (</w:t>
      </w:r>
      <w:r w:rsidRPr="00042E49">
        <w:rPr>
          <w:rFonts w:ascii="Times New Roman" w:hAnsi="Times New Roman"/>
          <w:sz w:val="24"/>
          <w:szCs w:val="24"/>
        </w:rPr>
        <w:t>LIS</w:t>
      </w:r>
      <w:r w:rsidRPr="00042E49">
        <w:rPr>
          <w:rFonts w:ascii="Times New Roman" w:hAnsi="Times New Roman"/>
          <w:sz w:val="24"/>
          <w:szCs w:val="24"/>
          <w:lang w:val="ru-RU"/>
        </w:rPr>
        <w:t xml:space="preserve">, </w:t>
      </w:r>
      <w:r w:rsidRPr="00042E49">
        <w:rPr>
          <w:rFonts w:ascii="Times New Roman" w:hAnsi="Times New Roman"/>
          <w:sz w:val="24"/>
          <w:szCs w:val="24"/>
        </w:rPr>
        <w:t>LAS</w:t>
      </w:r>
      <w:r w:rsidRPr="00042E49">
        <w:rPr>
          <w:rFonts w:ascii="Times New Roman" w:hAnsi="Times New Roman"/>
          <w:sz w:val="24"/>
          <w:szCs w:val="24"/>
          <w:lang w:val="ru-RU"/>
        </w:rPr>
        <w:t xml:space="preserve">, </w:t>
      </w:r>
      <w:r w:rsidRPr="00042E49">
        <w:rPr>
          <w:rFonts w:ascii="Times New Roman" w:hAnsi="Times New Roman"/>
          <w:sz w:val="24"/>
          <w:szCs w:val="24"/>
        </w:rPr>
        <w:t>ASCII</w:t>
      </w:r>
      <w:r w:rsidRPr="00042E49">
        <w:rPr>
          <w:rFonts w:ascii="Times New Roman" w:hAnsi="Times New Roman"/>
          <w:sz w:val="24"/>
          <w:szCs w:val="24"/>
          <w:lang w:val="ru-RU"/>
        </w:rPr>
        <w:t>, меншікті формат) ұсынылады.</w:t>
      </w:r>
    </w:p>
    <w:p w14:paraId="55AC5CB1" w14:textId="77777777" w:rsidR="00020CDA" w:rsidRPr="00042E49" w:rsidRDefault="00020CDA" w:rsidP="00020CDA">
      <w:pPr>
        <w:numPr>
          <w:ilvl w:val="12"/>
          <w:numId w:val="0"/>
        </w:numPr>
        <w:tabs>
          <w:tab w:val="left" w:pos="0"/>
          <w:tab w:val="left" w:pos="475"/>
          <w:tab w:val="left" w:pos="567"/>
        </w:tabs>
        <w:rPr>
          <w:rFonts w:ascii="Times New Roman" w:hAnsi="Times New Roman"/>
          <w:sz w:val="24"/>
          <w:szCs w:val="24"/>
          <w:lang w:val="ru-RU"/>
        </w:rPr>
      </w:pPr>
    </w:p>
    <w:p w14:paraId="506CCBB1" w14:textId="77777777" w:rsidR="00020CDA" w:rsidRPr="00042E49" w:rsidRDefault="00020CDA" w:rsidP="00042E49">
      <w:pPr>
        <w:numPr>
          <w:ilvl w:val="1"/>
          <w:numId w:val="54"/>
        </w:numPr>
        <w:tabs>
          <w:tab w:val="clear" w:pos="1080"/>
          <w:tab w:val="left" w:pos="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Мердігер шектеусіз мынадай:</w:t>
      </w:r>
    </w:p>
    <w:p w14:paraId="78CF1386" w14:textId="77777777" w:rsidR="00020CDA" w:rsidRPr="00042E49" w:rsidRDefault="00020CDA" w:rsidP="00020CDA">
      <w:pPr>
        <w:pStyle w:val="afc"/>
        <w:tabs>
          <w:tab w:val="left" w:pos="0"/>
          <w:tab w:val="left" w:pos="567"/>
        </w:tabs>
        <w:ind w:left="0"/>
        <w:rPr>
          <w:rFonts w:ascii="Times New Roman" w:hAnsi="Times New Roman"/>
          <w:sz w:val="24"/>
          <w:szCs w:val="24"/>
          <w:lang w:val="ru-RU"/>
        </w:rPr>
      </w:pPr>
      <w:r w:rsidRPr="00042E49">
        <w:rPr>
          <w:rFonts w:ascii="Times New Roman" w:hAnsi="Times New Roman"/>
          <w:sz w:val="24"/>
          <w:szCs w:val="24"/>
          <w:lang w:val="ru-RU"/>
        </w:rPr>
        <w:t xml:space="preserve">а) Бұрғылау операцияларының мониторингі, </w:t>
      </w:r>
      <w:r w:rsidR="00671827" w:rsidRPr="00042E49">
        <w:rPr>
          <w:rFonts w:ascii="Times New Roman" w:hAnsi="Times New Roman"/>
          <w:sz w:val="24"/>
          <w:szCs w:val="24"/>
          <w:lang w:val="ru-RU"/>
        </w:rPr>
        <w:t>бұрғылау кезіндегі телеметрикалық каротаж, (</w:t>
      </w:r>
      <w:r w:rsidR="00671827" w:rsidRPr="00042E49">
        <w:rPr>
          <w:rFonts w:ascii="Times New Roman" w:hAnsi="Times New Roman"/>
          <w:sz w:val="24"/>
          <w:szCs w:val="24"/>
          <w:lang w:val="en-US"/>
        </w:rPr>
        <w:t>LWD</w:t>
      </w:r>
      <w:r w:rsidR="00671827" w:rsidRPr="00042E49">
        <w:rPr>
          <w:rFonts w:ascii="Times New Roman" w:hAnsi="Times New Roman"/>
          <w:sz w:val="24"/>
          <w:szCs w:val="24"/>
          <w:lang w:val="ru-RU"/>
        </w:rPr>
        <w:t>/</w:t>
      </w:r>
      <w:r w:rsidR="00671827" w:rsidRPr="00042E49">
        <w:rPr>
          <w:rFonts w:ascii="Times New Roman" w:hAnsi="Times New Roman"/>
          <w:sz w:val="24"/>
          <w:szCs w:val="24"/>
          <w:lang w:val="en-US"/>
        </w:rPr>
        <w:t>MWD</w:t>
      </w:r>
      <w:r w:rsidR="00671827" w:rsidRPr="00042E49">
        <w:rPr>
          <w:rFonts w:ascii="Times New Roman" w:hAnsi="Times New Roman"/>
          <w:sz w:val="24"/>
          <w:szCs w:val="24"/>
          <w:lang w:val="ru-RU"/>
        </w:rPr>
        <w:t>), кабельдегі каротаж (</w:t>
      </w:r>
      <w:r w:rsidR="00671827" w:rsidRPr="00042E49">
        <w:rPr>
          <w:rFonts w:ascii="Times New Roman" w:hAnsi="Times New Roman"/>
          <w:sz w:val="24"/>
          <w:szCs w:val="24"/>
          <w:lang w:val="en-US"/>
        </w:rPr>
        <w:t>Wireline</w:t>
      </w:r>
      <w:r w:rsidR="00671827" w:rsidRPr="00042E49">
        <w:rPr>
          <w:rFonts w:ascii="Times New Roman" w:hAnsi="Times New Roman"/>
          <w:sz w:val="24"/>
          <w:szCs w:val="24"/>
          <w:lang w:val="ru-RU"/>
        </w:rPr>
        <w:t>), нақты уақыт режимінде ұңғыманы сынау (</w:t>
      </w:r>
      <w:r w:rsidR="00671827" w:rsidRPr="00042E49">
        <w:rPr>
          <w:rFonts w:ascii="Times New Roman" w:hAnsi="Times New Roman"/>
          <w:sz w:val="24"/>
          <w:szCs w:val="24"/>
          <w:lang w:val="en-US"/>
        </w:rPr>
        <w:t>DST</w:t>
      </w:r>
      <w:r w:rsidR="00671827" w:rsidRPr="00042E49">
        <w:rPr>
          <w:rFonts w:ascii="Times New Roman" w:hAnsi="Times New Roman"/>
          <w:sz w:val="24"/>
          <w:szCs w:val="24"/>
          <w:lang w:val="ru-RU"/>
        </w:rPr>
        <w:t xml:space="preserve">), </w:t>
      </w:r>
      <w:r w:rsidRPr="00042E49">
        <w:rPr>
          <w:rFonts w:ascii="Times New Roman" w:hAnsi="Times New Roman"/>
          <w:sz w:val="24"/>
          <w:szCs w:val="24"/>
          <w:lang w:val="ru-RU"/>
        </w:rPr>
        <w:t xml:space="preserve">оның ішінде барлық деректер мен талап етілетін параметрлерді Тапсырысшының иелігіне берілетін магнитті таспаға  немесе дискіге жазу іс-шараларын қамтиды. </w:t>
      </w:r>
    </w:p>
    <w:p w14:paraId="3B2CEDCC"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Стандартты бағдарламалық </w:t>
      </w:r>
      <w:r w:rsidR="00671827" w:rsidRPr="00042E49">
        <w:rPr>
          <w:rFonts w:ascii="Times New Roman" w:hAnsi="Times New Roman"/>
          <w:sz w:val="24"/>
          <w:szCs w:val="24"/>
          <w:lang w:val="ru-RU"/>
        </w:rPr>
        <w:t>жасақтама</w:t>
      </w:r>
      <w:r w:rsidRPr="00042E49">
        <w:rPr>
          <w:rFonts w:ascii="Times New Roman" w:hAnsi="Times New Roman"/>
          <w:sz w:val="24"/>
          <w:szCs w:val="24"/>
          <w:lang w:val="ru-RU"/>
        </w:rPr>
        <w:t xml:space="preserve"> құралдары арқылы тіркелген бастапқы және өңделген деректердің компьютерлік басылымдары мен диаграмаларын  дайындау. </w:t>
      </w:r>
    </w:p>
    <w:p w14:paraId="45AB7729"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Бұрғылау қондырғысы жұмысының негізгі параметрерін (қашаумен бірге бұрғылау аспабының салмағы, бұрғылау жылдамдығы, айналу сәті, сорап қысымы, бұрғылау ерітіндісінің кіріс пен шығыстағы салмағы, шығару жолағының температурасы, бұрғылау ерітіндісінің қарсылығы және бұрғылау ерітіндісінің құрамындағы газ) жазу.</w:t>
      </w:r>
      <w:r w:rsidR="00671827" w:rsidRPr="00042E49">
        <w:rPr>
          <w:rFonts w:ascii="Times New Roman" w:hAnsi="Times New Roman"/>
          <w:sz w:val="24"/>
          <w:szCs w:val="24"/>
          <w:lang w:val="ru-RU"/>
        </w:rPr>
        <w:t xml:space="preserve"> 1.10. тармаққа жабдық Газ каротажы қондырғысының мөлшерлемесінде қамтылуы тиіс.</w:t>
      </w:r>
    </w:p>
    <w:p w14:paraId="5E0747BE" w14:textId="77777777" w:rsidR="00671827" w:rsidRPr="00042E49" w:rsidRDefault="005B3983" w:rsidP="00F03B67">
      <w:pPr>
        <w:tabs>
          <w:tab w:val="left" w:pos="0"/>
          <w:tab w:val="left" w:pos="36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Аталған өлшеулерді жүргізу үшін Тапсырысшыға келесідей жабдықтар қажет</w:t>
      </w:r>
      <w:r w:rsidR="00671827" w:rsidRPr="00042E49">
        <w:rPr>
          <w:rFonts w:ascii="Times New Roman" w:hAnsi="Times New Roman"/>
          <w:sz w:val="24"/>
          <w:szCs w:val="24"/>
          <w:lang w:val="ru-RU"/>
        </w:rPr>
        <w:t>:</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74"/>
        <w:gridCol w:w="4217"/>
        <w:gridCol w:w="1800"/>
        <w:gridCol w:w="2410"/>
      </w:tblGrid>
      <w:tr w:rsidR="00671827" w:rsidRPr="00E17136" w14:paraId="14ED578F" w14:textId="77777777" w:rsidTr="00844B8B">
        <w:tc>
          <w:tcPr>
            <w:tcW w:w="674" w:type="dxa"/>
          </w:tcPr>
          <w:p w14:paraId="58583AC9" w14:textId="77777777" w:rsidR="00671827" w:rsidRPr="00042E49" w:rsidRDefault="00671827" w:rsidP="00844B8B">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w:t>
            </w:r>
          </w:p>
        </w:tc>
        <w:tc>
          <w:tcPr>
            <w:tcW w:w="4217" w:type="dxa"/>
          </w:tcPr>
          <w:p w14:paraId="4BD40709" w14:textId="77777777" w:rsidR="00671827" w:rsidRPr="00042E49" w:rsidRDefault="005B3983" w:rsidP="005B3983">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Газ каротажы қондырғысы жабдығының сипаттамасы</w:t>
            </w:r>
          </w:p>
        </w:tc>
        <w:tc>
          <w:tcPr>
            <w:tcW w:w="1800" w:type="dxa"/>
          </w:tcPr>
          <w:p w14:paraId="201ED231" w14:textId="77777777" w:rsidR="00671827" w:rsidRPr="00042E49" w:rsidRDefault="005B3983" w:rsidP="00844B8B">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bCs/>
                <w:sz w:val="24"/>
                <w:szCs w:val="24"/>
                <w:lang w:val="ru-RU"/>
              </w:rPr>
              <w:t>Талап етілетін саны</w:t>
            </w:r>
          </w:p>
        </w:tc>
        <w:tc>
          <w:tcPr>
            <w:tcW w:w="2410" w:type="dxa"/>
          </w:tcPr>
          <w:p w14:paraId="5972672F" w14:textId="77777777" w:rsidR="00671827" w:rsidRPr="00042E49" w:rsidRDefault="00671827" w:rsidP="00844B8B">
            <w:pPr>
              <w:widowControl w:val="0"/>
              <w:tabs>
                <w:tab w:val="left" w:pos="0"/>
              </w:tabs>
              <w:ind w:left="0" w:firstLine="0"/>
              <w:jc w:val="center"/>
              <w:rPr>
                <w:rFonts w:ascii="Times New Roman" w:hAnsi="Times New Roman"/>
                <w:b/>
                <w:bCs/>
                <w:sz w:val="24"/>
                <w:szCs w:val="24"/>
                <w:lang w:val="ru-RU"/>
              </w:rPr>
            </w:pPr>
            <w:r w:rsidRPr="00042E49">
              <w:rPr>
                <w:rFonts w:ascii="Times New Roman" w:hAnsi="Times New Roman"/>
                <w:b/>
                <w:sz w:val="24"/>
                <w:szCs w:val="24"/>
                <w:lang w:val="ru-RU"/>
              </w:rPr>
              <w:t>1.10</w:t>
            </w:r>
            <w:r w:rsidR="005B3983" w:rsidRPr="00042E49">
              <w:rPr>
                <w:rFonts w:ascii="Times New Roman" w:hAnsi="Times New Roman"/>
                <w:b/>
                <w:sz w:val="24"/>
                <w:szCs w:val="24"/>
                <w:lang w:val="ru-RU"/>
              </w:rPr>
              <w:t xml:space="preserve"> тармақтың талаптарына сәйкес Мердігердің ұсынысы</w:t>
            </w:r>
            <w:r w:rsidRPr="00042E49">
              <w:rPr>
                <w:rFonts w:ascii="Times New Roman" w:hAnsi="Times New Roman"/>
                <w:b/>
                <w:sz w:val="24"/>
                <w:szCs w:val="24"/>
                <w:lang w:val="ru-RU"/>
              </w:rPr>
              <w:t>:</w:t>
            </w:r>
          </w:p>
        </w:tc>
      </w:tr>
      <w:tr w:rsidR="00671827" w:rsidRPr="00042E49" w14:paraId="05CFDAFD" w14:textId="77777777" w:rsidTr="00844B8B">
        <w:tc>
          <w:tcPr>
            <w:tcW w:w="674" w:type="dxa"/>
          </w:tcPr>
          <w:p w14:paraId="7044C87C"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w:t>
            </w:r>
          </w:p>
        </w:tc>
        <w:tc>
          <w:tcPr>
            <w:tcW w:w="4217" w:type="dxa"/>
          </w:tcPr>
          <w:p w14:paraId="19CC3E73" w14:textId="77777777" w:rsidR="00671827" w:rsidRPr="00042E49" w:rsidRDefault="005B3983" w:rsidP="005B3983">
            <w:pPr>
              <w:widowControl w:val="0"/>
              <w:tabs>
                <w:tab w:val="left" w:pos="0"/>
              </w:tabs>
              <w:ind w:left="0" w:firstLine="0"/>
              <w:rPr>
                <w:rFonts w:ascii="Times New Roman" w:hAnsi="Times New Roman"/>
                <w:sz w:val="24"/>
                <w:szCs w:val="24"/>
                <w:lang w:val="ru-RU"/>
              </w:rPr>
            </w:pPr>
            <w:r w:rsidRPr="00042E49">
              <w:rPr>
                <w:rFonts w:ascii="Times New Roman" w:hAnsi="Times New Roman"/>
                <w:iCs/>
                <w:sz w:val="24"/>
                <w:szCs w:val="24"/>
                <w:lang w:val="ru-RU"/>
              </w:rPr>
              <w:t xml:space="preserve">Резервті кеңсе </w:t>
            </w:r>
            <w:r w:rsidR="00671827" w:rsidRPr="00042E49">
              <w:rPr>
                <w:rFonts w:ascii="Times New Roman" w:hAnsi="Times New Roman"/>
                <w:iCs/>
                <w:sz w:val="24"/>
                <w:szCs w:val="24"/>
                <w:lang w:val="ru-RU"/>
              </w:rPr>
              <w:t>компьютер</w:t>
            </w:r>
            <w:r w:rsidRPr="00042E49">
              <w:rPr>
                <w:rFonts w:ascii="Times New Roman" w:hAnsi="Times New Roman"/>
                <w:iCs/>
                <w:sz w:val="24"/>
                <w:szCs w:val="24"/>
                <w:lang w:val="ru-RU"/>
              </w:rPr>
              <w:t>і</w:t>
            </w:r>
            <w:r w:rsidR="00671827" w:rsidRPr="00042E49">
              <w:rPr>
                <w:rFonts w:ascii="Times New Roman" w:hAnsi="Times New Roman"/>
                <w:iCs/>
                <w:sz w:val="24"/>
                <w:szCs w:val="24"/>
                <w:lang w:val="ru-RU"/>
              </w:rPr>
              <w:t xml:space="preserve"> </w:t>
            </w:r>
          </w:p>
        </w:tc>
        <w:tc>
          <w:tcPr>
            <w:tcW w:w="1800" w:type="dxa"/>
          </w:tcPr>
          <w:p w14:paraId="4B848FED"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3792623F"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57495370" w14:textId="77777777" w:rsidTr="00844B8B">
        <w:tc>
          <w:tcPr>
            <w:tcW w:w="674" w:type="dxa"/>
          </w:tcPr>
          <w:p w14:paraId="1210D60F"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2</w:t>
            </w:r>
          </w:p>
        </w:tc>
        <w:tc>
          <w:tcPr>
            <w:tcW w:w="4217" w:type="dxa"/>
          </w:tcPr>
          <w:p w14:paraId="2AF0AF21" w14:textId="77777777" w:rsidR="00671827" w:rsidRPr="00042E49" w:rsidRDefault="005B3983" w:rsidP="005B3983">
            <w:pPr>
              <w:widowControl w:val="0"/>
              <w:tabs>
                <w:tab w:val="left" w:pos="0"/>
              </w:tabs>
              <w:ind w:left="0" w:firstLine="0"/>
              <w:rPr>
                <w:rFonts w:ascii="Times New Roman" w:hAnsi="Times New Roman"/>
                <w:sz w:val="24"/>
                <w:szCs w:val="24"/>
              </w:rPr>
            </w:pPr>
            <w:r w:rsidRPr="00042E49">
              <w:rPr>
                <w:rFonts w:ascii="Times New Roman" w:hAnsi="Times New Roman"/>
                <w:iCs/>
                <w:sz w:val="24"/>
                <w:szCs w:val="24"/>
                <w:lang w:val="ru-RU"/>
              </w:rPr>
              <w:t>Резервті</w:t>
            </w:r>
            <w:r w:rsidRPr="00042E49">
              <w:rPr>
                <w:rFonts w:ascii="Times New Roman" w:hAnsi="Times New Roman"/>
                <w:iCs/>
                <w:sz w:val="24"/>
                <w:szCs w:val="24"/>
              </w:rPr>
              <w:t xml:space="preserve"> </w:t>
            </w:r>
            <w:r w:rsidRPr="00042E49">
              <w:rPr>
                <w:rFonts w:ascii="Times New Roman" w:hAnsi="Times New Roman"/>
                <w:iCs/>
                <w:sz w:val="24"/>
                <w:szCs w:val="24"/>
                <w:lang w:val="ru-RU"/>
              </w:rPr>
              <w:t>көшірмелерге</w:t>
            </w:r>
            <w:r w:rsidRPr="00042E49">
              <w:rPr>
                <w:rFonts w:ascii="Times New Roman" w:hAnsi="Times New Roman"/>
                <w:iCs/>
                <w:sz w:val="24"/>
                <w:szCs w:val="24"/>
              </w:rPr>
              <w:t xml:space="preserve"> </w:t>
            </w:r>
            <w:r w:rsidRPr="00042E49">
              <w:rPr>
                <w:rFonts w:ascii="Times New Roman" w:hAnsi="Times New Roman"/>
                <w:iCs/>
                <w:sz w:val="24"/>
                <w:szCs w:val="24"/>
                <w:lang w:val="ru-RU"/>
              </w:rPr>
              <w:t>арналған</w:t>
            </w:r>
            <w:r w:rsidRPr="00042E49">
              <w:rPr>
                <w:rFonts w:ascii="Times New Roman" w:hAnsi="Times New Roman"/>
                <w:iCs/>
                <w:sz w:val="24"/>
                <w:szCs w:val="24"/>
              </w:rPr>
              <w:t xml:space="preserve"> </w:t>
            </w:r>
            <w:r w:rsidRPr="00042E49">
              <w:rPr>
                <w:rFonts w:ascii="Times New Roman" w:hAnsi="Times New Roman"/>
                <w:iCs/>
                <w:sz w:val="24"/>
                <w:szCs w:val="24"/>
                <w:lang w:val="ru-RU"/>
              </w:rPr>
              <w:t>қатқыл</w:t>
            </w:r>
            <w:r w:rsidRPr="00042E49">
              <w:rPr>
                <w:rFonts w:ascii="Times New Roman" w:hAnsi="Times New Roman"/>
                <w:iCs/>
                <w:sz w:val="24"/>
                <w:szCs w:val="24"/>
              </w:rPr>
              <w:t xml:space="preserve"> </w:t>
            </w:r>
            <w:r w:rsidR="00671827" w:rsidRPr="00042E49">
              <w:rPr>
                <w:rFonts w:ascii="Times New Roman" w:hAnsi="Times New Roman"/>
                <w:iCs/>
                <w:sz w:val="24"/>
                <w:szCs w:val="24"/>
                <w:lang w:val="ru-RU"/>
              </w:rPr>
              <w:t>диск</w:t>
            </w:r>
            <w:r w:rsidR="00671827" w:rsidRPr="00042E49">
              <w:rPr>
                <w:rFonts w:ascii="Times New Roman" w:hAnsi="Times New Roman"/>
                <w:iCs/>
                <w:sz w:val="24"/>
                <w:szCs w:val="24"/>
              </w:rPr>
              <w:t xml:space="preserve"> </w:t>
            </w:r>
          </w:p>
        </w:tc>
        <w:tc>
          <w:tcPr>
            <w:tcW w:w="1800" w:type="dxa"/>
          </w:tcPr>
          <w:p w14:paraId="6E7B48DF"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4</w:t>
            </w:r>
          </w:p>
        </w:tc>
        <w:tc>
          <w:tcPr>
            <w:tcW w:w="2410" w:type="dxa"/>
          </w:tcPr>
          <w:p w14:paraId="0AA78295"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39CD78FA" w14:textId="77777777" w:rsidTr="00844B8B">
        <w:tc>
          <w:tcPr>
            <w:tcW w:w="674" w:type="dxa"/>
          </w:tcPr>
          <w:p w14:paraId="3312CA34"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3</w:t>
            </w:r>
          </w:p>
        </w:tc>
        <w:tc>
          <w:tcPr>
            <w:tcW w:w="4217" w:type="dxa"/>
          </w:tcPr>
          <w:p w14:paraId="72E3F08C" w14:textId="77777777" w:rsidR="00671827" w:rsidRPr="00042E49" w:rsidRDefault="005B3983" w:rsidP="005B3983">
            <w:pPr>
              <w:widowControl w:val="0"/>
              <w:tabs>
                <w:tab w:val="left" w:pos="0"/>
              </w:tabs>
              <w:suppressAutoHyphens/>
              <w:ind w:left="0" w:firstLine="0"/>
              <w:rPr>
                <w:rFonts w:ascii="Times New Roman" w:hAnsi="Times New Roman"/>
                <w:sz w:val="24"/>
                <w:szCs w:val="24"/>
              </w:rPr>
            </w:pPr>
            <w:r w:rsidRPr="00042E49">
              <w:rPr>
                <w:rFonts w:ascii="Times New Roman" w:hAnsi="Times New Roman"/>
                <w:sz w:val="24"/>
                <w:szCs w:val="24"/>
                <w:lang w:val="ru-RU"/>
              </w:rPr>
              <w:t>Ілмек жағдайының датчигі</w:t>
            </w:r>
          </w:p>
        </w:tc>
        <w:tc>
          <w:tcPr>
            <w:tcW w:w="1800" w:type="dxa"/>
          </w:tcPr>
          <w:p w14:paraId="2D902BE3"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2</w:t>
            </w:r>
          </w:p>
        </w:tc>
        <w:tc>
          <w:tcPr>
            <w:tcW w:w="2410" w:type="dxa"/>
          </w:tcPr>
          <w:p w14:paraId="0EF07537"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5BE3942E" w14:textId="77777777" w:rsidTr="00844B8B">
        <w:tc>
          <w:tcPr>
            <w:tcW w:w="674" w:type="dxa"/>
          </w:tcPr>
          <w:p w14:paraId="1AA6D8ED"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4</w:t>
            </w:r>
          </w:p>
        </w:tc>
        <w:tc>
          <w:tcPr>
            <w:tcW w:w="4217" w:type="dxa"/>
          </w:tcPr>
          <w:p w14:paraId="0DDCC83A" w14:textId="7A98203E" w:rsidR="00671827" w:rsidRPr="00042E49" w:rsidRDefault="005B3983" w:rsidP="005B3983">
            <w:pPr>
              <w:widowControl w:val="0"/>
              <w:tabs>
                <w:tab w:val="left" w:pos="0"/>
              </w:tabs>
              <w:suppressAutoHyphens/>
              <w:ind w:left="0" w:firstLine="0"/>
              <w:rPr>
                <w:rFonts w:ascii="Times New Roman" w:hAnsi="Times New Roman"/>
                <w:sz w:val="24"/>
                <w:szCs w:val="24"/>
                <w:lang w:val="kk-KZ"/>
              </w:rPr>
            </w:pPr>
            <w:r w:rsidRPr="00042E49">
              <w:rPr>
                <w:rFonts w:ascii="Times New Roman" w:hAnsi="Times New Roman"/>
                <w:sz w:val="24"/>
                <w:szCs w:val="24"/>
                <w:lang w:val="ru-RU"/>
              </w:rPr>
              <w:t>Ілмектегі салмақ датчигі</w:t>
            </w:r>
            <w:r w:rsidR="00D81754" w:rsidRPr="00042E49">
              <w:rPr>
                <w:rFonts w:ascii="Times New Roman" w:hAnsi="Times New Roman"/>
                <w:sz w:val="24"/>
                <w:szCs w:val="24"/>
                <w:lang w:val="ru-RU"/>
              </w:rPr>
              <w:t xml:space="preserve"> (</w:t>
            </w:r>
            <w:r w:rsidR="00D81754" w:rsidRPr="00042E49">
              <w:rPr>
                <w:rFonts w:ascii="Times New Roman" w:hAnsi="Times New Roman"/>
                <w:sz w:val="24"/>
                <w:szCs w:val="24"/>
                <w:lang w:val="kk-KZ"/>
              </w:rPr>
              <w:t>ББҚ датчигінен тәулсіз)</w:t>
            </w:r>
          </w:p>
        </w:tc>
        <w:tc>
          <w:tcPr>
            <w:tcW w:w="1800" w:type="dxa"/>
          </w:tcPr>
          <w:p w14:paraId="69FA2186"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2</w:t>
            </w:r>
          </w:p>
        </w:tc>
        <w:tc>
          <w:tcPr>
            <w:tcW w:w="2410" w:type="dxa"/>
          </w:tcPr>
          <w:p w14:paraId="3BE50452"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007D4B1B" w14:textId="77777777" w:rsidTr="00844B8B">
        <w:tc>
          <w:tcPr>
            <w:tcW w:w="674" w:type="dxa"/>
          </w:tcPr>
          <w:p w14:paraId="44B8931C"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5</w:t>
            </w:r>
          </w:p>
        </w:tc>
        <w:tc>
          <w:tcPr>
            <w:tcW w:w="4217" w:type="dxa"/>
          </w:tcPr>
          <w:p w14:paraId="77F0704F" w14:textId="1327808A" w:rsidR="00671827" w:rsidRPr="00042E49" w:rsidRDefault="005B3983" w:rsidP="00D81754">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Бұрғылау бағанасының айналу жылдамдығы датчигі</w:t>
            </w:r>
            <w:r w:rsidR="00D81754" w:rsidRPr="00042E49">
              <w:rPr>
                <w:rFonts w:ascii="Times New Roman" w:hAnsi="Times New Roman"/>
                <w:sz w:val="24"/>
                <w:szCs w:val="24"/>
                <w:lang w:val="ru-RU"/>
              </w:rPr>
              <w:t xml:space="preserve"> (ротор </w:t>
            </w:r>
            <w:r w:rsidR="00D81754" w:rsidRPr="00042E49">
              <w:rPr>
                <w:rFonts w:ascii="Times New Roman" w:hAnsi="Times New Roman"/>
                <w:sz w:val="24"/>
                <w:szCs w:val="24"/>
                <w:lang w:val="kk-KZ"/>
              </w:rPr>
              <w:t xml:space="preserve">және үстінгі жетек </w:t>
            </w:r>
            <w:r w:rsidR="00D81754" w:rsidRPr="00042E49">
              <w:rPr>
                <w:rFonts w:ascii="Times New Roman" w:hAnsi="Times New Roman"/>
                <w:sz w:val="24"/>
                <w:szCs w:val="24"/>
                <w:lang w:val="ru-RU"/>
              </w:rPr>
              <w:t>(</w:t>
            </w:r>
            <w:r w:rsidR="00D81754" w:rsidRPr="00042E49">
              <w:rPr>
                <w:rFonts w:ascii="Times New Roman" w:hAnsi="Times New Roman"/>
                <w:sz w:val="24"/>
                <w:szCs w:val="24"/>
                <w:lang w:val="kk-KZ"/>
              </w:rPr>
              <w:t>Топ драйвтың</w:t>
            </w:r>
            <w:r w:rsidR="00D81754" w:rsidRPr="00042E49">
              <w:rPr>
                <w:rFonts w:ascii="Times New Roman" w:hAnsi="Times New Roman"/>
                <w:sz w:val="24"/>
                <w:szCs w:val="24"/>
                <w:lang w:val="ru-RU"/>
              </w:rPr>
              <w:t>)</w:t>
            </w:r>
            <w:r w:rsidR="00D81754" w:rsidRPr="00042E49">
              <w:rPr>
                <w:rFonts w:ascii="Times New Roman" w:hAnsi="Times New Roman"/>
                <w:sz w:val="24"/>
                <w:szCs w:val="24"/>
                <w:lang w:val="kk-KZ"/>
              </w:rPr>
              <w:t xml:space="preserve"> </w:t>
            </w:r>
          </w:p>
        </w:tc>
        <w:tc>
          <w:tcPr>
            <w:tcW w:w="1800" w:type="dxa"/>
          </w:tcPr>
          <w:p w14:paraId="5E11906A"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62DE2D50"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07871A2C" w14:textId="77777777" w:rsidTr="00844B8B">
        <w:tc>
          <w:tcPr>
            <w:tcW w:w="674" w:type="dxa"/>
          </w:tcPr>
          <w:p w14:paraId="61B6F3A5"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6</w:t>
            </w:r>
          </w:p>
        </w:tc>
        <w:tc>
          <w:tcPr>
            <w:tcW w:w="4217" w:type="dxa"/>
          </w:tcPr>
          <w:p w14:paraId="42ADDA8F" w14:textId="77777777" w:rsidR="00671827" w:rsidRPr="00042E49" w:rsidRDefault="005B3983"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Ротор үстелінің айналу сәтінің датчигі </w:t>
            </w:r>
            <w:r w:rsidR="00671827" w:rsidRPr="00042E49">
              <w:rPr>
                <w:rFonts w:ascii="Times New Roman" w:hAnsi="Times New Roman"/>
                <w:sz w:val="24"/>
                <w:szCs w:val="24"/>
                <w:lang w:val="ru-RU"/>
              </w:rPr>
              <w:t>(</w:t>
            </w:r>
            <w:r w:rsidRPr="00042E49">
              <w:rPr>
                <w:rFonts w:ascii="Times New Roman" w:hAnsi="Times New Roman"/>
                <w:sz w:val="24"/>
                <w:szCs w:val="24"/>
                <w:lang w:val="ru-RU"/>
              </w:rPr>
              <w:t>ротол үстелі немесе жоғарғы жетек</w:t>
            </w:r>
            <w:r w:rsidR="00671827" w:rsidRPr="00042E49">
              <w:rPr>
                <w:rFonts w:ascii="Times New Roman" w:hAnsi="Times New Roman"/>
                <w:sz w:val="24"/>
                <w:szCs w:val="24"/>
                <w:lang w:val="ru-RU"/>
              </w:rPr>
              <w:t>)</w:t>
            </w:r>
          </w:p>
        </w:tc>
        <w:tc>
          <w:tcPr>
            <w:tcW w:w="1800" w:type="dxa"/>
          </w:tcPr>
          <w:p w14:paraId="22A6682F" w14:textId="46CC32D6" w:rsidR="00671827"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2</w:t>
            </w:r>
          </w:p>
        </w:tc>
        <w:tc>
          <w:tcPr>
            <w:tcW w:w="2410" w:type="dxa"/>
          </w:tcPr>
          <w:p w14:paraId="64F78A72"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68C9C40B" w14:textId="77777777" w:rsidTr="00844B8B">
        <w:tc>
          <w:tcPr>
            <w:tcW w:w="674" w:type="dxa"/>
          </w:tcPr>
          <w:p w14:paraId="6503CCE5"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7</w:t>
            </w:r>
          </w:p>
        </w:tc>
        <w:tc>
          <w:tcPr>
            <w:tcW w:w="4217" w:type="dxa"/>
          </w:tcPr>
          <w:p w14:paraId="5DD84EE5" w14:textId="77777777" w:rsidR="00671827" w:rsidRPr="00042E49" w:rsidRDefault="005B3983" w:rsidP="005B3983">
            <w:pPr>
              <w:widowControl w:val="0"/>
              <w:tabs>
                <w:tab w:val="left" w:pos="0"/>
              </w:tabs>
              <w:suppressAutoHyphens/>
              <w:ind w:left="0" w:firstLine="0"/>
              <w:rPr>
                <w:rFonts w:ascii="Times New Roman" w:hAnsi="Times New Roman"/>
                <w:sz w:val="24"/>
                <w:szCs w:val="24"/>
              </w:rPr>
            </w:pPr>
            <w:r w:rsidRPr="00042E49">
              <w:rPr>
                <w:rFonts w:ascii="Times New Roman" w:hAnsi="Times New Roman"/>
                <w:sz w:val="24"/>
                <w:szCs w:val="24"/>
                <w:lang w:val="ru-RU"/>
              </w:rPr>
              <w:t>Тікқұбырдағы қысым датчигі</w:t>
            </w:r>
          </w:p>
        </w:tc>
        <w:tc>
          <w:tcPr>
            <w:tcW w:w="1800" w:type="dxa"/>
          </w:tcPr>
          <w:p w14:paraId="4E57A200"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12EEA8AE"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3B64A180" w14:textId="77777777" w:rsidTr="00844B8B">
        <w:tc>
          <w:tcPr>
            <w:tcW w:w="674" w:type="dxa"/>
          </w:tcPr>
          <w:p w14:paraId="1F72D9FA"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8</w:t>
            </w:r>
          </w:p>
          <w:p w14:paraId="14210897" w14:textId="77777777" w:rsidR="00671827" w:rsidRPr="00042E49" w:rsidRDefault="00671827" w:rsidP="00844B8B">
            <w:pPr>
              <w:widowControl w:val="0"/>
              <w:tabs>
                <w:tab w:val="left" w:pos="0"/>
              </w:tabs>
              <w:ind w:left="0" w:firstLine="0"/>
              <w:outlineLvl w:val="0"/>
              <w:rPr>
                <w:rFonts w:ascii="Times New Roman" w:hAnsi="Times New Roman"/>
                <w:sz w:val="24"/>
                <w:szCs w:val="24"/>
                <w:lang w:val="ru-RU"/>
              </w:rPr>
            </w:pPr>
          </w:p>
        </w:tc>
        <w:tc>
          <w:tcPr>
            <w:tcW w:w="4217" w:type="dxa"/>
          </w:tcPr>
          <w:p w14:paraId="5253483E" w14:textId="77777777" w:rsidR="00671827" w:rsidRPr="00042E49" w:rsidRDefault="005B3983"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Шегендеу құбырларындағы қымы датчигі</w:t>
            </w:r>
          </w:p>
        </w:tc>
        <w:tc>
          <w:tcPr>
            <w:tcW w:w="1800" w:type="dxa"/>
          </w:tcPr>
          <w:p w14:paraId="600765FC"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16E0713B"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558B27BC" w14:textId="77777777" w:rsidTr="00844B8B">
        <w:tc>
          <w:tcPr>
            <w:tcW w:w="674" w:type="dxa"/>
          </w:tcPr>
          <w:p w14:paraId="1E9486C4"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9</w:t>
            </w:r>
          </w:p>
        </w:tc>
        <w:tc>
          <w:tcPr>
            <w:tcW w:w="4217" w:type="dxa"/>
          </w:tcPr>
          <w:p w14:paraId="4302C9D2" w14:textId="57FE7EA5" w:rsidR="00671827" w:rsidRPr="00042E49" w:rsidRDefault="005B3983" w:rsidP="005B3983">
            <w:pPr>
              <w:widowControl w:val="0"/>
              <w:tabs>
                <w:tab w:val="left" w:pos="0"/>
              </w:tabs>
              <w:suppressAutoHyphens/>
              <w:ind w:left="0" w:firstLine="0"/>
              <w:rPr>
                <w:rFonts w:ascii="Times New Roman" w:hAnsi="Times New Roman"/>
                <w:sz w:val="24"/>
                <w:szCs w:val="24"/>
                <w:lang w:val="kk-KZ"/>
              </w:rPr>
            </w:pPr>
            <w:r w:rsidRPr="00042E49">
              <w:rPr>
                <w:rFonts w:ascii="Times New Roman" w:hAnsi="Times New Roman"/>
                <w:sz w:val="24"/>
                <w:szCs w:val="24"/>
                <w:lang w:val="ru-RU"/>
              </w:rPr>
              <w:t>Сорғы тығынжылының жүру датчигі</w:t>
            </w:r>
            <w:r w:rsidR="00D81754" w:rsidRPr="00042E49">
              <w:rPr>
                <w:rFonts w:ascii="Times New Roman" w:hAnsi="Times New Roman"/>
                <w:sz w:val="24"/>
                <w:szCs w:val="24"/>
                <w:lang w:val="ru-RU"/>
              </w:rPr>
              <w:t xml:space="preserve"> және сумматоры (сонымен </w:t>
            </w:r>
            <w:r w:rsidR="00D81754" w:rsidRPr="00042E49">
              <w:rPr>
                <w:rFonts w:ascii="Times New Roman" w:hAnsi="Times New Roman"/>
                <w:sz w:val="24"/>
                <w:szCs w:val="24"/>
                <w:lang w:val="kk-KZ"/>
              </w:rPr>
              <w:t>қатар жоғарғы қысым сорғысының біріктіргіші қажет</w:t>
            </w:r>
            <w:r w:rsidR="00D81754" w:rsidRPr="00042E49">
              <w:rPr>
                <w:rFonts w:ascii="Times New Roman" w:hAnsi="Times New Roman"/>
                <w:sz w:val="24"/>
                <w:szCs w:val="24"/>
                <w:lang w:val="ru-RU"/>
              </w:rPr>
              <w:t>)</w:t>
            </w:r>
          </w:p>
        </w:tc>
        <w:tc>
          <w:tcPr>
            <w:tcW w:w="1800" w:type="dxa"/>
          </w:tcPr>
          <w:p w14:paraId="5D05551B"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3</w:t>
            </w:r>
          </w:p>
        </w:tc>
        <w:tc>
          <w:tcPr>
            <w:tcW w:w="2410" w:type="dxa"/>
          </w:tcPr>
          <w:p w14:paraId="309EC227"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p>
        </w:tc>
      </w:tr>
      <w:tr w:rsidR="00671827" w:rsidRPr="00042E49" w14:paraId="101C4531" w14:textId="77777777" w:rsidTr="00844B8B">
        <w:tc>
          <w:tcPr>
            <w:tcW w:w="674" w:type="dxa"/>
          </w:tcPr>
          <w:p w14:paraId="568041C5"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10</w:t>
            </w:r>
          </w:p>
        </w:tc>
        <w:tc>
          <w:tcPr>
            <w:tcW w:w="4217" w:type="dxa"/>
          </w:tcPr>
          <w:p w14:paraId="116800AE" w14:textId="77777777" w:rsidR="00671827" w:rsidRPr="00042E49" w:rsidRDefault="005B3983"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Бұрғылау ерітіндісінің шығынының датчигі, қалақты</w:t>
            </w:r>
          </w:p>
        </w:tc>
        <w:tc>
          <w:tcPr>
            <w:tcW w:w="1800" w:type="dxa"/>
          </w:tcPr>
          <w:p w14:paraId="5DEECC14"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2D18164D"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62452C0C" w14:textId="77777777" w:rsidTr="00844B8B">
        <w:tc>
          <w:tcPr>
            <w:tcW w:w="674" w:type="dxa"/>
          </w:tcPr>
          <w:p w14:paraId="27972BA3"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11</w:t>
            </w:r>
          </w:p>
        </w:tc>
        <w:tc>
          <w:tcPr>
            <w:tcW w:w="4217" w:type="dxa"/>
          </w:tcPr>
          <w:p w14:paraId="6D71E6F3" w14:textId="4359F1A4" w:rsidR="00671827" w:rsidRPr="00042E49" w:rsidRDefault="005B3983"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Бұрғылау ерітіндісінің </w:t>
            </w:r>
            <w:r w:rsidR="002B497D" w:rsidRPr="00042E49">
              <w:rPr>
                <w:rFonts w:ascii="Times New Roman" w:hAnsi="Times New Roman"/>
                <w:sz w:val="24"/>
                <w:szCs w:val="24"/>
                <w:lang w:val="ru-RU"/>
              </w:rPr>
              <w:t>к</w:t>
            </w:r>
            <w:r w:rsidR="002B497D" w:rsidRPr="00042E49">
              <w:rPr>
                <w:rFonts w:ascii="Times New Roman" w:hAnsi="Times New Roman"/>
                <w:sz w:val="24"/>
                <w:szCs w:val="24"/>
                <w:lang w:val="kk-KZ"/>
              </w:rPr>
              <w:t xml:space="preserve">іріс және шығыстағы </w:t>
            </w:r>
            <w:r w:rsidRPr="00042E49">
              <w:rPr>
                <w:rFonts w:ascii="Times New Roman" w:hAnsi="Times New Roman"/>
                <w:sz w:val="24"/>
                <w:szCs w:val="24"/>
                <w:lang w:val="ru-RU"/>
              </w:rPr>
              <w:t>салыстырмалы салмағының датчигі</w:t>
            </w:r>
          </w:p>
        </w:tc>
        <w:tc>
          <w:tcPr>
            <w:tcW w:w="1800" w:type="dxa"/>
          </w:tcPr>
          <w:p w14:paraId="45B5F735"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70D97AB4"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316C37DA" w14:textId="77777777" w:rsidTr="00844B8B">
        <w:tc>
          <w:tcPr>
            <w:tcW w:w="674" w:type="dxa"/>
          </w:tcPr>
          <w:p w14:paraId="12B7AE7D"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12</w:t>
            </w:r>
          </w:p>
        </w:tc>
        <w:tc>
          <w:tcPr>
            <w:tcW w:w="4217" w:type="dxa"/>
          </w:tcPr>
          <w:p w14:paraId="2BADBAFE" w14:textId="7D13B318" w:rsidR="00671827" w:rsidRPr="00042E49" w:rsidRDefault="005B3983" w:rsidP="002B497D">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 xml:space="preserve">Бұрғылау ерітіндісінің </w:t>
            </w:r>
            <w:r w:rsidR="002B497D" w:rsidRPr="00042E49">
              <w:rPr>
                <w:rFonts w:ascii="Times New Roman" w:hAnsi="Times New Roman"/>
                <w:sz w:val="24"/>
                <w:szCs w:val="24"/>
                <w:lang w:val="ru-RU"/>
              </w:rPr>
              <w:t>к</w:t>
            </w:r>
            <w:r w:rsidR="002B497D" w:rsidRPr="00042E49">
              <w:rPr>
                <w:rFonts w:ascii="Times New Roman" w:hAnsi="Times New Roman"/>
                <w:sz w:val="24"/>
                <w:szCs w:val="24"/>
                <w:lang w:val="kk-KZ"/>
              </w:rPr>
              <w:t xml:space="preserve">іріс және шығыстағы </w:t>
            </w:r>
            <w:r w:rsidRPr="00042E49">
              <w:rPr>
                <w:rFonts w:ascii="Times New Roman" w:hAnsi="Times New Roman"/>
                <w:sz w:val="24"/>
                <w:szCs w:val="24"/>
                <w:lang w:val="ru-RU"/>
              </w:rPr>
              <w:t>температурасының датчигі</w:t>
            </w:r>
            <w:r w:rsidR="002B497D" w:rsidRPr="00042E49">
              <w:rPr>
                <w:rFonts w:ascii="Times New Roman" w:hAnsi="Times New Roman"/>
                <w:sz w:val="24"/>
                <w:szCs w:val="24"/>
                <w:lang w:val="ru-RU"/>
              </w:rPr>
              <w:t xml:space="preserve"> </w:t>
            </w:r>
          </w:p>
        </w:tc>
        <w:tc>
          <w:tcPr>
            <w:tcW w:w="1800" w:type="dxa"/>
          </w:tcPr>
          <w:p w14:paraId="42EB63FC"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1</w:t>
            </w:r>
          </w:p>
        </w:tc>
        <w:tc>
          <w:tcPr>
            <w:tcW w:w="2410" w:type="dxa"/>
          </w:tcPr>
          <w:p w14:paraId="5B679FD9"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671827" w:rsidRPr="00042E49" w14:paraId="4C56CD8C" w14:textId="77777777" w:rsidTr="00844B8B">
        <w:tc>
          <w:tcPr>
            <w:tcW w:w="674" w:type="dxa"/>
          </w:tcPr>
          <w:p w14:paraId="1FA76EE1" w14:textId="77777777" w:rsidR="00671827" w:rsidRPr="00042E49" w:rsidRDefault="00671827"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13</w:t>
            </w:r>
          </w:p>
        </w:tc>
        <w:tc>
          <w:tcPr>
            <w:tcW w:w="4217" w:type="dxa"/>
          </w:tcPr>
          <w:p w14:paraId="7555688E" w14:textId="3D0BDCBF" w:rsidR="00671827" w:rsidRPr="00042E49" w:rsidRDefault="005B3983"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Ыдыстағы деңгей датчигі</w:t>
            </w:r>
            <w:r w:rsidR="002B497D" w:rsidRPr="00042E49">
              <w:rPr>
                <w:rFonts w:ascii="Times New Roman" w:hAnsi="Times New Roman"/>
                <w:sz w:val="24"/>
                <w:szCs w:val="24"/>
                <w:lang w:val="ru-RU"/>
              </w:rPr>
              <w:t xml:space="preserve"> (</w:t>
            </w:r>
            <w:r w:rsidR="002B497D" w:rsidRPr="00042E49">
              <w:rPr>
                <w:rFonts w:ascii="Times New Roman" w:hAnsi="Times New Roman"/>
                <w:sz w:val="24"/>
                <w:szCs w:val="24"/>
                <w:lang w:val="kk-KZ"/>
              </w:rPr>
              <w:t>ыдыс тереңдігінен тәуелсіз</w:t>
            </w:r>
            <w:r w:rsidR="002B497D" w:rsidRPr="00042E49">
              <w:rPr>
                <w:rFonts w:ascii="Times New Roman" w:hAnsi="Times New Roman"/>
                <w:sz w:val="24"/>
                <w:szCs w:val="24"/>
                <w:lang w:val="ru-RU"/>
              </w:rPr>
              <w:t xml:space="preserve">) – барлық активті ыдыстарда, </w:t>
            </w:r>
            <w:r w:rsidR="002B497D" w:rsidRPr="00042E49">
              <w:rPr>
                <w:rFonts w:ascii="Times New Roman" w:hAnsi="Times New Roman"/>
                <w:sz w:val="24"/>
                <w:szCs w:val="24"/>
                <w:lang w:val="kk-KZ"/>
              </w:rPr>
              <w:t>араластыру бактерінде</w:t>
            </w:r>
            <w:r w:rsidR="002B497D" w:rsidRPr="00042E49">
              <w:rPr>
                <w:rFonts w:ascii="Times New Roman" w:hAnsi="Times New Roman"/>
                <w:sz w:val="24"/>
                <w:szCs w:val="24"/>
                <w:lang w:val="ru-RU"/>
              </w:rPr>
              <w:t xml:space="preserve">, </w:t>
            </w:r>
            <w:r w:rsidR="002B497D" w:rsidRPr="00042E49">
              <w:rPr>
                <w:rFonts w:ascii="Times New Roman" w:hAnsi="Times New Roman"/>
                <w:sz w:val="24"/>
                <w:szCs w:val="24"/>
                <w:lang w:val="kk-KZ"/>
              </w:rPr>
              <w:t>толықтыру ыдысатрында және т.б.</w:t>
            </w:r>
            <w:r w:rsidR="002B497D" w:rsidRPr="00042E49">
              <w:rPr>
                <w:rFonts w:ascii="Times New Roman" w:hAnsi="Times New Roman"/>
                <w:sz w:val="24"/>
                <w:szCs w:val="24"/>
                <w:lang w:val="ru-RU"/>
              </w:rPr>
              <w:t>)</w:t>
            </w:r>
          </w:p>
        </w:tc>
        <w:tc>
          <w:tcPr>
            <w:tcW w:w="1800" w:type="dxa"/>
          </w:tcPr>
          <w:p w14:paraId="6898FFFA" w14:textId="77777777" w:rsidR="00671827" w:rsidRPr="00042E49" w:rsidRDefault="00671827" w:rsidP="00844B8B">
            <w:pPr>
              <w:widowControl w:val="0"/>
              <w:tabs>
                <w:tab w:val="left" w:pos="0"/>
              </w:tabs>
              <w:ind w:left="0" w:firstLine="0"/>
              <w:jc w:val="center"/>
              <w:rPr>
                <w:rFonts w:ascii="Times New Roman" w:hAnsi="Times New Roman"/>
                <w:sz w:val="24"/>
                <w:szCs w:val="24"/>
              </w:rPr>
            </w:pPr>
            <w:r w:rsidRPr="00042E49">
              <w:rPr>
                <w:rFonts w:ascii="Times New Roman" w:hAnsi="Times New Roman"/>
                <w:sz w:val="24"/>
                <w:szCs w:val="24"/>
              </w:rPr>
              <w:t>8</w:t>
            </w:r>
          </w:p>
        </w:tc>
        <w:tc>
          <w:tcPr>
            <w:tcW w:w="2410" w:type="dxa"/>
          </w:tcPr>
          <w:p w14:paraId="50A10557" w14:textId="77777777" w:rsidR="00671827" w:rsidRPr="00042E49" w:rsidRDefault="00671827" w:rsidP="00844B8B">
            <w:pPr>
              <w:widowControl w:val="0"/>
              <w:tabs>
                <w:tab w:val="left" w:pos="0"/>
              </w:tabs>
              <w:ind w:left="0" w:firstLine="0"/>
              <w:jc w:val="center"/>
              <w:rPr>
                <w:rFonts w:ascii="Times New Roman" w:hAnsi="Times New Roman"/>
                <w:sz w:val="24"/>
                <w:szCs w:val="24"/>
              </w:rPr>
            </w:pPr>
          </w:p>
        </w:tc>
      </w:tr>
      <w:tr w:rsidR="004A68E4" w:rsidRPr="00042E49" w14:paraId="4783E498" w14:textId="77777777" w:rsidTr="00844B8B">
        <w:tc>
          <w:tcPr>
            <w:tcW w:w="674" w:type="dxa"/>
          </w:tcPr>
          <w:p w14:paraId="65680BDE" w14:textId="2893E8E0"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14</w:t>
            </w:r>
          </w:p>
        </w:tc>
        <w:tc>
          <w:tcPr>
            <w:tcW w:w="4217" w:type="dxa"/>
          </w:tcPr>
          <w:p w14:paraId="639C285A" w14:textId="2B4402E7" w:rsidR="004A68E4" w:rsidRPr="00042E49" w:rsidRDefault="002B497D" w:rsidP="002B497D">
            <w:pPr>
              <w:widowControl w:val="0"/>
              <w:tabs>
                <w:tab w:val="left" w:pos="0"/>
              </w:tabs>
              <w:suppressAutoHyphens/>
              <w:ind w:left="0" w:firstLine="0"/>
              <w:rPr>
                <w:rFonts w:ascii="Times New Roman" w:hAnsi="Times New Roman"/>
                <w:sz w:val="24"/>
                <w:szCs w:val="24"/>
                <w:lang w:val="kk-KZ"/>
              </w:rPr>
            </w:pPr>
            <w:r w:rsidRPr="00042E49">
              <w:rPr>
                <w:rFonts w:ascii="Times New Roman" w:hAnsi="Times New Roman"/>
                <w:sz w:val="24"/>
                <w:szCs w:val="24"/>
                <w:lang w:val="kk-KZ"/>
              </w:rPr>
              <w:t>Сумматор/ Резервуардағы бұрғылау ертіндісінің көлемінін датчигі</w:t>
            </w:r>
          </w:p>
        </w:tc>
        <w:tc>
          <w:tcPr>
            <w:tcW w:w="1800" w:type="dxa"/>
          </w:tcPr>
          <w:p w14:paraId="78C4E354" w14:textId="1FDB71DD" w:rsidR="004A68E4" w:rsidRPr="00042E49" w:rsidRDefault="002B497D"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8</w:t>
            </w:r>
          </w:p>
        </w:tc>
        <w:tc>
          <w:tcPr>
            <w:tcW w:w="2410" w:type="dxa"/>
          </w:tcPr>
          <w:p w14:paraId="3451F72A" w14:textId="77777777" w:rsidR="004A68E4" w:rsidRPr="00042E49" w:rsidRDefault="004A68E4" w:rsidP="00844B8B">
            <w:pPr>
              <w:widowControl w:val="0"/>
              <w:tabs>
                <w:tab w:val="left" w:pos="0"/>
              </w:tabs>
              <w:ind w:left="0" w:firstLine="0"/>
              <w:jc w:val="center"/>
              <w:rPr>
                <w:rFonts w:ascii="Times New Roman" w:hAnsi="Times New Roman"/>
                <w:sz w:val="24"/>
                <w:szCs w:val="24"/>
                <w:lang w:val="ru-RU"/>
              </w:rPr>
            </w:pPr>
          </w:p>
        </w:tc>
      </w:tr>
      <w:tr w:rsidR="004A68E4" w:rsidRPr="00042E49" w14:paraId="0CFA768A" w14:textId="77777777" w:rsidTr="00844B8B">
        <w:tc>
          <w:tcPr>
            <w:tcW w:w="674" w:type="dxa"/>
          </w:tcPr>
          <w:p w14:paraId="29E568FF" w14:textId="4D59AD4B"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15</w:t>
            </w:r>
          </w:p>
        </w:tc>
        <w:tc>
          <w:tcPr>
            <w:tcW w:w="4217" w:type="dxa"/>
          </w:tcPr>
          <w:p w14:paraId="60F9C6F1" w14:textId="539C56BA" w:rsidR="004A68E4" w:rsidRPr="00042E49" w:rsidRDefault="002B497D" w:rsidP="005B3983">
            <w:pPr>
              <w:widowControl w:val="0"/>
              <w:tabs>
                <w:tab w:val="left" w:pos="0"/>
              </w:tabs>
              <w:suppressAutoHyphens/>
              <w:ind w:left="0" w:firstLine="0"/>
              <w:rPr>
                <w:rFonts w:ascii="Times New Roman" w:hAnsi="Times New Roman"/>
                <w:sz w:val="24"/>
                <w:szCs w:val="24"/>
                <w:lang w:val="kk-KZ"/>
              </w:rPr>
            </w:pPr>
            <w:r w:rsidRPr="00042E49">
              <w:rPr>
                <w:rFonts w:ascii="Times New Roman" w:hAnsi="Times New Roman"/>
                <w:sz w:val="24"/>
                <w:szCs w:val="24"/>
                <w:lang w:val="kk-KZ"/>
              </w:rPr>
              <w:t xml:space="preserve">Бұрғылау ертіндісінің </w:t>
            </w:r>
            <w:r w:rsidRPr="00042E49">
              <w:rPr>
                <w:rFonts w:ascii="Times New Roman" w:hAnsi="Times New Roman"/>
                <w:sz w:val="24"/>
                <w:szCs w:val="24"/>
                <w:lang w:val="en-US"/>
              </w:rPr>
              <w:t>pH</w:t>
            </w:r>
            <w:r w:rsidRPr="00042E49">
              <w:rPr>
                <w:rFonts w:ascii="Times New Roman" w:hAnsi="Times New Roman"/>
                <w:sz w:val="24"/>
                <w:szCs w:val="24"/>
                <w:lang w:val="ru-RU"/>
              </w:rPr>
              <w:t xml:space="preserve"> </w:t>
            </w:r>
            <w:r w:rsidRPr="00042E49">
              <w:rPr>
                <w:rFonts w:ascii="Times New Roman" w:hAnsi="Times New Roman"/>
                <w:sz w:val="24"/>
                <w:szCs w:val="24"/>
                <w:lang w:val="kk-KZ"/>
              </w:rPr>
              <w:t>факторын өлшейтін датчигі</w:t>
            </w:r>
          </w:p>
        </w:tc>
        <w:tc>
          <w:tcPr>
            <w:tcW w:w="1800" w:type="dxa"/>
          </w:tcPr>
          <w:p w14:paraId="6951F041" w14:textId="40140363" w:rsidR="004A68E4"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2</w:t>
            </w:r>
          </w:p>
        </w:tc>
        <w:tc>
          <w:tcPr>
            <w:tcW w:w="2410" w:type="dxa"/>
          </w:tcPr>
          <w:p w14:paraId="077ACC40" w14:textId="77777777" w:rsidR="004A68E4" w:rsidRPr="00042E49" w:rsidRDefault="004A68E4" w:rsidP="00844B8B">
            <w:pPr>
              <w:widowControl w:val="0"/>
              <w:tabs>
                <w:tab w:val="left" w:pos="0"/>
              </w:tabs>
              <w:ind w:left="0" w:firstLine="0"/>
              <w:jc w:val="center"/>
              <w:rPr>
                <w:rFonts w:ascii="Times New Roman" w:hAnsi="Times New Roman"/>
                <w:sz w:val="24"/>
                <w:szCs w:val="24"/>
              </w:rPr>
            </w:pPr>
          </w:p>
        </w:tc>
      </w:tr>
      <w:tr w:rsidR="004A68E4" w:rsidRPr="00042E49" w14:paraId="7D52CC75" w14:textId="77777777" w:rsidTr="00844B8B">
        <w:tc>
          <w:tcPr>
            <w:tcW w:w="674" w:type="dxa"/>
          </w:tcPr>
          <w:p w14:paraId="7FA243F3" w14:textId="045A00DF"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16</w:t>
            </w:r>
          </w:p>
        </w:tc>
        <w:tc>
          <w:tcPr>
            <w:tcW w:w="4217" w:type="dxa"/>
          </w:tcPr>
          <w:p w14:paraId="0F15CDD9" w14:textId="065B29B0" w:rsidR="004A68E4" w:rsidRPr="00042E49" w:rsidRDefault="002B497D"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Жарылуқауіпі бар газдерді (</w:t>
            </w:r>
            <w:r w:rsidRPr="00042E49">
              <w:rPr>
                <w:rFonts w:ascii="Times New Roman" w:hAnsi="Times New Roman"/>
                <w:sz w:val="24"/>
                <w:szCs w:val="24"/>
                <w:lang w:val="en-US"/>
              </w:rPr>
              <w:t>CH</w:t>
            </w:r>
            <w:r w:rsidRPr="00042E49">
              <w:rPr>
                <w:rFonts w:ascii="Times New Roman" w:hAnsi="Times New Roman"/>
                <w:sz w:val="24"/>
                <w:szCs w:val="24"/>
                <w:vertAlign w:val="subscript"/>
                <w:lang w:val="ru-RU"/>
              </w:rPr>
              <w:t>4</w:t>
            </w:r>
            <w:r w:rsidRPr="00042E49">
              <w:rPr>
                <w:rFonts w:ascii="Times New Roman" w:hAnsi="Times New Roman"/>
                <w:sz w:val="24"/>
                <w:szCs w:val="24"/>
                <w:lang w:val="ru-RU"/>
              </w:rPr>
              <w:t>) табатын датчик</w:t>
            </w:r>
          </w:p>
        </w:tc>
        <w:tc>
          <w:tcPr>
            <w:tcW w:w="1800" w:type="dxa"/>
          </w:tcPr>
          <w:p w14:paraId="5286A804" w14:textId="1F98AD77" w:rsidR="004A68E4"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1</w:t>
            </w:r>
          </w:p>
        </w:tc>
        <w:tc>
          <w:tcPr>
            <w:tcW w:w="2410" w:type="dxa"/>
          </w:tcPr>
          <w:p w14:paraId="12E88569" w14:textId="77777777" w:rsidR="004A68E4" w:rsidRPr="00042E49" w:rsidRDefault="004A68E4" w:rsidP="00844B8B">
            <w:pPr>
              <w:widowControl w:val="0"/>
              <w:tabs>
                <w:tab w:val="left" w:pos="0"/>
              </w:tabs>
              <w:ind w:left="0" w:firstLine="0"/>
              <w:jc w:val="center"/>
              <w:rPr>
                <w:rFonts w:ascii="Times New Roman" w:hAnsi="Times New Roman"/>
                <w:sz w:val="24"/>
                <w:szCs w:val="24"/>
              </w:rPr>
            </w:pPr>
          </w:p>
        </w:tc>
      </w:tr>
      <w:tr w:rsidR="004A68E4" w:rsidRPr="00042E49" w14:paraId="43B6BD95" w14:textId="77777777" w:rsidTr="00844B8B">
        <w:tc>
          <w:tcPr>
            <w:tcW w:w="674" w:type="dxa"/>
          </w:tcPr>
          <w:p w14:paraId="10E2C151" w14:textId="0BE030B3"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17</w:t>
            </w:r>
          </w:p>
        </w:tc>
        <w:tc>
          <w:tcPr>
            <w:tcW w:w="4217" w:type="dxa"/>
          </w:tcPr>
          <w:p w14:paraId="661EF061" w14:textId="25A2BB92" w:rsidR="004A68E4" w:rsidRPr="00042E49" w:rsidRDefault="002B497D" w:rsidP="005B3983">
            <w:pPr>
              <w:widowControl w:val="0"/>
              <w:tabs>
                <w:tab w:val="left" w:pos="0"/>
              </w:tabs>
              <w:suppressAutoHyphens/>
              <w:ind w:left="0" w:firstLine="0"/>
              <w:rPr>
                <w:rFonts w:ascii="Times New Roman" w:hAnsi="Times New Roman"/>
                <w:sz w:val="24"/>
                <w:szCs w:val="24"/>
                <w:lang w:val="kk-KZ"/>
              </w:rPr>
            </w:pPr>
            <w:r w:rsidRPr="00042E49">
              <w:rPr>
                <w:rFonts w:ascii="Times New Roman" w:hAnsi="Times New Roman"/>
                <w:sz w:val="24"/>
                <w:szCs w:val="24"/>
                <w:lang w:val="kk-KZ"/>
              </w:rPr>
              <w:t xml:space="preserve">Өшіру жолдындағы қысым датчигі </w:t>
            </w:r>
          </w:p>
        </w:tc>
        <w:tc>
          <w:tcPr>
            <w:tcW w:w="1800" w:type="dxa"/>
          </w:tcPr>
          <w:p w14:paraId="4BF89CAB" w14:textId="3F438359" w:rsidR="004A68E4"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1</w:t>
            </w:r>
          </w:p>
        </w:tc>
        <w:tc>
          <w:tcPr>
            <w:tcW w:w="2410" w:type="dxa"/>
          </w:tcPr>
          <w:p w14:paraId="1B9F2763" w14:textId="77777777" w:rsidR="004A68E4" w:rsidRPr="00042E49" w:rsidRDefault="004A68E4" w:rsidP="00844B8B">
            <w:pPr>
              <w:widowControl w:val="0"/>
              <w:tabs>
                <w:tab w:val="left" w:pos="0"/>
              </w:tabs>
              <w:ind w:left="0" w:firstLine="0"/>
              <w:jc w:val="center"/>
              <w:rPr>
                <w:rFonts w:ascii="Times New Roman" w:hAnsi="Times New Roman"/>
                <w:sz w:val="24"/>
                <w:szCs w:val="24"/>
              </w:rPr>
            </w:pPr>
          </w:p>
        </w:tc>
      </w:tr>
      <w:tr w:rsidR="004A68E4" w:rsidRPr="00042E49" w14:paraId="108DE048" w14:textId="77777777" w:rsidTr="00844B8B">
        <w:tc>
          <w:tcPr>
            <w:tcW w:w="674" w:type="dxa"/>
          </w:tcPr>
          <w:p w14:paraId="5493D4F2" w14:textId="32B8F3A8"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18</w:t>
            </w:r>
          </w:p>
        </w:tc>
        <w:tc>
          <w:tcPr>
            <w:tcW w:w="4217" w:type="dxa"/>
          </w:tcPr>
          <w:p w14:paraId="465D1D42" w14:textId="04CB8D54" w:rsidR="004A68E4" w:rsidRPr="00042E49" w:rsidRDefault="00496787"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Тереңдік датчигі/терендік жылдамдығының датчигі</w:t>
            </w:r>
          </w:p>
        </w:tc>
        <w:tc>
          <w:tcPr>
            <w:tcW w:w="1800" w:type="dxa"/>
          </w:tcPr>
          <w:p w14:paraId="7D38428B" w14:textId="1C12D45C" w:rsidR="004A68E4"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1</w:t>
            </w:r>
          </w:p>
        </w:tc>
        <w:tc>
          <w:tcPr>
            <w:tcW w:w="2410" w:type="dxa"/>
          </w:tcPr>
          <w:p w14:paraId="725DB8F7" w14:textId="77777777" w:rsidR="004A68E4" w:rsidRPr="00042E49" w:rsidRDefault="004A68E4" w:rsidP="00844B8B">
            <w:pPr>
              <w:widowControl w:val="0"/>
              <w:tabs>
                <w:tab w:val="left" w:pos="0"/>
              </w:tabs>
              <w:ind w:left="0" w:firstLine="0"/>
              <w:jc w:val="center"/>
              <w:rPr>
                <w:rFonts w:ascii="Times New Roman" w:hAnsi="Times New Roman"/>
                <w:sz w:val="24"/>
                <w:szCs w:val="24"/>
              </w:rPr>
            </w:pPr>
          </w:p>
        </w:tc>
      </w:tr>
      <w:tr w:rsidR="004A68E4" w:rsidRPr="00042E49" w14:paraId="77721535" w14:textId="77777777" w:rsidTr="00844B8B">
        <w:tc>
          <w:tcPr>
            <w:tcW w:w="674" w:type="dxa"/>
          </w:tcPr>
          <w:p w14:paraId="2DE1EA12" w14:textId="7C684972"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19</w:t>
            </w:r>
          </w:p>
        </w:tc>
        <w:tc>
          <w:tcPr>
            <w:tcW w:w="4217" w:type="dxa"/>
          </w:tcPr>
          <w:p w14:paraId="4EDD8C0E" w14:textId="0FF96F70" w:rsidR="004A68E4" w:rsidRPr="00042E49" w:rsidRDefault="00496787" w:rsidP="005B3983">
            <w:pPr>
              <w:widowControl w:val="0"/>
              <w:tabs>
                <w:tab w:val="left" w:pos="0"/>
              </w:tabs>
              <w:suppressAutoHyphens/>
              <w:ind w:left="0" w:firstLine="0"/>
              <w:rPr>
                <w:rFonts w:ascii="Times New Roman" w:hAnsi="Times New Roman"/>
                <w:sz w:val="24"/>
                <w:szCs w:val="24"/>
                <w:lang w:val="ru-RU"/>
              </w:rPr>
            </w:pPr>
            <w:r w:rsidRPr="00042E49">
              <w:rPr>
                <w:rFonts w:ascii="Times New Roman" w:hAnsi="Times New Roman"/>
                <w:sz w:val="24"/>
                <w:szCs w:val="24"/>
                <w:lang w:val="ru-RU"/>
              </w:rPr>
              <w:t>Штуцердегі қысым датчигі</w:t>
            </w:r>
          </w:p>
        </w:tc>
        <w:tc>
          <w:tcPr>
            <w:tcW w:w="1800" w:type="dxa"/>
          </w:tcPr>
          <w:p w14:paraId="2452D4EC" w14:textId="19699DE6" w:rsidR="004A68E4"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1</w:t>
            </w:r>
          </w:p>
        </w:tc>
        <w:tc>
          <w:tcPr>
            <w:tcW w:w="2410" w:type="dxa"/>
          </w:tcPr>
          <w:p w14:paraId="18BF216D" w14:textId="77777777" w:rsidR="004A68E4" w:rsidRPr="00042E49" w:rsidRDefault="004A68E4" w:rsidP="00844B8B">
            <w:pPr>
              <w:widowControl w:val="0"/>
              <w:tabs>
                <w:tab w:val="left" w:pos="0"/>
              </w:tabs>
              <w:ind w:left="0" w:firstLine="0"/>
              <w:jc w:val="center"/>
              <w:rPr>
                <w:rFonts w:ascii="Times New Roman" w:hAnsi="Times New Roman"/>
                <w:sz w:val="24"/>
                <w:szCs w:val="24"/>
              </w:rPr>
            </w:pPr>
          </w:p>
        </w:tc>
      </w:tr>
      <w:tr w:rsidR="004A68E4" w:rsidRPr="00042E49" w14:paraId="4B0F649E" w14:textId="77777777" w:rsidTr="00844B8B">
        <w:tc>
          <w:tcPr>
            <w:tcW w:w="674" w:type="dxa"/>
          </w:tcPr>
          <w:p w14:paraId="18B96DAE" w14:textId="47D69D50" w:rsidR="004A68E4" w:rsidRPr="00042E49" w:rsidRDefault="004A68E4" w:rsidP="00844B8B">
            <w:pPr>
              <w:widowControl w:val="0"/>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20</w:t>
            </w:r>
          </w:p>
        </w:tc>
        <w:tc>
          <w:tcPr>
            <w:tcW w:w="4217" w:type="dxa"/>
          </w:tcPr>
          <w:p w14:paraId="1CB16F6D" w14:textId="6F6D4ACF" w:rsidR="004A68E4" w:rsidRPr="00042E49" w:rsidRDefault="00496787" w:rsidP="005B3983">
            <w:pPr>
              <w:widowControl w:val="0"/>
              <w:tabs>
                <w:tab w:val="left" w:pos="0"/>
              </w:tabs>
              <w:suppressAutoHyphens/>
              <w:ind w:left="0" w:firstLine="0"/>
              <w:rPr>
                <w:rFonts w:ascii="Times New Roman" w:hAnsi="Times New Roman"/>
                <w:sz w:val="24"/>
                <w:szCs w:val="24"/>
                <w:lang w:val="kk-KZ"/>
              </w:rPr>
            </w:pPr>
            <w:r w:rsidRPr="00042E49">
              <w:rPr>
                <w:rFonts w:ascii="Times New Roman" w:hAnsi="Times New Roman"/>
                <w:sz w:val="24"/>
                <w:szCs w:val="24"/>
                <w:lang w:val="kk-KZ"/>
              </w:rPr>
              <w:t>Бағанадағы жылдамдық датчигі/блок орнының индикатор датчигі</w:t>
            </w:r>
          </w:p>
        </w:tc>
        <w:tc>
          <w:tcPr>
            <w:tcW w:w="1800" w:type="dxa"/>
          </w:tcPr>
          <w:p w14:paraId="5E0C5973" w14:textId="03DB372E" w:rsidR="004A68E4" w:rsidRPr="00042E49" w:rsidRDefault="002B497D" w:rsidP="00844B8B">
            <w:pPr>
              <w:widowControl w:val="0"/>
              <w:tabs>
                <w:tab w:val="left" w:pos="0"/>
              </w:tabs>
              <w:ind w:left="0" w:firstLine="0"/>
              <w:jc w:val="center"/>
              <w:rPr>
                <w:rFonts w:ascii="Times New Roman" w:hAnsi="Times New Roman"/>
                <w:sz w:val="24"/>
                <w:szCs w:val="24"/>
                <w:lang w:val="kk-KZ"/>
              </w:rPr>
            </w:pPr>
            <w:r w:rsidRPr="00042E49">
              <w:rPr>
                <w:rFonts w:ascii="Times New Roman" w:hAnsi="Times New Roman"/>
                <w:sz w:val="24"/>
                <w:szCs w:val="24"/>
                <w:lang w:val="kk-KZ"/>
              </w:rPr>
              <w:t>1</w:t>
            </w:r>
          </w:p>
        </w:tc>
        <w:tc>
          <w:tcPr>
            <w:tcW w:w="2410" w:type="dxa"/>
          </w:tcPr>
          <w:p w14:paraId="1AD07B1A" w14:textId="77777777" w:rsidR="004A68E4" w:rsidRPr="00042E49" w:rsidRDefault="004A68E4" w:rsidP="00844B8B">
            <w:pPr>
              <w:widowControl w:val="0"/>
              <w:tabs>
                <w:tab w:val="left" w:pos="0"/>
              </w:tabs>
              <w:ind w:left="0" w:firstLine="0"/>
              <w:jc w:val="center"/>
              <w:rPr>
                <w:rFonts w:ascii="Times New Roman" w:hAnsi="Times New Roman"/>
                <w:sz w:val="24"/>
                <w:szCs w:val="24"/>
              </w:rPr>
            </w:pPr>
          </w:p>
        </w:tc>
      </w:tr>
    </w:tbl>
    <w:p w14:paraId="39183FC3" w14:textId="77777777" w:rsidR="00671827" w:rsidRPr="00042E49" w:rsidRDefault="00671827" w:rsidP="00F03B67">
      <w:pPr>
        <w:pStyle w:val="afc"/>
        <w:tabs>
          <w:tab w:val="left" w:pos="0"/>
          <w:tab w:val="left" w:pos="360"/>
          <w:tab w:val="left" w:pos="567"/>
        </w:tabs>
        <w:overflowPunct w:val="0"/>
        <w:autoSpaceDE w:val="0"/>
        <w:autoSpaceDN w:val="0"/>
        <w:adjustRightInd w:val="0"/>
        <w:spacing w:line="240" w:lineRule="auto"/>
        <w:ind w:left="360"/>
        <w:textAlignment w:val="baseline"/>
        <w:rPr>
          <w:rFonts w:ascii="Times New Roman" w:hAnsi="Times New Roman"/>
          <w:sz w:val="24"/>
          <w:szCs w:val="24"/>
          <w:lang w:val="ru-RU"/>
        </w:rPr>
      </w:pPr>
    </w:p>
    <w:p w14:paraId="7252F5C0" w14:textId="77777777" w:rsidR="00671827" w:rsidRPr="00042E49" w:rsidRDefault="00671827" w:rsidP="00F03B67">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73AAC5C0"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Мердігер мен Тапсырысшы арасында келісілген форматта түзетілген </w:t>
      </w:r>
      <w:r w:rsidRPr="00042E49">
        <w:rPr>
          <w:rFonts w:ascii="Times New Roman" w:hAnsi="Times New Roman"/>
          <w:sz w:val="24"/>
          <w:szCs w:val="24"/>
          <w:lang w:val="en-US"/>
        </w:rPr>
        <w:t>D</w:t>
      </w:r>
      <w:r w:rsidRPr="00042E49">
        <w:rPr>
          <w:rFonts w:ascii="Times New Roman" w:hAnsi="Times New Roman"/>
          <w:sz w:val="24"/>
          <w:szCs w:val="24"/>
          <w:lang w:val="ru-RU"/>
        </w:rPr>
        <w:t>-экспонент, бұрғылау жылдамдығы, тақтатасты саз тығыздығы, бұрғылау ерітіндісі температуралары мен қарсылығының айырмасы, шығыстағы қарсылық, бұрғылау ерітіндісінің құрамындағы газ деректерінің жиынтық диаграмасын дайындау.</w:t>
      </w:r>
    </w:p>
    <w:p w14:paraId="79715274"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Мердігер мен Тапсырысшы арасында келісілген </w:t>
      </w:r>
      <w:r w:rsidR="005B3983" w:rsidRPr="00042E49">
        <w:rPr>
          <w:rFonts w:ascii="Times New Roman" w:hAnsi="Times New Roman"/>
          <w:sz w:val="24"/>
          <w:szCs w:val="24"/>
          <w:lang w:val="ru-RU"/>
        </w:rPr>
        <w:t>форматта</w:t>
      </w:r>
      <w:r w:rsidRPr="00042E49">
        <w:rPr>
          <w:rFonts w:ascii="Times New Roman" w:hAnsi="Times New Roman"/>
          <w:sz w:val="24"/>
          <w:szCs w:val="24"/>
          <w:lang w:val="ru-RU"/>
        </w:rPr>
        <w:t xml:space="preserve"> жоғарыда аталған параметрлердің түсіндірмелері негізінде есептік қойнауқаттық қысымды, циркуляциялық жүйедегі орташа тығыздықты және гидроүзіліс қысымының есептік градиентін көрсете отырып, бұрғылау деректерінің талдауын дайындау. </w:t>
      </w:r>
    </w:p>
    <w:p w14:paraId="0B752827" w14:textId="77777777" w:rsidR="00020CDA" w:rsidRPr="00042E49" w:rsidRDefault="00020CDA" w:rsidP="00042E49">
      <w:pPr>
        <w:numPr>
          <w:ilvl w:val="1"/>
          <w:numId w:val="54"/>
        </w:numPr>
        <w:tabs>
          <w:tab w:val="clear" w:pos="1080"/>
          <w:tab w:val="left" w:pos="0"/>
          <w:tab w:val="left" w:pos="36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Тапсырысшының бұрғылау жұмыстары басшысының талап етуі бойынша  қолданыстағы бұрғылау талаптары туралы күн сайынғы есептерді дайындау. Тапсырысшы талап ететін көрсеткіштер негізгі бағдарламалық қамтымда немесе инженер айқындаған шамалар негізінде ұсынылады. </w:t>
      </w:r>
      <w:r w:rsidRPr="00042E49">
        <w:rPr>
          <w:rFonts w:ascii="Times New Roman" w:hAnsi="Times New Roman"/>
          <w:sz w:val="24"/>
          <w:szCs w:val="24"/>
          <w:lang w:val="en-US"/>
        </w:rPr>
        <w:t>D</w:t>
      </w:r>
      <w:r w:rsidRPr="00042E49">
        <w:rPr>
          <w:rFonts w:ascii="Times New Roman" w:hAnsi="Times New Roman"/>
          <w:sz w:val="24"/>
          <w:szCs w:val="24"/>
          <w:lang w:val="ru-RU"/>
        </w:rPr>
        <w:t>-экспонентті, ерітіндінің гидравликалық параметрлерін, гидроүзіліс қысымының градиентін және есептік қойнауқаттық қысымды есептеуге арналған бағдарламалар болуға тиіс. Бұрғылау қашауын пайдалану құнын қосымша есептеу талап ету бойынша ұсынылады. Шегенделген бағандар мониторингі және ұңғыманы бітеу мониторингі бағдарламаларының болуы талап етіледі.</w:t>
      </w:r>
    </w:p>
    <w:p w14:paraId="289204F6"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Бұрғылау операцияларының және аномалиялық қойнауқаттық қысымды табуға байланысты кез келген жағдайлардың егжей-тегжейлі сипаттамасы берілген  апта сайынғы есепті дайындау.</w:t>
      </w:r>
    </w:p>
    <w:p w14:paraId="04D50BF7"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Мердігер қойнауқаттық қысымды бағалау, оның ішінде Тапсырысшы көрсеткен масштабта қысым диаграмасын ұсынады. Онда мынадай деректер қамтылады:</w:t>
      </w:r>
    </w:p>
    <w:p w14:paraId="7C38B7DA" w14:textId="77777777" w:rsidR="00020CDA" w:rsidRPr="00042E49" w:rsidRDefault="00020CDA" w:rsidP="00020CDA">
      <w:pPr>
        <w:pStyle w:val="afc"/>
        <w:widowControl w:val="0"/>
        <w:numPr>
          <w:ilvl w:val="2"/>
          <w:numId w:val="10"/>
        </w:numPr>
        <w:tabs>
          <w:tab w:val="clear" w:pos="2340"/>
          <w:tab w:val="num" w:pos="0"/>
          <w:tab w:val="left" w:pos="567"/>
        </w:tabs>
        <w:ind w:hanging="2340"/>
        <w:rPr>
          <w:rFonts w:ascii="Times New Roman" w:hAnsi="Times New Roman"/>
          <w:sz w:val="24"/>
          <w:szCs w:val="24"/>
          <w:lang w:val="ru-RU"/>
        </w:rPr>
      </w:pPr>
      <w:r w:rsidRPr="00042E49">
        <w:rPr>
          <w:rFonts w:ascii="Times New Roman" w:hAnsi="Times New Roman"/>
          <w:sz w:val="24"/>
          <w:szCs w:val="24"/>
          <w:lang w:val="ru-RU"/>
        </w:rPr>
        <w:t xml:space="preserve">Түзетілген және калибірленген </w:t>
      </w:r>
      <w:r w:rsidRPr="00042E49">
        <w:rPr>
          <w:rFonts w:ascii="Times New Roman" w:hAnsi="Times New Roman"/>
          <w:sz w:val="24"/>
          <w:szCs w:val="24"/>
          <w:lang w:val="en-US"/>
        </w:rPr>
        <w:t>D</w:t>
      </w:r>
      <w:r w:rsidRPr="00042E49">
        <w:rPr>
          <w:rFonts w:ascii="Times New Roman" w:hAnsi="Times New Roman"/>
          <w:sz w:val="24"/>
          <w:szCs w:val="24"/>
          <w:lang w:val="ru-RU"/>
        </w:rPr>
        <w:t>-экспонент;</w:t>
      </w:r>
    </w:p>
    <w:p w14:paraId="26F21E15"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Тақтатасты саздардың тығыздығы;</w:t>
      </w:r>
    </w:p>
    <w:p w14:paraId="3178D715"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Көмірсутектердің жалпы құрамы, қосылыс, түсіру-көтеру операциялары кезінде ұңғымаға келіп түсетін газ;</w:t>
      </w:r>
    </w:p>
    <w:p w14:paraId="03E0171A"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Түсіндірілген қойнауқаттық жыныс құрамы;</w:t>
      </w:r>
    </w:p>
    <w:p w14:paraId="46E2E516"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Бұрғылау алаңында міндетті түрде химиялық реагенттердің болуы талабында жыныстың карбонаттық құрамын талдау;</w:t>
      </w:r>
    </w:p>
    <w:p w14:paraId="097B5004"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Кіріс пен шығыста бұрғылау ерітіндісі шығу жолағының температурасы, қойнауқаттың есепті қуыстық қысымы;</w:t>
      </w:r>
    </w:p>
    <w:p w14:paraId="5AB966D1"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Бұрғылау ерітіндісінің меншікті салмағы;</w:t>
      </w:r>
    </w:p>
    <w:p w14:paraId="15AA5711"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Гироүзіліс қысымының минималдық және есептік градиенттері;</w:t>
      </w:r>
    </w:p>
    <w:p w14:paraId="42DAD34F" w14:textId="77777777" w:rsidR="00020CDA" w:rsidRPr="00042E49" w:rsidRDefault="00020CDA" w:rsidP="00020CDA">
      <w:pPr>
        <w:pStyle w:val="afc"/>
        <w:widowControl w:val="0"/>
        <w:numPr>
          <w:ilvl w:val="2"/>
          <w:numId w:val="10"/>
        </w:numPr>
        <w:tabs>
          <w:tab w:val="clear" w:pos="2340"/>
          <w:tab w:val="num"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Бұрғылау деректері және инженерлік-техникалық деректер (проходканың механикалық жылдамдығы, қашаудың жүктелімі, айналымдар, айналу сәті, сорап піспегі жүрісінің саны, сұйыққоймадағы ерітінді деңгейінің 8 акустикалық бергіші арқылы айқындалатын сұйыққоймадағы бұрғылау ерітіндісінің деңгейлері).</w:t>
      </w:r>
    </w:p>
    <w:p w14:paraId="5FE95703" w14:textId="77777777" w:rsidR="00020CDA" w:rsidRPr="00042E49" w:rsidRDefault="00020CDA" w:rsidP="00020CDA">
      <w:pPr>
        <w:pStyle w:val="afc"/>
        <w:widowControl w:val="0"/>
        <w:tabs>
          <w:tab w:val="left" w:pos="567"/>
        </w:tabs>
        <w:ind w:left="0"/>
        <w:rPr>
          <w:rFonts w:ascii="Times New Roman" w:hAnsi="Times New Roman"/>
          <w:sz w:val="24"/>
          <w:szCs w:val="24"/>
          <w:lang w:val="ru-RU"/>
        </w:rPr>
      </w:pPr>
    </w:p>
    <w:p w14:paraId="15BBFBB6" w14:textId="77777777" w:rsidR="00020CDA" w:rsidRPr="00042E49" w:rsidRDefault="00020CDA" w:rsidP="00042E49">
      <w:pPr>
        <w:numPr>
          <w:ilvl w:val="1"/>
          <w:numId w:val="54"/>
        </w:num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Мердігер күн сайынғы негізде немесе Тапсырысшының талап етуі бойынша көрсетілген датаға жұмыстар құнын хабарлайды.  </w:t>
      </w:r>
    </w:p>
    <w:p w14:paraId="67B444FD" w14:textId="77777777" w:rsidR="00020CDA" w:rsidRPr="00042E49" w:rsidRDefault="00020CDA" w:rsidP="00020CD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09C78FE1" w14:textId="77777777" w:rsidR="00020CDA" w:rsidRPr="00042E49" w:rsidRDefault="00020CDA" w:rsidP="00042E49">
      <w:pPr>
        <w:widowControl w:val="0"/>
        <w:numPr>
          <w:ilvl w:val="1"/>
          <w:numId w:val="55"/>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Ұңғымалардың әрқайсысы аяқталғаннан кейін ұңғыма бойынша ұңғыманы бұрғылау динамикасы туралы ақпарат, түсіндірмелер, тұжырымдамалар, каротаждық диаграмалардың, компьютерлік басылымдар мен кестелердің толық пакеті қамтылған түпкілікті кешенді есепті орыс және ағылшын тілдерінде дайындау. Келесі құжаттама Ұңғыманың толық тереңдігіне қол жеткізілген сәттен бастап 15 күн мерзімде дайындалып, Тапсырысшыға берілуге тиіс.</w:t>
      </w:r>
    </w:p>
    <w:p w14:paraId="47E768C7" w14:textId="77777777" w:rsidR="00020CDA" w:rsidRPr="00042E49" w:rsidRDefault="00020CDA" w:rsidP="00020CDA">
      <w:pPr>
        <w:widowControl w:val="0"/>
        <w:tabs>
          <w:tab w:val="clear" w:pos="1080"/>
          <w:tab w:val="left" w:pos="0"/>
          <w:tab w:val="left" w:pos="567"/>
        </w:tabs>
        <w:spacing w:line="240" w:lineRule="auto"/>
        <w:ind w:left="0" w:firstLine="0"/>
        <w:rPr>
          <w:rFonts w:ascii="Times New Roman" w:hAnsi="Times New Roman"/>
          <w:sz w:val="24"/>
          <w:szCs w:val="24"/>
          <w:lang w:val="ru-RU"/>
        </w:rPr>
      </w:pPr>
    </w:p>
    <w:p w14:paraId="13AB836C" w14:textId="77777777" w:rsidR="00020CDA" w:rsidRPr="00042E49" w:rsidRDefault="00020CDA" w:rsidP="00042E49">
      <w:pPr>
        <w:widowControl w:val="0"/>
        <w:numPr>
          <w:ilvl w:val="1"/>
          <w:numId w:val="55"/>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Мынадай </w:t>
      </w:r>
      <w:r w:rsidR="005B3983" w:rsidRPr="00042E49">
        <w:rPr>
          <w:rFonts w:ascii="Times New Roman" w:hAnsi="Times New Roman"/>
          <w:sz w:val="24"/>
          <w:szCs w:val="24"/>
          <w:lang w:val="ru-RU"/>
        </w:rPr>
        <w:t>графикалық және мәтіндік материалдар</w:t>
      </w:r>
      <w:r w:rsidRPr="00042E49">
        <w:rPr>
          <w:rFonts w:ascii="Times New Roman" w:hAnsi="Times New Roman"/>
          <w:sz w:val="24"/>
          <w:szCs w:val="24"/>
          <w:lang w:val="ru-RU"/>
        </w:rPr>
        <w:t xml:space="preserve"> Тапсырысшыға ешқандай қосымша төлемсіз берілуге тиіс:   </w:t>
      </w:r>
    </w:p>
    <w:p w14:paraId="35DD73A4" w14:textId="77777777" w:rsidR="00020CDA" w:rsidRPr="00042E49" w:rsidRDefault="005B3983" w:rsidP="00042E49">
      <w:pPr>
        <w:widowControl w:val="0"/>
        <w:numPr>
          <w:ilvl w:val="0"/>
          <w:numId w:val="81"/>
        </w:numPr>
        <w:tabs>
          <w:tab w:val="clear" w:pos="720"/>
          <w:tab w:val="clear" w:pos="1080"/>
          <w:tab w:val="num" w:pos="0"/>
          <w:tab w:val="left" w:pos="567"/>
          <w:tab w:val="left" w:pos="1710"/>
          <w:tab w:val="left" w:pos="1800"/>
          <w:tab w:val="left" w:pos="243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w:t>
      </w:r>
      <w:r w:rsidR="00020CDA" w:rsidRPr="00042E49">
        <w:rPr>
          <w:rFonts w:ascii="Times New Roman" w:hAnsi="Times New Roman"/>
          <w:sz w:val="24"/>
          <w:szCs w:val="24"/>
          <w:lang w:val="ru-RU"/>
        </w:rPr>
        <w:t xml:space="preserve">Он екі (12) шұғыл қорытынды </w:t>
      </w:r>
      <w:r w:rsidRPr="00042E49">
        <w:rPr>
          <w:rFonts w:ascii="Times New Roman" w:hAnsi="Times New Roman"/>
          <w:sz w:val="24"/>
          <w:szCs w:val="24"/>
          <w:lang w:val="ru-RU"/>
        </w:rPr>
        <w:t>алты</w:t>
      </w:r>
      <w:r w:rsidR="00020CDA" w:rsidRPr="00042E49">
        <w:rPr>
          <w:rFonts w:ascii="Times New Roman" w:hAnsi="Times New Roman"/>
          <w:sz w:val="24"/>
          <w:szCs w:val="24"/>
          <w:lang w:val="ru-RU"/>
        </w:rPr>
        <w:t xml:space="preserve"> (</w:t>
      </w:r>
      <w:r w:rsidRPr="00042E49">
        <w:rPr>
          <w:rFonts w:ascii="Times New Roman" w:hAnsi="Times New Roman"/>
          <w:sz w:val="24"/>
          <w:szCs w:val="24"/>
          <w:lang w:val="ru-RU"/>
        </w:rPr>
        <w:t>6</w:t>
      </w:r>
      <w:r w:rsidR="00020CDA" w:rsidRPr="00042E49">
        <w:rPr>
          <w:rFonts w:ascii="Times New Roman" w:hAnsi="Times New Roman"/>
          <w:sz w:val="24"/>
          <w:szCs w:val="24"/>
          <w:lang w:val="ru-RU"/>
        </w:rPr>
        <w:t xml:space="preserve">) пакеттен </w:t>
      </w:r>
      <w:r w:rsidR="00020CDA" w:rsidRPr="00042E49">
        <w:rPr>
          <w:rFonts w:ascii="Times New Roman" w:hAnsi="Times New Roman"/>
          <w:sz w:val="24"/>
          <w:szCs w:val="24"/>
          <w:lang w:val="kk-KZ"/>
        </w:rPr>
        <w:t xml:space="preserve">Тапсырысшыға, </w:t>
      </w:r>
      <w:r w:rsidRPr="00042E49">
        <w:rPr>
          <w:rFonts w:ascii="Times New Roman" w:hAnsi="Times New Roman"/>
          <w:sz w:val="24"/>
          <w:szCs w:val="24"/>
          <w:lang w:val="ru-RU"/>
        </w:rPr>
        <w:t xml:space="preserve">(6) </w:t>
      </w:r>
      <w:r w:rsidR="00020CDA" w:rsidRPr="00042E49">
        <w:rPr>
          <w:rFonts w:ascii="Times New Roman" w:hAnsi="Times New Roman"/>
          <w:sz w:val="24"/>
          <w:szCs w:val="24"/>
          <w:lang w:val="kk-KZ"/>
        </w:rPr>
        <w:t>«ҚазМұн</w:t>
      </w:r>
      <w:r w:rsidRPr="00042E49">
        <w:rPr>
          <w:rFonts w:ascii="Times New Roman" w:hAnsi="Times New Roman"/>
          <w:sz w:val="24"/>
          <w:szCs w:val="24"/>
          <w:lang w:val="kk-KZ"/>
        </w:rPr>
        <w:t>айГаз» ұлттық компаниясы» АҚ-қа</w:t>
      </w:r>
      <w:r w:rsidR="00020CDA" w:rsidRPr="00042E49">
        <w:rPr>
          <w:rFonts w:ascii="Times New Roman" w:hAnsi="Times New Roman"/>
          <w:sz w:val="24"/>
          <w:szCs w:val="24"/>
          <w:lang w:val="ru-RU"/>
        </w:rPr>
        <w:t xml:space="preserve">. </w:t>
      </w:r>
    </w:p>
    <w:p w14:paraId="0BAA3745" w14:textId="77777777" w:rsidR="00020CDA" w:rsidRPr="00042E49" w:rsidRDefault="00DD62B6" w:rsidP="00042E49">
      <w:pPr>
        <w:widowControl w:val="0"/>
        <w:numPr>
          <w:ilvl w:val="0"/>
          <w:numId w:val="81"/>
        </w:numPr>
        <w:tabs>
          <w:tab w:val="clear" w:pos="720"/>
          <w:tab w:val="clear" w:pos="1080"/>
          <w:tab w:val="left" w:pos="0"/>
          <w:tab w:val="left" w:pos="567"/>
          <w:tab w:val="left" w:pos="1710"/>
          <w:tab w:val="left" w:pos="1800"/>
          <w:tab w:val="left" w:pos="243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w:t>
      </w:r>
      <w:r w:rsidRPr="00042E49">
        <w:rPr>
          <w:rFonts w:ascii="Times New Roman" w:hAnsi="Times New Roman"/>
          <w:sz w:val="24"/>
          <w:szCs w:val="24"/>
          <w:lang w:val="en-US"/>
        </w:rPr>
        <w:t>ZT</w:t>
      </w:r>
      <w:r w:rsidRPr="00042E49">
        <w:rPr>
          <w:rFonts w:ascii="Times New Roman" w:hAnsi="Times New Roman"/>
          <w:sz w:val="24"/>
          <w:szCs w:val="24"/>
          <w:lang w:val="ru-RU"/>
        </w:rPr>
        <w:t>-2 бағалау ұңғымасы бойынша қажетті Қызметтер көрсетілген соң бөлек Тапсырысшыға ұсынылатын есептер мен каротаж диаграммалары.</w:t>
      </w:r>
    </w:p>
    <w:p w14:paraId="1C16F9A2" w14:textId="77777777" w:rsidR="00DD62B6" w:rsidRPr="00042E49" w:rsidRDefault="00DD62B6" w:rsidP="00F03B67">
      <w:pPr>
        <w:widowControl w:val="0"/>
        <w:tabs>
          <w:tab w:val="clear" w:pos="1080"/>
          <w:tab w:val="left" w:pos="0"/>
          <w:tab w:val="left" w:pos="567"/>
          <w:tab w:val="left" w:pos="1710"/>
          <w:tab w:val="left" w:pos="1800"/>
          <w:tab w:val="left" w:pos="2430"/>
        </w:tabs>
        <w:spacing w:line="240" w:lineRule="auto"/>
        <w:rPr>
          <w:rFonts w:ascii="Times New Roman" w:hAnsi="Times New Roman"/>
          <w:sz w:val="24"/>
          <w:szCs w:val="24"/>
          <w:lang w:val="ru-RU"/>
        </w:rPr>
      </w:pPr>
    </w:p>
    <w:tbl>
      <w:tblPr>
        <w:tblW w:w="90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8378"/>
      </w:tblGrid>
      <w:tr w:rsidR="00DD62B6" w:rsidRPr="00042E49" w14:paraId="68201F13" w14:textId="77777777" w:rsidTr="00844B8B">
        <w:tc>
          <w:tcPr>
            <w:tcW w:w="720" w:type="dxa"/>
          </w:tcPr>
          <w:p w14:paraId="38736BBB" w14:textId="77777777" w:rsidR="00DD62B6" w:rsidRPr="00042E49" w:rsidRDefault="00DD62B6" w:rsidP="00844B8B">
            <w:pPr>
              <w:tabs>
                <w:tab w:val="left" w:pos="0"/>
              </w:tabs>
              <w:ind w:left="0" w:firstLine="0"/>
              <w:rPr>
                <w:rFonts w:ascii="Times New Roman" w:hAnsi="Times New Roman"/>
                <w:b/>
                <w:bCs/>
                <w:sz w:val="24"/>
                <w:szCs w:val="24"/>
                <w:lang w:val="ru-RU"/>
              </w:rPr>
            </w:pPr>
            <w:r w:rsidRPr="00042E49">
              <w:rPr>
                <w:rFonts w:ascii="Times New Roman" w:hAnsi="Times New Roman"/>
                <w:b/>
                <w:bCs/>
                <w:sz w:val="24"/>
                <w:szCs w:val="24"/>
                <w:lang w:val="ru-RU"/>
              </w:rPr>
              <w:t>№</w:t>
            </w:r>
          </w:p>
        </w:tc>
        <w:tc>
          <w:tcPr>
            <w:tcW w:w="8378" w:type="dxa"/>
          </w:tcPr>
          <w:p w14:paraId="3EF8C165" w14:textId="77777777" w:rsidR="00DD62B6" w:rsidRPr="00042E49" w:rsidRDefault="00DD62B6" w:rsidP="00844B8B">
            <w:pPr>
              <w:tabs>
                <w:tab w:val="left" w:pos="0"/>
              </w:tabs>
              <w:ind w:left="0" w:firstLine="0"/>
              <w:rPr>
                <w:rFonts w:ascii="Times New Roman" w:hAnsi="Times New Roman"/>
                <w:b/>
                <w:bCs/>
                <w:sz w:val="24"/>
                <w:szCs w:val="24"/>
                <w:lang w:val="ru-RU"/>
              </w:rPr>
            </w:pPr>
            <w:r w:rsidRPr="00042E49">
              <w:rPr>
                <w:rFonts w:ascii="Times New Roman" w:hAnsi="Times New Roman"/>
                <w:b/>
                <w:bCs/>
                <w:sz w:val="24"/>
                <w:szCs w:val="24"/>
                <w:lang w:val="ru-RU"/>
              </w:rPr>
              <w:t xml:space="preserve">Сипаттамасы </w:t>
            </w:r>
          </w:p>
        </w:tc>
      </w:tr>
      <w:tr w:rsidR="00DD62B6" w:rsidRPr="00E17136" w14:paraId="0AFB39E0" w14:textId="77777777" w:rsidTr="00844B8B">
        <w:tc>
          <w:tcPr>
            <w:tcW w:w="720" w:type="dxa"/>
          </w:tcPr>
          <w:p w14:paraId="3354FE82" w14:textId="77777777" w:rsidR="00DD62B6" w:rsidRPr="00042E49" w:rsidRDefault="00DD62B6"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w:t>
            </w:r>
          </w:p>
        </w:tc>
        <w:tc>
          <w:tcPr>
            <w:tcW w:w="8378" w:type="dxa"/>
          </w:tcPr>
          <w:p w14:paraId="5EB49C90" w14:textId="77777777" w:rsidR="00DD62B6" w:rsidRPr="00042E49" w:rsidRDefault="00DD62B6" w:rsidP="00844B8B">
            <w:pPr>
              <w:pStyle w:val="afc"/>
              <w:tabs>
                <w:tab w:val="left" w:pos="0"/>
              </w:tabs>
              <w:ind w:left="0"/>
              <w:rPr>
                <w:rFonts w:ascii="Times New Roman" w:hAnsi="Times New Roman"/>
                <w:sz w:val="24"/>
                <w:szCs w:val="24"/>
                <w:lang w:val="ru-RU"/>
              </w:rPr>
            </w:pPr>
            <w:r w:rsidRPr="00042E49">
              <w:rPr>
                <w:rFonts w:ascii="Times New Roman" w:hAnsi="Times New Roman"/>
                <w:sz w:val="24"/>
                <w:szCs w:val="24"/>
                <w:lang w:val="ru-RU"/>
              </w:rPr>
              <w:t>Ұңғыма аяқталған соң газ каротажы бойынша түпкілікті есеп пакеті 2 тілде орыс тілінде 3 данада және ағылшын тілінде 1 данада, соның ішінде:</w:t>
            </w:r>
          </w:p>
          <w:p w14:paraId="51E72A43" w14:textId="77777777" w:rsidR="00DD62B6" w:rsidRPr="00042E49" w:rsidRDefault="00DD62B6"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Түпкілікті есеп.</w:t>
            </w:r>
          </w:p>
          <w:p w14:paraId="2C4D2009" w14:textId="77777777" w:rsidR="00DD62B6" w:rsidRPr="00042E49" w:rsidRDefault="00DD62B6"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Уақыт және тереңдік бойынша газ каротажының соңғы диаграммасы (қағаз нұсқасы*).</w:t>
            </w:r>
          </w:p>
          <w:p w14:paraId="25D2CEFD" w14:textId="77777777" w:rsidR="00DD62B6" w:rsidRPr="00042E49" w:rsidRDefault="00DD62B6"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Қысымның соңғы қисық сызығы (қағаз нұсқасы*).</w:t>
            </w:r>
          </w:p>
          <w:p w14:paraId="235B91F5" w14:textId="77777777" w:rsidR="00DD62B6" w:rsidRPr="00042E49" w:rsidRDefault="00DD62B6" w:rsidP="00DD62B6">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Бұрғылау деректерінің соңғы дигарммасы (қағаз нұсқасы*).</w:t>
            </w:r>
          </w:p>
        </w:tc>
      </w:tr>
    </w:tbl>
    <w:p w14:paraId="62E7FFFE" w14:textId="77777777" w:rsidR="00DD62B6" w:rsidRPr="00042E49" w:rsidRDefault="00DD62B6" w:rsidP="00DD62B6">
      <w:pPr>
        <w:tabs>
          <w:tab w:val="left" w:pos="0"/>
          <w:tab w:val="left" w:pos="6480"/>
        </w:tabs>
        <w:ind w:left="0" w:firstLine="0"/>
        <w:rPr>
          <w:rFonts w:ascii="Times New Roman" w:hAnsi="Times New Roman"/>
          <w:sz w:val="24"/>
          <w:szCs w:val="24"/>
          <w:lang w:val="ru-RU"/>
        </w:rPr>
      </w:pPr>
      <w:r w:rsidRPr="00042E49">
        <w:rPr>
          <w:rFonts w:ascii="Times New Roman" w:hAnsi="Times New Roman"/>
          <w:sz w:val="24"/>
          <w:szCs w:val="24"/>
          <w:lang w:val="ru-RU"/>
        </w:rPr>
        <w:t xml:space="preserve">* Соңғы каротаж диаграммалары бүктелген қағаздарға басылып шығарылуы тиіс.  </w:t>
      </w:r>
    </w:p>
    <w:p w14:paraId="7954A742" w14:textId="77777777" w:rsidR="00DD62B6" w:rsidRPr="00042E49" w:rsidRDefault="00DD62B6" w:rsidP="00F03B67">
      <w:pPr>
        <w:widowControl w:val="0"/>
        <w:tabs>
          <w:tab w:val="clear" w:pos="1080"/>
          <w:tab w:val="left" w:pos="0"/>
          <w:tab w:val="left" w:pos="567"/>
          <w:tab w:val="left" w:pos="1710"/>
          <w:tab w:val="left" w:pos="1800"/>
          <w:tab w:val="left" w:pos="2430"/>
        </w:tabs>
        <w:spacing w:line="240" w:lineRule="auto"/>
        <w:rPr>
          <w:rFonts w:ascii="Times New Roman" w:hAnsi="Times New Roman"/>
          <w:sz w:val="24"/>
          <w:szCs w:val="24"/>
          <w:lang w:val="ru-RU"/>
        </w:rPr>
      </w:pPr>
    </w:p>
    <w:p w14:paraId="3FA19613" w14:textId="77777777" w:rsidR="00020CDA" w:rsidRPr="00042E49" w:rsidRDefault="00020CDA" w:rsidP="00042E49">
      <w:pPr>
        <w:widowControl w:val="0"/>
        <w:numPr>
          <w:ilvl w:val="1"/>
          <w:numId w:val="55"/>
        </w:numPr>
        <w:tabs>
          <w:tab w:val="clear" w:pos="1080"/>
          <w:tab w:val="left" w:pos="0"/>
          <w:tab w:val="left" w:pos="360"/>
          <w:tab w:val="left" w:pos="567"/>
          <w:tab w:val="left" w:pos="243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Каротаждық диаграмалар форматы (мастерлог, газ факторының каротажы, қысым каротажы және т.б.) Мердігер мен Тапсырысшы арасында келісуді талап етеді және шектеусіз мынадай деректерді қамтиды:</w:t>
      </w:r>
    </w:p>
    <w:p w14:paraId="35071D90"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Жыныстың пайыздық құрамы, сипаттамасы мен түсіндірмесі;</w:t>
      </w:r>
    </w:p>
    <w:p w14:paraId="6D05DBCD"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rPr>
      </w:pPr>
      <w:r w:rsidRPr="00042E49">
        <w:rPr>
          <w:rFonts w:ascii="Times New Roman" w:hAnsi="Times New Roman"/>
          <w:sz w:val="24"/>
          <w:szCs w:val="24"/>
          <w:lang w:val="ru-RU"/>
        </w:rPr>
        <w:t>Бұрғылау жылдамдығы;</w:t>
      </w:r>
    </w:p>
    <w:p w14:paraId="14CE340C"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Бұрғылау ерітіндісіндегі газ;</w:t>
      </w:r>
    </w:p>
    <w:p w14:paraId="45AF6B7A"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Хроматография деректері;</w:t>
      </w:r>
    </w:p>
    <w:p w14:paraId="75BB0D38"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Бұрғылап алынған жыныстағы газ; </w:t>
      </w:r>
    </w:p>
    <w:p w14:paraId="23F71EBF" w14:textId="77777777" w:rsidR="00020CDA" w:rsidRPr="00042E49" w:rsidRDefault="00020CDA" w:rsidP="00042E49">
      <w:pPr>
        <w:numPr>
          <w:ilvl w:val="0"/>
          <w:numId w:val="56"/>
        </w:numPr>
        <w:tabs>
          <w:tab w:val="clear" w:pos="1080"/>
          <w:tab w:val="left" w:pos="0"/>
          <w:tab w:val="left" w:pos="475"/>
          <w:tab w:val="left" w:pos="567"/>
        </w:tabs>
        <w:overflowPunct w:val="0"/>
        <w:autoSpaceDE w:val="0"/>
        <w:autoSpaceDN w:val="0"/>
        <w:adjustRightInd w:val="0"/>
        <w:spacing w:line="240" w:lineRule="auto"/>
        <w:ind w:left="0" w:firstLine="0"/>
        <w:textAlignment w:val="baseline"/>
        <w:rPr>
          <w:rFonts w:ascii="Times New Roman" w:hAnsi="Times New Roman"/>
          <w:sz w:val="24"/>
          <w:szCs w:val="24"/>
        </w:rPr>
      </w:pPr>
      <w:r w:rsidRPr="00042E49">
        <w:rPr>
          <w:rFonts w:ascii="Times New Roman" w:hAnsi="Times New Roman"/>
          <w:sz w:val="24"/>
          <w:szCs w:val="24"/>
          <w:lang w:val="ru-RU"/>
        </w:rPr>
        <w:t xml:space="preserve">  Керн аралығы мен сипаттамасы;</w:t>
      </w:r>
    </w:p>
    <w:p w14:paraId="5A635389"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Бұрғылау ерітіндісінің параметрлері;</w:t>
      </w:r>
    </w:p>
    <w:p w14:paraId="2F8899EB"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Бұрғылау</w:t>
      </w:r>
      <w:r w:rsidRPr="00042E49">
        <w:rPr>
          <w:rFonts w:ascii="Times New Roman" w:hAnsi="Times New Roman"/>
          <w:sz w:val="24"/>
          <w:szCs w:val="24"/>
          <w:lang w:val="en-US"/>
        </w:rPr>
        <w:t xml:space="preserve"> </w:t>
      </w:r>
      <w:r w:rsidRPr="00042E49">
        <w:rPr>
          <w:rFonts w:ascii="Times New Roman" w:hAnsi="Times New Roman"/>
          <w:sz w:val="24"/>
          <w:szCs w:val="24"/>
          <w:lang w:val="ru-RU"/>
        </w:rPr>
        <w:t>қашауының</w:t>
      </w:r>
      <w:r w:rsidRPr="00042E49">
        <w:rPr>
          <w:rFonts w:ascii="Times New Roman" w:hAnsi="Times New Roman"/>
          <w:sz w:val="24"/>
          <w:szCs w:val="24"/>
          <w:lang w:val="en-US"/>
        </w:rPr>
        <w:t xml:space="preserve"> </w:t>
      </w:r>
      <w:r w:rsidRPr="00042E49">
        <w:rPr>
          <w:rFonts w:ascii="Times New Roman" w:hAnsi="Times New Roman"/>
          <w:sz w:val="24"/>
          <w:szCs w:val="24"/>
          <w:lang w:val="ru-RU"/>
        </w:rPr>
        <w:t>параметрлері</w:t>
      </w:r>
      <w:r w:rsidRPr="00042E49">
        <w:rPr>
          <w:rFonts w:ascii="Times New Roman" w:hAnsi="Times New Roman"/>
          <w:sz w:val="24"/>
          <w:szCs w:val="24"/>
          <w:lang w:val="en-US"/>
        </w:rPr>
        <w:t xml:space="preserve"> </w:t>
      </w:r>
      <w:r w:rsidRPr="00042E49">
        <w:rPr>
          <w:rFonts w:ascii="Times New Roman" w:hAnsi="Times New Roman"/>
          <w:sz w:val="24"/>
          <w:szCs w:val="24"/>
          <w:lang w:val="ru-RU"/>
        </w:rPr>
        <w:t>және</w:t>
      </w:r>
      <w:r w:rsidRPr="00042E49">
        <w:rPr>
          <w:rFonts w:ascii="Times New Roman" w:hAnsi="Times New Roman"/>
          <w:sz w:val="24"/>
          <w:szCs w:val="24"/>
          <w:lang w:val="en-US"/>
        </w:rPr>
        <w:t xml:space="preserve"> </w:t>
      </w:r>
      <w:r w:rsidRPr="00042E49">
        <w:rPr>
          <w:rFonts w:ascii="Times New Roman" w:hAnsi="Times New Roman"/>
          <w:sz w:val="24"/>
          <w:szCs w:val="24"/>
          <w:lang w:val="ru-RU"/>
        </w:rPr>
        <w:t>өзге</w:t>
      </w:r>
      <w:r w:rsidRPr="00042E49">
        <w:rPr>
          <w:rFonts w:ascii="Times New Roman" w:hAnsi="Times New Roman"/>
          <w:sz w:val="24"/>
          <w:szCs w:val="24"/>
          <w:lang w:val="en-US"/>
        </w:rPr>
        <w:t xml:space="preserve"> </w:t>
      </w:r>
      <w:r w:rsidRPr="00042E49">
        <w:rPr>
          <w:rFonts w:ascii="Times New Roman" w:hAnsi="Times New Roman"/>
          <w:sz w:val="24"/>
          <w:szCs w:val="24"/>
          <w:lang w:val="ru-RU"/>
        </w:rPr>
        <w:t>де</w:t>
      </w:r>
      <w:r w:rsidRPr="00042E49">
        <w:rPr>
          <w:rFonts w:ascii="Times New Roman" w:hAnsi="Times New Roman"/>
          <w:sz w:val="24"/>
          <w:szCs w:val="24"/>
          <w:lang w:val="en-US"/>
        </w:rPr>
        <w:t xml:space="preserve"> </w:t>
      </w:r>
      <w:r w:rsidRPr="00042E49">
        <w:rPr>
          <w:rFonts w:ascii="Times New Roman" w:hAnsi="Times New Roman"/>
          <w:sz w:val="24"/>
          <w:szCs w:val="24"/>
          <w:lang w:val="ru-RU"/>
        </w:rPr>
        <w:t>ұқсас</w:t>
      </w:r>
      <w:r w:rsidRPr="00042E49">
        <w:rPr>
          <w:rFonts w:ascii="Times New Roman" w:hAnsi="Times New Roman"/>
          <w:sz w:val="24"/>
          <w:szCs w:val="24"/>
          <w:lang w:val="en-US"/>
        </w:rPr>
        <w:t xml:space="preserve"> </w:t>
      </w:r>
      <w:r w:rsidRPr="00042E49">
        <w:rPr>
          <w:rFonts w:ascii="Times New Roman" w:hAnsi="Times New Roman"/>
          <w:sz w:val="24"/>
          <w:szCs w:val="24"/>
          <w:lang w:val="ru-RU"/>
        </w:rPr>
        <w:t>инженерлік</w:t>
      </w:r>
      <w:r w:rsidRPr="00042E49">
        <w:rPr>
          <w:rFonts w:ascii="Times New Roman" w:hAnsi="Times New Roman"/>
          <w:sz w:val="24"/>
          <w:szCs w:val="24"/>
          <w:lang w:val="en-US"/>
        </w:rPr>
        <w:t>-</w:t>
      </w:r>
      <w:r w:rsidRPr="00042E49">
        <w:rPr>
          <w:rFonts w:ascii="Times New Roman" w:hAnsi="Times New Roman"/>
          <w:sz w:val="24"/>
          <w:szCs w:val="24"/>
          <w:lang w:val="ru-RU"/>
        </w:rPr>
        <w:t>техникалық</w:t>
      </w:r>
      <w:r w:rsidRPr="00042E49">
        <w:rPr>
          <w:rFonts w:ascii="Times New Roman" w:hAnsi="Times New Roman"/>
          <w:sz w:val="24"/>
          <w:szCs w:val="24"/>
          <w:lang w:val="en-US"/>
        </w:rPr>
        <w:t xml:space="preserve"> </w:t>
      </w:r>
      <w:r w:rsidRPr="00042E49">
        <w:rPr>
          <w:rFonts w:ascii="Times New Roman" w:hAnsi="Times New Roman"/>
          <w:sz w:val="24"/>
          <w:szCs w:val="24"/>
          <w:lang w:val="ru-RU"/>
        </w:rPr>
        <w:t>ақпарат</w:t>
      </w:r>
      <w:r w:rsidRPr="00042E49">
        <w:rPr>
          <w:rFonts w:ascii="Times New Roman" w:hAnsi="Times New Roman"/>
          <w:sz w:val="24"/>
          <w:szCs w:val="24"/>
          <w:lang w:val="en-US"/>
        </w:rPr>
        <w:t xml:space="preserve">;  </w:t>
      </w:r>
    </w:p>
    <w:p w14:paraId="26859C79"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en-US"/>
        </w:rPr>
      </w:pPr>
      <w:r w:rsidRPr="00042E49">
        <w:rPr>
          <w:rFonts w:ascii="Times New Roman" w:hAnsi="Times New Roman"/>
          <w:sz w:val="24"/>
          <w:szCs w:val="24"/>
          <w:lang w:val="ru-RU"/>
        </w:rPr>
        <w:t>Инклинометрия;</w:t>
      </w:r>
    </w:p>
    <w:p w14:paraId="6ED08819"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Температура өлшеудің тіркелген нәтижелері;</w:t>
      </w:r>
    </w:p>
    <w:p w14:paraId="5102257C" w14:textId="77777777" w:rsidR="00020CDA" w:rsidRPr="00042E49" w:rsidRDefault="00020CDA" w:rsidP="00042E49">
      <w:pPr>
        <w:numPr>
          <w:ilvl w:val="0"/>
          <w:numId w:val="56"/>
        </w:num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Түсірілген шегендеу құбырларының ведомості.</w:t>
      </w:r>
    </w:p>
    <w:p w14:paraId="5A64F05E" w14:textId="77777777" w:rsidR="00020CDA" w:rsidRPr="00042E49" w:rsidRDefault="00020CDA" w:rsidP="00020CDA">
      <w:pPr>
        <w:tabs>
          <w:tab w:val="clear" w:pos="1080"/>
          <w:tab w:val="left" w:pos="0"/>
          <w:tab w:val="left" w:pos="567"/>
          <w:tab w:val="left" w:pos="2160"/>
          <w:tab w:val="left" w:pos="2430"/>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6D663CAF" w14:textId="77777777" w:rsidR="00020CDA" w:rsidRPr="00042E49" w:rsidRDefault="00020CDA" w:rsidP="00042E49">
      <w:pPr>
        <w:widowControl w:val="0"/>
        <w:numPr>
          <w:ilvl w:val="1"/>
          <w:numId w:val="55"/>
        </w:numPr>
        <w:tabs>
          <w:tab w:val="clear" w:pos="1080"/>
          <w:tab w:val="left" w:pos="0"/>
          <w:tab w:val="left" w:pos="360"/>
          <w:tab w:val="left" w:pos="567"/>
          <w:tab w:val="left" w:pos="243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Мердігер газкаротаждық станцияны, барлық қажетті сынақ жабдығын және шығыс материалдарды қосымша төлемсіз береді. Бұдан басқа, Мердігер </w:t>
      </w:r>
      <w:r w:rsidR="00DD62B6" w:rsidRPr="00042E49">
        <w:rPr>
          <w:rFonts w:ascii="Times New Roman" w:hAnsi="Times New Roman"/>
          <w:sz w:val="24"/>
          <w:szCs w:val="24"/>
          <w:lang w:val="ru-RU"/>
        </w:rPr>
        <w:t xml:space="preserve">Қызметтер көрсету кезінде қолданылатын </w:t>
      </w:r>
      <w:r w:rsidRPr="00042E49">
        <w:rPr>
          <w:rFonts w:ascii="Times New Roman" w:hAnsi="Times New Roman"/>
          <w:sz w:val="24"/>
          <w:szCs w:val="24"/>
          <w:lang w:val="ru-RU"/>
        </w:rPr>
        <w:t>сынақ жабдығының бір (1) толық резервтік жиынтығын және шығыс материалдарының жеткілікті қорын береді:</w:t>
      </w:r>
    </w:p>
    <w:p w14:paraId="0632ED0E" w14:textId="77777777" w:rsidR="00020CDA" w:rsidRPr="00042E49" w:rsidRDefault="00020CDA" w:rsidP="00020CDA">
      <w:pPr>
        <w:tabs>
          <w:tab w:val="left" w:pos="0"/>
          <w:tab w:val="left" w:pos="567"/>
        </w:tabs>
        <w:rPr>
          <w:rFonts w:ascii="Times New Roman" w:hAnsi="Times New Roman"/>
          <w:sz w:val="24"/>
          <w:szCs w:val="24"/>
          <w:lang w:val="ru-RU"/>
        </w:rPr>
      </w:pPr>
      <w:r w:rsidRPr="00042E49">
        <w:rPr>
          <w:rFonts w:ascii="Times New Roman" w:hAnsi="Times New Roman"/>
          <w:sz w:val="24"/>
          <w:szCs w:val="24"/>
          <w:lang w:val="ru-RU"/>
        </w:rPr>
        <w:t>Теңіздегі газкаротаждық станция</w:t>
      </w:r>
      <w:r w:rsidR="00DD62B6" w:rsidRPr="00042E49">
        <w:rPr>
          <w:rFonts w:ascii="Times New Roman" w:hAnsi="Times New Roman"/>
          <w:sz w:val="24"/>
          <w:szCs w:val="24"/>
          <w:lang w:val="ru-RU"/>
        </w:rPr>
        <w:t>ға қойылатын талаптар</w:t>
      </w:r>
      <w:r w:rsidRPr="00042E49">
        <w:rPr>
          <w:rFonts w:ascii="Times New Roman" w:hAnsi="Times New Roman"/>
          <w:sz w:val="24"/>
          <w:szCs w:val="24"/>
          <w:lang w:val="ru-RU"/>
        </w:rPr>
        <w:t>:</w:t>
      </w:r>
    </w:p>
    <w:p w14:paraId="6ABCDFB7" w14:textId="77777777" w:rsidR="00020CDA" w:rsidRPr="00042E49" w:rsidRDefault="00020CDA" w:rsidP="00042E49">
      <w:pPr>
        <w:numPr>
          <w:ilvl w:val="0"/>
          <w:numId w:val="57"/>
        </w:numPr>
        <w:tabs>
          <w:tab w:val="clear" w:pos="1080"/>
          <w:tab w:val="left" w:pos="0"/>
          <w:tab w:val="left" w:pos="567"/>
          <w:tab w:val="left" w:pos="216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Газкаротаждық станция қауіпсіздік талаптарына және теңіз қондырғысында орналастыру үшін инженерлік-техникалық талаптарға сәйкес болуға тиіс;</w:t>
      </w:r>
      <w:r w:rsidR="00DD62B6" w:rsidRPr="00042E49">
        <w:rPr>
          <w:rFonts w:ascii="Times New Roman" w:hAnsi="Times New Roman"/>
          <w:sz w:val="24"/>
          <w:szCs w:val="24"/>
          <w:lang w:val="kk-KZ"/>
        </w:rPr>
        <w:t xml:space="preserve"> Сонымен қатар теңіздегі каротаж станциясының жұмыс кеңістігін станцияға кіретін негізгі кіру жолынан бөліп тұратын бөлек кеңістігі болуы тиіс.</w:t>
      </w:r>
    </w:p>
    <w:p w14:paraId="6ADF6112" w14:textId="77777777" w:rsidR="00020CDA" w:rsidRPr="00042E49" w:rsidRDefault="00020CDA" w:rsidP="00042E49">
      <w:pPr>
        <w:numPr>
          <w:ilvl w:val="0"/>
          <w:numId w:val="57"/>
        </w:numPr>
        <w:tabs>
          <w:tab w:val="clear" w:pos="1080"/>
          <w:tab w:val="left" w:pos="0"/>
          <w:tab w:val="left" w:pos="567"/>
          <w:tab w:val="left" w:pos="216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Рұқсат етілген жағдайларда станция бұрғылау қондырғысының электр қорегі ажыратылған жағдайда есептеу жабдығы мен деректер мониторингі жабдығының жұмысын қамтамасыз ететін үздіксіз қорек көзімен жабдықталуға тиіс.  </w:t>
      </w:r>
    </w:p>
    <w:p w14:paraId="169BD778"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Учаскеде пайдалану үшін </w:t>
      </w:r>
      <w:r w:rsidRPr="00042E49">
        <w:rPr>
          <w:rFonts w:ascii="Times New Roman" w:hAnsi="Times New Roman"/>
          <w:sz w:val="24"/>
          <w:szCs w:val="24"/>
          <w:lang w:val="kk-KZ"/>
        </w:rPr>
        <w:t>К</w:t>
      </w:r>
      <w:r w:rsidRPr="00042E49">
        <w:rPr>
          <w:rFonts w:ascii="Times New Roman" w:hAnsi="Times New Roman"/>
          <w:sz w:val="24"/>
          <w:szCs w:val="24"/>
          <w:lang w:val="ru-RU"/>
        </w:rPr>
        <w:t xml:space="preserve">өмірсутектерді табу жүйесімен қамтамасыз етілуге тиіс. </w:t>
      </w:r>
    </w:p>
    <w:p w14:paraId="73A5C7AB"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Қорғаныш жабдығымен қамтамасыз етілуге тиіс.</w:t>
      </w:r>
    </w:p>
    <w:p w14:paraId="39E9EA5A"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ru-RU"/>
        </w:rPr>
        <w:t>Сыртқы жабдыққа жабдықтың ұшқынға қауіпсіздігін қамтамасыз ететін қорғаныш қоршаулары орнатылуға тиіс.</w:t>
      </w:r>
      <w:r w:rsidRPr="00042E49">
        <w:rPr>
          <w:rFonts w:ascii="Times New Roman" w:hAnsi="Times New Roman"/>
          <w:sz w:val="24"/>
          <w:szCs w:val="24"/>
          <w:lang w:val="kk-KZ"/>
        </w:rPr>
        <w:t xml:space="preserve"> Барлық жүйелердің құрылымы мен қондырылуы ұлттық және халықаралық нормаларға сәйкес болуға тиіс. </w:t>
      </w:r>
    </w:p>
    <w:p w14:paraId="5DD042A7"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Жарылыстан қорғауға арналған үдете үрлеу жүйесі қосарлы ауа баптау жүйесін пайдалану арқылы таза ауа тоғыту және тұрақты температураны ұстап тұру жолымен қондырғының ішкі бөлімшелерінің жарылысқауіпсіздігін қамтамасыз етуге тиіс. Үдете үрлеу жүйесіне ауа дірілелек қондырғысы учаскесінен қауіпсіз қашықтықтан алынуға тиіс. Қондырғыға арналған барлық құбырларды Мердігер береді.</w:t>
      </w:r>
    </w:p>
    <w:p w14:paraId="1999F735"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Жабдықтың ішкі компоненттерінің құрылымы модульдік болуға тиіс. Жекелеген стандартты панельдер калибрлеу және қызмет көрсету үшін фронтальдық қолжетімділікті қамтамасыз ететін тіреулерде орналасуға тиіс.</w:t>
      </w:r>
    </w:p>
    <w:p w14:paraId="42AD6D5E"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Станция мен бұрғылау қондырғысы стратегиялық пункттерінің арасында байланыс орнату үшін станция телефон жүйесімен немесе интеркоммен жабдықталуға тиіс.</w:t>
      </w:r>
    </w:p>
    <w:p w14:paraId="12498312"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Станцияда қосалқы бөлшектер мен шығыс материалдарын сақтауға арналған сыйымдылығы жеткілікті бөлімшелер болуға тиіс.</w:t>
      </w:r>
    </w:p>
    <w:p w14:paraId="29360DCD" w14:textId="77777777" w:rsidR="00DD62B6" w:rsidRPr="00042E49" w:rsidRDefault="00DD62B6"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Станцияда тосын жағдайларды қолданылатын апаттық шығу жолы болуы тиіс.</w:t>
      </w:r>
    </w:p>
    <w:p w14:paraId="19BC3729"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Станцияда Мердігердің персоналына арналған жұмыс орындарымен қатар Тапсырысшының өкілі мен мынадай жабдық:</w:t>
      </w:r>
    </w:p>
    <w:p w14:paraId="649CD085" w14:textId="77777777" w:rsidR="00020CDA" w:rsidRPr="00042E49" w:rsidRDefault="00020CDA" w:rsidP="00020CDA">
      <w:pPr>
        <w:numPr>
          <w:ilvl w:val="0"/>
          <w:numId w:val="12"/>
        </w:numPr>
        <w:tabs>
          <w:tab w:val="clear" w:pos="1080"/>
          <w:tab w:val="clear" w:pos="180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Микроскопқа және Тапсырысшының қосалқы жабдығына арналған кеңістік.</w:t>
      </w:r>
    </w:p>
    <w:p w14:paraId="6EF87A18" w14:textId="77777777" w:rsidR="00020CDA" w:rsidRPr="00042E49" w:rsidRDefault="00020CDA" w:rsidP="00020CDA">
      <w:pPr>
        <w:numPr>
          <w:ilvl w:val="0"/>
          <w:numId w:val="12"/>
        </w:numPr>
        <w:tabs>
          <w:tab w:val="clear" w:pos="1080"/>
          <w:tab w:val="clear" w:pos="180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Анықтамалық құжаттама мен алынған ақпаратты сақтауға арналған суырмалы жәшіктер.</w:t>
      </w:r>
    </w:p>
    <w:p w14:paraId="4D70ED9E" w14:textId="77777777" w:rsidR="00020CDA" w:rsidRPr="00042E49" w:rsidRDefault="00020CDA" w:rsidP="00042E49">
      <w:pPr>
        <w:numPr>
          <w:ilvl w:val="0"/>
          <w:numId w:val="57"/>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Қабылдағыш өлшеу ыдыстарында бұрғылау ерітіндісінің деңгейі мен көлемін бақылауға арналған электрондық бергіштер (сенсорлар).</w:t>
      </w:r>
    </w:p>
    <w:p w14:paraId="0058ACD4" w14:textId="77777777" w:rsidR="00A042E3" w:rsidRPr="00042E49" w:rsidRDefault="00020CDA" w:rsidP="00020CDA">
      <w:pPr>
        <w:numPr>
          <w:ilvl w:val="0"/>
          <w:numId w:val="12"/>
        </w:numPr>
        <w:tabs>
          <w:tab w:val="clear" w:pos="1080"/>
          <w:tab w:val="clear" w:pos="180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Зертханалық орындықтар мен креслолар</w:t>
      </w:r>
    </w:p>
    <w:p w14:paraId="64EB001A" w14:textId="77777777" w:rsidR="00020CDA" w:rsidRPr="00042E49" w:rsidRDefault="00A042E3" w:rsidP="00020CDA">
      <w:pPr>
        <w:numPr>
          <w:ilvl w:val="0"/>
          <w:numId w:val="12"/>
        </w:numPr>
        <w:tabs>
          <w:tab w:val="clear" w:pos="1080"/>
          <w:tab w:val="clear" w:pos="180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Теңіз станциясы Қызметтерді орындау кезінде қолданылатын химимялық реагенттерді сақтауға арналған жабылатын шкафпен/жәшікпен жабдықталуы тиіс.</w:t>
      </w:r>
      <w:r w:rsidR="00020CDA" w:rsidRPr="00042E49">
        <w:rPr>
          <w:rFonts w:ascii="Times New Roman" w:hAnsi="Times New Roman"/>
          <w:sz w:val="24"/>
          <w:szCs w:val="24"/>
          <w:lang w:val="kk-KZ"/>
        </w:rPr>
        <w:t xml:space="preserve"> </w:t>
      </w:r>
    </w:p>
    <w:p w14:paraId="266FE367" w14:textId="77777777" w:rsidR="00020CDA" w:rsidRPr="00042E49" w:rsidRDefault="00A042E3" w:rsidP="00042E49">
      <w:pPr>
        <w:pStyle w:val="afc"/>
        <w:numPr>
          <w:ilvl w:val="1"/>
          <w:numId w:val="58"/>
        </w:numPr>
        <w:tabs>
          <w:tab w:val="left" w:pos="0"/>
          <w:tab w:val="left" w:pos="567"/>
        </w:tabs>
        <w:spacing w:line="240" w:lineRule="auto"/>
        <w:rPr>
          <w:rFonts w:ascii="Times New Roman" w:hAnsi="Times New Roman"/>
          <w:b/>
          <w:sz w:val="24"/>
          <w:szCs w:val="24"/>
          <w:lang w:val="kk-KZ"/>
        </w:rPr>
      </w:pPr>
      <w:r w:rsidRPr="00042E49">
        <w:rPr>
          <w:rFonts w:ascii="Times New Roman" w:hAnsi="Times New Roman"/>
          <w:b/>
          <w:sz w:val="24"/>
          <w:szCs w:val="24"/>
          <w:lang w:val="kk-KZ"/>
        </w:rPr>
        <w:t xml:space="preserve"> тармақтың талаптарына сәйкес Мердігердің ұсынысы.</w:t>
      </w:r>
    </w:p>
    <w:p w14:paraId="2D73B53E" w14:textId="77777777" w:rsidR="00A042E3" w:rsidRPr="00042E49" w:rsidRDefault="00A042E3" w:rsidP="00F03B67">
      <w:pPr>
        <w:pStyle w:val="afc"/>
        <w:tabs>
          <w:tab w:val="left" w:pos="0"/>
          <w:tab w:val="left" w:pos="567"/>
        </w:tabs>
        <w:spacing w:line="240" w:lineRule="auto"/>
        <w:ind w:left="420"/>
        <w:rPr>
          <w:rFonts w:ascii="Times New Roman" w:hAnsi="Times New Roman"/>
          <w:sz w:val="24"/>
          <w:szCs w:val="24"/>
          <w:lang w:val="kk-KZ"/>
        </w:rPr>
      </w:pPr>
    </w:p>
    <w:p w14:paraId="4AFCE8A9" w14:textId="77777777" w:rsidR="00A042E3" w:rsidRPr="00042E49" w:rsidRDefault="00A042E3" w:rsidP="00F03B67">
      <w:pPr>
        <w:pStyle w:val="afc"/>
        <w:tabs>
          <w:tab w:val="left" w:pos="0"/>
          <w:tab w:val="left" w:pos="567"/>
        </w:tabs>
        <w:spacing w:line="240" w:lineRule="auto"/>
        <w:ind w:left="420"/>
        <w:rPr>
          <w:rFonts w:ascii="Times New Roman" w:hAnsi="Times New Roman"/>
          <w:sz w:val="24"/>
          <w:szCs w:val="24"/>
          <w:lang w:val="kk-KZ"/>
        </w:rPr>
      </w:pPr>
    </w:p>
    <w:p w14:paraId="63766CC4" w14:textId="77777777" w:rsidR="00020CDA" w:rsidRPr="00042E49" w:rsidRDefault="00020CDA" w:rsidP="00042E49">
      <w:pPr>
        <w:numPr>
          <w:ilvl w:val="1"/>
          <w:numId w:val="58"/>
        </w:numPr>
        <w:tabs>
          <w:tab w:val="clear" w:pos="1080"/>
          <w:tab w:val="left" w:pos="0"/>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 xml:space="preserve">Қызметтерді көрсеткен кезде қойнауқат сипаттамасын қалыпты бағалау үшін ұсынылатын </w:t>
      </w:r>
      <w:r w:rsidR="00A042E3" w:rsidRPr="00042E49">
        <w:rPr>
          <w:rFonts w:ascii="Times New Roman" w:hAnsi="Times New Roman"/>
          <w:sz w:val="24"/>
          <w:szCs w:val="24"/>
          <w:lang w:val="kk-KZ"/>
        </w:rPr>
        <w:t xml:space="preserve">теңіздегі газкаротажды станцияның </w:t>
      </w:r>
      <w:r w:rsidRPr="00042E49">
        <w:rPr>
          <w:rFonts w:ascii="Times New Roman" w:hAnsi="Times New Roman"/>
          <w:sz w:val="24"/>
          <w:szCs w:val="24"/>
          <w:lang w:val="kk-KZ"/>
        </w:rPr>
        <w:t>жабды</w:t>
      </w:r>
      <w:r w:rsidR="00A042E3" w:rsidRPr="00042E49">
        <w:rPr>
          <w:rFonts w:ascii="Times New Roman" w:hAnsi="Times New Roman"/>
          <w:sz w:val="24"/>
          <w:szCs w:val="24"/>
          <w:lang w:val="kk-KZ"/>
        </w:rPr>
        <w:t>ғы</w:t>
      </w:r>
      <w:r w:rsidRPr="00042E49">
        <w:rPr>
          <w:rFonts w:ascii="Times New Roman" w:hAnsi="Times New Roman"/>
          <w:sz w:val="24"/>
          <w:szCs w:val="24"/>
          <w:lang w:val="kk-KZ"/>
        </w:rPr>
        <w:t xml:space="preserve"> мыналар</w:t>
      </w:r>
      <w:r w:rsidR="00A042E3" w:rsidRPr="00042E49">
        <w:rPr>
          <w:rFonts w:ascii="Times New Roman" w:hAnsi="Times New Roman"/>
          <w:sz w:val="24"/>
          <w:szCs w:val="24"/>
          <w:lang w:val="kk-KZ"/>
        </w:rPr>
        <w:t>ды қамтиды, бірақ олармен шектелмейді</w:t>
      </w:r>
      <w:r w:rsidRPr="00042E49">
        <w:rPr>
          <w:rFonts w:ascii="Times New Roman" w:hAnsi="Times New Roman"/>
          <w:sz w:val="24"/>
          <w:szCs w:val="24"/>
          <w:lang w:val="kk-KZ"/>
        </w:rPr>
        <w:t>:</w:t>
      </w:r>
    </w:p>
    <w:p w14:paraId="51377F15" w14:textId="77777777" w:rsidR="00020CDA" w:rsidRPr="00042E49" w:rsidRDefault="00020CDA" w:rsidP="00F03B67">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bl>
      <w:tblPr>
        <w:tblStyle w:val="aff0"/>
        <w:tblW w:w="0" w:type="auto"/>
        <w:tblLook w:val="04A0" w:firstRow="1" w:lastRow="0" w:firstColumn="1" w:lastColumn="0" w:noHBand="0" w:noVBand="1"/>
      </w:tblPr>
      <w:tblGrid>
        <w:gridCol w:w="704"/>
        <w:gridCol w:w="5527"/>
        <w:gridCol w:w="3116"/>
      </w:tblGrid>
      <w:tr w:rsidR="00A042E3" w:rsidRPr="00E17136" w14:paraId="65C3051F" w14:textId="77777777" w:rsidTr="00844B8B">
        <w:tc>
          <w:tcPr>
            <w:tcW w:w="704" w:type="dxa"/>
          </w:tcPr>
          <w:p w14:paraId="59132756"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rPr>
            </w:pPr>
            <w:r w:rsidRPr="00042E49">
              <w:rPr>
                <w:rFonts w:ascii="Times New Roman" w:hAnsi="Times New Roman"/>
                <w:b/>
                <w:sz w:val="24"/>
                <w:szCs w:val="24"/>
              </w:rPr>
              <w:t>#</w:t>
            </w:r>
          </w:p>
        </w:tc>
        <w:tc>
          <w:tcPr>
            <w:tcW w:w="5527" w:type="dxa"/>
          </w:tcPr>
          <w:p w14:paraId="4ED8FEDC"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 xml:space="preserve">Жабдықтың атауы </w:t>
            </w:r>
          </w:p>
        </w:tc>
        <w:tc>
          <w:tcPr>
            <w:tcW w:w="3116" w:type="dxa"/>
          </w:tcPr>
          <w:p w14:paraId="75B617FC"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1.21 тармақтың талаптарына сәйкес Мердігердің ұсынысы:</w:t>
            </w:r>
          </w:p>
        </w:tc>
      </w:tr>
      <w:tr w:rsidR="00A042E3" w:rsidRPr="00E17136" w14:paraId="166C4175" w14:textId="77777777" w:rsidTr="00844B8B">
        <w:tc>
          <w:tcPr>
            <w:tcW w:w="704" w:type="dxa"/>
          </w:tcPr>
          <w:p w14:paraId="05A869BB"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1</w:t>
            </w:r>
          </w:p>
        </w:tc>
        <w:tc>
          <w:tcPr>
            <w:tcW w:w="5527" w:type="dxa"/>
          </w:tcPr>
          <w:p w14:paraId="28ECDAE4" w14:textId="172CEADD" w:rsidR="00A042E3" w:rsidRPr="00042E49" w:rsidRDefault="00496787" w:rsidP="000011E4">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Цифрлық камерасымен бірге </w:t>
            </w:r>
            <w:r w:rsidR="00A042E3" w:rsidRPr="00042E49">
              <w:rPr>
                <w:rFonts w:ascii="Times New Roman" w:hAnsi="Times New Roman"/>
                <w:sz w:val="24"/>
                <w:szCs w:val="24"/>
                <w:lang w:val="kk-KZ"/>
              </w:rPr>
              <w:t xml:space="preserve">10х30 ұлғайтатын бинокулярлық микроскоп </w:t>
            </w:r>
            <w:r w:rsidRPr="00042E49">
              <w:rPr>
                <w:rFonts w:ascii="Times New Roman" w:hAnsi="Times New Roman"/>
                <w:sz w:val="24"/>
                <w:szCs w:val="24"/>
                <w:lang w:val="kk-KZ"/>
              </w:rPr>
              <w:t>немесе оның эквиваленті (микроскопқа жалғанған цифрлік камера әр сынаманың немесе перспективті жер қыртыстарында алынған сынамалардың масштабты суретін керек кезде жазып алу үшін қажет. Цифрлі суреттің ұлгаймы</w:t>
            </w:r>
            <w:r w:rsidR="000011E4" w:rsidRPr="00042E49">
              <w:rPr>
                <w:rFonts w:ascii="Times New Roman" w:hAnsi="Times New Roman"/>
                <w:sz w:val="24"/>
                <w:szCs w:val="24"/>
                <w:lang w:val="kk-KZ"/>
              </w:rPr>
              <w:t xml:space="preserve"> пайдаланушының фото суретті ұлгайтқанда бөлек ұнтақтардың, ұнтақ құрылымдарын және оларды анықтау үшін </w:t>
            </w:r>
            <w:r w:rsidRPr="00042E49">
              <w:rPr>
                <w:rFonts w:ascii="Times New Roman" w:hAnsi="Times New Roman"/>
                <w:sz w:val="24"/>
                <w:szCs w:val="24"/>
                <w:lang w:val="kk-KZ"/>
              </w:rPr>
              <w:t xml:space="preserve"> минимум 2400 нутке</w:t>
            </w:r>
            <w:r w:rsidR="000011E4" w:rsidRPr="00042E49">
              <w:rPr>
                <w:rFonts w:ascii="Times New Roman" w:hAnsi="Times New Roman"/>
                <w:sz w:val="24"/>
                <w:szCs w:val="24"/>
                <w:lang w:val="kk-KZ"/>
              </w:rPr>
              <w:t xml:space="preserve"> дюймнен кем емес болуы қажет</w:t>
            </w:r>
            <w:r w:rsidRPr="00042E49">
              <w:rPr>
                <w:rFonts w:ascii="Times New Roman" w:hAnsi="Times New Roman"/>
                <w:sz w:val="24"/>
                <w:szCs w:val="24"/>
                <w:lang w:val="kk-KZ"/>
              </w:rPr>
              <w:t xml:space="preserve">  ) </w:t>
            </w:r>
          </w:p>
        </w:tc>
        <w:tc>
          <w:tcPr>
            <w:tcW w:w="3116" w:type="dxa"/>
          </w:tcPr>
          <w:p w14:paraId="219619E6"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E17136" w14:paraId="3F67C951" w14:textId="77777777" w:rsidTr="00844B8B">
        <w:tc>
          <w:tcPr>
            <w:tcW w:w="704" w:type="dxa"/>
          </w:tcPr>
          <w:p w14:paraId="5217E21F"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2</w:t>
            </w:r>
          </w:p>
        </w:tc>
        <w:tc>
          <w:tcPr>
            <w:tcW w:w="5527" w:type="dxa"/>
          </w:tcPr>
          <w:p w14:paraId="794A9713" w14:textId="0E005238" w:rsidR="00A042E3" w:rsidRPr="00042E49" w:rsidRDefault="00A042E3" w:rsidP="000011E4">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Ультракүлгін флуороскоп</w:t>
            </w:r>
            <w:r w:rsidR="000011E4" w:rsidRPr="00042E49">
              <w:rPr>
                <w:rFonts w:ascii="Times New Roman" w:hAnsi="Times New Roman"/>
                <w:sz w:val="24"/>
                <w:szCs w:val="24"/>
                <w:lang w:val="kk-KZ"/>
              </w:rPr>
              <w:t xml:space="preserve"> және флюороскопиялық анализ үшін хим. реагенттер (трихлорэтилен немесе оған ұқсас еріткіштер қолданбауы қажет)</w:t>
            </w:r>
          </w:p>
        </w:tc>
        <w:tc>
          <w:tcPr>
            <w:tcW w:w="3116" w:type="dxa"/>
          </w:tcPr>
          <w:p w14:paraId="3D92AF9C"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E17136" w14:paraId="6E73AEFB" w14:textId="77777777" w:rsidTr="00844B8B">
        <w:tc>
          <w:tcPr>
            <w:tcW w:w="704" w:type="dxa"/>
          </w:tcPr>
          <w:p w14:paraId="0BA2F382"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3</w:t>
            </w:r>
          </w:p>
        </w:tc>
        <w:tc>
          <w:tcPr>
            <w:tcW w:w="5527" w:type="dxa"/>
          </w:tcPr>
          <w:p w14:paraId="056475DB" w14:textId="1208D90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Құжаттарды көшірмелеуге арналған жабдық, сканер, принтер</w:t>
            </w:r>
            <w:r w:rsidR="000011E4" w:rsidRPr="00042E49">
              <w:rPr>
                <w:rFonts w:ascii="Times New Roman" w:hAnsi="Times New Roman"/>
                <w:sz w:val="24"/>
                <w:szCs w:val="24"/>
                <w:lang w:val="kk-KZ"/>
              </w:rPr>
              <w:t xml:space="preserve"> және кеңсе жабдықтары (кеңсе жабдықтары, жуылмайтын маркерлер (қызыл, көк, қара), геотехникалық диаграммалар, көшіргі қағаз және т.б.)</w:t>
            </w:r>
          </w:p>
        </w:tc>
        <w:tc>
          <w:tcPr>
            <w:tcW w:w="3116" w:type="dxa"/>
          </w:tcPr>
          <w:p w14:paraId="7A0A0BCD"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042E49" w14:paraId="50850160" w14:textId="77777777" w:rsidTr="00844B8B">
        <w:tc>
          <w:tcPr>
            <w:tcW w:w="704" w:type="dxa"/>
          </w:tcPr>
          <w:p w14:paraId="670CC898"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4</w:t>
            </w:r>
          </w:p>
        </w:tc>
        <w:tc>
          <w:tcPr>
            <w:tcW w:w="5527" w:type="dxa"/>
          </w:tcPr>
          <w:p w14:paraId="70786155"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Үлгілерге арналған пеш</w:t>
            </w:r>
          </w:p>
        </w:tc>
        <w:tc>
          <w:tcPr>
            <w:tcW w:w="3116" w:type="dxa"/>
          </w:tcPr>
          <w:p w14:paraId="553AEC38"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E17136" w14:paraId="1F3E3B7F" w14:textId="77777777" w:rsidTr="00844B8B">
        <w:tc>
          <w:tcPr>
            <w:tcW w:w="704" w:type="dxa"/>
          </w:tcPr>
          <w:p w14:paraId="1992A255"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5</w:t>
            </w:r>
          </w:p>
        </w:tc>
        <w:tc>
          <w:tcPr>
            <w:tcW w:w="5527" w:type="dxa"/>
          </w:tcPr>
          <w:p w14:paraId="296A6448" w14:textId="77777777" w:rsidR="00A042E3" w:rsidRPr="00E13ECA" w:rsidRDefault="00A042E3" w:rsidP="00A042E3">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Каротаж диаграммасын құруға арналғ</w:t>
            </w:r>
            <w:r w:rsidRPr="00E13ECA">
              <w:rPr>
                <w:rFonts w:ascii="Times New Roman" w:hAnsi="Times New Roman"/>
                <w:sz w:val="24"/>
                <w:szCs w:val="24"/>
                <w:lang w:val="kk-KZ"/>
              </w:rPr>
              <w:t>ан қолайлы бағдарламалық жасақтама</w:t>
            </w:r>
          </w:p>
        </w:tc>
        <w:tc>
          <w:tcPr>
            <w:tcW w:w="3116" w:type="dxa"/>
          </w:tcPr>
          <w:p w14:paraId="7195E9FB" w14:textId="77777777" w:rsidR="00A042E3" w:rsidRPr="00E13ECA"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E17136" w14:paraId="163D40C8" w14:textId="77777777" w:rsidTr="00844B8B">
        <w:tc>
          <w:tcPr>
            <w:tcW w:w="704" w:type="dxa"/>
          </w:tcPr>
          <w:p w14:paraId="317D2D9C"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6</w:t>
            </w:r>
          </w:p>
        </w:tc>
        <w:tc>
          <w:tcPr>
            <w:tcW w:w="5527" w:type="dxa"/>
          </w:tcPr>
          <w:p w14:paraId="2A4B9589"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Бұрғылау қойыртпағын талдауға арналған химиялық және геологиялық жабдық</w:t>
            </w:r>
          </w:p>
        </w:tc>
        <w:tc>
          <w:tcPr>
            <w:tcW w:w="3116" w:type="dxa"/>
          </w:tcPr>
          <w:p w14:paraId="30B476C5"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042E3" w:rsidRPr="00E17136" w14:paraId="374E2436" w14:textId="77777777" w:rsidTr="00844B8B">
        <w:tc>
          <w:tcPr>
            <w:tcW w:w="704" w:type="dxa"/>
          </w:tcPr>
          <w:p w14:paraId="46EAEAA2"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7</w:t>
            </w:r>
          </w:p>
        </w:tc>
        <w:tc>
          <w:tcPr>
            <w:tcW w:w="5527" w:type="dxa"/>
          </w:tcPr>
          <w:p w14:paraId="3D38289C"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Тақтатасты саздардың тығыздығын айқындауға арналған жиынтық</w:t>
            </w:r>
          </w:p>
        </w:tc>
        <w:tc>
          <w:tcPr>
            <w:tcW w:w="3116" w:type="dxa"/>
          </w:tcPr>
          <w:p w14:paraId="2E7AC7C2"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042E3" w:rsidRPr="00042E49" w14:paraId="4FDA87BB" w14:textId="77777777" w:rsidTr="00844B8B">
        <w:tc>
          <w:tcPr>
            <w:tcW w:w="704" w:type="dxa"/>
          </w:tcPr>
          <w:p w14:paraId="4BCFF113"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8</w:t>
            </w:r>
          </w:p>
        </w:tc>
        <w:tc>
          <w:tcPr>
            <w:tcW w:w="5527" w:type="dxa"/>
          </w:tcPr>
          <w:p w14:paraId="03604E5B"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Портативтік қарсылық өлшегіш</w:t>
            </w:r>
          </w:p>
        </w:tc>
        <w:tc>
          <w:tcPr>
            <w:tcW w:w="3116" w:type="dxa"/>
          </w:tcPr>
          <w:p w14:paraId="20AAB47B"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042E3" w:rsidRPr="00042E49" w14:paraId="7A87FFEB" w14:textId="77777777" w:rsidTr="00844B8B">
        <w:tc>
          <w:tcPr>
            <w:tcW w:w="704" w:type="dxa"/>
          </w:tcPr>
          <w:p w14:paraId="0D9601DB"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9</w:t>
            </w:r>
          </w:p>
        </w:tc>
        <w:tc>
          <w:tcPr>
            <w:tcW w:w="5527" w:type="dxa"/>
          </w:tcPr>
          <w:p w14:paraId="4ED1D7C5"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 xml:space="preserve">Монокальциметр. </w:t>
            </w:r>
          </w:p>
        </w:tc>
        <w:tc>
          <w:tcPr>
            <w:tcW w:w="3116" w:type="dxa"/>
          </w:tcPr>
          <w:p w14:paraId="634F76A8"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042E3" w:rsidRPr="00042E49" w14:paraId="10D20002" w14:textId="77777777" w:rsidTr="00844B8B">
        <w:tc>
          <w:tcPr>
            <w:tcW w:w="704" w:type="dxa"/>
          </w:tcPr>
          <w:p w14:paraId="4E71C1FF"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10</w:t>
            </w:r>
          </w:p>
        </w:tc>
        <w:tc>
          <w:tcPr>
            <w:tcW w:w="5527" w:type="dxa"/>
          </w:tcPr>
          <w:p w14:paraId="7D2C3591" w14:textId="77777777" w:rsidR="00A042E3" w:rsidRPr="00042E49" w:rsidRDefault="00A042E3" w:rsidP="00A042E3">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Сынама өңдеуге арналған қалақтар</w:t>
            </w:r>
          </w:p>
        </w:tc>
        <w:tc>
          <w:tcPr>
            <w:tcW w:w="3116" w:type="dxa"/>
          </w:tcPr>
          <w:p w14:paraId="240FE507"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042E3" w:rsidRPr="00E17136" w14:paraId="1C7B5895" w14:textId="77777777" w:rsidTr="00844B8B">
        <w:tc>
          <w:tcPr>
            <w:tcW w:w="704" w:type="dxa"/>
          </w:tcPr>
          <w:p w14:paraId="6357049F"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11</w:t>
            </w:r>
          </w:p>
        </w:tc>
        <w:tc>
          <w:tcPr>
            <w:tcW w:w="5527" w:type="dxa"/>
          </w:tcPr>
          <w:p w14:paraId="1C5934EF" w14:textId="78A12C3C" w:rsidR="00A042E3" w:rsidRPr="00042E49" w:rsidRDefault="00A042E3" w:rsidP="004625BC">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Әйнек ыдыс</w:t>
            </w:r>
            <w:r w:rsidR="000011E4" w:rsidRPr="00042E49">
              <w:rPr>
                <w:rFonts w:ascii="Times New Roman" w:hAnsi="Times New Roman"/>
                <w:sz w:val="24"/>
                <w:szCs w:val="24"/>
                <w:lang w:val="ru-RU"/>
              </w:rPr>
              <w:t>, керамикалық поднос</w:t>
            </w:r>
            <w:r w:rsidRPr="00042E49">
              <w:rPr>
                <w:rFonts w:ascii="Times New Roman" w:hAnsi="Times New Roman"/>
                <w:sz w:val="24"/>
                <w:szCs w:val="24"/>
                <w:lang w:val="ru-RU"/>
              </w:rPr>
              <w:t xml:space="preserve"> және химреагенттер</w:t>
            </w:r>
            <w:r w:rsidR="000011E4" w:rsidRPr="00042E49">
              <w:rPr>
                <w:rFonts w:ascii="Times New Roman" w:hAnsi="Times New Roman"/>
                <w:sz w:val="24"/>
                <w:szCs w:val="24"/>
                <w:lang w:val="ru-RU"/>
              </w:rPr>
              <w:t xml:space="preserve"> (</w:t>
            </w:r>
            <w:r w:rsidR="000011E4" w:rsidRPr="00042E49">
              <w:rPr>
                <w:rFonts w:ascii="Times New Roman" w:hAnsi="Times New Roman"/>
                <w:sz w:val="24"/>
                <w:szCs w:val="24"/>
                <w:lang w:val="kk-KZ"/>
              </w:rPr>
              <w:t>хлорлы-сутегі қышқылы, ализарин, фенолфталеин, және т.б. Сонымен қатар қысқаш</w:t>
            </w:r>
            <w:r w:rsidR="004625BC" w:rsidRPr="00042E49">
              <w:rPr>
                <w:rFonts w:ascii="Times New Roman" w:hAnsi="Times New Roman"/>
                <w:sz w:val="24"/>
                <w:szCs w:val="24"/>
                <w:lang w:val="kk-KZ"/>
              </w:rPr>
              <w:t>, тістеуіш, тау жыныстарының гранулометриялық құрамын және түсін анықтауға арналған палеткалар және т.б.</w:t>
            </w:r>
            <w:r w:rsidR="000011E4" w:rsidRPr="00042E49">
              <w:rPr>
                <w:rFonts w:ascii="Times New Roman" w:hAnsi="Times New Roman"/>
                <w:sz w:val="24"/>
                <w:szCs w:val="24"/>
                <w:lang w:val="ru-RU"/>
              </w:rPr>
              <w:t>)</w:t>
            </w:r>
          </w:p>
        </w:tc>
        <w:tc>
          <w:tcPr>
            <w:tcW w:w="3116" w:type="dxa"/>
          </w:tcPr>
          <w:p w14:paraId="25508141"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4625BC" w:rsidRPr="00E17136" w14:paraId="25B7C843" w14:textId="77777777" w:rsidTr="00844B8B">
        <w:tc>
          <w:tcPr>
            <w:tcW w:w="704" w:type="dxa"/>
          </w:tcPr>
          <w:p w14:paraId="491C0042" w14:textId="1570CD69" w:rsidR="004625BC" w:rsidRPr="00042E49" w:rsidRDefault="004625BC"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12</w:t>
            </w:r>
          </w:p>
        </w:tc>
        <w:tc>
          <w:tcPr>
            <w:tcW w:w="5527" w:type="dxa"/>
          </w:tcPr>
          <w:p w14:paraId="5242ADDB" w14:textId="0C6456C5" w:rsidR="004625BC" w:rsidRPr="00042E49" w:rsidRDefault="004625BC" w:rsidP="004625BC">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Керн материалдарымен жұмыс жасауға арналған жиын (</w:t>
            </w:r>
            <w:r w:rsidRPr="00042E49">
              <w:rPr>
                <w:rFonts w:ascii="Times New Roman" w:hAnsi="Times New Roman"/>
                <w:sz w:val="24"/>
                <w:szCs w:val="24"/>
                <w:lang w:val="kk-KZ"/>
              </w:rPr>
              <w:t>балауыз ваннасы, балауыз, сары бор, қызыл және қара жуылмайтын маркерлер, тамақ орауға арналған қабық, жұқалтыр қабық, өлшеу таспасы, балға, кескіш, шегелер және т.б.</w:t>
            </w:r>
            <w:r w:rsidRPr="00042E49">
              <w:rPr>
                <w:rFonts w:ascii="Times New Roman" w:hAnsi="Times New Roman"/>
                <w:sz w:val="24"/>
                <w:szCs w:val="24"/>
                <w:lang w:val="ru-RU"/>
              </w:rPr>
              <w:t>)</w:t>
            </w:r>
          </w:p>
        </w:tc>
        <w:tc>
          <w:tcPr>
            <w:tcW w:w="3116" w:type="dxa"/>
          </w:tcPr>
          <w:p w14:paraId="63148824" w14:textId="77777777" w:rsidR="004625BC" w:rsidRPr="00042E49" w:rsidRDefault="004625BC"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4625BC" w:rsidRPr="00E17136" w14:paraId="04AB3771" w14:textId="77777777" w:rsidTr="00844B8B">
        <w:tc>
          <w:tcPr>
            <w:tcW w:w="704" w:type="dxa"/>
          </w:tcPr>
          <w:p w14:paraId="7C54FE91" w14:textId="3C48894B" w:rsidR="004625BC" w:rsidRPr="00042E49" w:rsidRDefault="004625BC"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13</w:t>
            </w:r>
          </w:p>
        </w:tc>
        <w:tc>
          <w:tcPr>
            <w:tcW w:w="5527" w:type="dxa"/>
          </w:tcPr>
          <w:p w14:paraId="63B6EB86" w14:textId="1643A61E" w:rsidR="004625BC" w:rsidRPr="00042E49" w:rsidRDefault="004625BC" w:rsidP="004625BC">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ru-RU"/>
              </w:rPr>
              <w:t>Калибрлеу газының жиыны (</w:t>
            </w:r>
            <w:r w:rsidRPr="00042E49">
              <w:rPr>
                <w:rFonts w:ascii="Times New Roman" w:hAnsi="Times New Roman"/>
                <w:sz w:val="24"/>
                <w:szCs w:val="24"/>
                <w:lang w:val="kk-KZ"/>
              </w:rPr>
              <w:t>кукірт сутегі, метан, газ қосындысы, көмірсутегі және т.б.</w:t>
            </w:r>
            <w:r w:rsidRPr="00042E49">
              <w:rPr>
                <w:rFonts w:ascii="Times New Roman" w:hAnsi="Times New Roman"/>
                <w:sz w:val="24"/>
                <w:szCs w:val="24"/>
                <w:lang w:val="ru-RU"/>
              </w:rPr>
              <w:t>)</w:t>
            </w:r>
          </w:p>
        </w:tc>
        <w:tc>
          <w:tcPr>
            <w:tcW w:w="3116" w:type="dxa"/>
          </w:tcPr>
          <w:p w14:paraId="7B764E6A" w14:textId="77777777" w:rsidR="004625BC" w:rsidRPr="00042E49" w:rsidRDefault="004625BC"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4625BC" w:rsidRPr="00E17136" w14:paraId="10E7533C" w14:textId="77777777" w:rsidTr="00844B8B">
        <w:tc>
          <w:tcPr>
            <w:tcW w:w="704" w:type="dxa"/>
          </w:tcPr>
          <w:p w14:paraId="6B99287D" w14:textId="45C7C528" w:rsidR="004625BC" w:rsidRPr="00042E49" w:rsidRDefault="004625BC"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r w:rsidRPr="00042E49">
              <w:rPr>
                <w:rFonts w:ascii="Times New Roman" w:hAnsi="Times New Roman"/>
                <w:sz w:val="24"/>
                <w:szCs w:val="24"/>
                <w:lang w:val="ru-RU"/>
              </w:rPr>
              <w:t>14</w:t>
            </w:r>
          </w:p>
        </w:tc>
        <w:tc>
          <w:tcPr>
            <w:tcW w:w="5527" w:type="dxa"/>
          </w:tcPr>
          <w:p w14:paraId="6DB33AB2" w14:textId="0D671BDA" w:rsidR="004625BC" w:rsidRPr="00042E49" w:rsidRDefault="004625BC" w:rsidP="00CF79F4">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ru-RU"/>
              </w:rPr>
              <w:t>150°</w:t>
            </w:r>
            <w:r w:rsidRPr="00042E49">
              <w:rPr>
                <w:rFonts w:ascii="Times New Roman" w:hAnsi="Times New Roman"/>
                <w:sz w:val="24"/>
                <w:szCs w:val="24"/>
              </w:rPr>
              <w:t>C</w:t>
            </w:r>
            <w:r w:rsidRPr="00042E49">
              <w:rPr>
                <w:rFonts w:ascii="Times New Roman" w:hAnsi="Times New Roman"/>
                <w:sz w:val="24"/>
                <w:szCs w:val="24"/>
                <w:lang w:val="kk-KZ"/>
              </w:rPr>
              <w:t xml:space="preserve">-қа дейін өлшейтін </w:t>
            </w:r>
            <w:r w:rsidR="00CF79F4" w:rsidRPr="00042E49">
              <w:rPr>
                <w:rFonts w:ascii="Times New Roman" w:hAnsi="Times New Roman"/>
                <w:sz w:val="24"/>
                <w:szCs w:val="24"/>
                <w:lang w:val="kk-KZ"/>
              </w:rPr>
              <w:t xml:space="preserve">термометрлер және АМИ бойынша </w:t>
            </w:r>
            <w:r w:rsidR="00CF79F4" w:rsidRPr="00042E49">
              <w:rPr>
                <w:rFonts w:ascii="Times New Roman" w:hAnsi="Times New Roman"/>
                <w:sz w:val="24"/>
                <w:szCs w:val="24"/>
                <w:lang w:val="ru-RU"/>
              </w:rPr>
              <w:t>10° -нан 60°-қа дейнгі.</w:t>
            </w:r>
            <w:r w:rsidR="00CF79F4" w:rsidRPr="00042E49">
              <w:rPr>
                <w:rFonts w:ascii="Times New Roman" w:hAnsi="Times New Roman"/>
                <w:sz w:val="24"/>
                <w:szCs w:val="24"/>
                <w:lang w:val="kk-KZ"/>
              </w:rPr>
              <w:t xml:space="preserve">тығыздық деңгейлерін өлшей алатын гидрометрлер </w:t>
            </w:r>
          </w:p>
        </w:tc>
        <w:tc>
          <w:tcPr>
            <w:tcW w:w="3116" w:type="dxa"/>
          </w:tcPr>
          <w:p w14:paraId="0FDF9F1A" w14:textId="77777777" w:rsidR="004625BC" w:rsidRPr="00042E49" w:rsidRDefault="004625BC"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bl>
    <w:p w14:paraId="430207EC" w14:textId="77777777" w:rsidR="00020CDA" w:rsidRPr="00042E49" w:rsidRDefault="00020CDA" w:rsidP="00020CDA">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p w14:paraId="3FF6C0A0" w14:textId="77777777" w:rsidR="00020CDA" w:rsidRPr="00042E49" w:rsidRDefault="00020CDA" w:rsidP="00042E49">
      <w:pPr>
        <w:numPr>
          <w:ilvl w:val="1"/>
          <w:numId w:val="58"/>
        </w:numPr>
        <w:tabs>
          <w:tab w:val="clear" w:pos="108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 xml:space="preserve">   Әр түрлі газдарды талдауға арналған газ мониторингі жабдығы мынадай жиынтықта ұсынылуға тиіс:</w:t>
      </w:r>
    </w:p>
    <w:tbl>
      <w:tblPr>
        <w:tblStyle w:val="aff0"/>
        <w:tblW w:w="0" w:type="auto"/>
        <w:tblLook w:val="04A0" w:firstRow="1" w:lastRow="0" w:firstColumn="1" w:lastColumn="0" w:noHBand="0" w:noVBand="1"/>
      </w:tblPr>
      <w:tblGrid>
        <w:gridCol w:w="704"/>
        <w:gridCol w:w="5527"/>
        <w:gridCol w:w="3116"/>
      </w:tblGrid>
      <w:tr w:rsidR="00A042E3" w:rsidRPr="00E17136" w14:paraId="589F4DFC" w14:textId="77777777" w:rsidTr="00844B8B">
        <w:tc>
          <w:tcPr>
            <w:tcW w:w="704" w:type="dxa"/>
          </w:tcPr>
          <w:p w14:paraId="7848966F"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ru-RU"/>
              </w:rPr>
            </w:pPr>
            <w:r w:rsidRPr="00042E49">
              <w:rPr>
                <w:rFonts w:ascii="Times New Roman" w:hAnsi="Times New Roman"/>
                <w:b/>
                <w:sz w:val="24"/>
                <w:szCs w:val="24"/>
                <w:lang w:val="ru-RU"/>
              </w:rPr>
              <w:t>#</w:t>
            </w:r>
          </w:p>
        </w:tc>
        <w:tc>
          <w:tcPr>
            <w:tcW w:w="5527" w:type="dxa"/>
          </w:tcPr>
          <w:p w14:paraId="13C01823"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 xml:space="preserve">Жабдықтың атауы </w:t>
            </w:r>
          </w:p>
        </w:tc>
        <w:tc>
          <w:tcPr>
            <w:tcW w:w="3116" w:type="dxa"/>
          </w:tcPr>
          <w:p w14:paraId="4B6ABB46" w14:textId="77777777" w:rsidR="00A042E3" w:rsidRPr="00042E49" w:rsidRDefault="00A042E3" w:rsidP="00A042E3">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b/>
                <w:sz w:val="24"/>
                <w:szCs w:val="24"/>
                <w:lang w:val="kk-KZ"/>
              </w:rPr>
            </w:pPr>
            <w:r w:rsidRPr="00042E49">
              <w:rPr>
                <w:rFonts w:ascii="Times New Roman" w:hAnsi="Times New Roman"/>
                <w:b/>
                <w:sz w:val="24"/>
                <w:szCs w:val="24"/>
                <w:lang w:val="kk-KZ"/>
              </w:rPr>
              <w:t>1.22 тармақтың талаптарына сәйкес Мердігердің ұсынысы:</w:t>
            </w:r>
          </w:p>
        </w:tc>
      </w:tr>
      <w:tr w:rsidR="00A042E3" w:rsidRPr="00042E49" w14:paraId="49759A66" w14:textId="77777777" w:rsidTr="00844B8B">
        <w:tc>
          <w:tcPr>
            <w:tcW w:w="704" w:type="dxa"/>
          </w:tcPr>
          <w:p w14:paraId="727FA96A"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1</w:t>
            </w:r>
          </w:p>
        </w:tc>
        <w:tc>
          <w:tcPr>
            <w:tcW w:w="5527" w:type="dxa"/>
          </w:tcPr>
          <w:p w14:paraId="269344CA" w14:textId="77777777" w:rsidR="00A042E3" w:rsidRPr="00042E49" w:rsidRDefault="00A042E3" w:rsidP="00A042E3">
            <w:pPr>
              <w:tabs>
                <w:tab w:val="clear" w:pos="1080"/>
                <w:tab w:val="left" w:pos="0"/>
                <w:tab w:val="left" w:pos="567"/>
              </w:tabs>
              <w:ind w:left="0" w:firstLine="0"/>
              <w:rPr>
                <w:rFonts w:ascii="Times New Roman" w:hAnsi="Times New Roman"/>
                <w:sz w:val="24"/>
                <w:szCs w:val="24"/>
                <w:lang w:val="kk-KZ"/>
              </w:rPr>
            </w:pPr>
            <w:r w:rsidRPr="00042E49">
              <w:rPr>
                <w:rFonts w:ascii="Times New Roman" w:hAnsi="Times New Roman"/>
                <w:sz w:val="24"/>
                <w:szCs w:val="24"/>
                <w:lang w:val="kk-KZ"/>
              </w:rPr>
              <w:t>Көмірсутектердің жалпы құрамын анықтауға арналған плазмалық-ионизациялық детектор, 0-100 %. Қажетті саны 1 негізгі және 1 қосалқы.</w:t>
            </w:r>
          </w:p>
          <w:p w14:paraId="7AC2C7D4" w14:textId="77777777" w:rsidR="00A042E3" w:rsidRPr="00042E49" w:rsidRDefault="00A042E3" w:rsidP="00F03B67">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kk-KZ"/>
              </w:rPr>
            </w:pPr>
          </w:p>
        </w:tc>
        <w:tc>
          <w:tcPr>
            <w:tcW w:w="3116" w:type="dxa"/>
          </w:tcPr>
          <w:p w14:paraId="1D79170A"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042E49" w14:paraId="599BC24F" w14:textId="77777777" w:rsidTr="00844B8B">
        <w:tc>
          <w:tcPr>
            <w:tcW w:w="704" w:type="dxa"/>
          </w:tcPr>
          <w:p w14:paraId="3FB104A2"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2</w:t>
            </w:r>
          </w:p>
        </w:tc>
        <w:tc>
          <w:tcPr>
            <w:tcW w:w="5527" w:type="dxa"/>
          </w:tcPr>
          <w:p w14:paraId="050BA2EE" w14:textId="77777777" w:rsidR="00A042E3" w:rsidRPr="00042E49" w:rsidRDefault="00A042E3" w:rsidP="00A042E3">
            <w:pPr>
              <w:tabs>
                <w:tab w:val="clear" w:pos="1080"/>
                <w:tab w:val="left" w:pos="0"/>
                <w:tab w:val="left" w:pos="567"/>
              </w:tabs>
              <w:ind w:left="0" w:firstLine="0"/>
              <w:rPr>
                <w:rFonts w:ascii="Times New Roman" w:hAnsi="Times New Roman"/>
                <w:sz w:val="24"/>
                <w:szCs w:val="24"/>
                <w:lang w:val="kk-KZ"/>
              </w:rPr>
            </w:pPr>
            <w:r w:rsidRPr="00042E49">
              <w:rPr>
                <w:rFonts w:ascii="Times New Roman" w:hAnsi="Times New Roman"/>
                <w:sz w:val="24"/>
                <w:szCs w:val="24"/>
                <w:lang w:val="kk-KZ"/>
              </w:rPr>
              <w:t xml:space="preserve"> C1-ден бастап C5-ке дейн көмірсутектердің құрамын форматта және үздіксіз циклдік талдауға және ерітіндінің өту уақытын есептеу үшін ацетиленді айқындауға арналған жалынды-ионизациялық детектор. Газдың жалпы құрамын анықтауға арналған жалынды-ионизациялық детектор және плазмалық-ионизациялық резервтік газ хромотографы. Қажетті саны 1 негізгі және 1 қосалқы.</w:t>
            </w:r>
          </w:p>
          <w:p w14:paraId="2A764367" w14:textId="77777777" w:rsidR="00A042E3" w:rsidRPr="00042E49" w:rsidRDefault="00A042E3" w:rsidP="00A042E3">
            <w:pPr>
              <w:tabs>
                <w:tab w:val="clear" w:pos="1080"/>
                <w:tab w:val="left" w:pos="0"/>
                <w:tab w:val="left" w:pos="567"/>
              </w:tabs>
              <w:ind w:left="0" w:firstLine="0"/>
              <w:rPr>
                <w:rFonts w:ascii="Times New Roman" w:hAnsi="Times New Roman"/>
                <w:sz w:val="24"/>
                <w:szCs w:val="24"/>
                <w:lang w:val="kk-KZ"/>
              </w:rPr>
            </w:pPr>
          </w:p>
          <w:p w14:paraId="16049013" w14:textId="77777777" w:rsidR="00A042E3" w:rsidRPr="00042E49" w:rsidRDefault="00A042E3" w:rsidP="00F03B67">
            <w:pPr>
              <w:tabs>
                <w:tab w:val="clear" w:pos="1080"/>
                <w:tab w:val="left" w:pos="0"/>
                <w:tab w:val="left" w:pos="567"/>
              </w:tabs>
              <w:ind w:left="0" w:firstLine="0"/>
              <w:rPr>
                <w:rFonts w:ascii="Times New Roman" w:hAnsi="Times New Roman"/>
                <w:sz w:val="24"/>
                <w:szCs w:val="24"/>
                <w:lang w:val="ru-RU"/>
              </w:rPr>
            </w:pPr>
          </w:p>
        </w:tc>
        <w:tc>
          <w:tcPr>
            <w:tcW w:w="3116" w:type="dxa"/>
          </w:tcPr>
          <w:p w14:paraId="4817F195"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A042E3" w:rsidRPr="00E17136" w14:paraId="54BB599A" w14:textId="77777777" w:rsidTr="00844B8B">
        <w:tc>
          <w:tcPr>
            <w:tcW w:w="704" w:type="dxa"/>
          </w:tcPr>
          <w:p w14:paraId="477A4117"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3</w:t>
            </w:r>
          </w:p>
        </w:tc>
        <w:tc>
          <w:tcPr>
            <w:tcW w:w="5527" w:type="dxa"/>
          </w:tcPr>
          <w:p w14:paraId="381FFAE1" w14:textId="4D2EA8CC" w:rsidR="00A042E3" w:rsidRPr="00042E49" w:rsidRDefault="00A042E3" w:rsidP="00A042E3">
            <w:pPr>
              <w:tabs>
                <w:tab w:val="clear" w:pos="1080"/>
                <w:tab w:val="left" w:pos="0"/>
                <w:tab w:val="left" w:pos="567"/>
              </w:tabs>
              <w:ind w:left="0" w:firstLine="0"/>
              <w:rPr>
                <w:rFonts w:ascii="Times New Roman" w:hAnsi="Times New Roman"/>
                <w:sz w:val="24"/>
                <w:szCs w:val="24"/>
                <w:lang w:val="kk-KZ"/>
              </w:rPr>
            </w:pPr>
            <w:r w:rsidRPr="00042E49">
              <w:rPr>
                <w:rFonts w:ascii="Times New Roman" w:hAnsi="Times New Roman"/>
                <w:sz w:val="24"/>
                <w:szCs w:val="24"/>
                <w:lang w:val="kk-KZ"/>
              </w:rPr>
              <w:t>Дірілелекте/шығару таспасында/ауыспалы келтеқұбырда</w:t>
            </w:r>
            <w:r w:rsidR="00CF79F4" w:rsidRPr="00042E49">
              <w:rPr>
                <w:rFonts w:ascii="Times New Roman" w:hAnsi="Times New Roman"/>
                <w:sz w:val="24"/>
                <w:szCs w:val="24"/>
                <w:lang w:val="kk-KZ"/>
              </w:rPr>
              <w:t>/ бұрғылау алаңында/ газ каротаж станциясында/қысымды араластырғыштар багінде/ және бір қосымша жерге орналастыратын</w:t>
            </w:r>
            <w:r w:rsidRPr="00042E49">
              <w:rPr>
                <w:rFonts w:ascii="Times New Roman" w:hAnsi="Times New Roman"/>
                <w:sz w:val="24"/>
                <w:szCs w:val="24"/>
                <w:lang w:val="kk-KZ"/>
              </w:rPr>
              <w:t xml:space="preserve"> екі сенсоры бар күкіртсутек детекторы (0-100 ppm, жартылай өткізгіш). </w:t>
            </w:r>
          </w:p>
          <w:p w14:paraId="3DE85651" w14:textId="77777777" w:rsidR="00A042E3" w:rsidRPr="00042E49" w:rsidRDefault="00A042E3" w:rsidP="00A042E3">
            <w:pPr>
              <w:tabs>
                <w:tab w:val="clear" w:pos="1080"/>
                <w:tab w:val="left" w:pos="0"/>
                <w:tab w:val="left" w:pos="567"/>
              </w:tabs>
              <w:ind w:left="0" w:firstLine="0"/>
              <w:rPr>
                <w:rFonts w:ascii="Times New Roman" w:hAnsi="Times New Roman"/>
                <w:snapToGrid w:val="0"/>
                <w:sz w:val="24"/>
                <w:szCs w:val="24"/>
                <w:lang w:val="kk-KZ"/>
              </w:rPr>
            </w:pPr>
          </w:p>
          <w:p w14:paraId="15442D55" w14:textId="77777777" w:rsidR="00A042E3" w:rsidRPr="00042E49" w:rsidRDefault="00A042E3" w:rsidP="00F03B67">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kk-KZ"/>
              </w:rPr>
            </w:pPr>
          </w:p>
        </w:tc>
        <w:tc>
          <w:tcPr>
            <w:tcW w:w="3116" w:type="dxa"/>
          </w:tcPr>
          <w:p w14:paraId="738BC96D"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r w:rsidR="00A042E3" w:rsidRPr="00E17136" w14:paraId="4BB280F7" w14:textId="77777777" w:rsidTr="00844B8B">
        <w:tc>
          <w:tcPr>
            <w:tcW w:w="704" w:type="dxa"/>
          </w:tcPr>
          <w:p w14:paraId="32693E4A"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4</w:t>
            </w:r>
          </w:p>
        </w:tc>
        <w:tc>
          <w:tcPr>
            <w:tcW w:w="5527" w:type="dxa"/>
          </w:tcPr>
          <w:p w14:paraId="0A877274" w14:textId="120E7680" w:rsidR="00A042E3" w:rsidRPr="00042E49" w:rsidRDefault="00A042E3" w:rsidP="00A042E3">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Газ </w:t>
            </w:r>
            <w:r w:rsidR="00CF79F4" w:rsidRPr="00042E49">
              <w:rPr>
                <w:rFonts w:ascii="Times New Roman" w:hAnsi="Times New Roman"/>
                <w:sz w:val="24"/>
                <w:szCs w:val="24"/>
                <w:lang w:val="kk-KZ"/>
              </w:rPr>
              <w:t xml:space="preserve">және күкіртсутегі </w:t>
            </w:r>
            <w:r w:rsidRPr="00042E49">
              <w:rPr>
                <w:rFonts w:ascii="Times New Roman" w:hAnsi="Times New Roman"/>
                <w:sz w:val="24"/>
                <w:szCs w:val="24"/>
                <w:lang w:val="kk-KZ"/>
              </w:rPr>
              <w:t>қауіпсіздігіне мониторинг жүргізу</w:t>
            </w:r>
            <w:r w:rsidR="00CF79F4" w:rsidRPr="00042E49">
              <w:rPr>
                <w:rFonts w:ascii="Times New Roman" w:hAnsi="Times New Roman"/>
                <w:sz w:val="24"/>
                <w:szCs w:val="24"/>
                <w:lang w:val="kk-KZ"/>
              </w:rPr>
              <w:t xml:space="preserve"> </w:t>
            </w:r>
            <w:r w:rsidRPr="00042E49">
              <w:rPr>
                <w:rFonts w:ascii="Times New Roman" w:hAnsi="Times New Roman"/>
                <w:sz w:val="24"/>
                <w:szCs w:val="24"/>
                <w:lang w:val="kk-KZ"/>
              </w:rPr>
              <w:t>мынадай болжамды пунктерде:</w:t>
            </w:r>
          </w:p>
          <w:p w14:paraId="093E9041" w14:textId="77777777" w:rsidR="00A042E3" w:rsidRPr="00042E49" w:rsidRDefault="00A042E3" w:rsidP="00A042E3">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ерітіндіден бөлектелген газ желісі.</w:t>
            </w:r>
          </w:p>
          <w:p w14:paraId="4030C55C" w14:textId="77777777" w:rsidR="00A042E3" w:rsidRPr="00042E49" w:rsidRDefault="00A042E3" w:rsidP="00A042E3">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бұрғылау қондырғысының палубасы.</w:t>
            </w:r>
          </w:p>
          <w:p w14:paraId="2A1039A8" w14:textId="77777777" w:rsidR="00A042E3" w:rsidRPr="00042E49" w:rsidRDefault="00A042E3" w:rsidP="00A042E3">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дірілелек.</w:t>
            </w:r>
          </w:p>
          <w:p w14:paraId="4B80B6B3" w14:textId="77777777" w:rsidR="00A042E3" w:rsidRPr="00042E49" w:rsidRDefault="00A042E3" w:rsidP="00A042E3">
            <w:pPr>
              <w:numPr>
                <w:ilvl w:val="0"/>
                <w:numId w:val="11"/>
              </w:numPr>
              <w:tabs>
                <w:tab w:val="clear" w:pos="1080"/>
                <w:tab w:val="clear" w:pos="144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kk-KZ"/>
              </w:rPr>
              <w:t>бұрғылау ерітіндісінің с</w:t>
            </w:r>
            <w:r w:rsidRPr="00042E49">
              <w:rPr>
                <w:rFonts w:ascii="Times New Roman" w:hAnsi="Times New Roman"/>
                <w:sz w:val="24"/>
                <w:szCs w:val="24"/>
                <w:lang w:val="ru-RU"/>
              </w:rPr>
              <w:t xml:space="preserve">ұйыққоймалары. </w:t>
            </w:r>
          </w:p>
          <w:p w14:paraId="23EDD49C" w14:textId="77777777" w:rsidR="00A042E3" w:rsidRPr="00042E49" w:rsidRDefault="00A042E3" w:rsidP="00F03B67">
            <w:pPr>
              <w:numPr>
                <w:ilvl w:val="0"/>
                <w:numId w:val="11"/>
              </w:numPr>
              <w:tabs>
                <w:tab w:val="clear" w:pos="1080"/>
                <w:tab w:val="clear" w:pos="144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ru-RU"/>
              </w:rPr>
              <w:t xml:space="preserve">дабылдамаға және деректер тіркегішіне шығару. </w:t>
            </w:r>
          </w:p>
        </w:tc>
        <w:tc>
          <w:tcPr>
            <w:tcW w:w="3116" w:type="dxa"/>
          </w:tcPr>
          <w:p w14:paraId="76022781" w14:textId="77777777" w:rsidR="00A042E3" w:rsidRPr="00042E49" w:rsidRDefault="00A042E3"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ru-RU"/>
              </w:rPr>
            </w:pPr>
          </w:p>
        </w:tc>
      </w:tr>
      <w:tr w:rsidR="00CF79F4" w:rsidRPr="00E17136" w14:paraId="4A8ECC1C" w14:textId="77777777" w:rsidTr="00844B8B">
        <w:tc>
          <w:tcPr>
            <w:tcW w:w="704" w:type="dxa"/>
          </w:tcPr>
          <w:p w14:paraId="5B473E67" w14:textId="63392756" w:rsidR="00CF79F4" w:rsidRPr="00042E49" w:rsidRDefault="00CF79F4"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5</w:t>
            </w:r>
          </w:p>
        </w:tc>
        <w:tc>
          <w:tcPr>
            <w:tcW w:w="5527" w:type="dxa"/>
          </w:tcPr>
          <w:p w14:paraId="5731E0CA" w14:textId="3EDDF050" w:rsidR="00CF79F4" w:rsidRPr="00042E49" w:rsidRDefault="00CF79F4" w:rsidP="00B42593">
            <w:pPr>
              <w:tabs>
                <w:tab w:val="left" w:pos="0"/>
                <w:tab w:val="left" w:pos="567"/>
              </w:tabs>
              <w:ind w:left="34" w:hanging="34"/>
              <w:rPr>
                <w:rFonts w:ascii="Times New Roman" w:hAnsi="Times New Roman"/>
                <w:sz w:val="24"/>
                <w:szCs w:val="24"/>
                <w:lang w:val="kk-KZ"/>
              </w:rPr>
            </w:pPr>
            <w:r w:rsidRPr="00042E49">
              <w:rPr>
                <w:rFonts w:ascii="Times New Roman" w:hAnsi="Times New Roman"/>
                <w:sz w:val="24"/>
                <w:szCs w:val="24"/>
                <w:lang w:val="kk-KZ"/>
              </w:rPr>
              <w:t>Тасылмалы газді анықтауға арналған күкіртсутегі (0-100 мг/м3 и 10-10,000 мг/м3)  және көмірқышқыл газ (0.0- 60%)датчигі</w:t>
            </w:r>
          </w:p>
        </w:tc>
        <w:tc>
          <w:tcPr>
            <w:tcW w:w="3116" w:type="dxa"/>
          </w:tcPr>
          <w:p w14:paraId="2F898A63" w14:textId="77777777" w:rsidR="00CF79F4" w:rsidRPr="00042E49" w:rsidRDefault="00CF79F4" w:rsidP="00844B8B">
            <w:pPr>
              <w:tabs>
                <w:tab w:val="clear" w:pos="1080"/>
                <w:tab w:val="left" w:pos="0"/>
                <w:tab w:val="left" w:pos="567"/>
              </w:tabs>
              <w:overflowPunct w:val="0"/>
              <w:autoSpaceDE w:val="0"/>
              <w:autoSpaceDN w:val="0"/>
              <w:adjustRightInd w:val="0"/>
              <w:spacing w:line="240" w:lineRule="auto"/>
              <w:ind w:left="0" w:firstLine="0"/>
              <w:textAlignment w:val="baseline"/>
              <w:rPr>
                <w:rFonts w:ascii="Times New Roman" w:hAnsi="Times New Roman"/>
                <w:sz w:val="24"/>
                <w:szCs w:val="24"/>
                <w:lang w:val="kk-KZ"/>
              </w:rPr>
            </w:pPr>
          </w:p>
        </w:tc>
      </w:tr>
    </w:tbl>
    <w:p w14:paraId="06D8897E" w14:textId="537A2CF0" w:rsidR="00CF79F4"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kk-KZ"/>
        </w:rPr>
        <w:t>Бұрғылап алынған жыныстағы газды талдауға арналған араластырғыш қондырғының газдетекторы.</w:t>
      </w:r>
      <w:r w:rsidR="00CF79F4" w:rsidRPr="00042E49">
        <w:rPr>
          <w:rFonts w:ascii="Times New Roman" w:hAnsi="Times New Roman"/>
          <w:sz w:val="24"/>
          <w:szCs w:val="24"/>
          <w:lang w:val="kk-KZ"/>
        </w:rPr>
        <w:t xml:space="preserve"> Қажетті </w:t>
      </w:r>
      <w:r w:rsidR="00CF79F4" w:rsidRPr="00042E49">
        <w:rPr>
          <w:rFonts w:ascii="Times New Roman" w:hAnsi="Times New Roman"/>
          <w:sz w:val="24"/>
          <w:szCs w:val="24"/>
          <w:lang w:val="ru-RU"/>
        </w:rPr>
        <w:t xml:space="preserve">минималды </w:t>
      </w:r>
      <w:r w:rsidR="00CF79F4" w:rsidRPr="00042E49">
        <w:rPr>
          <w:rFonts w:ascii="Times New Roman" w:hAnsi="Times New Roman"/>
          <w:sz w:val="24"/>
          <w:szCs w:val="24"/>
          <w:lang w:val="kk-KZ"/>
        </w:rPr>
        <w:t>с</w:t>
      </w:r>
      <w:r w:rsidR="00CF79F4" w:rsidRPr="00042E49">
        <w:rPr>
          <w:rFonts w:ascii="Times New Roman" w:hAnsi="Times New Roman"/>
          <w:sz w:val="24"/>
          <w:szCs w:val="24"/>
          <w:lang w:val="ru-RU"/>
        </w:rPr>
        <w:t xml:space="preserve">аны 2 негізгі және 2 қосалқы.  </w:t>
      </w:r>
    </w:p>
    <w:p w14:paraId="4FA2FAFD" w14:textId="77777777" w:rsidR="00020CDA" w:rsidRPr="00042E49" w:rsidRDefault="00A042E3" w:rsidP="00CF79F4">
      <w:pPr>
        <w:tabs>
          <w:tab w:val="clear" w:pos="1080"/>
          <w:tab w:val="left" w:pos="0"/>
          <w:tab w:val="left" w:pos="567"/>
        </w:tabs>
        <w:spacing w:line="240" w:lineRule="auto"/>
        <w:ind w:left="0" w:firstLine="0"/>
        <w:rPr>
          <w:rFonts w:ascii="Times New Roman" w:hAnsi="Times New Roman"/>
          <w:b/>
          <w:sz w:val="24"/>
          <w:szCs w:val="24"/>
          <w:lang w:val="kk-KZ"/>
        </w:rPr>
      </w:pPr>
      <w:r w:rsidRPr="00042E49">
        <w:rPr>
          <w:rFonts w:ascii="Times New Roman" w:hAnsi="Times New Roman"/>
          <w:b/>
          <w:snapToGrid w:val="0"/>
          <w:sz w:val="24"/>
          <w:szCs w:val="24"/>
          <w:lang w:val="kk-KZ"/>
        </w:rPr>
        <w:t>1.</w:t>
      </w:r>
      <w:r w:rsidRPr="00042E49">
        <w:rPr>
          <w:rFonts w:ascii="Times New Roman" w:hAnsi="Times New Roman"/>
          <w:b/>
          <w:sz w:val="24"/>
          <w:szCs w:val="24"/>
          <w:lang w:val="kk-KZ"/>
        </w:rPr>
        <w:t xml:space="preserve"> 23 тармақтың талаптарына сәйкес Мердігердің ұсынысы</w:t>
      </w:r>
      <w:r w:rsidR="00FC7608" w:rsidRPr="00042E49">
        <w:rPr>
          <w:rFonts w:ascii="Times New Roman" w:hAnsi="Times New Roman"/>
          <w:b/>
          <w:sz w:val="24"/>
          <w:szCs w:val="24"/>
          <w:lang w:val="kk-KZ"/>
        </w:rPr>
        <w:t>.</w:t>
      </w:r>
    </w:p>
    <w:p w14:paraId="3A839EAB" w14:textId="77777777" w:rsidR="00A042E3" w:rsidRPr="00042E49" w:rsidRDefault="00A042E3" w:rsidP="00020CDA">
      <w:pPr>
        <w:tabs>
          <w:tab w:val="clear" w:pos="1080"/>
          <w:tab w:val="left" w:pos="0"/>
          <w:tab w:val="left" w:pos="567"/>
        </w:tabs>
        <w:spacing w:line="240" w:lineRule="auto"/>
        <w:ind w:left="0" w:firstLine="0"/>
        <w:rPr>
          <w:rFonts w:ascii="Times New Roman" w:hAnsi="Times New Roman"/>
          <w:snapToGrid w:val="0"/>
          <w:sz w:val="24"/>
          <w:szCs w:val="24"/>
          <w:lang w:val="kk-KZ"/>
        </w:rPr>
      </w:pPr>
    </w:p>
    <w:p w14:paraId="666AC908" w14:textId="369A2B41" w:rsidR="00020CDA"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napToGrid w:val="0"/>
          <w:sz w:val="24"/>
          <w:szCs w:val="24"/>
          <w:lang w:val="ru-RU"/>
        </w:rPr>
      </w:pPr>
      <w:r w:rsidRPr="00042E49">
        <w:rPr>
          <w:rFonts w:ascii="Times New Roman" w:hAnsi="Times New Roman"/>
          <w:sz w:val="24"/>
          <w:szCs w:val="24"/>
          <w:lang w:val="kk-KZ"/>
        </w:rPr>
        <w:t>Автоматты дегазатор, егер болса, көлемі тұрақты газ ұстағыш.</w:t>
      </w:r>
      <w:r w:rsidR="00FC7608" w:rsidRPr="00042E49">
        <w:rPr>
          <w:rFonts w:ascii="Times New Roman" w:hAnsi="Times New Roman"/>
          <w:sz w:val="24"/>
          <w:szCs w:val="24"/>
          <w:lang w:val="kk-KZ"/>
        </w:rPr>
        <w:t xml:space="preserve"> Қажетті</w:t>
      </w:r>
      <w:r w:rsidR="00CF79F4" w:rsidRPr="00042E49">
        <w:rPr>
          <w:rFonts w:ascii="Times New Roman" w:hAnsi="Times New Roman"/>
          <w:sz w:val="24"/>
          <w:szCs w:val="24"/>
          <w:lang w:val="kk-KZ"/>
        </w:rPr>
        <w:t xml:space="preserve"> </w:t>
      </w:r>
      <w:r w:rsidR="00CF79F4" w:rsidRPr="00042E49">
        <w:rPr>
          <w:rFonts w:ascii="Times New Roman" w:hAnsi="Times New Roman"/>
          <w:sz w:val="24"/>
          <w:szCs w:val="24"/>
          <w:lang w:val="ru-RU"/>
        </w:rPr>
        <w:t>минималды</w:t>
      </w:r>
      <w:r w:rsidR="00FC7608" w:rsidRPr="00042E49">
        <w:rPr>
          <w:rFonts w:ascii="Times New Roman" w:hAnsi="Times New Roman"/>
          <w:sz w:val="24"/>
          <w:szCs w:val="24"/>
          <w:lang w:val="kk-KZ"/>
        </w:rPr>
        <w:t xml:space="preserve"> с</w:t>
      </w:r>
      <w:r w:rsidR="00FC7608" w:rsidRPr="00042E49">
        <w:rPr>
          <w:rFonts w:ascii="Times New Roman" w:hAnsi="Times New Roman"/>
          <w:sz w:val="24"/>
          <w:szCs w:val="24"/>
          <w:lang w:val="ru-RU"/>
        </w:rPr>
        <w:t>аны 2 негізгі және 2 қосалқы.</w:t>
      </w:r>
      <w:r w:rsidRPr="00042E49">
        <w:rPr>
          <w:rFonts w:ascii="Times New Roman" w:hAnsi="Times New Roman"/>
          <w:sz w:val="24"/>
          <w:szCs w:val="24"/>
          <w:lang w:val="ru-RU"/>
        </w:rPr>
        <w:t xml:space="preserve">  </w:t>
      </w:r>
    </w:p>
    <w:p w14:paraId="29AF199D" w14:textId="77777777" w:rsidR="00FC7608" w:rsidRPr="00042E49" w:rsidRDefault="00FC7608" w:rsidP="00F03B67">
      <w:pPr>
        <w:pStyle w:val="afc"/>
        <w:tabs>
          <w:tab w:val="left" w:pos="0"/>
        </w:tabs>
        <w:spacing w:line="240" w:lineRule="auto"/>
        <w:ind w:left="0"/>
        <w:rPr>
          <w:rFonts w:ascii="Times New Roman" w:hAnsi="Times New Roman"/>
          <w:b/>
          <w:sz w:val="24"/>
          <w:szCs w:val="24"/>
          <w:lang w:val="kk-KZ"/>
        </w:rPr>
      </w:pPr>
      <w:r w:rsidRPr="00042E49">
        <w:rPr>
          <w:rFonts w:ascii="Times New Roman" w:hAnsi="Times New Roman"/>
          <w:b/>
          <w:snapToGrid w:val="0"/>
          <w:sz w:val="24"/>
          <w:szCs w:val="24"/>
          <w:lang w:val="ru-RU"/>
        </w:rPr>
        <w:t>1.</w:t>
      </w:r>
      <w:r w:rsidRPr="00042E49">
        <w:rPr>
          <w:rFonts w:ascii="Times New Roman" w:hAnsi="Times New Roman"/>
          <w:b/>
          <w:sz w:val="24"/>
          <w:szCs w:val="24"/>
          <w:lang w:val="kk-KZ"/>
        </w:rPr>
        <w:t xml:space="preserve"> 24 тармақтың талаптарына сәйкес Мердігердің ұсынысы.</w:t>
      </w:r>
    </w:p>
    <w:p w14:paraId="3D76707B" w14:textId="77777777" w:rsidR="00FC7608" w:rsidRPr="00042E49" w:rsidRDefault="00FC7608" w:rsidP="00F03B67">
      <w:pPr>
        <w:tabs>
          <w:tab w:val="clear" w:pos="1080"/>
          <w:tab w:val="left" w:pos="0"/>
          <w:tab w:val="left" w:pos="567"/>
        </w:tabs>
        <w:spacing w:line="240" w:lineRule="auto"/>
        <w:ind w:left="0" w:firstLine="0"/>
        <w:rPr>
          <w:rFonts w:ascii="Times New Roman" w:hAnsi="Times New Roman"/>
          <w:snapToGrid w:val="0"/>
          <w:sz w:val="24"/>
          <w:szCs w:val="24"/>
          <w:lang w:val="kk-KZ"/>
        </w:rPr>
      </w:pPr>
    </w:p>
    <w:p w14:paraId="03C5ED5D" w14:textId="18CE59DD" w:rsidR="00FC7608"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napToGrid w:val="0"/>
          <w:sz w:val="24"/>
          <w:szCs w:val="24"/>
          <w:lang w:val="kk-KZ"/>
        </w:rPr>
      </w:pPr>
      <w:r w:rsidRPr="00042E49">
        <w:rPr>
          <w:rFonts w:ascii="Times New Roman" w:hAnsi="Times New Roman"/>
          <w:snapToGrid w:val="0"/>
          <w:sz w:val="24"/>
          <w:szCs w:val="24"/>
          <w:lang w:val="kk-KZ"/>
        </w:rPr>
        <w:t>Өлшеу құрылғысы мен тіркегішке шығарылған көміртек қос тотығының детекторы (инфрақызыл).</w:t>
      </w:r>
      <w:r w:rsidR="00CF79F4" w:rsidRPr="00042E49">
        <w:rPr>
          <w:rFonts w:ascii="Times New Roman" w:hAnsi="Times New Roman"/>
          <w:snapToGrid w:val="0"/>
          <w:sz w:val="24"/>
          <w:szCs w:val="24"/>
          <w:lang w:val="kk-KZ"/>
        </w:rPr>
        <w:t xml:space="preserve"> Өлшеу шегі 0-30%.</w:t>
      </w:r>
      <w:r w:rsidR="00FC7608" w:rsidRPr="00042E49">
        <w:rPr>
          <w:rFonts w:ascii="Times New Roman" w:hAnsi="Times New Roman"/>
          <w:snapToGrid w:val="0"/>
          <w:sz w:val="24"/>
          <w:szCs w:val="24"/>
          <w:lang w:val="kk-KZ"/>
        </w:rPr>
        <w:t xml:space="preserve"> </w:t>
      </w:r>
      <w:r w:rsidR="00FC7608" w:rsidRPr="00042E49">
        <w:rPr>
          <w:rFonts w:ascii="Times New Roman" w:hAnsi="Times New Roman"/>
          <w:sz w:val="24"/>
          <w:szCs w:val="24"/>
          <w:lang w:val="kk-KZ"/>
        </w:rPr>
        <w:t xml:space="preserve">Қажетті </w:t>
      </w:r>
      <w:r w:rsidR="00CF79F4" w:rsidRPr="00042E49">
        <w:rPr>
          <w:rFonts w:ascii="Times New Roman" w:hAnsi="Times New Roman"/>
          <w:sz w:val="24"/>
          <w:szCs w:val="24"/>
          <w:lang w:val="kk-KZ"/>
        </w:rPr>
        <w:t xml:space="preserve">минималды </w:t>
      </w:r>
      <w:r w:rsidR="00FC7608" w:rsidRPr="00042E49">
        <w:rPr>
          <w:rFonts w:ascii="Times New Roman" w:hAnsi="Times New Roman"/>
          <w:sz w:val="24"/>
          <w:szCs w:val="24"/>
          <w:lang w:val="kk-KZ"/>
        </w:rPr>
        <w:t xml:space="preserve">саны 1 негізгі және 1қосалқы.  </w:t>
      </w:r>
    </w:p>
    <w:p w14:paraId="5B2FB19F" w14:textId="77777777" w:rsidR="00FC7608" w:rsidRPr="00042E49" w:rsidRDefault="00FC7608" w:rsidP="00B42593">
      <w:pPr>
        <w:tabs>
          <w:tab w:val="left" w:pos="0"/>
        </w:tabs>
        <w:spacing w:line="240" w:lineRule="auto"/>
        <w:ind w:left="0" w:firstLine="0"/>
        <w:rPr>
          <w:rFonts w:ascii="Times New Roman" w:hAnsi="Times New Roman"/>
          <w:b/>
          <w:sz w:val="24"/>
          <w:szCs w:val="24"/>
          <w:lang w:val="kk-KZ"/>
        </w:rPr>
      </w:pPr>
      <w:r w:rsidRPr="00042E49">
        <w:rPr>
          <w:rFonts w:ascii="Times New Roman" w:hAnsi="Times New Roman"/>
          <w:b/>
          <w:snapToGrid w:val="0"/>
          <w:sz w:val="24"/>
          <w:szCs w:val="24"/>
          <w:lang w:val="kk-KZ"/>
        </w:rPr>
        <w:t>1.</w:t>
      </w:r>
      <w:r w:rsidRPr="00042E49">
        <w:rPr>
          <w:rFonts w:ascii="Times New Roman" w:hAnsi="Times New Roman"/>
          <w:b/>
          <w:sz w:val="24"/>
          <w:szCs w:val="24"/>
          <w:lang w:val="kk-KZ"/>
        </w:rPr>
        <w:t xml:space="preserve"> 25 тармақтың талаптарына сәйкес Мердігердің ұсынысы.</w:t>
      </w:r>
    </w:p>
    <w:p w14:paraId="4FBDFA60" w14:textId="77777777" w:rsidR="00020CDA" w:rsidRPr="00042E49" w:rsidRDefault="00020CDA" w:rsidP="00F03B67">
      <w:pPr>
        <w:tabs>
          <w:tab w:val="clear" w:pos="1080"/>
          <w:tab w:val="left" w:pos="0"/>
          <w:tab w:val="left" w:pos="567"/>
        </w:tabs>
        <w:spacing w:line="240" w:lineRule="auto"/>
        <w:ind w:left="0" w:firstLine="0"/>
        <w:rPr>
          <w:rFonts w:ascii="Times New Roman" w:hAnsi="Times New Roman"/>
          <w:snapToGrid w:val="0"/>
          <w:sz w:val="24"/>
          <w:szCs w:val="24"/>
          <w:lang w:val="kk-KZ"/>
        </w:rPr>
      </w:pPr>
    </w:p>
    <w:p w14:paraId="463B1801" w14:textId="77777777" w:rsidR="00020CDA"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napToGrid w:val="0"/>
          <w:sz w:val="24"/>
          <w:szCs w:val="24"/>
          <w:lang w:val="kk-KZ"/>
        </w:rPr>
      </w:pPr>
      <w:r w:rsidRPr="00042E49">
        <w:rPr>
          <w:rFonts w:ascii="Times New Roman" w:hAnsi="Times New Roman"/>
          <w:sz w:val="24"/>
          <w:szCs w:val="24"/>
          <w:lang w:val="kk-KZ"/>
        </w:rPr>
        <w:t>Мердігер қойнауқат пен бұрғылау операциялары деректерінің үздіксіз жиналуын</w:t>
      </w:r>
      <w:r w:rsidR="00FC7608" w:rsidRPr="00042E49">
        <w:rPr>
          <w:rFonts w:ascii="Times New Roman" w:hAnsi="Times New Roman"/>
          <w:sz w:val="24"/>
          <w:szCs w:val="24"/>
          <w:lang w:val="kk-KZ"/>
        </w:rPr>
        <w:t xml:space="preserve"> және интерпретациялауды</w:t>
      </w:r>
      <w:r w:rsidRPr="00042E49">
        <w:rPr>
          <w:rFonts w:ascii="Times New Roman" w:hAnsi="Times New Roman"/>
          <w:sz w:val="24"/>
          <w:szCs w:val="24"/>
          <w:lang w:val="kk-KZ"/>
        </w:rPr>
        <w:t xml:space="preserve"> қамтамасыз етуге арналған есептеу жабдығын және бағдарламалық </w:t>
      </w:r>
      <w:r w:rsidR="00FC7608" w:rsidRPr="00042E49">
        <w:rPr>
          <w:rFonts w:ascii="Times New Roman" w:hAnsi="Times New Roman"/>
          <w:sz w:val="24"/>
          <w:szCs w:val="24"/>
          <w:lang w:val="kk-KZ"/>
        </w:rPr>
        <w:t>жасақтаманы</w:t>
      </w:r>
      <w:r w:rsidRPr="00042E49">
        <w:rPr>
          <w:rFonts w:ascii="Times New Roman" w:hAnsi="Times New Roman"/>
          <w:sz w:val="24"/>
          <w:szCs w:val="24"/>
          <w:lang w:val="kk-KZ"/>
        </w:rPr>
        <w:t xml:space="preserve"> ұсынады.</w:t>
      </w:r>
    </w:p>
    <w:p w14:paraId="6B0A83E5" w14:textId="77777777" w:rsidR="00B42593" w:rsidRPr="00042E49" w:rsidRDefault="00B42593" w:rsidP="00B42593">
      <w:pPr>
        <w:tabs>
          <w:tab w:val="clear" w:pos="1080"/>
          <w:tab w:val="left" w:pos="0"/>
          <w:tab w:val="left" w:pos="567"/>
        </w:tabs>
        <w:spacing w:line="240" w:lineRule="auto"/>
        <w:ind w:left="0" w:firstLine="0"/>
        <w:rPr>
          <w:rFonts w:ascii="Times New Roman" w:hAnsi="Times New Roman"/>
          <w:snapToGrid w:val="0"/>
          <w:sz w:val="24"/>
          <w:szCs w:val="24"/>
          <w:lang w:val="kk-KZ"/>
        </w:rPr>
      </w:pPr>
    </w:p>
    <w:p w14:paraId="6414C41D" w14:textId="77777777" w:rsidR="00FC7608" w:rsidRPr="00042E49" w:rsidRDefault="00FC7608" w:rsidP="00B42593">
      <w:pPr>
        <w:tabs>
          <w:tab w:val="left" w:pos="0"/>
        </w:tabs>
        <w:spacing w:line="240" w:lineRule="auto"/>
        <w:ind w:left="0" w:firstLine="0"/>
        <w:rPr>
          <w:rFonts w:ascii="Times New Roman" w:hAnsi="Times New Roman"/>
          <w:b/>
          <w:sz w:val="24"/>
          <w:szCs w:val="24"/>
          <w:lang w:val="kk-KZ"/>
        </w:rPr>
      </w:pPr>
      <w:r w:rsidRPr="00042E49">
        <w:rPr>
          <w:rFonts w:ascii="Times New Roman" w:hAnsi="Times New Roman"/>
          <w:b/>
          <w:snapToGrid w:val="0"/>
          <w:sz w:val="24"/>
          <w:szCs w:val="24"/>
          <w:lang w:val="kk-KZ"/>
        </w:rPr>
        <w:t>1.</w:t>
      </w:r>
      <w:r w:rsidRPr="00042E49">
        <w:rPr>
          <w:rFonts w:ascii="Times New Roman" w:hAnsi="Times New Roman"/>
          <w:b/>
          <w:sz w:val="24"/>
          <w:szCs w:val="24"/>
          <w:lang w:val="kk-KZ"/>
        </w:rPr>
        <w:t xml:space="preserve"> 26 тармақтың талаптарына сәйкес Мердігердің ұсынысы.</w:t>
      </w:r>
    </w:p>
    <w:p w14:paraId="0BB48001" w14:textId="77777777" w:rsidR="00020CDA" w:rsidRPr="00042E49" w:rsidRDefault="00FC7608" w:rsidP="00020CDA">
      <w:p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есептеу жабдығы бойынша ақпарат:</w:t>
      </w:r>
    </w:p>
    <w:p w14:paraId="269F5652" w14:textId="77777777" w:rsidR="00FC7608" w:rsidRPr="00042E49" w:rsidRDefault="00FC7608" w:rsidP="00020CDA">
      <w:p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бағдарламалық жасақтама бойынша ақпарат:</w:t>
      </w:r>
    </w:p>
    <w:p w14:paraId="30EC0F0F" w14:textId="77777777" w:rsidR="00B42593" w:rsidRPr="00042E49" w:rsidRDefault="00B42593" w:rsidP="00020CDA">
      <w:pPr>
        <w:tabs>
          <w:tab w:val="clear" w:pos="1080"/>
          <w:tab w:val="left" w:pos="0"/>
          <w:tab w:val="left" w:pos="567"/>
        </w:tabs>
        <w:spacing w:line="240" w:lineRule="auto"/>
        <w:ind w:left="0" w:firstLine="0"/>
        <w:rPr>
          <w:rFonts w:ascii="Times New Roman" w:hAnsi="Times New Roman"/>
          <w:snapToGrid w:val="0"/>
          <w:sz w:val="24"/>
          <w:szCs w:val="24"/>
          <w:lang w:val="kk-KZ"/>
        </w:rPr>
      </w:pPr>
    </w:p>
    <w:p w14:paraId="49BF44DB" w14:textId="77777777" w:rsidR="00020CDA" w:rsidRPr="00042E49" w:rsidRDefault="00020CDA" w:rsidP="00042E49">
      <w:pPr>
        <w:numPr>
          <w:ilvl w:val="1"/>
          <w:numId w:val="58"/>
        </w:numPr>
        <w:tabs>
          <w:tab w:val="clear" w:pos="1080"/>
          <w:tab w:val="left" w:pos="0"/>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Компьютерлік жабдықта мыналар:</w:t>
      </w:r>
    </w:p>
    <w:p w14:paraId="49C160D2" w14:textId="77777777" w:rsidR="00020CDA" w:rsidRPr="00042E49" w:rsidRDefault="00020CDA" w:rsidP="00020CDA">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a</w:t>
      </w:r>
      <w:r w:rsidRPr="00042E49">
        <w:rPr>
          <w:rFonts w:ascii="Times New Roman" w:hAnsi="Times New Roman"/>
          <w:sz w:val="24"/>
          <w:szCs w:val="24"/>
          <w:lang w:val="ru-RU"/>
        </w:rPr>
        <w:t>)</w:t>
      </w:r>
      <w:r w:rsidRPr="00042E49">
        <w:rPr>
          <w:rFonts w:ascii="Times New Roman" w:hAnsi="Times New Roman"/>
          <w:sz w:val="24"/>
          <w:szCs w:val="24"/>
          <w:lang w:val="ru-RU"/>
        </w:rPr>
        <w:tab/>
        <w:t>Түрлі-түсті мониторы бар жергілікті компьютер.</w:t>
      </w:r>
    </w:p>
    <w:p w14:paraId="1AAC3B46" w14:textId="77777777" w:rsidR="00020CDA" w:rsidRPr="00042E49" w:rsidRDefault="00020CDA" w:rsidP="00020CDA">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b</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Дабылдарды өңдеу және деректер жинау құрылғысы.</w:t>
      </w:r>
    </w:p>
    <w:p w14:paraId="5C6A9DE2" w14:textId="77777777" w:rsidR="00020CDA" w:rsidRPr="00042E49" w:rsidRDefault="00020CDA" w:rsidP="00020CDA">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c</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 xml:space="preserve">Принтер. </w:t>
      </w:r>
    </w:p>
    <w:p w14:paraId="0137BC73" w14:textId="77777777" w:rsidR="00020CDA" w:rsidRPr="00042E49" w:rsidRDefault="00020CDA" w:rsidP="00020CDA">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d</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 xml:space="preserve">Нақты уақыттағы түрлі-түсті мониторы және  Тапсырысшының сұрауы бойынша қайталауға арналған дисплейі бар компьютер.  </w:t>
      </w:r>
    </w:p>
    <w:p w14:paraId="524536FB" w14:textId="77777777" w:rsidR="00020CDA" w:rsidRPr="00042E49" w:rsidRDefault="00020CDA" w:rsidP="00020CDA">
      <w:pPr>
        <w:tabs>
          <w:tab w:val="left" w:pos="0"/>
          <w:tab w:val="left" w:pos="426"/>
        </w:tabs>
        <w:rPr>
          <w:rFonts w:ascii="Times New Roman" w:hAnsi="Times New Roman"/>
          <w:sz w:val="24"/>
          <w:szCs w:val="24"/>
          <w:lang w:val="ru-RU"/>
        </w:rPr>
      </w:pPr>
      <w:r w:rsidRPr="00042E49">
        <w:rPr>
          <w:rFonts w:ascii="Times New Roman" w:hAnsi="Times New Roman"/>
          <w:sz w:val="24"/>
          <w:szCs w:val="24"/>
          <w:lang w:val="ru-RU"/>
        </w:rPr>
        <w:tab/>
      </w:r>
      <w:r w:rsidRPr="00042E49">
        <w:rPr>
          <w:rFonts w:ascii="Times New Roman" w:hAnsi="Times New Roman"/>
          <w:sz w:val="24"/>
          <w:szCs w:val="24"/>
        </w:rPr>
        <w:t>e</w:t>
      </w:r>
      <w:r w:rsidRPr="00042E49">
        <w:rPr>
          <w:rFonts w:ascii="Times New Roman" w:hAnsi="Times New Roman"/>
          <w:sz w:val="24"/>
          <w:szCs w:val="24"/>
          <w:lang w:val="ru-RU"/>
        </w:rPr>
        <w:t xml:space="preserve">) </w:t>
      </w:r>
      <w:r w:rsidRPr="00042E49">
        <w:rPr>
          <w:rFonts w:ascii="Times New Roman" w:hAnsi="Times New Roman"/>
          <w:sz w:val="24"/>
          <w:szCs w:val="24"/>
          <w:lang w:val="ru-RU"/>
        </w:rPr>
        <w:tab/>
        <w:t xml:space="preserve">Жылдамдығы жоғары сызба салғыш қамтылады. </w:t>
      </w:r>
    </w:p>
    <w:p w14:paraId="445B25A8" w14:textId="77777777" w:rsidR="00FC7608" w:rsidRPr="00042E49" w:rsidRDefault="00FC7608" w:rsidP="00FC7608">
      <w:pPr>
        <w:tabs>
          <w:tab w:val="left" w:pos="0"/>
        </w:tabs>
        <w:spacing w:line="240" w:lineRule="auto"/>
        <w:ind w:left="0"/>
        <w:rPr>
          <w:rFonts w:ascii="Times New Roman" w:hAnsi="Times New Roman"/>
          <w:b/>
          <w:sz w:val="24"/>
          <w:szCs w:val="24"/>
          <w:lang w:val="kk-KZ"/>
        </w:rPr>
      </w:pPr>
      <w:r w:rsidRPr="00042E49">
        <w:rPr>
          <w:rFonts w:ascii="Times New Roman" w:hAnsi="Times New Roman"/>
          <w:b/>
          <w:snapToGrid w:val="0"/>
          <w:sz w:val="24"/>
          <w:szCs w:val="24"/>
          <w:lang w:val="kk-KZ"/>
        </w:rPr>
        <w:tab/>
        <w:t>1.</w:t>
      </w:r>
      <w:r w:rsidRPr="00042E49">
        <w:rPr>
          <w:rFonts w:ascii="Times New Roman" w:hAnsi="Times New Roman"/>
          <w:b/>
          <w:sz w:val="24"/>
          <w:szCs w:val="24"/>
          <w:lang w:val="kk-KZ"/>
        </w:rPr>
        <w:t xml:space="preserve"> 27 тармақтың талаптарына сәйкес Мердігердің ұсынысы.</w:t>
      </w:r>
    </w:p>
    <w:p w14:paraId="77C0879A" w14:textId="77777777" w:rsidR="00020CDA" w:rsidRPr="00042E49" w:rsidRDefault="00020CDA" w:rsidP="00020CDA">
      <w:pPr>
        <w:tabs>
          <w:tab w:val="left" w:pos="0"/>
          <w:tab w:val="left" w:pos="426"/>
        </w:tabs>
        <w:rPr>
          <w:rFonts w:ascii="Times New Roman" w:hAnsi="Times New Roman"/>
          <w:sz w:val="24"/>
          <w:szCs w:val="24"/>
          <w:lang w:val="kk-KZ"/>
        </w:rPr>
      </w:pPr>
    </w:p>
    <w:p w14:paraId="301F1C87" w14:textId="77777777" w:rsidR="00020CDA"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z w:val="24"/>
          <w:szCs w:val="24"/>
          <w:lang w:val="ru-RU"/>
        </w:rPr>
      </w:pPr>
      <w:r w:rsidRPr="00042E49">
        <w:rPr>
          <w:rFonts w:ascii="Times New Roman" w:hAnsi="Times New Roman"/>
          <w:sz w:val="24"/>
          <w:szCs w:val="24"/>
          <w:lang w:val="ru-RU"/>
        </w:rPr>
        <w:t>Шығару құрылғылары:</w:t>
      </w:r>
    </w:p>
    <w:p w14:paraId="34962B01" w14:textId="77777777" w:rsidR="00020CDA" w:rsidRPr="00042E49" w:rsidRDefault="00020CDA" w:rsidP="00020CDA">
      <w:pPr>
        <w:tabs>
          <w:tab w:val="left" w:pos="0"/>
          <w:tab w:val="left" w:pos="567"/>
        </w:tabs>
        <w:ind w:left="0" w:firstLine="0"/>
        <w:rPr>
          <w:rFonts w:ascii="Times New Roman" w:hAnsi="Times New Roman"/>
          <w:sz w:val="24"/>
          <w:szCs w:val="24"/>
          <w:lang w:val="ru-RU"/>
        </w:rPr>
      </w:pPr>
      <w:r w:rsidRPr="00042E49">
        <w:rPr>
          <w:rFonts w:ascii="Times New Roman" w:hAnsi="Times New Roman"/>
          <w:sz w:val="24"/>
          <w:szCs w:val="24"/>
          <w:lang w:val="ru-RU"/>
        </w:rPr>
        <w:t>Жоғарғы/төменгі деңгей бойынша графикалық және сандық форматта үздіксіз тіркелетін деректерді көрсетуге арналған алты (6) қолайлы құрылғы, 1 құрылғы тереңдік бойынша бақ</w:t>
      </w:r>
      <w:r w:rsidR="00FC7608" w:rsidRPr="00042E49">
        <w:rPr>
          <w:rFonts w:ascii="Times New Roman" w:hAnsi="Times New Roman"/>
          <w:sz w:val="24"/>
          <w:szCs w:val="24"/>
          <w:lang w:val="ru-RU"/>
        </w:rPr>
        <w:t>ы</w:t>
      </w:r>
      <w:r w:rsidRPr="00042E49">
        <w:rPr>
          <w:rFonts w:ascii="Times New Roman" w:hAnsi="Times New Roman"/>
          <w:sz w:val="24"/>
          <w:szCs w:val="24"/>
          <w:lang w:val="ru-RU"/>
        </w:rPr>
        <w:t>лауға, 5 құрылғы уақыт бойынша бақылауға арналған.</w:t>
      </w:r>
    </w:p>
    <w:p w14:paraId="7FFC9588" w14:textId="77777777" w:rsidR="00FC7608" w:rsidRPr="00042E49" w:rsidRDefault="00FC7608" w:rsidP="00FC7608">
      <w:pPr>
        <w:tabs>
          <w:tab w:val="left" w:pos="0"/>
        </w:tabs>
        <w:spacing w:line="240" w:lineRule="auto"/>
        <w:ind w:left="0"/>
        <w:rPr>
          <w:rFonts w:ascii="Times New Roman" w:hAnsi="Times New Roman"/>
          <w:b/>
          <w:sz w:val="24"/>
          <w:szCs w:val="24"/>
          <w:lang w:val="kk-KZ"/>
        </w:rPr>
      </w:pPr>
      <w:r w:rsidRPr="00042E49">
        <w:rPr>
          <w:rFonts w:ascii="Times New Roman" w:hAnsi="Times New Roman"/>
          <w:b/>
          <w:snapToGrid w:val="0"/>
          <w:sz w:val="24"/>
          <w:szCs w:val="24"/>
          <w:lang w:val="kk-KZ"/>
        </w:rPr>
        <w:tab/>
        <w:t>1.</w:t>
      </w:r>
      <w:r w:rsidRPr="00042E49">
        <w:rPr>
          <w:rFonts w:ascii="Times New Roman" w:hAnsi="Times New Roman"/>
          <w:b/>
          <w:sz w:val="24"/>
          <w:szCs w:val="24"/>
          <w:lang w:val="kk-KZ"/>
        </w:rPr>
        <w:t xml:space="preserve"> 28 тармақтың талаптарына сәйкес Мердігердің ұсынысы.</w:t>
      </w:r>
    </w:p>
    <w:p w14:paraId="18019040" w14:textId="77777777" w:rsidR="00020CDA" w:rsidRPr="00042E49" w:rsidRDefault="00020CDA" w:rsidP="00020CDA">
      <w:pPr>
        <w:tabs>
          <w:tab w:val="left" w:pos="0"/>
          <w:tab w:val="left" w:pos="567"/>
        </w:tabs>
        <w:ind w:left="0" w:firstLine="0"/>
        <w:rPr>
          <w:rFonts w:ascii="Times New Roman" w:hAnsi="Times New Roman"/>
          <w:sz w:val="24"/>
          <w:szCs w:val="24"/>
          <w:lang w:val="kk-KZ"/>
        </w:rPr>
      </w:pPr>
    </w:p>
    <w:p w14:paraId="0F0794E2" w14:textId="77777777" w:rsidR="00020CDA"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Желілік компьютерлік жүйе арқылы бұрғылау және қойнауқаттық қысым деректері мониторингі және есептемелері</w:t>
      </w:r>
      <w:r w:rsidR="00FC7608" w:rsidRPr="00042E49">
        <w:rPr>
          <w:rFonts w:ascii="Times New Roman" w:hAnsi="Times New Roman"/>
          <w:sz w:val="24"/>
          <w:szCs w:val="24"/>
          <w:lang w:val="kk-KZ"/>
        </w:rPr>
        <w:t xml:space="preserve"> жүйесінің келесідей мүмкіндіктері болуы тиіс</w:t>
      </w:r>
      <w:r w:rsidRPr="00042E49">
        <w:rPr>
          <w:rFonts w:ascii="Times New Roman" w:hAnsi="Times New Roman"/>
          <w:sz w:val="24"/>
          <w:szCs w:val="24"/>
          <w:lang w:val="kk-KZ"/>
        </w:rPr>
        <w:t>:</w:t>
      </w:r>
    </w:p>
    <w:p w14:paraId="30E76D55"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a) </w:t>
      </w:r>
      <w:r w:rsidRPr="00042E49">
        <w:rPr>
          <w:rFonts w:ascii="Times New Roman" w:hAnsi="Times New Roman"/>
          <w:sz w:val="24"/>
          <w:szCs w:val="24"/>
          <w:lang w:val="kk-KZ"/>
        </w:rPr>
        <w:tab/>
        <w:t>Деректерді нақты уақыт режимінде толық өңдеу және тіркеу.</w:t>
      </w:r>
    </w:p>
    <w:p w14:paraId="395A1771"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b) </w:t>
      </w:r>
      <w:r w:rsidRPr="00042E49">
        <w:rPr>
          <w:rFonts w:ascii="Times New Roman" w:hAnsi="Times New Roman"/>
          <w:sz w:val="24"/>
          <w:szCs w:val="24"/>
          <w:lang w:val="kk-KZ"/>
        </w:rPr>
        <w:tab/>
        <w:t>Есептелетін және өлшенетін параметрлерді көрсету.</w:t>
      </w:r>
    </w:p>
    <w:p w14:paraId="5042216B" w14:textId="77777777" w:rsidR="00020CDA" w:rsidRPr="00042E49" w:rsidRDefault="00020CDA" w:rsidP="00020CDA">
      <w:pPr>
        <w:tabs>
          <w:tab w:val="left" w:pos="0"/>
          <w:tab w:val="left" w:pos="567"/>
        </w:tabs>
        <w:ind w:left="0" w:firstLine="0"/>
        <w:rPr>
          <w:rFonts w:ascii="Times New Roman" w:hAnsi="Times New Roman"/>
          <w:sz w:val="24"/>
          <w:szCs w:val="24"/>
          <w:lang w:val="kk-KZ"/>
        </w:rPr>
      </w:pPr>
      <w:r w:rsidRPr="00042E49">
        <w:rPr>
          <w:rFonts w:ascii="Times New Roman" w:hAnsi="Times New Roman"/>
          <w:sz w:val="24"/>
          <w:szCs w:val="24"/>
          <w:lang w:val="kk-KZ"/>
        </w:rPr>
        <w:t xml:space="preserve">c) </w:t>
      </w:r>
      <w:r w:rsidRPr="00042E49">
        <w:rPr>
          <w:rFonts w:ascii="Times New Roman" w:hAnsi="Times New Roman"/>
          <w:sz w:val="24"/>
          <w:szCs w:val="24"/>
          <w:lang w:val="kk-KZ"/>
        </w:rPr>
        <w:tab/>
        <w:t>Нақты уақытта жұмыс істейтін графикалық принтерлерді/дисплейлерді басқару.</w:t>
      </w:r>
    </w:p>
    <w:p w14:paraId="1408D7C5" w14:textId="77777777" w:rsidR="00020CDA" w:rsidRPr="00042E49" w:rsidRDefault="00020CDA" w:rsidP="00020CDA">
      <w:pPr>
        <w:tabs>
          <w:tab w:val="left" w:pos="0"/>
          <w:tab w:val="left" w:pos="567"/>
        </w:tabs>
        <w:ind w:left="0" w:firstLine="0"/>
        <w:rPr>
          <w:rFonts w:ascii="Times New Roman" w:hAnsi="Times New Roman"/>
          <w:sz w:val="24"/>
          <w:szCs w:val="24"/>
          <w:lang w:val="kk-KZ"/>
        </w:rPr>
      </w:pPr>
      <w:r w:rsidRPr="00042E49">
        <w:rPr>
          <w:rFonts w:ascii="Times New Roman" w:hAnsi="Times New Roman"/>
          <w:sz w:val="24"/>
          <w:szCs w:val="24"/>
          <w:lang w:val="kk-KZ"/>
        </w:rPr>
        <w:t xml:space="preserve">d) </w:t>
      </w:r>
      <w:r w:rsidRPr="00042E49">
        <w:rPr>
          <w:rFonts w:ascii="Times New Roman" w:hAnsi="Times New Roman"/>
          <w:sz w:val="24"/>
          <w:szCs w:val="24"/>
          <w:lang w:val="kk-KZ"/>
        </w:rPr>
        <w:tab/>
        <w:t>Жабдық (қосылыстар, сораптар және басқалары) дәрежесін жылдам айқындауға арналған графикалық символдар.</w:t>
      </w:r>
    </w:p>
    <w:p w14:paraId="324A6880"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e) </w:t>
      </w:r>
      <w:r w:rsidRPr="00042E49">
        <w:rPr>
          <w:rFonts w:ascii="Times New Roman" w:hAnsi="Times New Roman"/>
          <w:sz w:val="24"/>
          <w:szCs w:val="24"/>
          <w:lang w:val="kk-KZ"/>
        </w:rPr>
        <w:tab/>
        <w:t>Деректерді нақты уақытта басып шығару.</w:t>
      </w:r>
    </w:p>
    <w:p w14:paraId="6B97B85C"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f) </w:t>
      </w:r>
      <w:r w:rsidRPr="00042E49">
        <w:rPr>
          <w:rFonts w:ascii="Times New Roman" w:hAnsi="Times New Roman"/>
          <w:sz w:val="24"/>
          <w:szCs w:val="24"/>
          <w:lang w:val="kk-KZ"/>
        </w:rPr>
        <w:tab/>
        <w:t>Деректерді графикалық шығаруға арналған гистограмалар</w:t>
      </w:r>
      <w:r w:rsidR="00FC7608" w:rsidRPr="00042E49">
        <w:rPr>
          <w:rFonts w:ascii="Times New Roman" w:hAnsi="Times New Roman"/>
          <w:sz w:val="24"/>
          <w:szCs w:val="24"/>
          <w:lang w:val="kk-KZ"/>
        </w:rPr>
        <w:t xml:space="preserve"> құру</w:t>
      </w:r>
      <w:r w:rsidRPr="00042E49">
        <w:rPr>
          <w:rFonts w:ascii="Times New Roman" w:hAnsi="Times New Roman"/>
          <w:sz w:val="24"/>
          <w:szCs w:val="24"/>
          <w:lang w:val="kk-KZ"/>
        </w:rPr>
        <w:t>.</w:t>
      </w:r>
    </w:p>
    <w:p w14:paraId="368894AA"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g) </w:t>
      </w:r>
      <w:r w:rsidRPr="00042E49">
        <w:rPr>
          <w:rFonts w:ascii="Times New Roman" w:hAnsi="Times New Roman"/>
          <w:sz w:val="24"/>
          <w:szCs w:val="24"/>
          <w:lang w:val="kk-KZ"/>
        </w:rPr>
        <w:tab/>
        <w:t>Барлық параметрлердің төменгі/жоғарғы шекарасы бойынша дабылдама.</w:t>
      </w:r>
    </w:p>
    <w:p w14:paraId="30BBFF52"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h) </w:t>
      </w:r>
      <w:r w:rsidRPr="00042E49">
        <w:rPr>
          <w:rFonts w:ascii="Times New Roman" w:hAnsi="Times New Roman"/>
          <w:sz w:val="24"/>
          <w:szCs w:val="24"/>
          <w:lang w:val="kk-KZ"/>
        </w:rPr>
        <w:tab/>
        <w:t>Кемінде 3 қашықтық мониторы (қауіпсіз аймақта)</w:t>
      </w:r>
      <w:r w:rsidR="00FC7608" w:rsidRPr="00042E49">
        <w:rPr>
          <w:rFonts w:ascii="Times New Roman" w:hAnsi="Times New Roman"/>
          <w:sz w:val="24"/>
          <w:szCs w:val="24"/>
          <w:lang w:val="kk-KZ"/>
        </w:rPr>
        <w:t xml:space="preserve"> орнатылып, жұмыс істеуі</w:t>
      </w:r>
      <w:r w:rsidRPr="00042E49">
        <w:rPr>
          <w:rFonts w:ascii="Times New Roman" w:hAnsi="Times New Roman"/>
          <w:sz w:val="24"/>
          <w:szCs w:val="24"/>
          <w:lang w:val="kk-KZ"/>
        </w:rPr>
        <w:t>.</w:t>
      </w:r>
    </w:p>
    <w:p w14:paraId="373EC428" w14:textId="77777777" w:rsidR="00020CDA" w:rsidRPr="00042E49" w:rsidRDefault="00020CDA" w:rsidP="00020CDA">
      <w:pPr>
        <w:tabs>
          <w:tab w:val="left" w:pos="0"/>
          <w:tab w:val="left" w:pos="567"/>
        </w:tabs>
        <w:rPr>
          <w:rFonts w:ascii="Times New Roman" w:hAnsi="Times New Roman"/>
          <w:sz w:val="24"/>
          <w:szCs w:val="24"/>
          <w:lang w:val="kk-KZ"/>
        </w:rPr>
      </w:pPr>
      <w:r w:rsidRPr="00042E49">
        <w:rPr>
          <w:rFonts w:ascii="Times New Roman" w:hAnsi="Times New Roman"/>
          <w:sz w:val="24"/>
          <w:szCs w:val="24"/>
          <w:lang w:val="kk-KZ"/>
        </w:rPr>
        <w:t xml:space="preserve">i) </w:t>
      </w:r>
      <w:r w:rsidRPr="00042E49">
        <w:rPr>
          <w:rFonts w:ascii="Times New Roman" w:hAnsi="Times New Roman"/>
          <w:sz w:val="24"/>
          <w:szCs w:val="24"/>
          <w:lang w:val="kk-KZ"/>
        </w:rPr>
        <w:tab/>
        <w:t>1 қашықтық мониторы (жарылыстан қорғалған)</w:t>
      </w:r>
      <w:r w:rsidR="00FC7608" w:rsidRPr="00042E49">
        <w:rPr>
          <w:rFonts w:ascii="Times New Roman" w:hAnsi="Times New Roman"/>
          <w:sz w:val="24"/>
          <w:szCs w:val="24"/>
          <w:lang w:val="kk-KZ"/>
        </w:rPr>
        <w:t xml:space="preserve"> орнатылып, жұмыс істеуі</w:t>
      </w:r>
      <w:r w:rsidRPr="00042E49">
        <w:rPr>
          <w:rFonts w:ascii="Times New Roman" w:hAnsi="Times New Roman"/>
          <w:sz w:val="24"/>
          <w:szCs w:val="24"/>
          <w:lang w:val="kk-KZ"/>
        </w:rPr>
        <w:t>.</w:t>
      </w:r>
    </w:p>
    <w:p w14:paraId="7DF8046D" w14:textId="77777777" w:rsidR="00020CDA" w:rsidRPr="00042E49" w:rsidRDefault="00020CDA" w:rsidP="00020CDA">
      <w:pPr>
        <w:tabs>
          <w:tab w:val="left" w:pos="0"/>
          <w:tab w:val="left" w:pos="567"/>
        </w:tabs>
        <w:rPr>
          <w:rFonts w:ascii="Times New Roman" w:hAnsi="Times New Roman"/>
          <w:sz w:val="24"/>
          <w:szCs w:val="24"/>
          <w:lang w:val="kk-KZ"/>
        </w:rPr>
      </w:pPr>
    </w:p>
    <w:p w14:paraId="2ECEB7E5" w14:textId="77777777" w:rsidR="00020CDA"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Газ каротажы мен қойнауқаттық қысым диаграмалары Тапсырысшы талаптарына сәйкес түрлендірілуге тиіс.</w:t>
      </w:r>
    </w:p>
    <w:p w14:paraId="4B718E0E" w14:textId="77777777" w:rsidR="00020CDA" w:rsidRPr="00042E49" w:rsidRDefault="00020CDA" w:rsidP="00020CDA">
      <w:pPr>
        <w:tabs>
          <w:tab w:val="clear" w:pos="1080"/>
          <w:tab w:val="left" w:pos="0"/>
          <w:tab w:val="left" w:pos="567"/>
        </w:tabs>
        <w:spacing w:line="240" w:lineRule="auto"/>
        <w:ind w:left="0" w:firstLine="0"/>
        <w:rPr>
          <w:rFonts w:ascii="Times New Roman" w:hAnsi="Times New Roman"/>
          <w:sz w:val="24"/>
          <w:szCs w:val="24"/>
          <w:lang w:val="kk-KZ"/>
        </w:rPr>
      </w:pPr>
    </w:p>
    <w:p w14:paraId="5E637BF6" w14:textId="77777777" w:rsidR="00020CDA" w:rsidRPr="00042E49" w:rsidRDefault="00020CDA" w:rsidP="00042E49">
      <w:pPr>
        <w:numPr>
          <w:ilvl w:val="1"/>
          <w:numId w:val="58"/>
        </w:numPr>
        <w:tabs>
          <w:tab w:val="clear" w:pos="1080"/>
          <w:tab w:val="left" w:pos="0"/>
          <w:tab w:val="left" w:pos="567"/>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Деректер базасы: Газ каротажының барлық деректері деректер базасында сақталады және Тапсырысшы үшін LIS, ASCII немесе WITS форматтарында қолжетімді болады. Электркаротаж немесе бұрғылау барысындағы каротаж сияқты, басқа каротаждық операцияларды орындаған кезде алынған деректер талаптарға сәйкес композиттік диаграмалар құру үшін деректер базасына көшіру үшін қолжетімді болуға тиіс. Барлық деректер сақталады және Тапсырысшының жұмыс станциясында немесе газкаротаждық станцияда таңдау режимінде көрсетілуі және басып шығарылуы мүмкін</w:t>
      </w:r>
      <w:r w:rsidR="00FC7608" w:rsidRPr="00042E49">
        <w:rPr>
          <w:rFonts w:ascii="Times New Roman" w:hAnsi="Times New Roman"/>
          <w:sz w:val="24"/>
          <w:szCs w:val="24"/>
          <w:lang w:val="kk-KZ"/>
        </w:rPr>
        <w:t>.</w:t>
      </w:r>
    </w:p>
    <w:p w14:paraId="29977425" w14:textId="77777777" w:rsidR="00020CDA" w:rsidRPr="00042E49" w:rsidRDefault="00020CDA" w:rsidP="00020CDA">
      <w:pPr>
        <w:pStyle w:val="afc"/>
        <w:rPr>
          <w:rFonts w:ascii="Times New Roman" w:hAnsi="Times New Roman"/>
          <w:sz w:val="24"/>
          <w:szCs w:val="24"/>
          <w:lang w:val="kk-KZ"/>
        </w:rPr>
      </w:pPr>
    </w:p>
    <w:p w14:paraId="324F78DF" w14:textId="77777777" w:rsidR="00020CDA" w:rsidRPr="00042E49" w:rsidRDefault="00020CDA" w:rsidP="00020CDA">
      <w:pPr>
        <w:tabs>
          <w:tab w:val="clear" w:pos="1080"/>
          <w:tab w:val="left" w:pos="0"/>
          <w:tab w:val="left" w:pos="567"/>
        </w:tabs>
        <w:spacing w:line="240" w:lineRule="auto"/>
        <w:ind w:left="0" w:firstLine="0"/>
        <w:rPr>
          <w:rFonts w:ascii="Times New Roman" w:hAnsi="Times New Roman"/>
          <w:sz w:val="24"/>
          <w:szCs w:val="24"/>
          <w:lang w:val="kk-KZ"/>
        </w:rPr>
      </w:pPr>
    </w:p>
    <w:p w14:paraId="2DDCDD27" w14:textId="77777777" w:rsidR="00020CDA" w:rsidRPr="00042E49" w:rsidRDefault="00020CDA" w:rsidP="00042E49">
      <w:pPr>
        <w:pStyle w:val="afc"/>
        <w:numPr>
          <w:ilvl w:val="1"/>
          <w:numId w:val="60"/>
        </w:numPr>
        <w:rPr>
          <w:rFonts w:ascii="Times New Roman" w:hAnsi="Times New Roman"/>
          <w:sz w:val="24"/>
          <w:szCs w:val="24"/>
          <w:lang w:val="kk-KZ"/>
        </w:rPr>
      </w:pPr>
      <w:r w:rsidRPr="00042E49">
        <w:rPr>
          <w:rFonts w:ascii="Times New Roman" w:hAnsi="Times New Roman"/>
          <w:sz w:val="24"/>
          <w:szCs w:val="24"/>
          <w:lang w:val="kk-KZ"/>
        </w:rPr>
        <w:t xml:space="preserve">Мердігер нақты уақыт деректерін және каротаждық зондтың барлық </w:t>
      </w:r>
    </w:p>
    <w:p w14:paraId="0D1CE85A" w14:textId="77777777" w:rsidR="00020CDA" w:rsidRPr="00042E49" w:rsidRDefault="00020CDA" w:rsidP="00020CDA">
      <w:pPr>
        <w:ind w:left="0" w:firstLine="0"/>
        <w:rPr>
          <w:rFonts w:ascii="Times New Roman" w:hAnsi="Times New Roman"/>
          <w:sz w:val="24"/>
          <w:szCs w:val="24"/>
          <w:lang w:val="kk-KZ"/>
        </w:rPr>
      </w:pPr>
      <w:r w:rsidRPr="00042E49">
        <w:rPr>
          <w:rFonts w:ascii="Times New Roman" w:hAnsi="Times New Roman"/>
          <w:sz w:val="24"/>
          <w:szCs w:val="24"/>
          <w:lang w:val="kk-KZ"/>
        </w:rPr>
        <w:t>түсірілуі-көтерілуі бойынша жад</w:t>
      </w:r>
      <w:r w:rsidR="00FC7608" w:rsidRPr="00042E49">
        <w:rPr>
          <w:rFonts w:ascii="Times New Roman" w:hAnsi="Times New Roman"/>
          <w:sz w:val="24"/>
          <w:szCs w:val="24"/>
          <w:lang w:val="kk-KZ"/>
        </w:rPr>
        <w:t>ыда</w:t>
      </w:r>
      <w:r w:rsidRPr="00042E49">
        <w:rPr>
          <w:rFonts w:ascii="Times New Roman" w:hAnsi="Times New Roman"/>
          <w:sz w:val="24"/>
          <w:szCs w:val="24"/>
          <w:lang w:val="kk-KZ"/>
        </w:rPr>
        <w:t xml:space="preserve"> сақталатын деректерді (Тапсырысшы белгілеген форматтағы хронология және теріңдік бойынша) ұсынуға тиіс. Қосымша мыналар табыс етіледі:</w:t>
      </w:r>
    </w:p>
    <w:p w14:paraId="290A8D9A" w14:textId="77777777" w:rsidR="00020CDA" w:rsidRPr="00042E49" w:rsidRDefault="00020CDA" w:rsidP="00020CDA">
      <w:pPr>
        <w:overflowPunct w:val="0"/>
        <w:autoSpaceDE w:val="0"/>
        <w:autoSpaceDN w:val="0"/>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а) Мердігер </w:t>
      </w:r>
      <w:r w:rsidR="00FC7608" w:rsidRPr="00042E49">
        <w:rPr>
          <w:rFonts w:ascii="Times New Roman" w:hAnsi="Times New Roman"/>
          <w:sz w:val="24"/>
          <w:szCs w:val="24"/>
          <w:lang w:val="kk-KZ"/>
        </w:rPr>
        <w:t xml:space="preserve">өз есебінен </w:t>
      </w:r>
      <w:r w:rsidRPr="00042E49">
        <w:rPr>
          <w:rFonts w:ascii="Times New Roman" w:hAnsi="Times New Roman"/>
          <w:sz w:val="24"/>
          <w:szCs w:val="24"/>
          <w:lang w:val="kk-KZ"/>
        </w:rPr>
        <w:t xml:space="preserve">қажетті жабдықты және мониторинг қызметтеріне кемінде бес рұқсаттарды қоса алғанда, нақты уақыт режимінде мониторинг қызметтерін </w:t>
      </w:r>
      <w:r w:rsidR="00FC7608" w:rsidRPr="00042E49">
        <w:rPr>
          <w:rFonts w:ascii="Times New Roman" w:hAnsi="Times New Roman"/>
          <w:sz w:val="24"/>
          <w:szCs w:val="24"/>
          <w:lang w:val="kk-KZ"/>
        </w:rPr>
        <w:t xml:space="preserve">(соныі ішнде қажетті бағдарламалық жасақтаманы орнату және/немесе жүйеге қосылу мүмкіндігі) </w:t>
      </w:r>
      <w:r w:rsidRPr="00042E49">
        <w:rPr>
          <w:rFonts w:ascii="Times New Roman" w:hAnsi="Times New Roman"/>
          <w:sz w:val="24"/>
          <w:szCs w:val="24"/>
          <w:lang w:val="kk-KZ"/>
        </w:rPr>
        <w:t>ұсынады.</w:t>
      </w:r>
    </w:p>
    <w:p w14:paraId="14E71CAC" w14:textId="77777777" w:rsidR="00020CDA" w:rsidRPr="00042E49" w:rsidRDefault="00020CDA" w:rsidP="00020CDA">
      <w:pPr>
        <w:tabs>
          <w:tab w:val="clear" w:pos="1080"/>
        </w:tabs>
        <w:overflowPunct w:val="0"/>
        <w:autoSpaceDE w:val="0"/>
        <w:autoSpaceDN w:val="0"/>
        <w:spacing w:line="240" w:lineRule="auto"/>
        <w:textAlignment w:val="baseline"/>
        <w:rPr>
          <w:rFonts w:ascii="Times New Roman" w:hAnsi="Times New Roman"/>
          <w:sz w:val="24"/>
          <w:szCs w:val="24"/>
          <w:lang w:val="kk-KZ"/>
        </w:rPr>
      </w:pPr>
      <w:r w:rsidRPr="00042E49">
        <w:rPr>
          <w:rFonts w:ascii="Times New Roman" w:hAnsi="Times New Roman"/>
          <w:sz w:val="24"/>
          <w:szCs w:val="24"/>
          <w:lang w:val="kk-KZ"/>
        </w:rPr>
        <w:t xml:space="preserve">b) Мердігер Тапсырысшың қосымша шығыстарынсыз күн сайынғы бақылау журналын </w:t>
      </w:r>
    </w:p>
    <w:p w14:paraId="0143B028" w14:textId="77777777" w:rsidR="00020CDA" w:rsidRPr="00042E49" w:rsidRDefault="00020CDA" w:rsidP="00020CDA">
      <w:pPr>
        <w:tabs>
          <w:tab w:val="clear" w:pos="1080"/>
        </w:tabs>
        <w:overflowPunct w:val="0"/>
        <w:autoSpaceDE w:val="0"/>
        <w:autoSpaceDN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таратуға тиіс.</w:t>
      </w:r>
    </w:p>
    <w:p w14:paraId="1CC98E74" w14:textId="77777777" w:rsidR="00020CDA" w:rsidRPr="00042E49" w:rsidRDefault="00020CDA" w:rsidP="00020CDA">
      <w:pPr>
        <w:tabs>
          <w:tab w:val="clear" w:pos="1080"/>
        </w:tabs>
        <w:overflowPunct w:val="0"/>
        <w:autoSpaceDE w:val="0"/>
        <w:autoSpaceDN w:val="0"/>
        <w:spacing w:line="240" w:lineRule="auto"/>
        <w:textAlignment w:val="baseline"/>
        <w:rPr>
          <w:rFonts w:ascii="Times New Roman" w:hAnsi="Times New Roman"/>
          <w:sz w:val="24"/>
          <w:szCs w:val="24"/>
          <w:lang w:val="kk-KZ"/>
        </w:rPr>
      </w:pPr>
      <w:r w:rsidRPr="00042E49">
        <w:rPr>
          <w:rFonts w:ascii="Times New Roman" w:hAnsi="Times New Roman"/>
          <w:sz w:val="24"/>
          <w:szCs w:val="24"/>
          <w:lang w:val="kk-KZ"/>
        </w:rPr>
        <w:t xml:space="preserve">Мердігер күн сайын барлық деректер бойынша LAS форматында (0,1 м аралық </w:t>
      </w:r>
    </w:p>
    <w:p w14:paraId="7B6ABA26" w14:textId="77777777" w:rsidR="00FC7608" w:rsidRPr="00042E49" w:rsidRDefault="00020CDA" w:rsidP="00F03B67">
      <w:pPr>
        <w:tabs>
          <w:tab w:val="clear" w:pos="1080"/>
        </w:tabs>
        <w:overflowPunct w:val="0"/>
        <w:autoSpaceDE w:val="0"/>
        <w:autoSpaceDN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бойынша деректер немесе Тапсырысшы көрсеткен өзге де түрде) файлдар ұсынады.</w:t>
      </w:r>
    </w:p>
    <w:p w14:paraId="4874507B" w14:textId="77777777" w:rsidR="00FC7608" w:rsidRPr="00042E49" w:rsidRDefault="00FC7608" w:rsidP="00F03B67">
      <w:pPr>
        <w:tabs>
          <w:tab w:val="clear" w:pos="1080"/>
        </w:tabs>
        <w:overflowPunct w:val="0"/>
        <w:autoSpaceDE w:val="0"/>
        <w:autoSpaceDN w:val="0"/>
        <w:spacing w:line="240" w:lineRule="auto"/>
        <w:ind w:left="0" w:firstLine="0"/>
        <w:textAlignment w:val="baseline"/>
        <w:rPr>
          <w:rFonts w:ascii="Times New Roman" w:hAnsi="Times New Roman"/>
          <w:sz w:val="24"/>
          <w:szCs w:val="24"/>
          <w:lang w:val="kk-KZ"/>
        </w:rPr>
      </w:pPr>
      <w:r w:rsidRPr="00042E49">
        <w:rPr>
          <w:rFonts w:ascii="Times New Roman" w:hAnsi="Times New Roman"/>
          <w:sz w:val="24"/>
          <w:szCs w:val="24"/>
          <w:lang w:val="kk-KZ"/>
        </w:rPr>
        <w:t xml:space="preserve">с) Мониторинг жүйесінің желілік қосылу (соның ішінде интернетке) мүмкіндігі болуы тиіс және деректер форматтары мен LWD/MWD  телеметрикалық қолдау қызметтерін орындауға Тапсырысшымен тартылған  Мердігер ұйымның деректерді беру форматтарымен үйлесімді болуы тиіс. </w:t>
      </w:r>
    </w:p>
    <w:p w14:paraId="31406CE8" w14:textId="77777777" w:rsidR="00FC7608" w:rsidRPr="00042E49" w:rsidRDefault="00FC7608" w:rsidP="00042E49">
      <w:pPr>
        <w:pStyle w:val="afc"/>
        <w:numPr>
          <w:ilvl w:val="1"/>
          <w:numId w:val="84"/>
        </w:numPr>
        <w:tabs>
          <w:tab w:val="left" w:pos="0"/>
        </w:tabs>
        <w:spacing w:line="240" w:lineRule="auto"/>
        <w:rPr>
          <w:rFonts w:ascii="Times New Roman" w:hAnsi="Times New Roman"/>
          <w:sz w:val="24"/>
          <w:szCs w:val="24"/>
          <w:lang w:val="kk-KZ"/>
        </w:rPr>
      </w:pPr>
      <w:r w:rsidRPr="00042E49">
        <w:rPr>
          <w:rFonts w:ascii="Times New Roman" w:hAnsi="Times New Roman"/>
          <w:sz w:val="24"/>
          <w:szCs w:val="24"/>
          <w:lang w:val="kk-KZ"/>
        </w:rPr>
        <w:t xml:space="preserve"> Деректерге нақты уақыт режимінде мониторинг жүргізу жүйесі бойынша берілетін деректер Қазақстан Республикасының шеңберінде орналасқан деректер беру серверлері арқылы берілуі тиіс.  </w:t>
      </w:r>
    </w:p>
    <w:tbl>
      <w:tblPr>
        <w:tblStyle w:val="aff0"/>
        <w:tblW w:w="0" w:type="auto"/>
        <w:tblLook w:val="04A0" w:firstRow="1" w:lastRow="0" w:firstColumn="1" w:lastColumn="0" w:noHBand="0" w:noVBand="1"/>
      </w:tblPr>
      <w:tblGrid>
        <w:gridCol w:w="9347"/>
      </w:tblGrid>
      <w:tr w:rsidR="00FC7608" w:rsidRPr="00E17136" w14:paraId="511EDD5E" w14:textId="77777777" w:rsidTr="00844B8B">
        <w:tc>
          <w:tcPr>
            <w:tcW w:w="9347" w:type="dxa"/>
          </w:tcPr>
          <w:p w14:paraId="0F9EBB2E" w14:textId="4FE4BE8D" w:rsidR="00FC7608" w:rsidRPr="00042E49" w:rsidRDefault="00FC7608" w:rsidP="00F03B67">
            <w:pPr>
              <w:tabs>
                <w:tab w:val="left" w:pos="0"/>
              </w:tabs>
              <w:spacing w:line="240" w:lineRule="auto"/>
              <w:ind w:left="0" w:hanging="142"/>
              <w:rPr>
                <w:rFonts w:ascii="Times New Roman" w:hAnsi="Times New Roman"/>
                <w:b/>
                <w:sz w:val="24"/>
                <w:szCs w:val="24"/>
                <w:lang w:val="kk-KZ"/>
              </w:rPr>
            </w:pPr>
            <w:r w:rsidRPr="00042E49">
              <w:rPr>
                <w:rFonts w:ascii="Times New Roman" w:hAnsi="Times New Roman"/>
                <w:b/>
                <w:snapToGrid w:val="0"/>
                <w:sz w:val="24"/>
                <w:szCs w:val="24"/>
                <w:lang w:val="kk-KZ"/>
              </w:rPr>
              <w:t>1.</w:t>
            </w:r>
            <w:r w:rsidRPr="00042E49">
              <w:rPr>
                <w:rFonts w:ascii="Times New Roman" w:hAnsi="Times New Roman"/>
                <w:b/>
                <w:sz w:val="24"/>
                <w:szCs w:val="24"/>
                <w:lang w:val="kk-KZ"/>
              </w:rPr>
              <w:t xml:space="preserve"> 3</w:t>
            </w:r>
            <w:r w:rsidR="00B42593" w:rsidRPr="00042E49">
              <w:rPr>
                <w:rFonts w:ascii="Times New Roman" w:hAnsi="Times New Roman"/>
                <w:b/>
                <w:sz w:val="24"/>
                <w:szCs w:val="24"/>
                <w:lang w:val="kk-KZ"/>
              </w:rPr>
              <w:t>3</w:t>
            </w:r>
            <w:r w:rsidRPr="00042E49">
              <w:rPr>
                <w:rFonts w:ascii="Times New Roman" w:hAnsi="Times New Roman"/>
                <w:b/>
                <w:sz w:val="24"/>
                <w:szCs w:val="24"/>
                <w:lang w:val="kk-KZ"/>
              </w:rPr>
              <w:t xml:space="preserve"> тармақтың талаптарына сәйкес Мердігердің ұсынысы.</w:t>
            </w:r>
          </w:p>
          <w:p w14:paraId="577F7E58" w14:textId="77777777" w:rsidR="00FC7608" w:rsidRPr="00042E49" w:rsidRDefault="00FC7608" w:rsidP="00844B8B">
            <w:pPr>
              <w:tabs>
                <w:tab w:val="clear" w:pos="1080"/>
                <w:tab w:val="left" w:pos="0"/>
                <w:tab w:val="left" w:pos="567"/>
              </w:tabs>
              <w:spacing w:line="240" w:lineRule="auto"/>
              <w:ind w:left="0" w:firstLine="0"/>
              <w:jc w:val="left"/>
              <w:rPr>
                <w:rFonts w:ascii="Times New Roman" w:hAnsi="Times New Roman"/>
                <w:b/>
                <w:sz w:val="24"/>
                <w:szCs w:val="24"/>
                <w:lang w:val="kk-KZ"/>
              </w:rPr>
            </w:pPr>
          </w:p>
        </w:tc>
      </w:tr>
      <w:tr w:rsidR="00FC7608" w:rsidRPr="00E17136" w14:paraId="54AB679C" w14:textId="77777777" w:rsidTr="00844B8B">
        <w:tc>
          <w:tcPr>
            <w:tcW w:w="9347" w:type="dxa"/>
          </w:tcPr>
          <w:p w14:paraId="281F5277" w14:textId="77777777" w:rsidR="00FC7608" w:rsidRPr="00042E49" w:rsidRDefault="00FC7608" w:rsidP="00844B8B">
            <w:pPr>
              <w:tabs>
                <w:tab w:val="clear" w:pos="1080"/>
                <w:tab w:val="left" w:pos="0"/>
                <w:tab w:val="left" w:pos="567"/>
              </w:tabs>
              <w:spacing w:line="240" w:lineRule="auto"/>
              <w:ind w:left="0" w:firstLine="0"/>
              <w:jc w:val="left"/>
              <w:rPr>
                <w:rFonts w:ascii="Times New Roman" w:hAnsi="Times New Roman"/>
                <w:sz w:val="24"/>
                <w:szCs w:val="24"/>
                <w:lang w:val="kk-KZ"/>
              </w:rPr>
            </w:pPr>
          </w:p>
        </w:tc>
      </w:tr>
    </w:tbl>
    <w:p w14:paraId="4EB2B758" w14:textId="77777777" w:rsidR="00FC7608" w:rsidRPr="00042E49" w:rsidRDefault="008C766E" w:rsidP="00042E49">
      <w:pPr>
        <w:pStyle w:val="afc"/>
        <w:numPr>
          <w:ilvl w:val="1"/>
          <w:numId w:val="84"/>
        </w:numPr>
        <w:tabs>
          <w:tab w:val="left" w:pos="0"/>
        </w:tabs>
        <w:spacing w:line="240" w:lineRule="auto"/>
        <w:ind w:left="0" w:firstLine="0"/>
        <w:rPr>
          <w:rFonts w:ascii="Times New Roman" w:hAnsi="Times New Roman"/>
          <w:sz w:val="24"/>
          <w:szCs w:val="24"/>
          <w:lang w:val="kk-KZ"/>
        </w:rPr>
      </w:pPr>
      <w:r w:rsidRPr="00042E49">
        <w:rPr>
          <w:rFonts w:ascii="Times New Roman" w:hAnsi="Times New Roman"/>
          <w:sz w:val="24"/>
          <w:szCs w:val="24"/>
          <w:lang w:val="kk-KZ"/>
        </w:rPr>
        <w:t>Телефон байланысы және интернетке қосылу құралдары бойынша байланыс болмаған жағдайда «жедел» байланыс үшін қозғалмалы байланыс құралдары болуы тиіс.</w:t>
      </w:r>
      <w:r w:rsidR="00FC7608" w:rsidRPr="00042E49">
        <w:rPr>
          <w:rFonts w:ascii="Times New Roman" w:hAnsi="Times New Roman"/>
          <w:sz w:val="24"/>
          <w:szCs w:val="24"/>
          <w:lang w:val="kk-KZ"/>
        </w:rPr>
        <w:t xml:space="preserve">  </w:t>
      </w:r>
    </w:p>
    <w:p w14:paraId="3930857C" w14:textId="77777777" w:rsidR="00FC7608" w:rsidRPr="00042E49" w:rsidRDefault="00FC7608" w:rsidP="00FC7608">
      <w:pPr>
        <w:tabs>
          <w:tab w:val="left" w:pos="0"/>
          <w:tab w:val="left" w:pos="567"/>
        </w:tabs>
        <w:spacing w:line="240" w:lineRule="auto"/>
        <w:ind w:left="0"/>
        <w:rPr>
          <w:rFonts w:ascii="Times New Roman" w:hAnsi="Times New Roman"/>
          <w:sz w:val="24"/>
          <w:szCs w:val="24"/>
          <w:lang w:val="kk-KZ"/>
        </w:rPr>
      </w:pPr>
    </w:p>
    <w:p w14:paraId="157DA9B6" w14:textId="77777777" w:rsidR="00FC7608" w:rsidRPr="00042E49" w:rsidRDefault="00FC7608" w:rsidP="00042E49">
      <w:pPr>
        <w:pStyle w:val="afc"/>
        <w:numPr>
          <w:ilvl w:val="1"/>
          <w:numId w:val="84"/>
        </w:numPr>
        <w:tabs>
          <w:tab w:val="left" w:pos="0"/>
          <w:tab w:val="left" w:pos="567"/>
        </w:tabs>
        <w:spacing w:line="240" w:lineRule="auto"/>
        <w:rPr>
          <w:rFonts w:ascii="Times New Roman" w:hAnsi="Times New Roman"/>
          <w:sz w:val="24"/>
          <w:szCs w:val="24"/>
          <w:lang w:val="kk-KZ"/>
        </w:rPr>
      </w:pPr>
      <w:r w:rsidRPr="00042E49">
        <w:rPr>
          <w:rFonts w:ascii="Times New Roman" w:hAnsi="Times New Roman"/>
          <w:sz w:val="24"/>
          <w:szCs w:val="24"/>
          <w:lang w:val="kk-KZ"/>
        </w:rPr>
        <w:t xml:space="preserve">    </w:t>
      </w:r>
      <w:r w:rsidR="008C766E" w:rsidRPr="00042E49">
        <w:rPr>
          <w:rFonts w:ascii="Times New Roman" w:hAnsi="Times New Roman"/>
          <w:sz w:val="24"/>
          <w:szCs w:val="24"/>
          <w:lang w:val="kk-KZ"/>
        </w:rPr>
        <w:t>Мердігер қосымша ақысыз төмендегі тізімге сәйкес Қызметтерді орындау шеңберінде ұсынылатын шығын материалдары</w:t>
      </w:r>
      <w:r w:rsidRPr="00042E49">
        <w:rPr>
          <w:rFonts w:ascii="Times New Roman" w:hAnsi="Times New Roman"/>
          <w:sz w:val="24"/>
          <w:szCs w:val="24"/>
          <w:lang w:val="kk-KZ"/>
        </w:rPr>
        <w:t>:</w:t>
      </w:r>
    </w:p>
    <w:p w14:paraId="10E45F6C" w14:textId="77777777" w:rsidR="00FC7608" w:rsidRPr="00042E49" w:rsidRDefault="00FC7608" w:rsidP="00FC7608">
      <w:pPr>
        <w:pStyle w:val="afc"/>
        <w:tabs>
          <w:tab w:val="left" w:pos="0"/>
          <w:tab w:val="left" w:pos="567"/>
        </w:tabs>
        <w:spacing w:line="240" w:lineRule="auto"/>
        <w:ind w:left="420"/>
        <w:rPr>
          <w:rFonts w:ascii="Times New Roman" w:hAnsi="Times New Roman"/>
          <w:sz w:val="24"/>
          <w:szCs w:val="24"/>
          <w:lang w:val="kk-KZ"/>
        </w:rPr>
      </w:pPr>
    </w:p>
    <w:tbl>
      <w:tblPr>
        <w:tblW w:w="9639"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20"/>
        <w:gridCol w:w="8919"/>
      </w:tblGrid>
      <w:tr w:rsidR="00FC7608" w:rsidRPr="00042E49" w14:paraId="501946CC" w14:textId="77777777" w:rsidTr="00844B8B">
        <w:trPr>
          <w:trHeight w:val="127"/>
        </w:trPr>
        <w:tc>
          <w:tcPr>
            <w:tcW w:w="720" w:type="dxa"/>
            <w:vAlign w:val="center"/>
          </w:tcPr>
          <w:p w14:paraId="242D5D78" w14:textId="77777777" w:rsidR="00FC7608" w:rsidRPr="00042E49" w:rsidRDefault="00FC7608" w:rsidP="00844B8B">
            <w:pPr>
              <w:tabs>
                <w:tab w:val="left" w:pos="0"/>
              </w:tabs>
              <w:ind w:left="0" w:firstLine="0"/>
              <w:jc w:val="center"/>
              <w:rPr>
                <w:rFonts w:ascii="Times New Roman" w:hAnsi="Times New Roman"/>
                <w:sz w:val="24"/>
                <w:szCs w:val="24"/>
                <w:lang w:val="ru-RU"/>
              </w:rPr>
            </w:pPr>
            <w:r w:rsidRPr="00042E49">
              <w:rPr>
                <w:rFonts w:ascii="Times New Roman" w:hAnsi="Times New Roman"/>
                <w:sz w:val="24"/>
                <w:szCs w:val="24"/>
                <w:lang w:val="ru-RU"/>
              </w:rPr>
              <w:t>№</w:t>
            </w:r>
          </w:p>
        </w:tc>
        <w:tc>
          <w:tcPr>
            <w:tcW w:w="8919" w:type="dxa"/>
            <w:vAlign w:val="center"/>
          </w:tcPr>
          <w:p w14:paraId="7B679703" w14:textId="77777777" w:rsidR="00FC7608" w:rsidRPr="00042E49" w:rsidRDefault="008C766E" w:rsidP="008C766E">
            <w:pPr>
              <w:tabs>
                <w:tab w:val="left" w:pos="0"/>
              </w:tabs>
              <w:ind w:left="0" w:firstLine="0"/>
              <w:jc w:val="center"/>
              <w:rPr>
                <w:rFonts w:ascii="Times New Roman" w:hAnsi="Times New Roman"/>
                <w:sz w:val="24"/>
                <w:szCs w:val="24"/>
                <w:lang w:val="en-US"/>
              </w:rPr>
            </w:pPr>
            <w:r w:rsidRPr="00042E49">
              <w:rPr>
                <w:rFonts w:ascii="Times New Roman" w:hAnsi="Times New Roman"/>
                <w:sz w:val="24"/>
                <w:szCs w:val="24"/>
                <w:lang w:val="ru-RU"/>
              </w:rPr>
              <w:t>Сипаттамасы</w:t>
            </w:r>
            <w:r w:rsidR="00FC7608" w:rsidRPr="00042E49">
              <w:rPr>
                <w:rFonts w:ascii="Times New Roman" w:hAnsi="Times New Roman"/>
                <w:sz w:val="24"/>
                <w:szCs w:val="24"/>
                <w:lang w:val="en-US"/>
              </w:rPr>
              <w:t xml:space="preserve"> (</w:t>
            </w:r>
            <w:r w:rsidR="00FC7608" w:rsidRPr="00042E49">
              <w:rPr>
                <w:rFonts w:ascii="Times New Roman" w:hAnsi="Times New Roman"/>
                <w:sz w:val="24"/>
                <w:szCs w:val="24"/>
                <w:lang w:val="ru-RU"/>
              </w:rPr>
              <w:t>1</w:t>
            </w:r>
            <w:r w:rsidRPr="00042E49">
              <w:rPr>
                <w:rFonts w:ascii="Times New Roman" w:hAnsi="Times New Roman"/>
                <w:sz w:val="24"/>
                <w:szCs w:val="24"/>
                <w:lang w:val="ru-RU"/>
              </w:rPr>
              <w:t xml:space="preserve"> ұңғыма үшін</w:t>
            </w:r>
            <w:r w:rsidR="00FC7608" w:rsidRPr="00042E49">
              <w:rPr>
                <w:rFonts w:ascii="Times New Roman" w:hAnsi="Times New Roman"/>
                <w:sz w:val="24"/>
                <w:szCs w:val="24"/>
                <w:lang w:val="en-US"/>
              </w:rPr>
              <w:t>)</w:t>
            </w:r>
          </w:p>
        </w:tc>
      </w:tr>
      <w:tr w:rsidR="00FC7608" w:rsidRPr="00042E49" w14:paraId="5C1E70D4" w14:textId="77777777" w:rsidTr="00844B8B">
        <w:tc>
          <w:tcPr>
            <w:tcW w:w="720" w:type="dxa"/>
          </w:tcPr>
          <w:p w14:paraId="74BDF1EC"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1</w:t>
            </w:r>
          </w:p>
        </w:tc>
        <w:tc>
          <w:tcPr>
            <w:tcW w:w="8919" w:type="dxa"/>
          </w:tcPr>
          <w:p w14:paraId="35F6E791" w14:textId="77777777" w:rsidR="00FC7608" w:rsidRPr="00042E49" w:rsidRDefault="008C766E" w:rsidP="008C766E">
            <w:pPr>
              <w:tabs>
                <w:tab w:val="left" w:pos="0"/>
              </w:tabs>
              <w:ind w:left="0" w:firstLine="0"/>
              <w:rPr>
                <w:rFonts w:ascii="Times New Roman" w:hAnsi="Times New Roman"/>
                <w:sz w:val="24"/>
                <w:szCs w:val="24"/>
              </w:rPr>
            </w:pPr>
            <w:r w:rsidRPr="00042E49">
              <w:rPr>
                <w:rFonts w:ascii="Times New Roman" w:hAnsi="Times New Roman"/>
                <w:sz w:val="24"/>
                <w:szCs w:val="24"/>
                <w:lang w:val="ru-RU"/>
              </w:rPr>
              <w:t>Матадан</w:t>
            </w:r>
            <w:r w:rsidRPr="00042E49">
              <w:rPr>
                <w:rFonts w:ascii="Times New Roman" w:hAnsi="Times New Roman"/>
                <w:sz w:val="24"/>
                <w:szCs w:val="24"/>
              </w:rPr>
              <w:t xml:space="preserve"> </w:t>
            </w:r>
            <w:r w:rsidRPr="00042E49">
              <w:rPr>
                <w:rFonts w:ascii="Times New Roman" w:hAnsi="Times New Roman"/>
                <w:sz w:val="24"/>
                <w:szCs w:val="24"/>
                <w:lang w:val="ru-RU"/>
              </w:rPr>
              <w:t>жасалған</w:t>
            </w:r>
            <w:r w:rsidRPr="00042E49">
              <w:rPr>
                <w:rFonts w:ascii="Times New Roman" w:hAnsi="Times New Roman"/>
                <w:sz w:val="24"/>
                <w:szCs w:val="24"/>
              </w:rPr>
              <w:t xml:space="preserve"> </w:t>
            </w:r>
            <w:r w:rsidRPr="00042E49">
              <w:rPr>
                <w:rFonts w:ascii="Times New Roman" w:hAnsi="Times New Roman"/>
                <w:sz w:val="24"/>
                <w:szCs w:val="24"/>
                <w:lang w:val="ru-RU"/>
              </w:rPr>
              <w:t>қаптар</w:t>
            </w:r>
            <w:r w:rsidR="00FC7608" w:rsidRPr="00042E49">
              <w:rPr>
                <w:rFonts w:ascii="Times New Roman" w:hAnsi="Times New Roman"/>
                <w:sz w:val="24"/>
                <w:szCs w:val="24"/>
              </w:rPr>
              <w:t xml:space="preserve"> (Hubco</w:t>
            </w:r>
            <w:r w:rsidRPr="00042E49">
              <w:rPr>
                <w:rFonts w:ascii="Times New Roman" w:hAnsi="Times New Roman"/>
                <w:sz w:val="24"/>
                <w:szCs w:val="24"/>
                <w:lang w:val="kk-KZ"/>
              </w:rPr>
              <w:t xml:space="preserve"> типті</w:t>
            </w:r>
            <w:r w:rsidR="00FC7608" w:rsidRPr="00042E49">
              <w:rPr>
                <w:rFonts w:ascii="Times New Roman" w:hAnsi="Times New Roman"/>
                <w:sz w:val="24"/>
                <w:szCs w:val="24"/>
              </w:rPr>
              <w:t>)</w:t>
            </w:r>
          </w:p>
        </w:tc>
      </w:tr>
      <w:tr w:rsidR="00FC7608" w:rsidRPr="00042E49" w14:paraId="39C37170" w14:textId="77777777" w:rsidTr="00844B8B">
        <w:tc>
          <w:tcPr>
            <w:tcW w:w="720" w:type="dxa"/>
          </w:tcPr>
          <w:p w14:paraId="16DB55FA"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2</w:t>
            </w:r>
          </w:p>
        </w:tc>
        <w:tc>
          <w:tcPr>
            <w:tcW w:w="8919" w:type="dxa"/>
          </w:tcPr>
          <w:p w14:paraId="777E0CF1" w14:textId="77777777" w:rsidR="00FC7608" w:rsidRPr="00042E49" w:rsidRDefault="00FC7608" w:rsidP="008C766E">
            <w:pPr>
              <w:tabs>
                <w:tab w:val="left" w:pos="0"/>
              </w:tabs>
              <w:ind w:left="0" w:firstLine="0"/>
              <w:rPr>
                <w:rFonts w:ascii="Times New Roman" w:hAnsi="Times New Roman"/>
                <w:sz w:val="24"/>
                <w:szCs w:val="24"/>
              </w:rPr>
            </w:pPr>
            <w:r w:rsidRPr="00042E49">
              <w:rPr>
                <w:rFonts w:ascii="Times New Roman" w:hAnsi="Times New Roman"/>
                <w:sz w:val="24"/>
                <w:szCs w:val="24"/>
                <w:lang w:val="ru-RU"/>
              </w:rPr>
              <w:t>Полиэтилен</w:t>
            </w:r>
            <w:r w:rsidR="008C766E" w:rsidRPr="00042E49">
              <w:rPr>
                <w:rFonts w:ascii="Times New Roman" w:hAnsi="Times New Roman"/>
                <w:sz w:val="24"/>
                <w:szCs w:val="24"/>
                <w:lang w:val="ru-RU"/>
              </w:rPr>
              <w:t>ді</w:t>
            </w:r>
            <w:r w:rsidR="008C766E" w:rsidRPr="00042E49">
              <w:rPr>
                <w:rFonts w:ascii="Times New Roman" w:hAnsi="Times New Roman"/>
                <w:sz w:val="24"/>
                <w:szCs w:val="24"/>
              </w:rPr>
              <w:t xml:space="preserve"> </w:t>
            </w:r>
            <w:r w:rsidR="008C766E" w:rsidRPr="00042E49">
              <w:rPr>
                <w:rFonts w:ascii="Times New Roman" w:hAnsi="Times New Roman"/>
                <w:sz w:val="24"/>
                <w:szCs w:val="24"/>
                <w:lang w:val="ru-RU"/>
              </w:rPr>
              <w:t>қаптар</w:t>
            </w:r>
            <w:r w:rsidRPr="00042E49">
              <w:rPr>
                <w:rFonts w:ascii="Times New Roman" w:hAnsi="Times New Roman"/>
                <w:sz w:val="24"/>
                <w:szCs w:val="24"/>
              </w:rPr>
              <w:t xml:space="preserve"> (</w:t>
            </w:r>
            <w:r w:rsidRPr="00042E49">
              <w:rPr>
                <w:rFonts w:ascii="Times New Roman" w:hAnsi="Times New Roman"/>
                <w:sz w:val="24"/>
                <w:szCs w:val="24"/>
                <w:lang w:val="ru-RU"/>
              </w:rPr>
              <w:t>типа</w:t>
            </w:r>
            <w:r w:rsidRPr="00042E49">
              <w:rPr>
                <w:rFonts w:ascii="Times New Roman" w:hAnsi="Times New Roman"/>
                <w:sz w:val="24"/>
                <w:szCs w:val="24"/>
              </w:rPr>
              <w:t xml:space="preserve"> Mini grip – </w:t>
            </w:r>
            <w:r w:rsidR="008C766E" w:rsidRPr="00042E49">
              <w:rPr>
                <w:rFonts w:ascii="Times New Roman" w:hAnsi="Times New Roman"/>
                <w:sz w:val="24"/>
                <w:szCs w:val="24"/>
                <w:lang w:val="ru-RU"/>
              </w:rPr>
              <w:t>матадан</w:t>
            </w:r>
            <w:r w:rsidR="008C766E" w:rsidRPr="00042E49">
              <w:rPr>
                <w:rFonts w:ascii="Times New Roman" w:hAnsi="Times New Roman"/>
                <w:sz w:val="24"/>
                <w:szCs w:val="24"/>
              </w:rPr>
              <w:t xml:space="preserve"> </w:t>
            </w:r>
            <w:r w:rsidR="008C766E" w:rsidRPr="00042E49">
              <w:rPr>
                <w:rFonts w:ascii="Times New Roman" w:hAnsi="Times New Roman"/>
                <w:sz w:val="24"/>
                <w:szCs w:val="24"/>
                <w:lang w:val="ru-RU"/>
              </w:rPr>
              <w:t>жасалған</w:t>
            </w:r>
            <w:r w:rsidR="008C766E" w:rsidRPr="00042E49">
              <w:rPr>
                <w:rFonts w:ascii="Times New Roman" w:hAnsi="Times New Roman"/>
                <w:sz w:val="24"/>
                <w:szCs w:val="24"/>
              </w:rPr>
              <w:t xml:space="preserve"> </w:t>
            </w:r>
            <w:r w:rsidR="008C766E" w:rsidRPr="00042E49">
              <w:rPr>
                <w:rFonts w:ascii="Times New Roman" w:hAnsi="Times New Roman"/>
                <w:sz w:val="24"/>
                <w:szCs w:val="24"/>
                <w:lang w:val="ru-RU"/>
              </w:rPr>
              <w:t>қапқа</w:t>
            </w:r>
            <w:r w:rsidR="008C766E" w:rsidRPr="00042E49">
              <w:rPr>
                <w:rFonts w:ascii="Times New Roman" w:hAnsi="Times New Roman"/>
                <w:sz w:val="24"/>
                <w:szCs w:val="24"/>
              </w:rPr>
              <w:t xml:space="preserve"> </w:t>
            </w:r>
            <w:r w:rsidR="008C766E" w:rsidRPr="00042E49">
              <w:rPr>
                <w:rFonts w:ascii="Times New Roman" w:hAnsi="Times New Roman"/>
                <w:sz w:val="24"/>
                <w:szCs w:val="24"/>
                <w:lang w:val="ru-RU"/>
              </w:rPr>
              <w:t>арналған</w:t>
            </w:r>
            <w:r w:rsidR="008C766E" w:rsidRPr="00042E49">
              <w:rPr>
                <w:rFonts w:ascii="Times New Roman" w:hAnsi="Times New Roman"/>
                <w:sz w:val="24"/>
                <w:szCs w:val="24"/>
              </w:rPr>
              <w:t xml:space="preserve"> </w:t>
            </w:r>
            <w:r w:rsidR="008C766E" w:rsidRPr="00042E49">
              <w:rPr>
                <w:rFonts w:ascii="Times New Roman" w:hAnsi="Times New Roman"/>
                <w:sz w:val="24"/>
                <w:szCs w:val="24"/>
                <w:lang w:val="ru-RU"/>
              </w:rPr>
              <w:t>астар</w:t>
            </w:r>
            <w:r w:rsidRPr="00042E49">
              <w:rPr>
                <w:rFonts w:ascii="Times New Roman" w:hAnsi="Times New Roman"/>
                <w:sz w:val="24"/>
                <w:szCs w:val="24"/>
              </w:rPr>
              <w:t>)</w:t>
            </w:r>
          </w:p>
        </w:tc>
      </w:tr>
      <w:tr w:rsidR="00FC7608" w:rsidRPr="00042E49" w14:paraId="26199DDD" w14:textId="77777777" w:rsidTr="00844B8B">
        <w:tc>
          <w:tcPr>
            <w:tcW w:w="720" w:type="dxa"/>
          </w:tcPr>
          <w:p w14:paraId="19E3A125"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3</w:t>
            </w:r>
          </w:p>
        </w:tc>
        <w:tc>
          <w:tcPr>
            <w:tcW w:w="8919" w:type="dxa"/>
          </w:tcPr>
          <w:p w14:paraId="4CA9B88C" w14:textId="77777777" w:rsidR="00FC7608" w:rsidRPr="00042E49" w:rsidRDefault="008C766E"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Фольгадан жаслаған қаптар</w:t>
            </w:r>
            <w:r w:rsidR="00FC7608" w:rsidRPr="00042E49">
              <w:rPr>
                <w:rFonts w:ascii="Times New Roman" w:hAnsi="Times New Roman"/>
                <w:sz w:val="24"/>
                <w:szCs w:val="24"/>
                <w:lang w:val="ru-RU"/>
              </w:rPr>
              <w:t xml:space="preserve"> </w:t>
            </w:r>
          </w:p>
        </w:tc>
      </w:tr>
      <w:tr w:rsidR="00FC7608" w:rsidRPr="00042E49" w14:paraId="521C6AF3" w14:textId="77777777" w:rsidTr="00844B8B">
        <w:tc>
          <w:tcPr>
            <w:tcW w:w="720" w:type="dxa"/>
          </w:tcPr>
          <w:p w14:paraId="3FC9FA4E"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4</w:t>
            </w:r>
          </w:p>
        </w:tc>
        <w:tc>
          <w:tcPr>
            <w:tcW w:w="8919" w:type="dxa"/>
          </w:tcPr>
          <w:p w14:paraId="42946611"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lang w:val="ru-RU"/>
              </w:rPr>
              <w:t>Палет</w:t>
            </w:r>
          </w:p>
        </w:tc>
      </w:tr>
      <w:tr w:rsidR="00FC7608" w:rsidRPr="00042E49" w14:paraId="6B98B724" w14:textId="77777777" w:rsidTr="00844B8B">
        <w:tc>
          <w:tcPr>
            <w:tcW w:w="720" w:type="dxa"/>
          </w:tcPr>
          <w:p w14:paraId="273FBEC6"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5</w:t>
            </w:r>
          </w:p>
        </w:tc>
        <w:tc>
          <w:tcPr>
            <w:tcW w:w="8919" w:type="dxa"/>
          </w:tcPr>
          <w:p w14:paraId="53868B3E" w14:textId="77777777" w:rsidR="00FC7608" w:rsidRPr="00042E49" w:rsidRDefault="008C766E" w:rsidP="00844B8B">
            <w:pPr>
              <w:tabs>
                <w:tab w:val="left" w:pos="0"/>
              </w:tabs>
              <w:ind w:left="0" w:firstLine="0"/>
              <w:rPr>
                <w:rFonts w:ascii="Times New Roman" w:hAnsi="Times New Roman"/>
                <w:sz w:val="24"/>
                <w:szCs w:val="24"/>
                <w:vertAlign w:val="superscript"/>
              </w:rPr>
            </w:pPr>
            <w:r w:rsidRPr="00042E49">
              <w:rPr>
                <w:rFonts w:ascii="Times New Roman" w:hAnsi="Times New Roman"/>
                <w:sz w:val="24"/>
                <w:szCs w:val="24"/>
                <w:lang w:val="ru-RU"/>
              </w:rPr>
              <w:t>Шламның</w:t>
            </w:r>
            <w:r w:rsidRPr="00042E49">
              <w:rPr>
                <w:rFonts w:ascii="Times New Roman" w:hAnsi="Times New Roman"/>
                <w:sz w:val="24"/>
                <w:szCs w:val="24"/>
              </w:rPr>
              <w:t xml:space="preserve"> </w:t>
            </w:r>
            <w:r w:rsidRPr="00042E49">
              <w:rPr>
                <w:rFonts w:ascii="Times New Roman" w:hAnsi="Times New Roman"/>
                <w:sz w:val="24"/>
                <w:szCs w:val="24"/>
                <w:lang w:val="ru-RU"/>
              </w:rPr>
              <w:t>ылғал</w:t>
            </w:r>
            <w:r w:rsidRPr="00042E49">
              <w:rPr>
                <w:rFonts w:ascii="Times New Roman" w:hAnsi="Times New Roman"/>
                <w:sz w:val="24"/>
                <w:szCs w:val="24"/>
              </w:rPr>
              <w:t xml:space="preserve"> </w:t>
            </w:r>
            <w:r w:rsidRPr="00042E49">
              <w:rPr>
                <w:rFonts w:ascii="Times New Roman" w:hAnsi="Times New Roman"/>
                <w:sz w:val="24"/>
                <w:szCs w:val="24"/>
                <w:lang w:val="ru-RU"/>
              </w:rPr>
              <w:t>үлгілеріне</w:t>
            </w:r>
            <w:r w:rsidRPr="00042E49">
              <w:rPr>
                <w:rFonts w:ascii="Times New Roman" w:hAnsi="Times New Roman"/>
                <w:sz w:val="24"/>
                <w:szCs w:val="24"/>
              </w:rPr>
              <w:t xml:space="preserve"> </w:t>
            </w:r>
            <w:r w:rsidRPr="00042E49">
              <w:rPr>
                <w:rFonts w:ascii="Times New Roman" w:hAnsi="Times New Roman"/>
                <w:sz w:val="24"/>
                <w:szCs w:val="24"/>
                <w:lang w:val="ru-RU"/>
              </w:rPr>
              <w:t>арналған</w:t>
            </w:r>
            <w:r w:rsidRPr="00042E49">
              <w:rPr>
                <w:rFonts w:ascii="Times New Roman" w:hAnsi="Times New Roman"/>
                <w:sz w:val="24"/>
                <w:szCs w:val="24"/>
              </w:rPr>
              <w:t xml:space="preserve"> </w:t>
            </w:r>
            <w:r w:rsidRPr="00042E49">
              <w:rPr>
                <w:rFonts w:ascii="Times New Roman" w:hAnsi="Times New Roman"/>
                <w:sz w:val="24"/>
                <w:szCs w:val="24"/>
                <w:lang w:val="ru-RU"/>
              </w:rPr>
              <w:t>контейнерлер</w:t>
            </w:r>
            <w:r w:rsidR="00FC7608" w:rsidRPr="00042E49">
              <w:rPr>
                <w:rFonts w:ascii="Times New Roman" w:hAnsi="Times New Roman"/>
                <w:sz w:val="24"/>
                <w:szCs w:val="24"/>
              </w:rPr>
              <w:t>***</w:t>
            </w:r>
          </w:p>
        </w:tc>
      </w:tr>
      <w:tr w:rsidR="00FC7608" w:rsidRPr="00042E49" w14:paraId="182889B1" w14:textId="77777777" w:rsidTr="00844B8B">
        <w:tc>
          <w:tcPr>
            <w:tcW w:w="720" w:type="dxa"/>
          </w:tcPr>
          <w:p w14:paraId="5CB6D650"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6</w:t>
            </w:r>
          </w:p>
        </w:tc>
        <w:tc>
          <w:tcPr>
            <w:tcW w:w="8919" w:type="dxa"/>
          </w:tcPr>
          <w:p w14:paraId="6D48AD2D" w14:textId="77777777" w:rsidR="00FC7608" w:rsidRPr="00042E49" w:rsidRDefault="008C766E" w:rsidP="008C766E">
            <w:pPr>
              <w:tabs>
                <w:tab w:val="left" w:pos="0"/>
              </w:tabs>
              <w:ind w:left="0" w:firstLine="0"/>
              <w:rPr>
                <w:rFonts w:ascii="Times New Roman" w:hAnsi="Times New Roman"/>
                <w:sz w:val="24"/>
                <w:szCs w:val="24"/>
              </w:rPr>
            </w:pPr>
            <w:r w:rsidRPr="00042E49">
              <w:rPr>
                <w:rFonts w:ascii="Times New Roman" w:hAnsi="Times New Roman"/>
                <w:sz w:val="24"/>
                <w:szCs w:val="24"/>
                <w:lang w:val="ru-RU"/>
              </w:rPr>
              <w:t>Үлгілерге</w:t>
            </w:r>
            <w:r w:rsidRPr="00042E49">
              <w:rPr>
                <w:rFonts w:ascii="Times New Roman" w:hAnsi="Times New Roman"/>
                <w:sz w:val="24"/>
                <w:szCs w:val="24"/>
              </w:rPr>
              <w:t xml:space="preserve"> </w:t>
            </w:r>
            <w:r w:rsidRPr="00042E49">
              <w:rPr>
                <w:rFonts w:ascii="Times New Roman" w:hAnsi="Times New Roman"/>
                <w:sz w:val="24"/>
                <w:szCs w:val="24"/>
                <w:lang w:val="ru-RU"/>
              </w:rPr>
              <w:t>арнлаған</w:t>
            </w:r>
            <w:r w:rsidRPr="00042E49">
              <w:rPr>
                <w:rFonts w:ascii="Times New Roman" w:hAnsi="Times New Roman"/>
                <w:sz w:val="24"/>
                <w:szCs w:val="24"/>
              </w:rPr>
              <w:t xml:space="preserve"> </w:t>
            </w:r>
            <w:r w:rsidRPr="00042E49">
              <w:rPr>
                <w:rFonts w:ascii="Times New Roman" w:hAnsi="Times New Roman"/>
                <w:sz w:val="24"/>
                <w:szCs w:val="24"/>
                <w:lang w:val="ru-RU"/>
              </w:rPr>
              <w:t>орау</w:t>
            </w:r>
            <w:r w:rsidRPr="00042E49">
              <w:rPr>
                <w:rFonts w:ascii="Times New Roman" w:hAnsi="Times New Roman"/>
                <w:sz w:val="24"/>
                <w:szCs w:val="24"/>
              </w:rPr>
              <w:t xml:space="preserve"> </w:t>
            </w:r>
            <w:r w:rsidRPr="00042E49">
              <w:rPr>
                <w:rFonts w:ascii="Times New Roman" w:hAnsi="Times New Roman"/>
                <w:sz w:val="24"/>
                <w:szCs w:val="24"/>
                <w:lang w:val="ru-RU"/>
              </w:rPr>
              <w:t>қағазы</w:t>
            </w:r>
            <w:r w:rsidR="00FC7608" w:rsidRPr="00042E49">
              <w:rPr>
                <w:rFonts w:ascii="Times New Roman" w:hAnsi="Times New Roman"/>
                <w:sz w:val="24"/>
                <w:szCs w:val="24"/>
              </w:rPr>
              <w:t xml:space="preserve"> (</w:t>
            </w:r>
            <w:r w:rsidRPr="00042E49">
              <w:rPr>
                <w:rFonts w:ascii="Times New Roman" w:hAnsi="Times New Roman"/>
                <w:sz w:val="24"/>
                <w:szCs w:val="24"/>
                <w:lang w:val="ru-RU"/>
              </w:rPr>
              <w:t>құрғақ</w:t>
            </w:r>
            <w:r w:rsidRPr="00042E49">
              <w:rPr>
                <w:rFonts w:ascii="Times New Roman" w:hAnsi="Times New Roman"/>
                <w:sz w:val="24"/>
                <w:szCs w:val="24"/>
              </w:rPr>
              <w:t xml:space="preserve"> </w:t>
            </w:r>
            <w:r w:rsidRPr="00042E49">
              <w:rPr>
                <w:rFonts w:ascii="Times New Roman" w:hAnsi="Times New Roman"/>
                <w:sz w:val="24"/>
                <w:szCs w:val="24"/>
                <w:lang w:val="ru-RU"/>
              </w:rPr>
              <w:t>үлгілер</w:t>
            </w:r>
            <w:r w:rsidR="00FC7608" w:rsidRPr="00042E49">
              <w:rPr>
                <w:rFonts w:ascii="Times New Roman" w:hAnsi="Times New Roman"/>
                <w:sz w:val="24"/>
                <w:szCs w:val="24"/>
              </w:rPr>
              <w:t>)</w:t>
            </w:r>
          </w:p>
        </w:tc>
      </w:tr>
      <w:tr w:rsidR="00FC7608" w:rsidRPr="00042E49" w14:paraId="04FC37A1" w14:textId="77777777" w:rsidTr="00844B8B">
        <w:tc>
          <w:tcPr>
            <w:tcW w:w="720" w:type="dxa"/>
          </w:tcPr>
          <w:p w14:paraId="663705F8"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7</w:t>
            </w:r>
          </w:p>
        </w:tc>
        <w:tc>
          <w:tcPr>
            <w:tcW w:w="8919" w:type="dxa"/>
          </w:tcPr>
          <w:p w14:paraId="67ECDD8C" w14:textId="77777777" w:rsidR="00FC7608" w:rsidRPr="00042E49" w:rsidRDefault="008C766E" w:rsidP="008C766E">
            <w:pPr>
              <w:tabs>
                <w:tab w:val="left" w:pos="0"/>
              </w:tabs>
              <w:ind w:left="0" w:firstLine="0"/>
              <w:rPr>
                <w:rFonts w:ascii="Times New Roman" w:hAnsi="Times New Roman"/>
                <w:sz w:val="24"/>
                <w:szCs w:val="24"/>
              </w:rPr>
            </w:pPr>
            <w:r w:rsidRPr="00042E49">
              <w:rPr>
                <w:rFonts w:ascii="Times New Roman" w:hAnsi="Times New Roman"/>
                <w:sz w:val="24"/>
                <w:szCs w:val="24"/>
                <w:lang w:val="ru-RU"/>
              </w:rPr>
              <w:t>Шламның</w:t>
            </w:r>
            <w:r w:rsidRPr="00042E49">
              <w:rPr>
                <w:rFonts w:ascii="Times New Roman" w:hAnsi="Times New Roman"/>
                <w:sz w:val="24"/>
                <w:szCs w:val="24"/>
              </w:rPr>
              <w:t xml:space="preserve"> </w:t>
            </w:r>
            <w:r w:rsidRPr="00042E49">
              <w:rPr>
                <w:rFonts w:ascii="Times New Roman" w:hAnsi="Times New Roman"/>
                <w:sz w:val="24"/>
                <w:szCs w:val="24"/>
                <w:lang w:val="ru-RU"/>
              </w:rPr>
              <w:t>құрғақ</w:t>
            </w:r>
            <w:r w:rsidRPr="00042E49">
              <w:rPr>
                <w:rFonts w:ascii="Times New Roman" w:hAnsi="Times New Roman"/>
                <w:sz w:val="24"/>
                <w:szCs w:val="24"/>
              </w:rPr>
              <w:t xml:space="preserve"> </w:t>
            </w:r>
            <w:r w:rsidRPr="00042E49">
              <w:rPr>
                <w:rFonts w:ascii="Times New Roman" w:hAnsi="Times New Roman"/>
                <w:sz w:val="24"/>
                <w:szCs w:val="24"/>
                <w:lang w:val="ru-RU"/>
              </w:rPr>
              <w:t>үлгілеріне</w:t>
            </w:r>
            <w:r w:rsidRPr="00042E49">
              <w:rPr>
                <w:rFonts w:ascii="Times New Roman" w:hAnsi="Times New Roman"/>
                <w:sz w:val="24"/>
                <w:szCs w:val="24"/>
              </w:rPr>
              <w:t xml:space="preserve"> </w:t>
            </w:r>
            <w:r w:rsidRPr="00042E49">
              <w:rPr>
                <w:rFonts w:ascii="Times New Roman" w:hAnsi="Times New Roman"/>
                <w:sz w:val="24"/>
                <w:szCs w:val="24"/>
                <w:lang w:val="ru-RU"/>
              </w:rPr>
              <w:t>арналған</w:t>
            </w:r>
            <w:r w:rsidRPr="00042E49">
              <w:rPr>
                <w:rFonts w:ascii="Times New Roman" w:hAnsi="Times New Roman"/>
                <w:sz w:val="24"/>
                <w:szCs w:val="24"/>
              </w:rPr>
              <w:t xml:space="preserve"> </w:t>
            </w:r>
            <w:r w:rsidRPr="00042E49">
              <w:rPr>
                <w:rFonts w:ascii="Times New Roman" w:hAnsi="Times New Roman"/>
                <w:sz w:val="24"/>
                <w:szCs w:val="24"/>
                <w:lang w:val="ru-RU"/>
              </w:rPr>
              <w:t>контейнерлер</w:t>
            </w:r>
          </w:p>
        </w:tc>
      </w:tr>
      <w:tr w:rsidR="00FC7608" w:rsidRPr="00042E49" w14:paraId="39FB0E41" w14:textId="77777777" w:rsidTr="00844B8B">
        <w:tc>
          <w:tcPr>
            <w:tcW w:w="720" w:type="dxa"/>
          </w:tcPr>
          <w:p w14:paraId="5AEEC0F3"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8</w:t>
            </w:r>
          </w:p>
        </w:tc>
        <w:tc>
          <w:tcPr>
            <w:tcW w:w="8919" w:type="dxa"/>
          </w:tcPr>
          <w:p w14:paraId="146D2397" w14:textId="77777777" w:rsidR="00FC7608" w:rsidRPr="00042E49" w:rsidRDefault="008C766E"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Геохимиялық сынамаларға арналған контейнерлер</w:t>
            </w:r>
          </w:p>
        </w:tc>
      </w:tr>
      <w:tr w:rsidR="00FC7608" w:rsidRPr="00042E49" w14:paraId="6C9E142A" w14:textId="77777777" w:rsidTr="00844B8B">
        <w:tc>
          <w:tcPr>
            <w:tcW w:w="720" w:type="dxa"/>
          </w:tcPr>
          <w:p w14:paraId="6F5EA881" w14:textId="77777777" w:rsidR="00FC7608" w:rsidRPr="00042E49" w:rsidRDefault="00FC7608" w:rsidP="00844B8B">
            <w:pPr>
              <w:tabs>
                <w:tab w:val="left" w:pos="0"/>
              </w:tabs>
              <w:ind w:left="0" w:firstLine="0"/>
              <w:rPr>
                <w:rFonts w:ascii="Times New Roman" w:hAnsi="Times New Roman"/>
                <w:sz w:val="24"/>
                <w:szCs w:val="24"/>
              </w:rPr>
            </w:pPr>
            <w:r w:rsidRPr="00042E49">
              <w:rPr>
                <w:rFonts w:ascii="Times New Roman" w:hAnsi="Times New Roman"/>
                <w:sz w:val="24"/>
                <w:szCs w:val="24"/>
              </w:rPr>
              <w:t>9</w:t>
            </w:r>
          </w:p>
        </w:tc>
        <w:tc>
          <w:tcPr>
            <w:tcW w:w="8919" w:type="dxa"/>
          </w:tcPr>
          <w:p w14:paraId="1D73555A"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 л.</w:t>
            </w:r>
            <w:r w:rsidR="008C766E" w:rsidRPr="00042E49">
              <w:rPr>
                <w:rFonts w:ascii="Times New Roman" w:hAnsi="Times New Roman"/>
                <w:sz w:val="24"/>
                <w:szCs w:val="24"/>
                <w:lang w:val="ru-RU"/>
              </w:rPr>
              <w:t xml:space="preserve"> пластикалық бөтелкелер</w:t>
            </w:r>
          </w:p>
        </w:tc>
      </w:tr>
      <w:tr w:rsidR="00FC7608" w:rsidRPr="00042E49" w14:paraId="2DE43950" w14:textId="77777777" w:rsidTr="00844B8B">
        <w:tc>
          <w:tcPr>
            <w:tcW w:w="720" w:type="dxa"/>
          </w:tcPr>
          <w:p w14:paraId="0778917D"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10</w:t>
            </w:r>
          </w:p>
        </w:tc>
        <w:tc>
          <w:tcPr>
            <w:tcW w:w="8919" w:type="dxa"/>
          </w:tcPr>
          <w:p w14:paraId="37721033"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5 л.</w:t>
            </w:r>
            <w:r w:rsidR="008C766E" w:rsidRPr="00042E49">
              <w:rPr>
                <w:rFonts w:ascii="Times New Roman" w:hAnsi="Times New Roman"/>
                <w:sz w:val="24"/>
                <w:szCs w:val="24"/>
                <w:lang w:val="ru-RU"/>
              </w:rPr>
              <w:t xml:space="preserve"> пластикалық бөтелкелер</w:t>
            </w:r>
          </w:p>
        </w:tc>
      </w:tr>
      <w:tr w:rsidR="00FC7608" w:rsidRPr="00E17136" w14:paraId="79922A75" w14:textId="77777777" w:rsidTr="00844B8B">
        <w:tc>
          <w:tcPr>
            <w:tcW w:w="720" w:type="dxa"/>
          </w:tcPr>
          <w:p w14:paraId="2777822A"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11</w:t>
            </w:r>
          </w:p>
        </w:tc>
        <w:tc>
          <w:tcPr>
            <w:tcW w:w="8919" w:type="dxa"/>
          </w:tcPr>
          <w:p w14:paraId="2EC93F67" w14:textId="77777777" w:rsidR="00FC7608" w:rsidRPr="00042E49" w:rsidRDefault="008C766E"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Кернге арналған контейнерлер</w:t>
            </w:r>
            <w:r w:rsidR="00FC7608" w:rsidRPr="00042E49">
              <w:rPr>
                <w:rFonts w:ascii="Times New Roman" w:hAnsi="Times New Roman"/>
                <w:sz w:val="24"/>
                <w:szCs w:val="24"/>
                <w:lang w:val="ru-RU"/>
              </w:rPr>
              <w:t xml:space="preserve"> – </w:t>
            </w:r>
            <w:r w:rsidRPr="00042E49">
              <w:rPr>
                <w:rFonts w:ascii="Times New Roman" w:hAnsi="Times New Roman"/>
                <w:sz w:val="24"/>
                <w:szCs w:val="24"/>
                <w:lang w:val="ru-RU"/>
              </w:rPr>
              <w:t>ағаш</w:t>
            </w:r>
            <w:r w:rsidR="00FC7608" w:rsidRPr="00042E49">
              <w:rPr>
                <w:rFonts w:ascii="Times New Roman" w:hAnsi="Times New Roman"/>
                <w:sz w:val="24"/>
                <w:szCs w:val="24"/>
                <w:lang w:val="ru-RU"/>
              </w:rPr>
              <w:t xml:space="preserve"> (</w:t>
            </w:r>
            <w:r w:rsidRPr="00042E49">
              <w:rPr>
                <w:rFonts w:ascii="Times New Roman" w:hAnsi="Times New Roman"/>
                <w:sz w:val="24"/>
                <w:szCs w:val="24"/>
                <w:lang w:val="ru-RU"/>
              </w:rPr>
              <w:t xml:space="preserve">керн мөлшері </w:t>
            </w:r>
            <w:r w:rsidR="00FC7608" w:rsidRPr="00042E49">
              <w:rPr>
                <w:rFonts w:ascii="Times New Roman" w:hAnsi="Times New Roman"/>
                <w:sz w:val="24"/>
                <w:szCs w:val="24"/>
                <w:lang w:val="ru-RU"/>
              </w:rPr>
              <w:t>101,2-110,0 мм)</w:t>
            </w:r>
          </w:p>
        </w:tc>
      </w:tr>
      <w:tr w:rsidR="00FC7608" w:rsidRPr="00E17136" w14:paraId="2BDFE3D7" w14:textId="77777777" w:rsidTr="00844B8B">
        <w:tc>
          <w:tcPr>
            <w:tcW w:w="720" w:type="dxa"/>
          </w:tcPr>
          <w:p w14:paraId="7773B4C0"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12</w:t>
            </w:r>
          </w:p>
        </w:tc>
        <w:tc>
          <w:tcPr>
            <w:tcW w:w="8919" w:type="dxa"/>
          </w:tcPr>
          <w:p w14:paraId="2CEA1978" w14:textId="77777777" w:rsidR="00FC7608" w:rsidRPr="00042E49" w:rsidRDefault="008C766E"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Кернге арналған контейнерлер – ағаш </w:t>
            </w:r>
            <w:r w:rsidR="00FC7608" w:rsidRPr="00042E49">
              <w:rPr>
                <w:rFonts w:ascii="Times New Roman" w:hAnsi="Times New Roman"/>
                <w:sz w:val="24"/>
                <w:szCs w:val="24"/>
                <w:lang w:val="ru-RU"/>
              </w:rPr>
              <w:t>(</w:t>
            </w:r>
            <w:r w:rsidRPr="00042E49">
              <w:rPr>
                <w:rFonts w:ascii="Times New Roman" w:hAnsi="Times New Roman"/>
                <w:sz w:val="24"/>
                <w:szCs w:val="24"/>
                <w:lang w:val="ru-RU"/>
              </w:rPr>
              <w:t xml:space="preserve">керн мөлшері </w:t>
            </w:r>
            <w:r w:rsidR="00FC7608" w:rsidRPr="00042E49">
              <w:rPr>
                <w:rFonts w:ascii="Times New Roman" w:hAnsi="Times New Roman"/>
                <w:sz w:val="24"/>
                <w:szCs w:val="24"/>
                <w:lang w:val="ru-RU"/>
              </w:rPr>
              <w:t xml:space="preserve">133,4 мм) </w:t>
            </w:r>
          </w:p>
        </w:tc>
      </w:tr>
      <w:tr w:rsidR="00FC7608" w:rsidRPr="00E17136" w14:paraId="6BF4F5EC" w14:textId="77777777" w:rsidTr="00844B8B">
        <w:tc>
          <w:tcPr>
            <w:tcW w:w="720" w:type="dxa"/>
          </w:tcPr>
          <w:p w14:paraId="47348160"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3</w:t>
            </w:r>
          </w:p>
        </w:tc>
        <w:tc>
          <w:tcPr>
            <w:tcW w:w="8919" w:type="dxa"/>
          </w:tcPr>
          <w:p w14:paraId="44542AA6" w14:textId="77777777" w:rsidR="00FC7608" w:rsidRPr="00042E49" w:rsidRDefault="00FC7608"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Пенопласт</w:t>
            </w:r>
            <w:r w:rsidR="008C766E" w:rsidRPr="00042E49">
              <w:rPr>
                <w:rFonts w:ascii="Times New Roman" w:hAnsi="Times New Roman"/>
                <w:sz w:val="24"/>
                <w:szCs w:val="24"/>
                <w:lang w:val="ru-RU"/>
              </w:rPr>
              <w:t xml:space="preserve"> табақ</w:t>
            </w:r>
            <w:r w:rsidRPr="00042E49">
              <w:rPr>
                <w:rFonts w:ascii="Times New Roman" w:hAnsi="Times New Roman"/>
                <w:sz w:val="24"/>
                <w:szCs w:val="24"/>
                <w:lang w:val="ru-RU"/>
              </w:rPr>
              <w:t xml:space="preserve"> 1/2» (</w:t>
            </w:r>
            <w:r w:rsidR="008C766E" w:rsidRPr="00042E49">
              <w:rPr>
                <w:rFonts w:ascii="Times New Roman" w:hAnsi="Times New Roman"/>
                <w:sz w:val="24"/>
                <w:szCs w:val="24"/>
                <w:lang w:val="ru-RU"/>
              </w:rPr>
              <w:t>ағаш контейнерлерге салу үшін</w:t>
            </w:r>
            <w:r w:rsidRPr="00042E49">
              <w:rPr>
                <w:rFonts w:ascii="Times New Roman" w:hAnsi="Times New Roman"/>
                <w:sz w:val="24"/>
                <w:szCs w:val="24"/>
                <w:lang w:val="ru-RU"/>
              </w:rPr>
              <w:t>)</w:t>
            </w:r>
          </w:p>
        </w:tc>
      </w:tr>
      <w:tr w:rsidR="00FC7608" w:rsidRPr="00E17136" w14:paraId="53B6EF5D" w14:textId="77777777" w:rsidTr="00844B8B">
        <w:tc>
          <w:tcPr>
            <w:tcW w:w="720" w:type="dxa"/>
          </w:tcPr>
          <w:p w14:paraId="2F8B53D9"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4</w:t>
            </w:r>
          </w:p>
        </w:tc>
        <w:tc>
          <w:tcPr>
            <w:tcW w:w="8919" w:type="dxa"/>
          </w:tcPr>
          <w:p w14:paraId="0F1C8214" w14:textId="77777777" w:rsidR="00FC7608" w:rsidRPr="00042E49" w:rsidRDefault="00FC7608"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Воск/кг (</w:t>
            </w:r>
            <w:r w:rsidRPr="00042E49">
              <w:rPr>
                <w:rFonts w:ascii="Times New Roman" w:hAnsi="Times New Roman"/>
                <w:sz w:val="24"/>
                <w:szCs w:val="24"/>
              </w:rPr>
              <w:t>Sebacote</w:t>
            </w:r>
            <w:r w:rsidRPr="00042E49">
              <w:rPr>
                <w:rFonts w:ascii="Times New Roman" w:hAnsi="Times New Roman"/>
                <w:sz w:val="24"/>
                <w:szCs w:val="24"/>
                <w:lang w:val="ru-RU"/>
              </w:rPr>
              <w:t xml:space="preserve"> </w:t>
            </w:r>
            <w:r w:rsidRPr="00042E49">
              <w:rPr>
                <w:rFonts w:ascii="Times New Roman" w:hAnsi="Times New Roman"/>
                <w:sz w:val="24"/>
                <w:szCs w:val="24"/>
              </w:rPr>
              <w:t>HDC</w:t>
            </w:r>
            <w:r w:rsidRPr="00042E49">
              <w:rPr>
                <w:rFonts w:ascii="Times New Roman" w:hAnsi="Times New Roman"/>
                <w:sz w:val="24"/>
                <w:szCs w:val="24"/>
                <w:lang w:val="ru-RU"/>
              </w:rPr>
              <w:t>-1</w:t>
            </w:r>
            <w:r w:rsidR="008C766E" w:rsidRPr="00042E49">
              <w:rPr>
                <w:rFonts w:ascii="Times New Roman" w:hAnsi="Times New Roman"/>
                <w:sz w:val="24"/>
                <w:szCs w:val="24"/>
                <w:lang w:val="ru-RU"/>
              </w:rPr>
              <w:t xml:space="preserve"> типті</w:t>
            </w:r>
            <w:r w:rsidRPr="00042E49">
              <w:rPr>
                <w:rFonts w:ascii="Times New Roman" w:hAnsi="Times New Roman"/>
                <w:sz w:val="24"/>
                <w:szCs w:val="24"/>
                <w:lang w:val="ru-RU"/>
              </w:rPr>
              <w:t>/</w:t>
            </w:r>
            <w:r w:rsidR="008C766E" w:rsidRPr="00042E49">
              <w:rPr>
                <w:rFonts w:ascii="Times New Roman" w:hAnsi="Times New Roman"/>
                <w:sz w:val="24"/>
                <w:szCs w:val="24"/>
                <w:lang w:val="ru-RU"/>
              </w:rPr>
              <w:t>төменгі температуралы</w:t>
            </w:r>
            <w:r w:rsidRPr="00042E49">
              <w:rPr>
                <w:rFonts w:ascii="Times New Roman" w:hAnsi="Times New Roman"/>
                <w:sz w:val="24"/>
                <w:szCs w:val="24"/>
                <w:lang w:val="ru-RU"/>
              </w:rPr>
              <w:t>)</w:t>
            </w:r>
          </w:p>
        </w:tc>
      </w:tr>
      <w:tr w:rsidR="00FC7608" w:rsidRPr="00042E49" w14:paraId="5DBD4268" w14:textId="77777777" w:rsidTr="00844B8B">
        <w:tc>
          <w:tcPr>
            <w:tcW w:w="720" w:type="dxa"/>
          </w:tcPr>
          <w:p w14:paraId="2C09A22C"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5</w:t>
            </w:r>
          </w:p>
        </w:tc>
        <w:tc>
          <w:tcPr>
            <w:tcW w:w="8919" w:type="dxa"/>
          </w:tcPr>
          <w:p w14:paraId="089F2E3B" w14:textId="77777777" w:rsidR="00FC7608" w:rsidRPr="00042E49" w:rsidRDefault="008C766E" w:rsidP="008C766E">
            <w:pPr>
              <w:tabs>
                <w:tab w:val="left" w:pos="0"/>
              </w:tabs>
              <w:ind w:left="0" w:firstLine="0"/>
              <w:rPr>
                <w:rFonts w:ascii="Times New Roman" w:hAnsi="Times New Roman"/>
                <w:sz w:val="24"/>
                <w:szCs w:val="24"/>
              </w:rPr>
            </w:pPr>
            <w:r w:rsidRPr="00042E49">
              <w:rPr>
                <w:rFonts w:ascii="Times New Roman" w:hAnsi="Times New Roman"/>
                <w:sz w:val="24"/>
                <w:szCs w:val="24"/>
                <w:lang w:val="ru-RU"/>
              </w:rPr>
              <w:t>Алюминий</w:t>
            </w:r>
            <w:r w:rsidRPr="00042E49">
              <w:rPr>
                <w:rFonts w:ascii="Times New Roman" w:hAnsi="Times New Roman"/>
                <w:sz w:val="24"/>
                <w:szCs w:val="24"/>
                <w:lang w:val="en-US"/>
              </w:rPr>
              <w:t xml:space="preserve"> </w:t>
            </w:r>
            <w:r w:rsidR="00FC7608" w:rsidRPr="00042E49">
              <w:rPr>
                <w:rFonts w:ascii="Times New Roman" w:hAnsi="Times New Roman"/>
                <w:sz w:val="24"/>
                <w:szCs w:val="24"/>
                <w:lang w:val="ru-RU"/>
              </w:rPr>
              <w:t>фольг</w:t>
            </w:r>
            <w:r w:rsidRPr="00042E49">
              <w:rPr>
                <w:rFonts w:ascii="Times New Roman" w:hAnsi="Times New Roman"/>
                <w:sz w:val="24"/>
                <w:szCs w:val="24"/>
                <w:lang w:val="ru-RU"/>
              </w:rPr>
              <w:t>а рулоны</w:t>
            </w:r>
            <w:r w:rsidR="00FC7608" w:rsidRPr="00042E49">
              <w:rPr>
                <w:rFonts w:ascii="Times New Roman" w:hAnsi="Times New Roman"/>
                <w:sz w:val="24"/>
                <w:szCs w:val="24"/>
              </w:rPr>
              <w:t xml:space="preserve"> (</w:t>
            </w:r>
            <w:r w:rsidRPr="00042E49">
              <w:rPr>
                <w:rFonts w:ascii="Times New Roman" w:hAnsi="Times New Roman"/>
                <w:sz w:val="24"/>
                <w:szCs w:val="24"/>
                <w:lang w:val="ru-RU"/>
              </w:rPr>
              <w:t>қатты</w:t>
            </w:r>
            <w:r w:rsidR="00FC7608" w:rsidRPr="00042E49">
              <w:rPr>
                <w:rFonts w:ascii="Times New Roman" w:hAnsi="Times New Roman"/>
                <w:sz w:val="24"/>
                <w:szCs w:val="24"/>
              </w:rPr>
              <w:t>)</w:t>
            </w:r>
          </w:p>
        </w:tc>
      </w:tr>
      <w:tr w:rsidR="00FC7608" w:rsidRPr="00E17136" w14:paraId="3396CC35" w14:textId="77777777" w:rsidTr="00844B8B">
        <w:tc>
          <w:tcPr>
            <w:tcW w:w="720" w:type="dxa"/>
          </w:tcPr>
          <w:p w14:paraId="40A979BB"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6</w:t>
            </w:r>
          </w:p>
        </w:tc>
        <w:tc>
          <w:tcPr>
            <w:tcW w:w="8919" w:type="dxa"/>
          </w:tcPr>
          <w:p w14:paraId="40AFCEA1" w14:textId="77777777" w:rsidR="00FC7608" w:rsidRPr="00042E49" w:rsidRDefault="008C766E"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Өнімдерді орауға арналған пленка рулоны </w:t>
            </w:r>
            <w:r w:rsidR="00FC7608" w:rsidRPr="00042E49">
              <w:rPr>
                <w:rFonts w:ascii="Times New Roman" w:hAnsi="Times New Roman"/>
                <w:sz w:val="24"/>
                <w:szCs w:val="24"/>
                <w:lang w:val="ru-RU"/>
              </w:rPr>
              <w:t xml:space="preserve">/ </w:t>
            </w:r>
            <w:r w:rsidR="00FC7608" w:rsidRPr="00042E49">
              <w:rPr>
                <w:rFonts w:ascii="Times New Roman" w:hAnsi="Times New Roman"/>
                <w:sz w:val="24"/>
                <w:szCs w:val="24"/>
              </w:rPr>
              <w:t>Barex</w:t>
            </w:r>
            <w:r w:rsidR="00FC7608" w:rsidRPr="00042E49">
              <w:rPr>
                <w:rFonts w:ascii="Times New Roman" w:hAnsi="Times New Roman"/>
                <w:sz w:val="24"/>
                <w:szCs w:val="24"/>
                <w:lang w:val="ru-RU"/>
              </w:rPr>
              <w:t xml:space="preserve"> (НЕ “</w:t>
            </w:r>
            <w:r w:rsidR="00FC7608" w:rsidRPr="00042E49">
              <w:rPr>
                <w:rFonts w:ascii="Times New Roman" w:hAnsi="Times New Roman"/>
                <w:sz w:val="24"/>
                <w:szCs w:val="24"/>
              </w:rPr>
              <w:t>clingfilm</w:t>
            </w:r>
            <w:r w:rsidR="00FC7608" w:rsidRPr="00042E49">
              <w:rPr>
                <w:rFonts w:ascii="Times New Roman" w:hAnsi="Times New Roman"/>
                <w:sz w:val="24"/>
                <w:szCs w:val="24"/>
                <w:lang w:val="ru-RU"/>
              </w:rPr>
              <w:t>”)</w:t>
            </w:r>
          </w:p>
        </w:tc>
      </w:tr>
      <w:tr w:rsidR="00FC7608" w:rsidRPr="00042E49" w14:paraId="1AB7B217" w14:textId="77777777" w:rsidTr="00844B8B">
        <w:tc>
          <w:tcPr>
            <w:tcW w:w="720" w:type="dxa"/>
          </w:tcPr>
          <w:p w14:paraId="3B24DF4D"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7</w:t>
            </w:r>
          </w:p>
        </w:tc>
        <w:tc>
          <w:tcPr>
            <w:tcW w:w="8919" w:type="dxa"/>
          </w:tcPr>
          <w:p w14:paraId="109762D8" w14:textId="77777777" w:rsidR="00FC7608" w:rsidRPr="00042E49" w:rsidRDefault="008C766E"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Өшірілмейтін</w:t>
            </w:r>
            <w:r w:rsidR="00FC7608" w:rsidRPr="00042E49">
              <w:rPr>
                <w:rFonts w:ascii="Times New Roman" w:hAnsi="Times New Roman"/>
                <w:sz w:val="24"/>
                <w:szCs w:val="24"/>
                <w:lang w:val="ru-RU"/>
              </w:rPr>
              <w:t xml:space="preserve"> маркер</w:t>
            </w:r>
            <w:r w:rsidRPr="00042E49">
              <w:rPr>
                <w:rFonts w:ascii="Times New Roman" w:hAnsi="Times New Roman"/>
                <w:sz w:val="24"/>
                <w:szCs w:val="24"/>
                <w:lang w:val="ru-RU"/>
              </w:rPr>
              <w:t>лер</w:t>
            </w:r>
          </w:p>
        </w:tc>
      </w:tr>
      <w:tr w:rsidR="00FC7608" w:rsidRPr="00042E49" w14:paraId="790057F3" w14:textId="77777777" w:rsidTr="00844B8B">
        <w:tc>
          <w:tcPr>
            <w:tcW w:w="720" w:type="dxa"/>
          </w:tcPr>
          <w:p w14:paraId="1437E9FC"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rPr>
              <w:t>1</w:t>
            </w:r>
            <w:r w:rsidRPr="00042E49">
              <w:rPr>
                <w:rFonts w:ascii="Times New Roman" w:hAnsi="Times New Roman"/>
                <w:sz w:val="24"/>
                <w:szCs w:val="24"/>
                <w:lang w:val="ru-RU"/>
              </w:rPr>
              <w:t>8</w:t>
            </w:r>
          </w:p>
        </w:tc>
        <w:tc>
          <w:tcPr>
            <w:tcW w:w="8919" w:type="dxa"/>
            <w:tcBorders>
              <w:bottom w:val="nil"/>
            </w:tcBorders>
          </w:tcPr>
          <w:p w14:paraId="401822EB" w14:textId="77777777" w:rsidR="00FC7608" w:rsidRPr="00042E49" w:rsidRDefault="008C766E" w:rsidP="008C766E">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Таңбалау қарындашы</w:t>
            </w:r>
          </w:p>
        </w:tc>
      </w:tr>
      <w:tr w:rsidR="00FC7608" w:rsidRPr="00E17136" w14:paraId="1CD9DF6B" w14:textId="77777777" w:rsidTr="00844B8B">
        <w:tc>
          <w:tcPr>
            <w:tcW w:w="720" w:type="dxa"/>
          </w:tcPr>
          <w:p w14:paraId="1D3B0987" w14:textId="77777777" w:rsidR="00FC7608" w:rsidRPr="00042E49" w:rsidRDefault="00FC7608" w:rsidP="00844B8B">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19</w:t>
            </w:r>
          </w:p>
        </w:tc>
        <w:tc>
          <w:tcPr>
            <w:tcW w:w="8919" w:type="dxa"/>
            <w:tcBorders>
              <w:bottom w:val="single" w:sz="6" w:space="0" w:color="auto"/>
            </w:tcBorders>
          </w:tcPr>
          <w:p w14:paraId="7CE94A72" w14:textId="77777777" w:rsidR="00FC7608" w:rsidRPr="00042E49" w:rsidRDefault="008C766E" w:rsidP="008C766E">
            <w:pPr>
              <w:tabs>
                <w:tab w:val="left" w:pos="0"/>
                <w:tab w:val="left" w:pos="2640"/>
              </w:tabs>
              <w:spacing w:after="180"/>
              <w:ind w:left="0" w:firstLine="0"/>
              <w:rPr>
                <w:rFonts w:ascii="Times New Roman" w:hAnsi="Times New Roman"/>
                <w:sz w:val="24"/>
                <w:szCs w:val="24"/>
                <w:lang w:val="ru-RU"/>
              </w:rPr>
            </w:pPr>
            <w:r w:rsidRPr="00042E49">
              <w:rPr>
                <w:rFonts w:ascii="Times New Roman" w:hAnsi="Times New Roman"/>
                <w:sz w:val="24"/>
                <w:szCs w:val="24"/>
                <w:lang w:val="ru-RU"/>
              </w:rPr>
              <w:t>Компьютерге арналған жинақы диск</w:t>
            </w:r>
            <w:r w:rsidR="00FC7608" w:rsidRPr="00042E49">
              <w:rPr>
                <w:rFonts w:ascii="Times New Roman" w:hAnsi="Times New Roman"/>
                <w:sz w:val="24"/>
                <w:szCs w:val="24"/>
                <w:lang w:val="ru-RU"/>
              </w:rPr>
              <w:t xml:space="preserve"> (</w:t>
            </w:r>
            <w:r w:rsidR="00FC7608" w:rsidRPr="00042E49">
              <w:rPr>
                <w:rFonts w:ascii="Times New Roman" w:hAnsi="Times New Roman"/>
                <w:sz w:val="24"/>
                <w:szCs w:val="24"/>
              </w:rPr>
              <w:t>CD</w:t>
            </w:r>
            <w:r w:rsidR="00FC7608" w:rsidRPr="00042E49">
              <w:rPr>
                <w:rFonts w:ascii="Times New Roman" w:hAnsi="Times New Roman"/>
                <w:sz w:val="24"/>
                <w:szCs w:val="24"/>
                <w:lang w:val="ru-RU"/>
              </w:rPr>
              <w:t>)</w:t>
            </w:r>
          </w:p>
        </w:tc>
      </w:tr>
    </w:tbl>
    <w:p w14:paraId="6D5CC3D7" w14:textId="77777777" w:rsidR="00FC7608" w:rsidRPr="00042E49" w:rsidRDefault="00FC7608" w:rsidP="00FC7608">
      <w:pPr>
        <w:tabs>
          <w:tab w:val="left" w:pos="0"/>
        </w:tabs>
        <w:ind w:left="0" w:firstLine="0"/>
        <w:rPr>
          <w:rFonts w:ascii="Times New Roman" w:hAnsi="Times New Roman"/>
          <w:sz w:val="24"/>
          <w:szCs w:val="24"/>
          <w:lang w:val="ru-RU"/>
        </w:rPr>
      </w:pPr>
    </w:p>
    <w:p w14:paraId="1AD2033F" w14:textId="77777777" w:rsidR="00FC7608" w:rsidRPr="00042E49" w:rsidRDefault="00FC7608" w:rsidP="00FC7608">
      <w:pPr>
        <w:tabs>
          <w:tab w:val="left" w:pos="0"/>
        </w:tabs>
        <w:ind w:left="0" w:firstLine="0"/>
        <w:rPr>
          <w:rFonts w:ascii="Times New Roman" w:hAnsi="Times New Roman"/>
          <w:sz w:val="24"/>
          <w:szCs w:val="24"/>
          <w:lang w:val="ru-RU"/>
        </w:rPr>
      </w:pPr>
      <w:r w:rsidRPr="00042E49">
        <w:rPr>
          <w:rFonts w:ascii="Times New Roman" w:hAnsi="Times New Roman"/>
          <w:sz w:val="24"/>
          <w:szCs w:val="24"/>
          <w:lang w:val="ru-RU"/>
        </w:rPr>
        <w:t xml:space="preserve">*** - </w:t>
      </w:r>
      <w:r w:rsidR="008C766E" w:rsidRPr="00042E49">
        <w:rPr>
          <w:rFonts w:ascii="Times New Roman" w:hAnsi="Times New Roman"/>
          <w:sz w:val="24"/>
          <w:szCs w:val="24"/>
          <w:lang w:val="ru-RU"/>
        </w:rPr>
        <w:t xml:space="preserve">Шламның ылғал үлгілеріне арналған контейнерлер ағаштан жасалуы тиіс, шамамен ауданы </w:t>
      </w:r>
      <w:r w:rsidRPr="00042E49">
        <w:rPr>
          <w:rFonts w:ascii="Times New Roman" w:hAnsi="Times New Roman"/>
          <w:sz w:val="24"/>
          <w:szCs w:val="24"/>
          <w:lang w:val="ru-RU"/>
        </w:rPr>
        <w:t xml:space="preserve">50см </w:t>
      </w:r>
      <w:r w:rsidRPr="00042E49">
        <w:rPr>
          <w:rFonts w:ascii="Times New Roman" w:hAnsi="Times New Roman"/>
          <w:sz w:val="24"/>
          <w:szCs w:val="24"/>
        </w:rPr>
        <w:t>x</w:t>
      </w:r>
      <w:r w:rsidRPr="00042E49">
        <w:rPr>
          <w:rFonts w:ascii="Times New Roman" w:hAnsi="Times New Roman"/>
          <w:sz w:val="24"/>
          <w:szCs w:val="24"/>
          <w:lang w:val="ru-RU"/>
        </w:rPr>
        <w:t xml:space="preserve"> 40см </w:t>
      </w:r>
      <w:r w:rsidRPr="00042E49">
        <w:rPr>
          <w:rFonts w:ascii="Times New Roman" w:hAnsi="Times New Roman"/>
          <w:sz w:val="24"/>
          <w:szCs w:val="24"/>
        </w:rPr>
        <w:t>x</w:t>
      </w:r>
      <w:r w:rsidRPr="00042E49">
        <w:rPr>
          <w:rFonts w:ascii="Times New Roman" w:hAnsi="Times New Roman"/>
          <w:sz w:val="24"/>
          <w:szCs w:val="24"/>
          <w:lang w:val="ru-RU"/>
        </w:rPr>
        <w:t xml:space="preserve"> 40см. </w:t>
      </w:r>
      <w:r w:rsidR="008C766E" w:rsidRPr="00042E49">
        <w:rPr>
          <w:rFonts w:ascii="Times New Roman" w:hAnsi="Times New Roman"/>
          <w:sz w:val="24"/>
          <w:szCs w:val="24"/>
          <w:lang w:val="ru-RU"/>
        </w:rPr>
        <w:t xml:space="preserve">Олар ел ішінде дайындалуы мүмкін. Шламның ылғал үлгілеріне </w:t>
      </w:r>
      <w:r w:rsidR="00F7572F" w:rsidRPr="00042E49">
        <w:rPr>
          <w:rFonts w:ascii="Times New Roman" w:hAnsi="Times New Roman"/>
          <w:sz w:val="24"/>
          <w:szCs w:val="24"/>
          <w:lang w:val="ru-RU"/>
        </w:rPr>
        <w:t>сақтауға п</w:t>
      </w:r>
      <w:r w:rsidR="008C766E" w:rsidRPr="00042E49">
        <w:rPr>
          <w:rFonts w:ascii="Times New Roman" w:hAnsi="Times New Roman"/>
          <w:sz w:val="24"/>
          <w:szCs w:val="24"/>
          <w:lang w:val="ru-RU"/>
        </w:rPr>
        <w:t xml:space="preserve">ластикалық жинақталатын контейнерлерді пайдалану </w:t>
      </w:r>
      <w:r w:rsidR="00F7572F" w:rsidRPr="00042E49">
        <w:rPr>
          <w:rFonts w:ascii="Times New Roman" w:hAnsi="Times New Roman"/>
          <w:sz w:val="24"/>
          <w:szCs w:val="24"/>
          <w:lang w:val="ru-RU"/>
        </w:rPr>
        <w:t xml:space="preserve">Тапсырысшының келісімімен ғана қолайлы. </w:t>
      </w:r>
    </w:p>
    <w:p w14:paraId="05D35059" w14:textId="3974EFFA" w:rsidR="00FC7608" w:rsidRPr="00042E49" w:rsidRDefault="00B42593" w:rsidP="00FC7608">
      <w:pPr>
        <w:pStyle w:val="afc"/>
        <w:tabs>
          <w:tab w:val="left" w:pos="0"/>
          <w:tab w:val="left" w:pos="567"/>
        </w:tabs>
        <w:spacing w:line="240" w:lineRule="auto"/>
        <w:ind w:left="420"/>
        <w:rPr>
          <w:rFonts w:ascii="Times New Roman" w:hAnsi="Times New Roman"/>
          <w:sz w:val="24"/>
          <w:szCs w:val="24"/>
          <w:lang w:val="ru-RU"/>
        </w:rPr>
      </w:pPr>
      <w:r w:rsidRPr="00042E49">
        <w:rPr>
          <w:rFonts w:ascii="Times New Roman" w:hAnsi="Times New Roman"/>
          <w:b/>
          <w:sz w:val="24"/>
          <w:szCs w:val="24"/>
          <w:lang w:val="ru-RU"/>
        </w:rPr>
        <w:t>1.36</w:t>
      </w:r>
      <w:r w:rsidRPr="00042E49">
        <w:rPr>
          <w:rFonts w:ascii="Times New Roman" w:hAnsi="Times New Roman"/>
          <w:sz w:val="24"/>
          <w:szCs w:val="24"/>
          <w:lang w:val="ru-RU"/>
        </w:rPr>
        <w:t>. Сутегі қолданылатын датчиктерге датчиктерге қосалқы шөлмегі бар сутегі генераторы қажет. Сутегі шөлмектері қауіпсіздік ережелері стандартарнына сә</w:t>
      </w:r>
      <w:r w:rsidRPr="00042E49">
        <w:rPr>
          <w:rFonts w:ascii="Times New Roman" w:hAnsi="Times New Roman"/>
          <w:sz w:val="24"/>
          <w:szCs w:val="24"/>
          <w:lang w:val="kk-KZ"/>
        </w:rPr>
        <w:t>йкес берік қаптарда</w:t>
      </w:r>
      <w:r w:rsidRPr="00042E49">
        <w:rPr>
          <w:rFonts w:ascii="Times New Roman" w:hAnsi="Times New Roman"/>
          <w:sz w:val="24"/>
          <w:szCs w:val="24"/>
          <w:lang w:val="ru-RU"/>
        </w:rPr>
        <w:t xml:space="preserve"> газ каротаж станциясынан бөлек жерде орналасу қажет. </w:t>
      </w:r>
    </w:p>
    <w:p w14:paraId="5ECCC531" w14:textId="1B68CAC8" w:rsidR="00020CDA" w:rsidRPr="00042E49" w:rsidRDefault="00020CDA" w:rsidP="00020CDA">
      <w:pPr>
        <w:tabs>
          <w:tab w:val="clear" w:pos="1080"/>
        </w:tabs>
        <w:overflowPunct w:val="0"/>
        <w:autoSpaceDE w:val="0"/>
        <w:autoSpaceDN w:val="0"/>
        <w:spacing w:line="240" w:lineRule="auto"/>
        <w:textAlignment w:val="baseline"/>
        <w:rPr>
          <w:rFonts w:ascii="Times New Roman" w:hAnsi="Times New Roman"/>
          <w:sz w:val="24"/>
          <w:szCs w:val="24"/>
          <w:lang w:val="kk-KZ"/>
        </w:rPr>
      </w:pPr>
    </w:p>
    <w:p w14:paraId="70B5BFF1" w14:textId="77777777" w:rsidR="00020CDA" w:rsidRPr="00042E49" w:rsidRDefault="00020CDA" w:rsidP="00020CDA">
      <w:pPr>
        <w:tabs>
          <w:tab w:val="clear" w:pos="1080"/>
        </w:tabs>
        <w:overflowPunct w:val="0"/>
        <w:autoSpaceDE w:val="0"/>
        <w:autoSpaceDN w:val="0"/>
        <w:spacing w:line="240" w:lineRule="auto"/>
        <w:textAlignment w:val="baseline"/>
        <w:rPr>
          <w:rFonts w:ascii="Times New Roman" w:hAnsi="Times New Roman"/>
          <w:sz w:val="24"/>
          <w:szCs w:val="24"/>
          <w:lang w:val="kk-KZ"/>
        </w:rPr>
      </w:pPr>
    </w:p>
    <w:tbl>
      <w:tblPr>
        <w:tblW w:w="0" w:type="auto"/>
        <w:tblInd w:w="108" w:type="dxa"/>
        <w:tblLook w:val="00A0" w:firstRow="1" w:lastRow="0" w:firstColumn="1" w:lastColumn="0" w:noHBand="0" w:noVBand="0"/>
      </w:tblPr>
      <w:tblGrid>
        <w:gridCol w:w="4636"/>
        <w:gridCol w:w="4613"/>
      </w:tblGrid>
      <w:tr w:rsidR="00020CDA" w:rsidRPr="00042E49" w14:paraId="08C54731" w14:textId="77777777" w:rsidTr="004E4480">
        <w:tc>
          <w:tcPr>
            <w:tcW w:w="4927" w:type="dxa"/>
          </w:tcPr>
          <w:p w14:paraId="079163E9" w14:textId="77777777" w:rsidR="00020CDA" w:rsidRPr="00042E49" w:rsidRDefault="00020CDA" w:rsidP="004E4480">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«Тапсырысшы»</w:t>
            </w:r>
          </w:p>
          <w:p w14:paraId="6FB28FB9" w14:textId="77777777" w:rsidR="00020CDA" w:rsidRPr="00042E49" w:rsidRDefault="00020CDA" w:rsidP="004E4480">
            <w:pPr>
              <w:tabs>
                <w:tab w:val="left" w:pos="0"/>
              </w:tabs>
              <w:spacing w:line="240" w:lineRule="auto"/>
              <w:ind w:left="0" w:firstLine="0"/>
              <w:rPr>
                <w:rFonts w:ascii="Times New Roman" w:hAnsi="Times New Roman"/>
                <w:b/>
                <w:sz w:val="24"/>
                <w:szCs w:val="24"/>
                <w:lang w:val="ru-RU"/>
              </w:rPr>
            </w:pPr>
          </w:p>
          <w:p w14:paraId="3040A13F" w14:textId="77777777" w:rsidR="00020CDA" w:rsidRPr="00042E49" w:rsidRDefault="00020CDA" w:rsidP="004E4480">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«Жамбыл Петролеум» ЖШС</w:t>
            </w:r>
          </w:p>
          <w:p w14:paraId="3A76BD3D" w14:textId="77777777" w:rsidR="00020CDA" w:rsidRPr="00042E49" w:rsidRDefault="00020CDA" w:rsidP="004E4480">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Бас директоры</w:t>
            </w:r>
          </w:p>
        </w:tc>
        <w:tc>
          <w:tcPr>
            <w:tcW w:w="4927" w:type="dxa"/>
          </w:tcPr>
          <w:p w14:paraId="78468E58" w14:textId="77777777" w:rsidR="00020CDA" w:rsidRPr="00042E49" w:rsidRDefault="00020CDA" w:rsidP="004E4480">
            <w:pPr>
              <w:tabs>
                <w:tab w:val="left" w:pos="0"/>
              </w:tabs>
              <w:spacing w:line="240" w:lineRule="auto"/>
              <w:ind w:left="0" w:firstLine="0"/>
              <w:rPr>
                <w:rFonts w:ascii="Times New Roman" w:hAnsi="Times New Roman"/>
                <w:b/>
                <w:sz w:val="24"/>
                <w:szCs w:val="24"/>
                <w:lang w:val="ru-RU"/>
              </w:rPr>
            </w:pPr>
            <w:r w:rsidRPr="00042E49">
              <w:rPr>
                <w:rFonts w:ascii="Times New Roman" w:hAnsi="Times New Roman"/>
                <w:b/>
                <w:sz w:val="24"/>
                <w:szCs w:val="24"/>
                <w:lang w:val="ru-RU"/>
              </w:rPr>
              <w:t>«Мердігер»</w:t>
            </w:r>
          </w:p>
          <w:p w14:paraId="45CFC738" w14:textId="77777777" w:rsidR="00020CDA" w:rsidRPr="00042E49" w:rsidRDefault="00020CDA" w:rsidP="004E4480">
            <w:pPr>
              <w:tabs>
                <w:tab w:val="left" w:pos="0"/>
              </w:tabs>
              <w:spacing w:line="240" w:lineRule="auto"/>
              <w:ind w:left="0" w:firstLine="0"/>
              <w:rPr>
                <w:rFonts w:ascii="Times New Roman" w:hAnsi="Times New Roman"/>
                <w:b/>
                <w:sz w:val="24"/>
                <w:szCs w:val="24"/>
                <w:lang w:val="ru-RU"/>
              </w:rPr>
            </w:pPr>
          </w:p>
          <w:p w14:paraId="4F1A95EC" w14:textId="77777777" w:rsidR="00020CDA" w:rsidRPr="00042E49" w:rsidRDefault="00020CDA" w:rsidP="004E4480">
            <w:pPr>
              <w:tabs>
                <w:tab w:val="left" w:pos="0"/>
              </w:tabs>
              <w:spacing w:line="240" w:lineRule="auto"/>
              <w:ind w:left="0" w:firstLine="0"/>
              <w:rPr>
                <w:rFonts w:ascii="Times New Roman" w:hAnsi="Times New Roman"/>
                <w:b/>
                <w:sz w:val="24"/>
                <w:szCs w:val="24"/>
                <w:lang w:val="ru-RU"/>
              </w:rPr>
            </w:pPr>
          </w:p>
          <w:p w14:paraId="49F64BC3" w14:textId="77777777" w:rsidR="00020CDA" w:rsidRPr="00042E49" w:rsidRDefault="00020CDA" w:rsidP="004E4480">
            <w:pPr>
              <w:tabs>
                <w:tab w:val="left" w:pos="0"/>
              </w:tabs>
              <w:spacing w:line="240" w:lineRule="auto"/>
              <w:ind w:left="0" w:firstLine="0"/>
              <w:rPr>
                <w:rFonts w:ascii="Times New Roman" w:hAnsi="Times New Roman"/>
                <w:b/>
                <w:bCs/>
                <w:iCs/>
                <w:sz w:val="24"/>
                <w:szCs w:val="24"/>
                <w:lang w:val="ru-RU"/>
              </w:rPr>
            </w:pPr>
          </w:p>
        </w:tc>
      </w:tr>
      <w:tr w:rsidR="00020CDA" w:rsidRPr="00042E49" w14:paraId="1EC20186" w14:textId="77777777" w:rsidTr="004E4480">
        <w:tc>
          <w:tcPr>
            <w:tcW w:w="4927" w:type="dxa"/>
          </w:tcPr>
          <w:p w14:paraId="1348E3FE" w14:textId="77777777" w:rsidR="00020CDA" w:rsidRPr="00042E49" w:rsidRDefault="00020CDA" w:rsidP="004E4480">
            <w:pPr>
              <w:keepNext/>
              <w:tabs>
                <w:tab w:val="left" w:pos="0"/>
              </w:tabs>
              <w:spacing w:line="240" w:lineRule="auto"/>
              <w:ind w:left="0" w:firstLine="0"/>
              <w:outlineLvl w:val="2"/>
              <w:rPr>
                <w:rFonts w:ascii="Times New Roman" w:hAnsi="Times New Roman"/>
                <w:b/>
                <w:bCs/>
                <w:iCs/>
                <w:sz w:val="24"/>
                <w:szCs w:val="24"/>
                <w:lang w:val="ru-RU"/>
              </w:rPr>
            </w:pPr>
          </w:p>
          <w:p w14:paraId="6E5F3BCC" w14:textId="77777777" w:rsidR="00020CDA" w:rsidRPr="00042E49" w:rsidRDefault="00020CDA" w:rsidP="004E4480">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_______________ Х.Т. Елеусінов</w:t>
            </w:r>
          </w:p>
          <w:p w14:paraId="5685E79C" w14:textId="77777777" w:rsidR="00020CDA" w:rsidRPr="00042E49" w:rsidRDefault="00020CDA" w:rsidP="00F7572F">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201</w:t>
            </w:r>
            <w:r w:rsidR="00F7572F" w:rsidRPr="00042E49">
              <w:rPr>
                <w:rFonts w:ascii="Times New Roman" w:hAnsi="Times New Roman"/>
                <w:b/>
                <w:bCs/>
                <w:sz w:val="24"/>
                <w:szCs w:val="24"/>
                <w:lang w:val="ru-RU"/>
              </w:rPr>
              <w:t>8</w:t>
            </w:r>
            <w:r w:rsidRPr="00042E49">
              <w:rPr>
                <w:rFonts w:ascii="Times New Roman" w:hAnsi="Times New Roman"/>
                <w:b/>
                <w:bCs/>
                <w:sz w:val="24"/>
                <w:szCs w:val="24"/>
                <w:lang w:val="ru-RU"/>
              </w:rPr>
              <w:t xml:space="preserve"> жылғы  «__ »_________</w:t>
            </w:r>
          </w:p>
        </w:tc>
        <w:tc>
          <w:tcPr>
            <w:tcW w:w="4927" w:type="dxa"/>
          </w:tcPr>
          <w:p w14:paraId="6A133817" w14:textId="77777777" w:rsidR="00020CDA" w:rsidRPr="00042E49" w:rsidRDefault="00020CDA" w:rsidP="004E4480">
            <w:pPr>
              <w:keepNext/>
              <w:tabs>
                <w:tab w:val="left" w:pos="0"/>
              </w:tabs>
              <w:spacing w:line="240" w:lineRule="auto"/>
              <w:ind w:left="0" w:firstLine="0"/>
              <w:outlineLvl w:val="2"/>
              <w:rPr>
                <w:rFonts w:ascii="Times New Roman" w:hAnsi="Times New Roman"/>
                <w:b/>
                <w:bCs/>
                <w:iCs/>
                <w:sz w:val="24"/>
                <w:szCs w:val="24"/>
                <w:lang w:val="ru-RU"/>
              </w:rPr>
            </w:pPr>
          </w:p>
          <w:p w14:paraId="7E5BC42F" w14:textId="77777777" w:rsidR="00020CDA" w:rsidRPr="00042E49" w:rsidRDefault="00020CDA" w:rsidP="004E4480">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sz w:val="24"/>
                <w:szCs w:val="24"/>
                <w:lang w:val="ru-RU"/>
              </w:rPr>
              <w:t xml:space="preserve">_____________ </w:t>
            </w:r>
          </w:p>
          <w:p w14:paraId="21824C9E" w14:textId="77777777" w:rsidR="00020CDA" w:rsidRPr="00042E49" w:rsidRDefault="00020CDA" w:rsidP="00F7572F">
            <w:pPr>
              <w:tabs>
                <w:tab w:val="left" w:pos="0"/>
              </w:tabs>
              <w:spacing w:line="240" w:lineRule="auto"/>
              <w:ind w:left="0" w:firstLine="0"/>
              <w:rPr>
                <w:rFonts w:ascii="Times New Roman" w:hAnsi="Times New Roman"/>
                <w:b/>
                <w:bCs/>
                <w:iCs/>
                <w:sz w:val="24"/>
                <w:szCs w:val="24"/>
                <w:lang w:val="ru-RU"/>
              </w:rPr>
            </w:pPr>
            <w:r w:rsidRPr="00042E49">
              <w:rPr>
                <w:rFonts w:ascii="Times New Roman" w:hAnsi="Times New Roman"/>
                <w:b/>
                <w:bCs/>
                <w:sz w:val="24"/>
                <w:szCs w:val="24"/>
                <w:lang w:val="ru-RU"/>
              </w:rPr>
              <w:t>201</w:t>
            </w:r>
            <w:r w:rsidR="00F7572F" w:rsidRPr="00042E49">
              <w:rPr>
                <w:rFonts w:ascii="Times New Roman" w:hAnsi="Times New Roman"/>
                <w:b/>
                <w:bCs/>
                <w:sz w:val="24"/>
                <w:szCs w:val="24"/>
                <w:lang w:val="ru-RU"/>
              </w:rPr>
              <w:t>8</w:t>
            </w:r>
            <w:r w:rsidRPr="00042E49">
              <w:rPr>
                <w:rFonts w:ascii="Times New Roman" w:hAnsi="Times New Roman"/>
                <w:b/>
                <w:bCs/>
                <w:sz w:val="24"/>
                <w:szCs w:val="24"/>
                <w:lang w:val="ru-RU"/>
              </w:rPr>
              <w:t xml:space="preserve"> жылғы  «__ »_________</w:t>
            </w:r>
          </w:p>
        </w:tc>
      </w:tr>
    </w:tbl>
    <w:p w14:paraId="13C12708" w14:textId="77777777" w:rsidR="00020CDA" w:rsidRPr="00042E49" w:rsidRDefault="00020CDA" w:rsidP="00020CDA">
      <w:pPr>
        <w:tabs>
          <w:tab w:val="clear" w:pos="1080"/>
        </w:tabs>
        <w:overflowPunct w:val="0"/>
        <w:autoSpaceDE w:val="0"/>
        <w:autoSpaceDN w:val="0"/>
        <w:spacing w:line="240" w:lineRule="auto"/>
        <w:textAlignment w:val="baseline"/>
        <w:rPr>
          <w:rFonts w:ascii="Times New Roman" w:hAnsi="Times New Roman"/>
          <w:sz w:val="24"/>
          <w:szCs w:val="24"/>
          <w:lang w:val="kk-KZ"/>
        </w:rPr>
      </w:pPr>
    </w:p>
    <w:p w14:paraId="74031DF8" w14:textId="77777777" w:rsidR="00020CDA" w:rsidRPr="00042E49" w:rsidRDefault="00020CDA" w:rsidP="00020CDA">
      <w:pPr>
        <w:tabs>
          <w:tab w:val="clear" w:pos="1080"/>
          <w:tab w:val="left" w:pos="0"/>
          <w:tab w:val="left" w:pos="567"/>
        </w:tabs>
        <w:spacing w:line="240" w:lineRule="auto"/>
        <w:ind w:left="0" w:firstLine="0"/>
        <w:rPr>
          <w:rFonts w:ascii="Times New Roman" w:hAnsi="Times New Roman"/>
          <w:noProof/>
          <w:lang w:val="kk-KZ"/>
        </w:rPr>
      </w:pPr>
    </w:p>
    <w:p w14:paraId="15B18453" w14:textId="77777777" w:rsidR="00020CDA" w:rsidRDefault="00020CDA" w:rsidP="00020CDA">
      <w:pPr>
        <w:pStyle w:val="a4"/>
        <w:tabs>
          <w:tab w:val="left" w:pos="0"/>
        </w:tabs>
        <w:spacing w:before="0"/>
        <w:ind w:left="0"/>
        <w:jc w:val="center"/>
        <w:rPr>
          <w:rFonts w:ascii="Times New Roman" w:hAnsi="Times New Roman"/>
          <w:b/>
          <w:noProof/>
          <w:sz w:val="24"/>
          <w:szCs w:val="24"/>
          <w:lang w:val="kk-KZ"/>
        </w:rPr>
      </w:pPr>
    </w:p>
    <w:p w14:paraId="11A2E3CC" w14:textId="77777777" w:rsidR="00515200" w:rsidRDefault="00515200" w:rsidP="00020CDA">
      <w:pPr>
        <w:pStyle w:val="a4"/>
        <w:tabs>
          <w:tab w:val="left" w:pos="0"/>
        </w:tabs>
        <w:spacing w:before="0"/>
        <w:ind w:left="0"/>
        <w:jc w:val="center"/>
        <w:rPr>
          <w:rFonts w:ascii="Times New Roman" w:hAnsi="Times New Roman"/>
          <w:b/>
          <w:noProof/>
          <w:sz w:val="24"/>
          <w:szCs w:val="24"/>
          <w:lang w:val="kk-KZ"/>
        </w:rPr>
      </w:pPr>
    </w:p>
    <w:p w14:paraId="3109BC23" w14:textId="77777777" w:rsidR="00515200" w:rsidRDefault="00515200" w:rsidP="00020CDA">
      <w:pPr>
        <w:pStyle w:val="a4"/>
        <w:tabs>
          <w:tab w:val="left" w:pos="0"/>
        </w:tabs>
        <w:spacing w:before="0"/>
        <w:ind w:left="0"/>
        <w:jc w:val="center"/>
        <w:rPr>
          <w:rFonts w:ascii="Times New Roman" w:hAnsi="Times New Roman"/>
          <w:b/>
          <w:noProof/>
          <w:sz w:val="24"/>
          <w:szCs w:val="24"/>
          <w:lang w:val="kk-KZ"/>
        </w:rPr>
      </w:pPr>
    </w:p>
    <w:p w14:paraId="669F6AC5" w14:textId="4448466C" w:rsidR="00515200" w:rsidRPr="00CA3047" w:rsidRDefault="00515200" w:rsidP="00515200">
      <w:pPr>
        <w:autoSpaceDE w:val="0"/>
        <w:autoSpaceDN w:val="0"/>
        <w:adjustRightInd w:val="0"/>
        <w:spacing w:line="240" w:lineRule="auto"/>
        <w:ind w:left="0"/>
        <w:jc w:val="right"/>
        <w:rPr>
          <w:rFonts w:ascii="Times New Roman" w:hAnsi="Times New Roman"/>
          <w:b/>
          <w:sz w:val="24"/>
          <w:szCs w:val="24"/>
          <w:lang w:val="kk-KZ"/>
        </w:rPr>
      </w:pPr>
      <w:r w:rsidRPr="0027455D">
        <w:rPr>
          <w:rFonts w:ascii="Times New Roman" w:hAnsi="Times New Roman"/>
          <w:b/>
          <w:sz w:val="24"/>
          <w:szCs w:val="24"/>
          <w:lang w:val="kk-KZ"/>
        </w:rPr>
        <w:t>201</w:t>
      </w:r>
      <w:r>
        <w:rPr>
          <w:rFonts w:ascii="Times New Roman" w:hAnsi="Times New Roman"/>
          <w:b/>
          <w:sz w:val="24"/>
          <w:szCs w:val="24"/>
          <w:lang w:val="kk-KZ"/>
        </w:rPr>
        <w:t>8</w:t>
      </w:r>
      <w:r w:rsidRPr="0027455D">
        <w:rPr>
          <w:rFonts w:ascii="Times New Roman" w:hAnsi="Times New Roman"/>
          <w:b/>
          <w:sz w:val="24"/>
          <w:szCs w:val="24"/>
          <w:lang w:val="kk-KZ"/>
        </w:rPr>
        <w:t xml:space="preserve"> жылғы «_____»_____________ шартқа  </w:t>
      </w:r>
    </w:p>
    <w:p w14:paraId="0CD007FF" w14:textId="77777777" w:rsidR="00515200" w:rsidRPr="00CA3047" w:rsidRDefault="00515200" w:rsidP="00515200">
      <w:pPr>
        <w:tabs>
          <w:tab w:val="left" w:pos="0"/>
        </w:tabs>
        <w:spacing w:line="240" w:lineRule="auto"/>
        <w:ind w:left="0" w:firstLine="0"/>
        <w:jc w:val="right"/>
        <w:rPr>
          <w:rFonts w:ascii="Times New Roman" w:hAnsi="Times New Roman"/>
          <w:b/>
          <w:sz w:val="24"/>
          <w:szCs w:val="24"/>
          <w:lang w:val="kk-KZ"/>
        </w:rPr>
      </w:pPr>
      <w:r w:rsidRPr="0027455D">
        <w:rPr>
          <w:rFonts w:ascii="Times New Roman" w:hAnsi="Times New Roman"/>
          <w:b/>
          <w:sz w:val="24"/>
          <w:szCs w:val="24"/>
          <w:lang w:val="kk-KZ"/>
        </w:rPr>
        <w:t>3- қосымша</w:t>
      </w:r>
    </w:p>
    <w:p w14:paraId="23CF81DA" w14:textId="77777777" w:rsidR="00515200" w:rsidRPr="00B90175" w:rsidRDefault="00515200" w:rsidP="00515200">
      <w:pPr>
        <w:pStyle w:val="a4"/>
        <w:tabs>
          <w:tab w:val="left" w:pos="0"/>
        </w:tabs>
        <w:spacing w:before="0"/>
        <w:ind w:left="0"/>
        <w:jc w:val="center"/>
        <w:outlineLvl w:val="0"/>
        <w:rPr>
          <w:rFonts w:ascii="Times New Roman" w:hAnsi="Times New Roman"/>
          <w:b/>
          <w:caps/>
          <w:sz w:val="24"/>
          <w:szCs w:val="24"/>
          <w:lang w:val="kk-KZ"/>
        </w:rPr>
      </w:pPr>
    </w:p>
    <w:p w14:paraId="6AB55538" w14:textId="49FB219B" w:rsidR="00515200" w:rsidRPr="00B90175" w:rsidRDefault="00515200" w:rsidP="00515200">
      <w:pPr>
        <w:pStyle w:val="a4"/>
        <w:tabs>
          <w:tab w:val="left" w:pos="0"/>
        </w:tabs>
        <w:spacing w:before="0"/>
        <w:ind w:left="0"/>
        <w:jc w:val="center"/>
        <w:outlineLvl w:val="0"/>
        <w:rPr>
          <w:rFonts w:ascii="Times New Roman" w:hAnsi="Times New Roman"/>
          <w:b/>
          <w:caps/>
          <w:sz w:val="24"/>
          <w:szCs w:val="24"/>
          <w:lang w:val="kk-KZ"/>
        </w:rPr>
      </w:pPr>
      <w:r>
        <w:rPr>
          <w:rFonts w:ascii="Times New Roman" w:hAnsi="Times New Roman"/>
          <w:b/>
          <w:caps/>
          <w:sz w:val="24"/>
          <w:szCs w:val="24"/>
          <w:lang w:val="kk-KZ"/>
        </w:rPr>
        <w:t>ГАЗ КАРОТАЖы</w:t>
      </w:r>
      <w:r w:rsidRPr="00787E7D">
        <w:rPr>
          <w:rFonts w:ascii="Times New Roman" w:hAnsi="Times New Roman"/>
          <w:b/>
          <w:caps/>
          <w:sz w:val="24"/>
          <w:szCs w:val="24"/>
          <w:lang w:val="kk-KZ"/>
        </w:rPr>
        <w:t xml:space="preserve"> СТАНЦИЯСЫ</w:t>
      </w:r>
      <w:r>
        <w:rPr>
          <w:rFonts w:ascii="Times New Roman" w:hAnsi="Times New Roman"/>
          <w:b/>
          <w:caps/>
          <w:sz w:val="24"/>
          <w:szCs w:val="24"/>
          <w:lang w:val="kk-KZ"/>
        </w:rPr>
        <w:t>ның</w:t>
      </w:r>
      <w:r w:rsidRPr="00787E7D">
        <w:rPr>
          <w:rFonts w:ascii="Times New Roman" w:hAnsi="Times New Roman"/>
          <w:b/>
          <w:caps/>
          <w:sz w:val="24"/>
          <w:szCs w:val="24"/>
          <w:lang w:val="kk-KZ"/>
        </w:rPr>
        <w:t xml:space="preserve"> ҚЫЗМЕТ</w:t>
      </w:r>
      <w:r>
        <w:rPr>
          <w:rFonts w:ascii="Times New Roman" w:hAnsi="Times New Roman"/>
          <w:b/>
          <w:caps/>
          <w:sz w:val="24"/>
          <w:szCs w:val="24"/>
          <w:lang w:val="kk-KZ"/>
        </w:rPr>
        <w:t>тер</w:t>
      </w:r>
      <w:r w:rsidRPr="00787E7D">
        <w:rPr>
          <w:rFonts w:ascii="Times New Roman" w:hAnsi="Times New Roman"/>
          <w:b/>
          <w:caps/>
          <w:sz w:val="24"/>
          <w:szCs w:val="24"/>
          <w:lang w:val="kk-KZ"/>
        </w:rPr>
        <w:t xml:space="preserve">І </w:t>
      </w:r>
    </w:p>
    <w:p w14:paraId="49933B0E" w14:textId="77777777" w:rsidR="00515200" w:rsidRDefault="00515200" w:rsidP="00515200">
      <w:pPr>
        <w:pStyle w:val="a4"/>
        <w:tabs>
          <w:tab w:val="left" w:pos="0"/>
        </w:tabs>
        <w:spacing w:before="0"/>
        <w:ind w:left="0"/>
        <w:jc w:val="center"/>
        <w:outlineLvl w:val="0"/>
        <w:rPr>
          <w:rFonts w:ascii="Times New Roman" w:hAnsi="Times New Roman"/>
          <w:b/>
          <w:caps/>
          <w:sz w:val="24"/>
          <w:szCs w:val="24"/>
          <w:lang w:val="kk-KZ"/>
        </w:rPr>
      </w:pPr>
      <w:r w:rsidRPr="00787E7D">
        <w:rPr>
          <w:rFonts w:ascii="Times New Roman" w:hAnsi="Times New Roman"/>
          <w:b/>
          <w:caps/>
          <w:sz w:val="24"/>
          <w:szCs w:val="24"/>
          <w:lang w:val="kk-KZ"/>
        </w:rPr>
        <w:t>БАҒАЛАР ЖӘНЕ МӨЛШЕРЛЕМЕЛЕР КЕСТЕСІ</w:t>
      </w:r>
    </w:p>
    <w:p w14:paraId="304D6FA3" w14:textId="77777777" w:rsidR="00515200" w:rsidRPr="00B90175" w:rsidRDefault="00515200" w:rsidP="00515200">
      <w:pPr>
        <w:pStyle w:val="a4"/>
        <w:tabs>
          <w:tab w:val="left" w:pos="0"/>
        </w:tabs>
        <w:spacing w:before="0"/>
        <w:ind w:left="0"/>
        <w:jc w:val="center"/>
        <w:outlineLvl w:val="0"/>
        <w:rPr>
          <w:rFonts w:ascii="Times New Roman" w:hAnsi="Times New Roman"/>
          <w:b/>
          <w:caps/>
          <w:sz w:val="24"/>
          <w:szCs w:val="24"/>
          <w:lang w:val="kk-KZ"/>
        </w:rPr>
      </w:pPr>
    </w:p>
    <w:p w14:paraId="25C09B1B" w14:textId="77777777" w:rsidR="00515200" w:rsidRPr="00BD296B" w:rsidRDefault="00515200" w:rsidP="00515200">
      <w:pPr>
        <w:pStyle w:val="10"/>
        <w:tabs>
          <w:tab w:val="left" w:pos="0"/>
        </w:tabs>
        <w:rPr>
          <w:rFonts w:ascii="Times New Roman" w:hAnsi="Times New Roman"/>
          <w:b/>
          <w:szCs w:val="24"/>
          <w:lang w:val="kk-KZ"/>
        </w:rPr>
      </w:pPr>
      <w:r w:rsidRPr="0027455D">
        <w:rPr>
          <w:rFonts w:ascii="Times New Roman" w:hAnsi="Times New Roman"/>
          <w:b/>
          <w:szCs w:val="24"/>
          <w:lang w:val="kk-KZ"/>
        </w:rPr>
        <w:t xml:space="preserve">1-БАП. </w:t>
      </w:r>
      <w:r w:rsidRPr="00BD296B">
        <w:rPr>
          <w:rFonts w:ascii="Times New Roman" w:hAnsi="Times New Roman"/>
          <w:b/>
          <w:szCs w:val="24"/>
          <w:lang w:val="kk-KZ"/>
        </w:rPr>
        <w:t>ЖАЛПЫ ЕРЕЖЕЛЕР</w:t>
      </w:r>
    </w:p>
    <w:p w14:paraId="690B1AF2" w14:textId="77777777" w:rsidR="00515200" w:rsidRPr="00B90175" w:rsidRDefault="00515200" w:rsidP="00515200">
      <w:pPr>
        <w:pStyle w:val="Normal1"/>
        <w:numPr>
          <w:ilvl w:val="1"/>
          <w:numId w:val="86"/>
        </w:numPr>
        <w:tabs>
          <w:tab w:val="clear" w:pos="851"/>
          <w:tab w:val="clear" w:pos="2552"/>
          <w:tab w:val="left" w:pos="0"/>
          <w:tab w:val="left" w:pos="993"/>
        </w:tabs>
        <w:ind w:left="0" w:firstLine="0"/>
        <w:rPr>
          <w:rFonts w:ascii="Times New Roman" w:hAnsi="Times New Roman"/>
          <w:sz w:val="24"/>
          <w:szCs w:val="24"/>
          <w:lang w:val="kk-KZ"/>
        </w:rPr>
      </w:pPr>
      <w:r w:rsidRPr="00BD296B">
        <w:rPr>
          <w:rFonts w:ascii="Times New Roman" w:hAnsi="Times New Roman"/>
          <w:sz w:val="24"/>
          <w:szCs w:val="24"/>
          <w:lang w:val="kk-KZ"/>
        </w:rPr>
        <w:t xml:space="preserve">Осы Шарт бойынша Қызметтер көрсетуге байланысты Мердігерге тиесілі төлем сомаларын есептеу Шарттың осы «Бағалар және </w:t>
      </w:r>
      <w:r w:rsidRPr="0027455D">
        <w:rPr>
          <w:rFonts w:ascii="Times New Roman" w:hAnsi="Times New Roman"/>
          <w:sz w:val="24"/>
          <w:szCs w:val="24"/>
          <w:lang w:val="kk-KZ"/>
        </w:rPr>
        <w:t>мөлшерлемелер кестесі» деген 3-қосымшасында көзделген рәсімдерге сәйкес жүзеге асырылады. Осы Қосымшада көрсетілген бағалар мен мөлшерлемелер Мердігерге көрсетілген Қызметтер үшін тиесілі толық өтемақы болып табылады және өзгерістер нәтижесінде туындауы мүмкін төлемдерді қоспағанда, Шарт талаптарына сәйкес қызметтер көрсетуге байланысты барлық шығыстарды қамтиды.</w:t>
      </w:r>
    </w:p>
    <w:p w14:paraId="6A15A255" w14:textId="77777777" w:rsidR="00515200" w:rsidRPr="00B90175" w:rsidRDefault="00515200" w:rsidP="00515200">
      <w:pPr>
        <w:pStyle w:val="Normal1"/>
        <w:numPr>
          <w:ilvl w:val="1"/>
          <w:numId w:val="86"/>
        </w:numPr>
        <w:tabs>
          <w:tab w:val="clear" w:pos="851"/>
          <w:tab w:val="clear" w:pos="1701"/>
          <w:tab w:val="left" w:pos="0"/>
          <w:tab w:val="left" w:pos="567"/>
          <w:tab w:val="left" w:pos="993"/>
        </w:tabs>
        <w:ind w:left="0" w:firstLine="0"/>
        <w:rPr>
          <w:rFonts w:ascii="Times New Roman" w:hAnsi="Times New Roman"/>
          <w:sz w:val="24"/>
          <w:szCs w:val="24"/>
          <w:lang w:val="kk-KZ"/>
        </w:rPr>
      </w:pPr>
      <w:r w:rsidRPr="0027455D">
        <w:rPr>
          <w:rFonts w:ascii="Times New Roman" w:hAnsi="Times New Roman"/>
          <w:sz w:val="24"/>
          <w:szCs w:val="24"/>
          <w:lang w:val="kk-KZ"/>
        </w:rPr>
        <w:t>Осы «Бағалар және тарифтер кестесі» деген 3-қосымшада көрсетілген  бағалар мен мөлшерлемелер бекітілген болып табылады және қандай да бір қайта қарауға немесе арттыруға не түзетуге жатпайды. Барлық бағалар мен мөлшерлемелер ҚҚС-ті ескерусіз көрсетілді.</w:t>
      </w:r>
    </w:p>
    <w:p w14:paraId="5B0190B6" w14:textId="77777777" w:rsidR="00515200" w:rsidRPr="00B90175" w:rsidRDefault="00515200" w:rsidP="00515200">
      <w:pPr>
        <w:pStyle w:val="Normal1"/>
        <w:numPr>
          <w:ilvl w:val="1"/>
          <w:numId w:val="86"/>
        </w:numPr>
        <w:tabs>
          <w:tab w:val="clear" w:pos="851"/>
          <w:tab w:val="clear" w:pos="2552"/>
          <w:tab w:val="left" w:pos="0"/>
          <w:tab w:val="left" w:pos="993"/>
        </w:tabs>
        <w:ind w:left="0" w:firstLine="0"/>
        <w:rPr>
          <w:rFonts w:ascii="Times New Roman" w:hAnsi="Times New Roman"/>
          <w:sz w:val="24"/>
          <w:szCs w:val="24"/>
          <w:lang w:val="kk-KZ"/>
        </w:rPr>
      </w:pPr>
      <w:r w:rsidRPr="0027455D">
        <w:rPr>
          <w:rFonts w:ascii="Times New Roman" w:hAnsi="Times New Roman"/>
          <w:sz w:val="24"/>
          <w:szCs w:val="24"/>
          <w:lang w:val="kk-KZ"/>
        </w:rPr>
        <w:t>Олар бойынша бөлек баға тағайындау мүмкіндігі көзделмеген, Қызметтер көрсетуге тән немесе байланысты барлық шығыстар мен есептеулер бағалар мен мөлшерлемелерге енгізілген болып есептеледі. Тапсырысшы Мердігердің Шарттың 2-қосымшасындағы Қызметтер тізбесінде көрсетілген Қызмет түрлеріне баға белгілеуге мүмкіндігі болмауына немесе қабілетсіздігі негізінде қосымша сома төлеу туралы ешқандай талаптарды немесе өтініштерді қабыл алмайды.</w:t>
      </w:r>
    </w:p>
    <w:p w14:paraId="66197D4B" w14:textId="77777777" w:rsidR="00515200" w:rsidRPr="00772090" w:rsidRDefault="00515200" w:rsidP="00515200">
      <w:pPr>
        <w:pStyle w:val="10"/>
        <w:tabs>
          <w:tab w:val="left" w:pos="0"/>
        </w:tabs>
        <w:rPr>
          <w:rFonts w:ascii="Times New Roman" w:hAnsi="Times New Roman"/>
          <w:b/>
          <w:szCs w:val="24"/>
          <w:lang w:val="kk-KZ"/>
        </w:rPr>
      </w:pPr>
      <w:r w:rsidRPr="0027455D">
        <w:rPr>
          <w:rFonts w:ascii="Times New Roman" w:hAnsi="Times New Roman"/>
          <w:b/>
          <w:szCs w:val="24"/>
          <w:lang w:val="kk-KZ"/>
        </w:rPr>
        <w:t>2-БАП. ШАРТТЫҚ БАҒАЛАР ЖӘНЕ МӨЛШЕРЛЕМЕЛЕР.</w:t>
      </w:r>
    </w:p>
    <w:p w14:paraId="7AE884A7" w14:textId="77777777" w:rsidR="00515200" w:rsidRPr="00B90175" w:rsidRDefault="00515200" w:rsidP="00515200">
      <w:pPr>
        <w:pStyle w:val="Normal1"/>
        <w:numPr>
          <w:ilvl w:val="1"/>
          <w:numId w:val="87"/>
        </w:numPr>
        <w:tabs>
          <w:tab w:val="clear" w:pos="851"/>
          <w:tab w:val="clear" w:pos="1701"/>
          <w:tab w:val="left" w:pos="0"/>
          <w:tab w:val="left" w:pos="426"/>
        </w:tabs>
        <w:ind w:left="0" w:firstLine="0"/>
        <w:rPr>
          <w:rFonts w:ascii="Times New Roman" w:hAnsi="Times New Roman"/>
          <w:sz w:val="24"/>
          <w:szCs w:val="24"/>
          <w:lang w:val="ru-RU"/>
        </w:rPr>
      </w:pPr>
      <w:r w:rsidRPr="0027455D">
        <w:rPr>
          <w:rFonts w:ascii="Times New Roman" w:hAnsi="Times New Roman"/>
          <w:sz w:val="24"/>
          <w:szCs w:val="24"/>
          <w:lang w:val="kk-KZ"/>
        </w:rPr>
        <w:t xml:space="preserve">Егер бағалар мен мөлшерлемелер Шарттың осы «Бағалар және тарифтер кестесі» деген 3-қосымшасында немесе Шартта алып тасталатын бағалар мен мөлшерлемелер ретінде арнайы көрсетілмесе немесе Тапсырысшы еркін бағалар мен мөлшерлемелер ретінде көздемесе, барлық Қызметтер бағалар мен мөлшерлемелерге толық енгізілген болып есептеледі және Қызметтерді тиімді және заңнаманың немесе Тапсырысшының қолданыстағы қағидаларына, ережелеріне және  рәсімдеріне сәйкес аяқтау үшін қажеттінің барлығын өтейді. </w:t>
      </w:r>
      <w:r w:rsidRPr="0027455D">
        <w:rPr>
          <w:rFonts w:ascii="Times New Roman" w:hAnsi="Times New Roman"/>
          <w:sz w:val="24"/>
          <w:szCs w:val="24"/>
          <w:lang w:val="ru-RU"/>
        </w:rPr>
        <w:t>Бағалар мен мөлшерлемелер мыналарды қамтиды, бірақ олармен шектелмейді:</w:t>
      </w:r>
    </w:p>
    <w:p w14:paraId="4535F5C6"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басқару, әкімшілік ету, инженерлік-техникалық қамтамасыз ету, смета жасау және құжаттама дайындау;</w:t>
      </w:r>
    </w:p>
    <w:p w14:paraId="4222978E" w14:textId="77777777" w:rsidR="00515200" w:rsidRPr="00B90175" w:rsidRDefault="00515200" w:rsidP="00515200">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27455D">
        <w:rPr>
          <w:rFonts w:ascii="Times New Roman" w:hAnsi="Times New Roman"/>
          <w:sz w:val="24"/>
          <w:szCs w:val="24"/>
          <w:lang w:val="ru-RU"/>
        </w:rPr>
        <w:t>жабдықпен, еңбек ресурстарымен, материалдармен қамтамасыз ету, Тапсырысшының стандарттары мен ерекшелімдеріне сәйкес техникалық қадағалау мен қабылдау бақылауын жүргізу, қайта жарақтау, арқандар, шығыс материалдары (мысалға, арқан майы, бұрандаға арналған жағар май, коагуляторға қарсы заттар, жуғыш заттар, бояулар, мәсуек, шүберек, себеттер, контейнерлер және бұрғылау аспаптары), отын, жағар май, жарақтаушы бөлшектер</w:t>
      </w:r>
    </w:p>
    <w:p w14:paraId="441CE845"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 xml:space="preserve">барлық салықтарды төлеу, Мердігерді барлық үкіметтік және заңнамалық ережелерге, сондай-ақ Операторлардың қауіпсіздік техникасы бойынша нормалары мен талаптарына сәйкес материалдық-техникалық жабдықтауға байланысты кез келген тозуды есептеу; </w:t>
      </w:r>
    </w:p>
    <w:p w14:paraId="2407760F" w14:textId="77777777" w:rsidR="00515200" w:rsidRPr="00B90175" w:rsidRDefault="00515200" w:rsidP="00515200">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27455D">
        <w:rPr>
          <w:rFonts w:ascii="Times New Roman" w:hAnsi="Times New Roman"/>
          <w:sz w:val="24"/>
          <w:szCs w:val="24"/>
          <w:lang w:val="ru-RU"/>
        </w:rPr>
        <w:t>жабдыққа техникалық қызмет көрсету, резервтік және қосалқы бұрғылау аспаптары, Мердігерді материалдық-техникалық жабдықтау заттарының үздіксіз пайдаланылуын қамтамасыз етуге арналған қосалқы бөлшектерді жеткілікті мөлшерде беру;</w:t>
      </w:r>
    </w:p>
    <w:p w14:paraId="4D48F2DE"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рәсімдерді дайындау және орындау, Шартта көзделгендей, сапаны қамтамасыз ету және бақылау жүйесін, апаттық қорғаныш және қауіпсіздікті қамтамасыз ету жүйелерін енгізу;</w:t>
      </w:r>
    </w:p>
    <w:p w14:paraId="029A0B30"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еңбекақы мен демалыстар шығыстары, телефон және факсимиле байланысы шығыстары, байланыс құралдары және ақпараттық технологиялар, агенттік қызметтер үшін төлем, тасымалдау және көлік қызметінің құны, тәуліктік шығыстар, бонустар, қосымша төлемдер, медициналық қызмет көрсетуге шығыстар, ұсақ аспаптар, персоналды ұстау бойынша өзге де шығындар;</w:t>
      </w:r>
    </w:p>
    <w:p w14:paraId="6AABF06D" w14:textId="77777777" w:rsidR="00515200" w:rsidRPr="00B90175" w:rsidRDefault="00515200" w:rsidP="00515200">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27455D">
        <w:rPr>
          <w:rFonts w:ascii="Times New Roman" w:hAnsi="Times New Roman"/>
          <w:sz w:val="24"/>
          <w:szCs w:val="24"/>
          <w:lang w:val="ru-RU"/>
        </w:rPr>
        <w:t>Қызметтерді залалдан қорғау, Қзыметтер көрсету аяқталғаннан кейін аумақты тазарту және тәртіпке келтіру, тазалық пен тәртіпті қолдау, Қызметтер көрсету учаскесін тұрақты таза және ұқыпты ұстау</w:t>
      </w:r>
    </w:p>
    <w:p w14:paraId="61336415"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 xml:space="preserve">Шарттың талаптарына байланысты ұйымдастыру шығыстары, сақтандыру төлемдері және ұстап қалулар, барлық кедендік баждар, алымдар, тіркеу жарналары, қаржыландыру шығыстары, Мердігерді материалдық-техникалық жабдықтауға байланысты ілеспе шығыстар және пайдалар; </w:t>
      </w:r>
    </w:p>
    <w:p w14:paraId="0B936C59"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материалдық-техникалық жабдықтау заттарын тиеу портына немесе Тапсырысшының тиеу портынан тасымалдауды қоса алғанда, Мердігердің жұмылдыру және кері жұмылдыру шығыстары;</w:t>
      </w:r>
    </w:p>
    <w:p w14:paraId="31B04955" w14:textId="77777777" w:rsidR="00515200" w:rsidRPr="00B90175" w:rsidRDefault="00515200" w:rsidP="00515200">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27455D">
        <w:rPr>
          <w:rFonts w:ascii="Times New Roman" w:hAnsi="Times New Roman"/>
          <w:sz w:val="24"/>
          <w:szCs w:val="24"/>
          <w:lang w:val="ru-RU"/>
        </w:rPr>
        <w:t>сипатына қарамастан, Қызмет көрсету барысында Мердігердің Тапсырысшымен, басқа Мердігерлермен, Қосалқы мердігерлермен және үшінші тұлғалармен өзара қарым-қатынасы үшін қажетті барлық шығыстар;</w:t>
      </w:r>
    </w:p>
    <w:p w14:paraId="52FA01CB"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Шарт Қызметтерін орындау бойынша Шартқа сәйкес шығарылған барлық өкімдерді дайындау мен көрсетуге байланысты барлық әкімшілік, ілеспе және ұқсас шығыстар;</w:t>
      </w:r>
    </w:p>
    <w:p w14:paraId="5C23A043" w14:textId="77777777" w:rsidR="00515200" w:rsidRPr="00B90175" w:rsidRDefault="00515200" w:rsidP="00515200">
      <w:pPr>
        <w:pStyle w:val="Normal1"/>
        <w:numPr>
          <w:ilvl w:val="1"/>
          <w:numId w:val="31"/>
        </w:numPr>
        <w:tabs>
          <w:tab w:val="clear" w:pos="851"/>
          <w:tab w:val="clear" w:pos="1701"/>
          <w:tab w:val="left" w:pos="0"/>
          <w:tab w:val="left" w:pos="567"/>
          <w:tab w:val="left" w:pos="993"/>
        </w:tabs>
        <w:ind w:left="0" w:firstLine="0"/>
        <w:rPr>
          <w:rFonts w:ascii="Times New Roman" w:hAnsi="Times New Roman"/>
          <w:sz w:val="24"/>
          <w:szCs w:val="24"/>
          <w:lang w:val="ru-RU"/>
        </w:rPr>
      </w:pPr>
      <w:r w:rsidRPr="0027455D">
        <w:rPr>
          <w:rFonts w:ascii="Times New Roman" w:hAnsi="Times New Roman"/>
          <w:sz w:val="24"/>
          <w:szCs w:val="24"/>
          <w:lang w:val="ru-RU"/>
        </w:rPr>
        <w:t>Мердігердің персоналына Қызметтер көрсету үшін қажетті барлық жеке қорғаныш құралдары (ЖҚҚ); және</w:t>
      </w:r>
    </w:p>
    <w:p w14:paraId="5DC80A2C" w14:textId="77777777" w:rsidR="00515200" w:rsidRDefault="00515200" w:rsidP="00515200">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sidRPr="0027455D">
        <w:rPr>
          <w:rFonts w:ascii="Times New Roman" w:hAnsi="Times New Roman"/>
          <w:sz w:val="24"/>
          <w:szCs w:val="24"/>
          <w:lang w:val="ru-RU"/>
        </w:rPr>
        <w:t>Қосалық мердігерлердің объектілерде болуы.</w:t>
      </w:r>
    </w:p>
    <w:p w14:paraId="5E2448F0" w14:textId="2B333E72" w:rsidR="00CA54D3" w:rsidRPr="00B90175" w:rsidRDefault="00CA54D3" w:rsidP="00515200">
      <w:pPr>
        <w:pStyle w:val="Normal1"/>
        <w:numPr>
          <w:ilvl w:val="1"/>
          <w:numId w:val="31"/>
        </w:numPr>
        <w:tabs>
          <w:tab w:val="clear" w:pos="851"/>
          <w:tab w:val="clear" w:pos="1701"/>
          <w:tab w:val="left" w:pos="0"/>
          <w:tab w:val="left" w:pos="426"/>
        </w:tabs>
        <w:ind w:left="0" w:firstLine="0"/>
        <w:rPr>
          <w:rFonts w:ascii="Times New Roman" w:hAnsi="Times New Roman"/>
          <w:sz w:val="24"/>
          <w:szCs w:val="24"/>
          <w:lang w:val="ru-RU"/>
        </w:rPr>
      </w:pPr>
      <w:r>
        <w:rPr>
          <w:rFonts w:ascii="Times New Roman" w:hAnsi="Times New Roman"/>
          <w:sz w:val="24"/>
          <w:szCs w:val="24"/>
          <w:lang w:val="ru-RU"/>
        </w:rPr>
        <w:t>Персоналды ж</w:t>
      </w:r>
      <w:r>
        <w:rPr>
          <w:rFonts w:ascii="Times New Roman" w:hAnsi="Times New Roman"/>
          <w:sz w:val="24"/>
          <w:szCs w:val="24"/>
          <w:lang w:val="kk-KZ"/>
        </w:rPr>
        <w:t>ұмылдыру және қайта жұмылдыруды.</w:t>
      </w:r>
    </w:p>
    <w:p w14:paraId="5E3B2009" w14:textId="77777777" w:rsidR="00515200" w:rsidRPr="00772090" w:rsidRDefault="00515200" w:rsidP="00515200">
      <w:pPr>
        <w:pStyle w:val="10"/>
        <w:tabs>
          <w:tab w:val="left" w:pos="0"/>
        </w:tabs>
        <w:rPr>
          <w:rFonts w:ascii="Times New Roman" w:hAnsi="Times New Roman"/>
          <w:b/>
          <w:szCs w:val="24"/>
          <w:lang w:val="ru-RU"/>
        </w:rPr>
      </w:pPr>
      <w:r w:rsidRPr="0027455D">
        <w:rPr>
          <w:rFonts w:ascii="Times New Roman" w:hAnsi="Times New Roman"/>
          <w:b/>
          <w:szCs w:val="24"/>
          <w:lang w:val="ru-RU"/>
        </w:rPr>
        <w:t>3</w:t>
      </w:r>
      <w:r w:rsidRPr="0027455D">
        <w:rPr>
          <w:rFonts w:ascii="Times New Roman" w:hAnsi="Times New Roman"/>
          <w:b/>
          <w:szCs w:val="24"/>
          <w:lang w:val="kk-KZ"/>
        </w:rPr>
        <w:t>-БАП</w:t>
      </w:r>
      <w:r w:rsidRPr="0027455D">
        <w:rPr>
          <w:rFonts w:ascii="Times New Roman" w:hAnsi="Times New Roman"/>
          <w:b/>
          <w:szCs w:val="24"/>
          <w:lang w:val="ru-RU"/>
        </w:rPr>
        <w:t xml:space="preserve">. </w:t>
      </w:r>
      <w:r w:rsidRPr="0027455D">
        <w:rPr>
          <w:rFonts w:ascii="Times New Roman" w:hAnsi="Times New Roman"/>
          <w:b/>
          <w:szCs w:val="24"/>
          <w:lang w:val="kk-KZ"/>
        </w:rPr>
        <w:t xml:space="preserve">МЕРДІГЕРДІҢ </w:t>
      </w:r>
      <w:r w:rsidRPr="0027455D">
        <w:rPr>
          <w:rFonts w:ascii="Times New Roman" w:hAnsi="Times New Roman"/>
          <w:b/>
          <w:szCs w:val="24"/>
          <w:lang w:val="ru-RU"/>
        </w:rPr>
        <w:t>ПЕРСОНАЛ</w:t>
      </w:r>
      <w:r w:rsidRPr="0027455D">
        <w:rPr>
          <w:rFonts w:ascii="Times New Roman" w:hAnsi="Times New Roman"/>
          <w:b/>
          <w:szCs w:val="24"/>
          <w:lang w:val="kk-KZ"/>
        </w:rPr>
        <w:t>Ы</w:t>
      </w:r>
      <w:r w:rsidRPr="0027455D">
        <w:rPr>
          <w:rFonts w:ascii="Times New Roman" w:hAnsi="Times New Roman"/>
          <w:b/>
          <w:szCs w:val="24"/>
          <w:lang w:val="ru-RU"/>
        </w:rPr>
        <w:t xml:space="preserve">, </w:t>
      </w:r>
      <w:r w:rsidRPr="0027455D">
        <w:rPr>
          <w:rFonts w:ascii="Times New Roman" w:hAnsi="Times New Roman"/>
          <w:b/>
          <w:szCs w:val="24"/>
          <w:lang w:val="kk-KZ"/>
        </w:rPr>
        <w:t xml:space="preserve">ЖАБДЫҒЫ ЖӘНЕ ТАУАРЛАРЫ БОЙЫНША МӨЛШЕРЛЕМЕЛЕР </w:t>
      </w:r>
    </w:p>
    <w:p w14:paraId="1D48E23F" w14:textId="67B6235A" w:rsidR="00515200" w:rsidRPr="00B90175" w:rsidRDefault="00515200" w:rsidP="00515200">
      <w:pPr>
        <w:pStyle w:val="10"/>
        <w:keepNext/>
        <w:widowControl/>
        <w:numPr>
          <w:ilvl w:val="1"/>
          <w:numId w:val="85"/>
        </w:numPr>
        <w:tabs>
          <w:tab w:val="left" w:pos="0"/>
        </w:tabs>
        <w:ind w:left="0" w:firstLine="0"/>
        <w:rPr>
          <w:rFonts w:ascii="Times New Roman" w:hAnsi="Times New Roman"/>
          <w:szCs w:val="24"/>
          <w:lang w:val="ru-RU"/>
        </w:rPr>
      </w:pPr>
      <w:r w:rsidRPr="0027455D">
        <w:rPr>
          <w:rFonts w:ascii="Times New Roman" w:hAnsi="Times New Roman"/>
          <w:szCs w:val="24"/>
          <w:lang w:val="kk-KZ"/>
        </w:rPr>
        <w:t xml:space="preserve">Мердігердің </w:t>
      </w:r>
      <w:r>
        <w:rPr>
          <w:rFonts w:ascii="Times New Roman" w:hAnsi="Times New Roman"/>
          <w:szCs w:val="24"/>
          <w:lang w:val="kk-KZ"/>
        </w:rPr>
        <w:t>газ каротаж станциясының және персонал</w:t>
      </w:r>
      <w:r w:rsidRPr="0027455D">
        <w:rPr>
          <w:rFonts w:ascii="Times New Roman" w:hAnsi="Times New Roman"/>
          <w:szCs w:val="24"/>
          <w:lang w:val="kk-KZ"/>
        </w:rPr>
        <w:t xml:space="preserve"> үшін мөлшерлемелер бойынша жалпы ережелер.</w:t>
      </w:r>
    </w:p>
    <w:p w14:paraId="101C50B9" w14:textId="55ACB760"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ru-RU"/>
        </w:rPr>
      </w:pPr>
      <w:r w:rsidRPr="0027455D">
        <w:rPr>
          <w:rFonts w:ascii="Times New Roman" w:hAnsi="Times New Roman" w:cs="Times New Roman"/>
          <w:color w:val="auto"/>
          <w:sz w:val="24"/>
          <w:szCs w:val="24"/>
          <w:lang w:val="ru-RU"/>
        </w:rPr>
        <w:t>3.1.1</w:t>
      </w:r>
      <w:r w:rsidRPr="0027455D">
        <w:rPr>
          <w:rFonts w:ascii="Times New Roman" w:hAnsi="Times New Roman" w:cs="Times New Roman"/>
          <w:color w:val="auto"/>
          <w:sz w:val="24"/>
          <w:szCs w:val="24"/>
          <w:lang w:val="ru-RU"/>
        </w:rPr>
        <w:tab/>
        <w:t>Қызметтер осы 3-қосымшада көзделгендей, жабдық үшін</w:t>
      </w:r>
      <w:r w:rsidR="00052EC2">
        <w:rPr>
          <w:rFonts w:ascii="Times New Roman" w:hAnsi="Times New Roman" w:cs="Times New Roman"/>
          <w:color w:val="auto"/>
          <w:sz w:val="24"/>
          <w:szCs w:val="24"/>
          <w:lang w:val="ru-RU"/>
        </w:rPr>
        <w:t xml:space="preserve"> тәулікті</w:t>
      </w:r>
      <w:r w:rsidRPr="0027455D">
        <w:rPr>
          <w:rFonts w:ascii="Times New Roman" w:hAnsi="Times New Roman" w:cs="Times New Roman"/>
          <w:color w:val="auto"/>
          <w:sz w:val="24"/>
          <w:szCs w:val="24"/>
          <w:lang w:val="ru-RU"/>
        </w:rPr>
        <w:t xml:space="preserve"> мөлшерлеме негізінде орындалады. </w:t>
      </w:r>
    </w:p>
    <w:p w14:paraId="295187C6" w14:textId="77777777"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ru-RU"/>
        </w:rPr>
      </w:pPr>
      <w:r w:rsidRPr="0027455D">
        <w:rPr>
          <w:rFonts w:ascii="Times New Roman" w:hAnsi="Times New Roman" w:cs="Times New Roman"/>
          <w:color w:val="auto"/>
          <w:sz w:val="24"/>
          <w:szCs w:val="24"/>
          <w:lang w:val="ru-RU"/>
        </w:rPr>
        <w:t>3.1.2</w:t>
      </w:r>
      <w:r w:rsidRPr="0027455D">
        <w:rPr>
          <w:rFonts w:ascii="Times New Roman" w:hAnsi="Times New Roman" w:cs="Times New Roman"/>
          <w:color w:val="auto"/>
          <w:sz w:val="24"/>
          <w:szCs w:val="24"/>
          <w:lang w:val="ru-RU"/>
        </w:rPr>
        <w:tab/>
        <w:t>Бағалар кестесінде өзгеше көрсетілмесе, мөлшерлемерде Қызметтер көрсету барысында пайдаланылатын барлық шығыс материалдары қамтылады.  Мөлшерлемені қолдану Тараптар Қызмет түрлерінің әрқайсысы бойынша толық операциялық уақыт ретінде растаған мерзімдерде басталады және аяқталады.</w:t>
      </w:r>
    </w:p>
    <w:p w14:paraId="37D2841B" w14:textId="77777777"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ru-RU"/>
        </w:rPr>
      </w:pPr>
      <w:r w:rsidRPr="0027455D">
        <w:rPr>
          <w:rFonts w:ascii="Times New Roman" w:hAnsi="Times New Roman" w:cs="Times New Roman"/>
          <w:color w:val="auto"/>
          <w:sz w:val="24"/>
          <w:szCs w:val="24"/>
          <w:lang w:val="ru-RU"/>
        </w:rPr>
        <w:t>3.1.3</w:t>
      </w:r>
      <w:r w:rsidRPr="0027455D">
        <w:rPr>
          <w:rFonts w:ascii="Times New Roman" w:hAnsi="Times New Roman" w:cs="Times New Roman"/>
          <w:color w:val="auto"/>
          <w:sz w:val="24"/>
          <w:szCs w:val="24"/>
          <w:lang w:val="ru-RU"/>
        </w:rPr>
        <w:tab/>
        <w:t>Тапсырыс-жүктелім негізінде көрсетілетін барлық Қызметтерге қатысты барлық қолданылатын мөлшерлемелер Тапсырыс-жүктелім ресімделген жағдайда ғана заңды болып танылады.</w:t>
      </w:r>
    </w:p>
    <w:p w14:paraId="2222DD19" w14:textId="6F3BE60C" w:rsidR="00515200" w:rsidRPr="00B90175" w:rsidRDefault="00515200" w:rsidP="00515200">
      <w:pPr>
        <w:pStyle w:val="Normal1"/>
        <w:tabs>
          <w:tab w:val="clear" w:pos="851"/>
          <w:tab w:val="left" w:pos="0"/>
          <w:tab w:val="left" w:pos="567"/>
        </w:tabs>
        <w:ind w:left="0" w:firstLine="0"/>
        <w:rPr>
          <w:rFonts w:ascii="Times New Roman" w:hAnsi="Times New Roman"/>
          <w:sz w:val="24"/>
          <w:szCs w:val="24"/>
          <w:lang w:val="ru-RU"/>
        </w:rPr>
      </w:pPr>
      <w:r w:rsidRPr="0027455D">
        <w:rPr>
          <w:rFonts w:ascii="Times New Roman" w:hAnsi="Times New Roman"/>
          <w:sz w:val="24"/>
          <w:szCs w:val="24"/>
          <w:lang w:val="ru-RU"/>
        </w:rPr>
        <w:t>3.1.4</w:t>
      </w:r>
      <w:r w:rsidRPr="0027455D">
        <w:rPr>
          <w:rFonts w:ascii="Times New Roman" w:hAnsi="Times New Roman"/>
          <w:sz w:val="24"/>
          <w:szCs w:val="24"/>
          <w:lang w:val="ru-RU"/>
        </w:rPr>
        <w:tab/>
      </w:r>
      <w:r w:rsidR="00052EC2">
        <w:rPr>
          <w:rFonts w:ascii="Times New Roman" w:hAnsi="Times New Roman"/>
          <w:sz w:val="24"/>
          <w:szCs w:val="24"/>
          <w:lang w:val="ru-RU"/>
        </w:rPr>
        <w:t>Мердігер Жабдығын Жұмылдыру Т</w:t>
      </w:r>
      <w:r w:rsidRPr="0027455D">
        <w:rPr>
          <w:rFonts w:ascii="Times New Roman" w:hAnsi="Times New Roman"/>
          <w:sz w:val="24"/>
          <w:szCs w:val="24"/>
          <w:lang w:val="ru-RU"/>
        </w:rPr>
        <w:t>өлемінің мөлшерлеме</w:t>
      </w:r>
      <w:r w:rsidR="00052EC2">
        <w:rPr>
          <w:rFonts w:ascii="Times New Roman" w:hAnsi="Times New Roman"/>
          <w:sz w:val="24"/>
          <w:szCs w:val="24"/>
          <w:lang w:val="ru-RU"/>
        </w:rPr>
        <w:t>с</w:t>
      </w:r>
      <w:r w:rsidRPr="0027455D">
        <w:rPr>
          <w:rFonts w:ascii="Times New Roman" w:hAnsi="Times New Roman"/>
          <w:sz w:val="24"/>
          <w:szCs w:val="24"/>
          <w:lang w:val="ru-RU"/>
        </w:rPr>
        <w:t>і, Мердігердің түсіру, сақтандыру, тасымалдау, қондыру және тиеу портына жеткізу бойынша барлық шығыстарды қоса алғанда, Мердігердің барлық Жабдығы мен Тауарларының Мердігердің жергілікті базасына жеткізуілуін қамтамасыз ету үшін Мердігер көтерген жұмылдыру шығындары мен шығыстарды қамтиды.</w:t>
      </w:r>
      <w:r w:rsidR="00052EC2">
        <w:rPr>
          <w:rFonts w:ascii="Times New Roman" w:hAnsi="Times New Roman"/>
          <w:sz w:val="24"/>
          <w:szCs w:val="24"/>
          <w:lang w:val="ru-RU"/>
        </w:rPr>
        <w:t xml:space="preserve"> Сонымен қатар,  </w:t>
      </w:r>
      <w:r w:rsidR="00052EC2" w:rsidRPr="0027455D">
        <w:rPr>
          <w:rFonts w:ascii="Times New Roman" w:hAnsi="Times New Roman"/>
          <w:sz w:val="24"/>
          <w:szCs w:val="24"/>
          <w:lang w:val="ru-RU" w:eastAsia="ko-KR"/>
        </w:rPr>
        <w:t>ББҚ-дағы Мердігердің  жабдығын іске қосу-қалыпты күйге келтіру</w:t>
      </w:r>
      <w:r w:rsidR="00052EC2">
        <w:rPr>
          <w:rFonts w:ascii="Times New Roman" w:hAnsi="Times New Roman"/>
          <w:sz w:val="24"/>
          <w:szCs w:val="24"/>
          <w:lang w:val="ru-RU" w:eastAsia="ko-KR"/>
        </w:rPr>
        <w:t>.</w:t>
      </w:r>
      <w:r w:rsidRPr="0027455D">
        <w:rPr>
          <w:rFonts w:ascii="Times New Roman" w:hAnsi="Times New Roman"/>
          <w:sz w:val="24"/>
          <w:szCs w:val="24"/>
          <w:lang w:val="ru-RU"/>
        </w:rPr>
        <w:t xml:space="preserve"> Мердігердің</w:t>
      </w:r>
      <w:r w:rsidR="00052EC2">
        <w:rPr>
          <w:rFonts w:ascii="Times New Roman" w:hAnsi="Times New Roman"/>
          <w:sz w:val="24"/>
          <w:szCs w:val="24"/>
          <w:lang w:val="ru-RU"/>
        </w:rPr>
        <w:t xml:space="preserve"> </w:t>
      </w:r>
      <w:r w:rsidRPr="0027455D">
        <w:rPr>
          <w:rFonts w:ascii="Times New Roman" w:hAnsi="Times New Roman"/>
          <w:sz w:val="24"/>
          <w:szCs w:val="24"/>
          <w:lang w:val="ru-RU"/>
        </w:rPr>
        <w:t>барлық</w:t>
      </w:r>
      <w:r w:rsidR="00052EC2">
        <w:rPr>
          <w:rFonts w:ascii="Times New Roman" w:hAnsi="Times New Roman"/>
          <w:sz w:val="24"/>
          <w:szCs w:val="24"/>
          <w:lang w:val="ru-RU"/>
        </w:rPr>
        <w:t xml:space="preserve"> </w:t>
      </w:r>
      <w:r w:rsidRPr="0027455D">
        <w:rPr>
          <w:rFonts w:ascii="Times New Roman" w:hAnsi="Times New Roman"/>
          <w:sz w:val="24"/>
          <w:szCs w:val="24"/>
          <w:lang w:val="ru-RU"/>
        </w:rPr>
        <w:t xml:space="preserve">пайдалануда болмаған Мердігердің жергілікті базасында </w:t>
      </w:r>
      <w:r w:rsidR="00052EC2">
        <w:rPr>
          <w:rFonts w:ascii="Times New Roman" w:hAnsi="Times New Roman"/>
          <w:sz w:val="24"/>
          <w:szCs w:val="24"/>
          <w:lang w:val="ru-RU"/>
        </w:rPr>
        <w:t xml:space="preserve">қалған </w:t>
      </w:r>
      <w:r w:rsidR="001D5998" w:rsidRPr="0027455D">
        <w:rPr>
          <w:rFonts w:ascii="Times New Roman" w:hAnsi="Times New Roman"/>
          <w:sz w:val="24"/>
          <w:szCs w:val="24"/>
          <w:lang w:val="ru-RU"/>
        </w:rPr>
        <w:t>Жабдығы мен Тауарлар</w:t>
      </w:r>
      <w:r w:rsidR="00CA54D3">
        <w:rPr>
          <w:rFonts w:ascii="Times New Roman" w:hAnsi="Times New Roman"/>
          <w:sz w:val="24"/>
          <w:szCs w:val="24"/>
          <w:lang w:val="ru-RU"/>
        </w:rPr>
        <w:t>ына</w:t>
      </w:r>
      <w:r w:rsidR="001D5998" w:rsidRPr="0027455D">
        <w:rPr>
          <w:rFonts w:ascii="Times New Roman" w:hAnsi="Times New Roman"/>
          <w:sz w:val="24"/>
          <w:szCs w:val="24"/>
          <w:lang w:val="ru-RU"/>
        </w:rPr>
        <w:t xml:space="preserve"> </w:t>
      </w:r>
      <w:r w:rsidRPr="0027455D">
        <w:rPr>
          <w:rFonts w:ascii="Times New Roman" w:hAnsi="Times New Roman"/>
          <w:sz w:val="24"/>
          <w:szCs w:val="24"/>
          <w:lang w:val="ru-RU"/>
        </w:rPr>
        <w:t>жұмылдыру құны Мердігердің осындай Жабдығы мен Тауарларына</w:t>
      </w:r>
      <w:r w:rsidR="00CA54D3">
        <w:rPr>
          <w:rFonts w:ascii="Times New Roman" w:hAnsi="Times New Roman"/>
          <w:sz w:val="24"/>
          <w:szCs w:val="24"/>
          <w:lang w:val="ru-RU"/>
        </w:rPr>
        <w:t xml:space="preserve"> кейінен</w:t>
      </w:r>
      <w:r w:rsidRPr="0027455D">
        <w:rPr>
          <w:rFonts w:ascii="Times New Roman" w:hAnsi="Times New Roman"/>
          <w:sz w:val="24"/>
          <w:szCs w:val="24"/>
          <w:lang w:val="ru-RU"/>
        </w:rPr>
        <w:t xml:space="preserve"> қолданылмайды. </w:t>
      </w:r>
    </w:p>
    <w:p w14:paraId="2E88C107" w14:textId="6A7E5277" w:rsidR="00515200" w:rsidRPr="00B90175" w:rsidRDefault="00515200" w:rsidP="00515200">
      <w:pPr>
        <w:pStyle w:val="Normal1"/>
        <w:tabs>
          <w:tab w:val="clear" w:pos="851"/>
          <w:tab w:val="left" w:pos="0"/>
          <w:tab w:val="left" w:pos="567"/>
        </w:tabs>
        <w:ind w:left="0" w:firstLine="0"/>
        <w:rPr>
          <w:rFonts w:ascii="Times New Roman" w:hAnsi="Times New Roman"/>
          <w:sz w:val="24"/>
          <w:szCs w:val="24"/>
          <w:lang w:val="ru-RU"/>
        </w:rPr>
      </w:pPr>
      <w:r w:rsidRPr="0027455D">
        <w:rPr>
          <w:rFonts w:ascii="Times New Roman" w:hAnsi="Times New Roman"/>
          <w:sz w:val="24"/>
          <w:szCs w:val="24"/>
          <w:lang w:val="ru-RU"/>
        </w:rPr>
        <w:t>3.1.5</w:t>
      </w:r>
      <w:r w:rsidRPr="0027455D">
        <w:rPr>
          <w:rFonts w:ascii="Times New Roman" w:hAnsi="Times New Roman"/>
          <w:sz w:val="24"/>
          <w:szCs w:val="24"/>
          <w:lang w:val="ru-RU"/>
        </w:rPr>
        <w:tab/>
      </w:r>
      <w:r w:rsidR="001D5998">
        <w:rPr>
          <w:rFonts w:ascii="Times New Roman" w:hAnsi="Times New Roman"/>
          <w:sz w:val="24"/>
          <w:szCs w:val="24"/>
          <w:lang w:val="ru-RU"/>
        </w:rPr>
        <w:t>Мердігер Жабдығын Қайта Жұмылдыру Т</w:t>
      </w:r>
      <w:r w:rsidR="001D5998" w:rsidRPr="0027455D">
        <w:rPr>
          <w:rFonts w:ascii="Times New Roman" w:hAnsi="Times New Roman"/>
          <w:sz w:val="24"/>
          <w:szCs w:val="24"/>
          <w:lang w:val="ru-RU"/>
        </w:rPr>
        <w:t xml:space="preserve">өлемінің </w:t>
      </w:r>
      <w:r w:rsidRPr="0027455D">
        <w:rPr>
          <w:rFonts w:ascii="Times New Roman" w:hAnsi="Times New Roman"/>
          <w:sz w:val="24"/>
          <w:szCs w:val="24"/>
          <w:lang w:val="ru-RU"/>
        </w:rPr>
        <w:t xml:space="preserve">мөлшерлемелері Қызметтер аяқталғаннан кейін Мердігердің барлық Жабдығы мен Тауарларын сақтандыру, бөлшектеу, орамдау, тасымалдау және тиеу портынан оның операциялар жүргізілген елде орналасуына немесе орналаспауына байланыссыз тиісті негізгі базаға жеткізу бойынша барлық шығыстарды қоса алғанда, тиеу портынан кері жұмылдыруды жүзеге асыру үшін Мердігерді көтерген нақты шығындарға байланыссыз,  Жабдық пен Тауарларды кері жұмылдыру құнын қамтиды. Жоғарыда айтылғанға қарамастан, кейіннен Мердігер Тапсырысшымен бүкіл Қызметтерді немесе олардың бір бөлігін орындау туралы Шарт (Келісімшарт) жасасқан жағдайда Мердігерге кері жұмылдыру құны төленбейді. </w:t>
      </w:r>
    </w:p>
    <w:p w14:paraId="4F62052E" w14:textId="77777777" w:rsidR="00515200" w:rsidRPr="00B90175" w:rsidRDefault="00515200" w:rsidP="00515200">
      <w:pPr>
        <w:pStyle w:val="Normal1"/>
        <w:tabs>
          <w:tab w:val="clear" w:pos="851"/>
          <w:tab w:val="left" w:pos="0"/>
          <w:tab w:val="left" w:pos="567"/>
        </w:tabs>
        <w:ind w:left="0" w:firstLine="0"/>
        <w:rPr>
          <w:rFonts w:ascii="Times New Roman" w:hAnsi="Times New Roman"/>
          <w:sz w:val="24"/>
          <w:szCs w:val="24"/>
          <w:lang w:val="ru-RU"/>
        </w:rPr>
      </w:pPr>
      <w:r w:rsidRPr="0027455D">
        <w:rPr>
          <w:rFonts w:ascii="Times New Roman" w:hAnsi="Times New Roman"/>
          <w:sz w:val="24"/>
          <w:szCs w:val="24"/>
          <w:lang w:val="ru-RU"/>
        </w:rPr>
        <w:t>3.1.6</w:t>
      </w:r>
      <w:r w:rsidRPr="0027455D">
        <w:rPr>
          <w:rFonts w:ascii="Times New Roman" w:hAnsi="Times New Roman"/>
          <w:sz w:val="24"/>
          <w:szCs w:val="24"/>
          <w:lang w:val="ru-RU"/>
        </w:rPr>
        <w:tab/>
        <w:t xml:space="preserve"> Жабдық пен Тауарлар төлемінің мөлшерлемелері орамдауға байланысты шығындарды (жәшіктер, орама материалдар, табандықтар және т.б.), жабдықты жөндеуге, техникалық қызмет көрсетуге, калибірлеуге, инспекциялауға байланысты шығындарды, тасымалдауға және бөлек өзгеше айтылмаса, материалдарды Мердігердің жіберу пунктінен қамтамасыз ету портына жеткізуге байланысты өзге шығындарды қамтиды.</w:t>
      </w:r>
    </w:p>
    <w:p w14:paraId="7E6D952B" w14:textId="77777777" w:rsidR="00515200" w:rsidRPr="00B90175" w:rsidRDefault="00515200" w:rsidP="00515200">
      <w:pPr>
        <w:pStyle w:val="Normal1"/>
        <w:tabs>
          <w:tab w:val="clear" w:pos="851"/>
          <w:tab w:val="left" w:pos="0"/>
          <w:tab w:val="left" w:pos="567"/>
        </w:tabs>
        <w:ind w:left="0" w:firstLine="0"/>
        <w:rPr>
          <w:rFonts w:ascii="Times New Roman" w:hAnsi="Times New Roman"/>
          <w:sz w:val="24"/>
          <w:szCs w:val="24"/>
          <w:lang w:val="ru-RU"/>
        </w:rPr>
      </w:pPr>
      <w:r w:rsidRPr="0027455D">
        <w:rPr>
          <w:rFonts w:ascii="Times New Roman" w:hAnsi="Times New Roman"/>
          <w:sz w:val="24"/>
          <w:szCs w:val="24"/>
          <w:lang w:val="ru-RU"/>
        </w:rPr>
        <w:t>3.1.7</w:t>
      </w:r>
      <w:r w:rsidRPr="0027455D">
        <w:rPr>
          <w:rFonts w:ascii="Times New Roman" w:hAnsi="Times New Roman"/>
          <w:sz w:val="24"/>
          <w:szCs w:val="24"/>
          <w:lang w:val="ru-RU"/>
        </w:rPr>
        <w:tab/>
        <w:t>Шарт талаптарына сәйкес келмейтін  Жабдық пен Тауарларды жұмылдыру және кері жұмылдыру шығындары Мердігердің есебіне жатқызылады. Осындай шығындар жабдық пен материалдарды қайтаруға/тасымалдап шығаруға байланысты кез келген шығыстарды, сондай-ақ материалдарды ауыстыру үшін тасымалдауға байланысты кез келген шығыстарды қамтиды.</w:t>
      </w:r>
    </w:p>
    <w:p w14:paraId="4D007C32"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ru-RU"/>
        </w:rPr>
        <w:t>3.1.8</w:t>
      </w:r>
      <w:r w:rsidRPr="0027455D">
        <w:rPr>
          <w:rFonts w:ascii="Times New Roman" w:hAnsi="Times New Roman"/>
          <w:sz w:val="24"/>
          <w:szCs w:val="24"/>
          <w:lang w:val="ru-RU"/>
        </w:rPr>
        <w:tab/>
        <w:t xml:space="preserve"> </w:t>
      </w:r>
      <w:r w:rsidRPr="0027455D">
        <w:rPr>
          <w:rFonts w:ascii="Times New Roman" w:hAnsi="Times New Roman"/>
          <w:sz w:val="24"/>
          <w:szCs w:val="24"/>
          <w:lang w:val="kk-KZ"/>
        </w:rPr>
        <w:t>Барлық пайдаланылмаған, орамасы ашылмаған және бүлінбеген шығыс материалдары Мердігерге қайтарылады.</w:t>
      </w:r>
    </w:p>
    <w:p w14:paraId="26A96175"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3.1.9</w:t>
      </w:r>
      <w:r w:rsidRPr="0027455D">
        <w:rPr>
          <w:rFonts w:ascii="Times New Roman" w:hAnsi="Times New Roman"/>
          <w:sz w:val="24"/>
          <w:szCs w:val="24"/>
          <w:lang w:val="kk-KZ"/>
        </w:rPr>
        <w:tab/>
        <w:t xml:space="preserve"> Майлау, тазарту және тозған бөлшектерді ауыстыру сияқты ағымдағы техникалық қызмет көрсету Мердігер Жабдығы әрекетсіз тұрған кезде жүзеге асырылады.</w:t>
      </w:r>
    </w:p>
    <w:p w14:paraId="4B0C906F"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3.1.10</w:t>
      </w:r>
      <w:r w:rsidRPr="0027455D">
        <w:rPr>
          <w:rFonts w:ascii="Times New Roman" w:hAnsi="Times New Roman"/>
          <w:sz w:val="24"/>
          <w:szCs w:val="24"/>
          <w:lang w:val="kk-KZ"/>
        </w:rPr>
        <w:tab/>
        <w:t>Осы Шарттың 2-қосымшасында аталғандар Мердігердің Қызмет көрсету үшін ұсынылатын Жабдығы мен Тауарлары болып табылады.  Мердігердің осындай Жабдық мен Тауарларды ұсынғаны үшін төленетін мөлшерлемелер бұрғылау жұмыс алаңында жұмыс жүргізу кезеңі ішінде осындай мөлшерлемелерме Мердігердің өз Жабдығын  күтіп ұстау бойынша барлық шығыстарын өтеу, сондай-ақ Тапсырыс-жүктелімге сәйкес Қызметтер көрсету үшін Мердігер Жабдығының, Мердігердің материалдары мен персоналының қажетті дайындық дәрежесін қамтамасыз ету үшін қажетті барлық шығыстарды қамтиды.</w:t>
      </w:r>
    </w:p>
    <w:p w14:paraId="3C0DBE61" w14:textId="77777777" w:rsidR="00515200" w:rsidRPr="00B90175" w:rsidRDefault="00515200" w:rsidP="00515200">
      <w:pPr>
        <w:pStyle w:val="2f"/>
        <w:tabs>
          <w:tab w:val="left" w:pos="-2552"/>
          <w:tab w:val="left" w:pos="0"/>
        </w:tabs>
        <w:spacing w:line="240" w:lineRule="auto"/>
        <w:ind w:left="0"/>
        <w:rPr>
          <w:rFonts w:ascii="Times New Roman" w:hAnsi="Times New Roman"/>
          <w:sz w:val="24"/>
          <w:szCs w:val="24"/>
          <w:lang w:val="kk-KZ"/>
        </w:rPr>
      </w:pPr>
      <w:r w:rsidRPr="0027455D">
        <w:rPr>
          <w:rFonts w:ascii="Times New Roman" w:hAnsi="Times New Roman"/>
          <w:sz w:val="24"/>
          <w:szCs w:val="24"/>
          <w:lang w:val="kk-KZ"/>
        </w:rPr>
        <w:t>3.1.11</w:t>
      </w:r>
      <w:r w:rsidRPr="0027455D">
        <w:rPr>
          <w:rFonts w:ascii="Times New Roman" w:hAnsi="Times New Roman"/>
          <w:sz w:val="24"/>
          <w:szCs w:val="24"/>
          <w:lang w:val="kk-KZ"/>
        </w:rPr>
        <w:tab/>
        <w:t>Мердігердің немқұрайлылығы немесе Қызметтерді сапасыз көрсетуі салдарларын түзету немесе жою үшін әдеттегі операциялар орындалатын кезең ішінде Тапсырысшы иелік етуі мүмкін құқықтарға немесе құқықтық қорғау құралдарына залалсыз, Тапсырысшы Мердігердің Жабдығы бойынша қолданылатын шығындардың ноль пайызын төлейді.</w:t>
      </w:r>
    </w:p>
    <w:p w14:paraId="764D50B9" w14:textId="77777777" w:rsidR="00515200" w:rsidRPr="00B90175" w:rsidRDefault="00515200" w:rsidP="00515200">
      <w:pPr>
        <w:pStyle w:val="2f"/>
        <w:tabs>
          <w:tab w:val="left" w:pos="-2552"/>
          <w:tab w:val="left" w:pos="0"/>
        </w:tabs>
        <w:spacing w:line="240" w:lineRule="auto"/>
        <w:ind w:left="0"/>
        <w:rPr>
          <w:rFonts w:ascii="Times New Roman" w:hAnsi="Times New Roman"/>
          <w:sz w:val="24"/>
          <w:szCs w:val="24"/>
          <w:lang w:val="kk-KZ"/>
        </w:rPr>
      </w:pPr>
      <w:r w:rsidRPr="0027455D">
        <w:rPr>
          <w:rFonts w:ascii="Times New Roman" w:hAnsi="Times New Roman"/>
          <w:sz w:val="24"/>
          <w:szCs w:val="24"/>
          <w:lang w:val="kk-KZ"/>
        </w:rPr>
        <w:t>3.1.12</w:t>
      </w:r>
      <w:r w:rsidRPr="0027455D">
        <w:rPr>
          <w:rFonts w:ascii="Times New Roman" w:hAnsi="Times New Roman"/>
          <w:sz w:val="24"/>
          <w:szCs w:val="24"/>
          <w:lang w:val="kk-KZ"/>
        </w:rPr>
        <w:tab/>
        <w:t>Мердігердің Еңбекті, қоршаған ортаны қорғау және қауіпсіздік техникасы бойынша көзделген талаптарды сақтамауын қоса алғанда, бірақ онымен шектелмей, Мердігер тарапынан болған бұзушылықтар нәтижесінде туындаған мән-жайлардың салдарынан тоқтатып қою үшін ешқандай тоқтатып қою мөлшерлемелері төленбейді.</w:t>
      </w:r>
    </w:p>
    <w:p w14:paraId="0F1EBFF9" w14:textId="77777777" w:rsidR="00515200" w:rsidRPr="00B90175" w:rsidRDefault="00515200" w:rsidP="00515200">
      <w:pPr>
        <w:pStyle w:val="2f"/>
        <w:tabs>
          <w:tab w:val="left" w:pos="-2552"/>
          <w:tab w:val="left" w:pos="0"/>
        </w:tabs>
        <w:spacing w:line="240" w:lineRule="auto"/>
        <w:ind w:left="0"/>
        <w:rPr>
          <w:rFonts w:ascii="Times New Roman" w:hAnsi="Times New Roman"/>
          <w:sz w:val="24"/>
          <w:szCs w:val="24"/>
          <w:lang w:val="kk-KZ"/>
        </w:rPr>
      </w:pPr>
      <w:r w:rsidRPr="0027455D">
        <w:rPr>
          <w:rFonts w:ascii="Times New Roman" w:hAnsi="Times New Roman"/>
          <w:sz w:val="24"/>
          <w:szCs w:val="24"/>
          <w:lang w:val="kk-KZ"/>
        </w:rPr>
        <w:t>3.1.13</w:t>
      </w:r>
      <w:r w:rsidRPr="0027455D">
        <w:rPr>
          <w:rFonts w:ascii="Times New Roman" w:hAnsi="Times New Roman"/>
          <w:sz w:val="24"/>
          <w:szCs w:val="24"/>
          <w:lang w:val="kk-KZ"/>
        </w:rPr>
        <w:tab/>
        <w:t xml:space="preserve">Қызметтерді көрсету Форс-мажор ретінде айқындалған мән-жайлар салдарынан уақытша тоқтатылған жағдайда Тапсырысшы Мердігердің Жабдығы мен Тауарлары бойынша шығынды Мердігер мен Тапсырысшы арасындағы өзара келісім бойынша Мердігердің Жабдығы мен Тауарларын кері жұмылдыру арқылы Мердігер жүзеге асырған кез келген үнемдеулерді, сондай-ақ осындай мән-жайларда жүзеге асырылған кез келген өзге де үнемдеулерді  (үшінші тұлғалар үшін жасалған операцияларды қоса алғанда) шегере отырып, төлейді. Форс-мажор мән-жайлары отыз (30) күннен артық созылса, қалыпты операциялар қайта жалғастырылғанға дейін одан әрі ешқандай төлемдер жүзеге асырылмайды. </w:t>
      </w:r>
    </w:p>
    <w:p w14:paraId="29B76330" w14:textId="77777777" w:rsidR="00515200" w:rsidRPr="00B90175" w:rsidRDefault="00515200" w:rsidP="00515200">
      <w:pPr>
        <w:pStyle w:val="10"/>
        <w:keepNext/>
        <w:widowControl/>
        <w:numPr>
          <w:ilvl w:val="1"/>
          <w:numId w:val="85"/>
        </w:numPr>
        <w:tabs>
          <w:tab w:val="left" w:pos="0"/>
        </w:tabs>
        <w:ind w:left="567" w:hanging="567"/>
        <w:rPr>
          <w:rFonts w:ascii="Times New Roman" w:hAnsi="Times New Roman"/>
          <w:szCs w:val="24"/>
          <w:lang w:val="kk-KZ"/>
        </w:rPr>
      </w:pPr>
      <w:r w:rsidRPr="0027455D">
        <w:rPr>
          <w:rFonts w:ascii="Times New Roman" w:hAnsi="Times New Roman"/>
          <w:szCs w:val="24"/>
          <w:lang w:val="kk-KZ"/>
        </w:rPr>
        <w:t>Мердігердің персоналы бойынша мөлшерлемелер жөніндегі жалпы ережелер</w:t>
      </w:r>
    </w:p>
    <w:p w14:paraId="7B64F6F6"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3.2.1</w:t>
      </w:r>
      <w:r w:rsidRPr="0027455D">
        <w:rPr>
          <w:rFonts w:ascii="Times New Roman" w:hAnsi="Times New Roman"/>
          <w:sz w:val="24"/>
          <w:szCs w:val="24"/>
          <w:lang w:val="kk-KZ"/>
        </w:rPr>
        <w:tab/>
        <w:t>Қызметтер  осы 3-қосымшада көзделгендей, персонал бойынша мөлшерлемелер негізінде орындалады.</w:t>
      </w:r>
    </w:p>
    <w:p w14:paraId="6B6322FE"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3.2.2</w:t>
      </w:r>
      <w:r w:rsidRPr="0027455D">
        <w:rPr>
          <w:rFonts w:ascii="Times New Roman" w:hAnsi="Times New Roman"/>
          <w:sz w:val="24"/>
          <w:szCs w:val="24"/>
          <w:lang w:val="kk-KZ"/>
        </w:rPr>
        <w:tab/>
        <w:t>Мердігердің персоналын жөнелту портынан бұрғылау қондырғысына тасымалдау, тамақтандыру және орналастыру Тапсырысшы есебінен жүзеге асырылады. Мердігер Тобының Персоналын жұмылдыру және кері жұмылдыру төлемінің мөлшерлемелері Мердігер Персоналына арналған Мердігердің шығу пунктінен жөнелту портына дейін және кері жұмылдыру және кері жұмылдыру (оның ішінде тасымалдау, тәуліктік шығыстар, орналастыру, өзге де шығыстар) шығындарын қамтиды. Барлық жоғарыда аталған шығындар Мердігердің есебіне жатқызылады және 3-бөлімде өзгеше айтылған немесе Тапсырысшы арнайы көрсеткен жағдайларды қоспағанда, тиісті тәуліктік мөлшерлемеге немесе өзге де тарифтерге жатады.</w:t>
      </w:r>
    </w:p>
    <w:p w14:paraId="55424C34"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3.2.3</w:t>
      </w:r>
      <w:r w:rsidRPr="0027455D">
        <w:rPr>
          <w:rFonts w:ascii="Times New Roman" w:hAnsi="Times New Roman"/>
          <w:sz w:val="24"/>
          <w:szCs w:val="24"/>
          <w:lang w:val="kk-KZ"/>
        </w:rPr>
        <w:tab/>
        <w:t xml:space="preserve"> Тапсырысшыға Мердігердің теңізде Қызметтерді орындайтын персоналы бойынша Мердігер персоналының «бірге бір» негізінде вахта ауыстыруына ғана 1 (бір) күн үшін уақыт қойылады.  Бұрғылау қондырғысында тапсыру-қабылдау жұмыстарын жүргізу немес вахта ауыстыру салдарынан Мердігердің қосымша персоналын тарту нәтижесінде Тапсырысшыдан Мердігердің персоналы бойынша ешқандай қосымша мөлшерлемелер талап етілмейді.</w:t>
      </w:r>
    </w:p>
    <w:p w14:paraId="6B725050" w14:textId="77777777" w:rsidR="00515200" w:rsidRPr="00B90175" w:rsidRDefault="00515200" w:rsidP="00515200">
      <w:pPr>
        <w:tabs>
          <w:tab w:val="left" w:pos="-2552"/>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3.2.4</w:t>
      </w:r>
      <w:r w:rsidRPr="0027455D">
        <w:rPr>
          <w:rFonts w:ascii="Times New Roman" w:hAnsi="Times New Roman"/>
          <w:sz w:val="24"/>
          <w:szCs w:val="24"/>
          <w:lang w:val="kk-KZ"/>
        </w:rPr>
        <w:tab/>
        <w:t>Мердігердің жерүсті Қызметтерін орындайтын және операциялар жүргізілетін елден тыс жердегі персоналы бойынша жұмылдыру және/немесе кері жұмылдыру құны төленуге жатпайды.</w:t>
      </w:r>
    </w:p>
    <w:p w14:paraId="7E22812A" w14:textId="30276FD3"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kk-KZ"/>
        </w:rPr>
      </w:pPr>
      <w:r w:rsidRPr="0027455D">
        <w:rPr>
          <w:rFonts w:ascii="Times New Roman" w:hAnsi="Times New Roman" w:cs="Times New Roman"/>
          <w:color w:val="auto"/>
          <w:sz w:val="24"/>
          <w:szCs w:val="24"/>
          <w:lang w:val="kk-KZ"/>
        </w:rPr>
        <w:t>3.2.</w:t>
      </w:r>
      <w:r w:rsidR="00CA54D3">
        <w:rPr>
          <w:rFonts w:ascii="Times New Roman" w:hAnsi="Times New Roman" w:cs="Times New Roman"/>
          <w:color w:val="auto"/>
          <w:sz w:val="24"/>
          <w:szCs w:val="24"/>
          <w:lang w:val="kk-KZ"/>
        </w:rPr>
        <w:t>6</w:t>
      </w:r>
      <w:r w:rsidRPr="0027455D">
        <w:rPr>
          <w:rFonts w:ascii="Times New Roman" w:hAnsi="Times New Roman" w:cs="Times New Roman"/>
          <w:color w:val="auto"/>
          <w:sz w:val="24"/>
          <w:szCs w:val="24"/>
          <w:lang w:val="kk-KZ"/>
        </w:rPr>
        <w:tab/>
        <w:t>Мердігердің теңізде Қызметтерді орындайтын персоналы үшін мөлшерлеме Мердігер персоналы бұрғылау қондырғысының бортында болған және қызметтерді орындауға дайын болған күндерге қолданылады. Мөлшерлемені қолдану Мердігердің персоналы бұрғылау қондырғысынан аттанған күні тоқтатылады.</w:t>
      </w:r>
    </w:p>
    <w:p w14:paraId="0CC234E7" w14:textId="73F9B83B"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kk-KZ"/>
        </w:rPr>
      </w:pPr>
      <w:r w:rsidRPr="0027455D">
        <w:rPr>
          <w:rFonts w:ascii="Times New Roman" w:hAnsi="Times New Roman" w:cs="Times New Roman"/>
          <w:color w:val="auto"/>
          <w:sz w:val="24"/>
          <w:szCs w:val="24"/>
          <w:lang w:val="kk-KZ"/>
        </w:rPr>
        <w:t>3.2.</w:t>
      </w:r>
      <w:r w:rsidR="00CA54D3">
        <w:rPr>
          <w:rFonts w:ascii="Times New Roman" w:hAnsi="Times New Roman" w:cs="Times New Roman"/>
          <w:color w:val="auto"/>
          <w:sz w:val="24"/>
          <w:szCs w:val="24"/>
          <w:lang w:val="kk-KZ"/>
        </w:rPr>
        <w:t>7</w:t>
      </w:r>
      <w:r w:rsidRPr="0027455D">
        <w:rPr>
          <w:rFonts w:ascii="Times New Roman" w:hAnsi="Times New Roman" w:cs="Times New Roman"/>
          <w:color w:val="auto"/>
          <w:sz w:val="24"/>
          <w:szCs w:val="24"/>
          <w:lang w:val="kk-KZ"/>
        </w:rPr>
        <w:tab/>
        <w:t>Мердігердің жерүсті Қызметтерін орындайтын персоналы үшін мөлшерлеме Мердігер персоналы қызметтерді орындайтын күндерге ғана қолданылады және мөлшерлемені қолдану Тапсырысшының өкімі бойынша тоқтатылады.</w:t>
      </w:r>
    </w:p>
    <w:p w14:paraId="11743326" w14:textId="4E1DB3AE"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kk-KZ"/>
        </w:rPr>
      </w:pPr>
      <w:r w:rsidRPr="0027455D">
        <w:rPr>
          <w:rFonts w:ascii="Times New Roman" w:hAnsi="Times New Roman" w:cs="Times New Roman"/>
          <w:color w:val="auto"/>
          <w:sz w:val="24"/>
          <w:szCs w:val="24"/>
          <w:lang w:val="kk-KZ"/>
        </w:rPr>
        <w:t>3.2.</w:t>
      </w:r>
      <w:r w:rsidR="00CA54D3">
        <w:rPr>
          <w:rFonts w:ascii="Times New Roman" w:hAnsi="Times New Roman" w:cs="Times New Roman"/>
          <w:color w:val="auto"/>
          <w:sz w:val="24"/>
          <w:szCs w:val="24"/>
          <w:lang w:val="kk-KZ"/>
        </w:rPr>
        <w:t>8</w:t>
      </w:r>
      <w:r w:rsidRPr="0027455D">
        <w:rPr>
          <w:rFonts w:ascii="Times New Roman" w:hAnsi="Times New Roman" w:cs="Times New Roman"/>
          <w:color w:val="auto"/>
          <w:sz w:val="24"/>
          <w:szCs w:val="24"/>
          <w:lang w:val="kk-KZ"/>
        </w:rPr>
        <w:tab/>
        <w:t>Мердігер персоналының вахта ауыстыруы мынадай түрде жүзеге асыралады:</w:t>
      </w:r>
    </w:p>
    <w:p w14:paraId="31DAF93F" w14:textId="77777777"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kk-KZ"/>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90"/>
        <w:gridCol w:w="5808"/>
      </w:tblGrid>
      <w:tr w:rsidR="00515200" w:rsidRPr="00B90175" w14:paraId="31F64C16" w14:textId="77777777" w:rsidTr="00515200">
        <w:trPr>
          <w:tblHeader/>
        </w:trPr>
        <w:tc>
          <w:tcPr>
            <w:tcW w:w="3690" w:type="dxa"/>
            <w:tcBorders>
              <w:top w:val="single" w:sz="4" w:space="0" w:color="auto"/>
              <w:left w:val="single" w:sz="4" w:space="0" w:color="auto"/>
              <w:bottom w:val="single" w:sz="4" w:space="0" w:color="auto"/>
              <w:right w:val="single" w:sz="4" w:space="0" w:color="auto"/>
            </w:tcBorders>
          </w:tcPr>
          <w:p w14:paraId="3898A175" w14:textId="77777777" w:rsidR="00515200" w:rsidRPr="00B90175" w:rsidRDefault="00515200" w:rsidP="00515200">
            <w:pPr>
              <w:pStyle w:val="af3"/>
              <w:keepNext/>
              <w:keepLines/>
              <w:tabs>
                <w:tab w:val="left" w:pos="0"/>
              </w:tabs>
              <w:ind w:left="0" w:right="0"/>
              <w:jc w:val="center"/>
              <w:rPr>
                <w:rFonts w:ascii="Times New Roman" w:hAnsi="Times New Roman"/>
                <w:b/>
                <w:bCs/>
                <w:sz w:val="24"/>
                <w:szCs w:val="24"/>
              </w:rPr>
            </w:pPr>
            <w:r>
              <w:rPr>
                <w:rFonts w:ascii="Times New Roman" w:hAnsi="Times New Roman"/>
                <w:b/>
                <w:bCs/>
                <w:sz w:val="24"/>
                <w:szCs w:val="24"/>
              </w:rPr>
              <w:t>Персонал</w:t>
            </w:r>
          </w:p>
        </w:tc>
        <w:tc>
          <w:tcPr>
            <w:tcW w:w="5808" w:type="dxa"/>
            <w:tcBorders>
              <w:top w:val="single" w:sz="4" w:space="0" w:color="auto"/>
              <w:left w:val="single" w:sz="4" w:space="0" w:color="auto"/>
              <w:bottom w:val="single" w:sz="4" w:space="0" w:color="auto"/>
              <w:right w:val="single" w:sz="4" w:space="0" w:color="auto"/>
            </w:tcBorders>
          </w:tcPr>
          <w:p w14:paraId="5276C87D" w14:textId="77777777" w:rsidR="00515200" w:rsidRPr="00B90175" w:rsidRDefault="00515200" w:rsidP="00515200">
            <w:pPr>
              <w:pStyle w:val="af3"/>
              <w:keepNext/>
              <w:keepLines/>
              <w:tabs>
                <w:tab w:val="left" w:pos="0"/>
              </w:tabs>
              <w:ind w:left="0" w:right="0"/>
              <w:jc w:val="center"/>
              <w:rPr>
                <w:rFonts w:ascii="Times New Roman" w:hAnsi="Times New Roman"/>
                <w:b/>
                <w:bCs/>
                <w:sz w:val="24"/>
                <w:szCs w:val="24"/>
                <w:lang w:val="kk-KZ"/>
              </w:rPr>
            </w:pPr>
            <w:r>
              <w:rPr>
                <w:rFonts w:ascii="Times New Roman" w:hAnsi="Times New Roman"/>
                <w:b/>
                <w:bCs/>
                <w:sz w:val="24"/>
                <w:szCs w:val="24"/>
                <w:lang w:val="kk-KZ"/>
              </w:rPr>
              <w:t>Вахта ауыстыруға қойылатын талаптар</w:t>
            </w:r>
          </w:p>
        </w:tc>
      </w:tr>
      <w:tr w:rsidR="00515200" w:rsidRPr="00B90175" w14:paraId="6567A302" w14:textId="77777777" w:rsidTr="00515200">
        <w:tc>
          <w:tcPr>
            <w:tcW w:w="3690" w:type="dxa"/>
            <w:tcBorders>
              <w:top w:val="single" w:sz="4" w:space="0" w:color="auto"/>
              <w:left w:val="single" w:sz="4" w:space="0" w:color="auto"/>
              <w:bottom w:val="single" w:sz="4" w:space="0" w:color="auto"/>
              <w:right w:val="single" w:sz="4" w:space="0" w:color="auto"/>
            </w:tcBorders>
          </w:tcPr>
          <w:p w14:paraId="50D1B851" w14:textId="77777777" w:rsidR="00515200" w:rsidRPr="00B90175" w:rsidRDefault="00515200" w:rsidP="00515200">
            <w:pPr>
              <w:pStyle w:val="af3"/>
              <w:keepNext/>
              <w:keepLines/>
              <w:tabs>
                <w:tab w:val="left" w:pos="0"/>
              </w:tabs>
              <w:ind w:left="0" w:right="0"/>
              <w:rPr>
                <w:rFonts w:ascii="Times New Roman" w:hAnsi="Times New Roman"/>
                <w:sz w:val="24"/>
                <w:szCs w:val="24"/>
              </w:rPr>
            </w:pPr>
            <w:r w:rsidRPr="0027455D">
              <w:rPr>
                <w:rFonts w:ascii="Times New Roman" w:hAnsi="Times New Roman"/>
                <w:sz w:val="24"/>
                <w:szCs w:val="24"/>
                <w:lang w:val="kk-KZ"/>
              </w:rPr>
              <w:t xml:space="preserve">Мердігердіңң операциялар жүргізілетін елден тыс жерде тұратын персоналы </w:t>
            </w:r>
          </w:p>
        </w:tc>
        <w:tc>
          <w:tcPr>
            <w:tcW w:w="5808" w:type="dxa"/>
            <w:tcBorders>
              <w:top w:val="single" w:sz="4" w:space="0" w:color="auto"/>
              <w:left w:val="single" w:sz="4" w:space="0" w:color="auto"/>
              <w:bottom w:val="single" w:sz="4" w:space="0" w:color="auto"/>
              <w:right w:val="single" w:sz="4" w:space="0" w:color="auto"/>
            </w:tcBorders>
          </w:tcPr>
          <w:p w14:paraId="1898CA7A" w14:textId="77777777" w:rsidR="00515200" w:rsidRPr="00B90175" w:rsidRDefault="00515200" w:rsidP="00515200">
            <w:pPr>
              <w:pStyle w:val="af3"/>
              <w:keepNext/>
              <w:keepLines/>
              <w:tabs>
                <w:tab w:val="left" w:pos="0"/>
              </w:tabs>
              <w:ind w:left="0" w:right="0"/>
              <w:rPr>
                <w:rFonts w:ascii="Times New Roman" w:hAnsi="Times New Roman"/>
                <w:sz w:val="24"/>
                <w:szCs w:val="24"/>
                <w:lang w:val="kk-KZ"/>
              </w:rPr>
            </w:pPr>
            <w:r w:rsidRPr="0027455D">
              <w:rPr>
                <w:rFonts w:ascii="Times New Roman" w:hAnsi="Times New Roman"/>
                <w:sz w:val="24"/>
                <w:szCs w:val="24"/>
                <w:lang w:val="kk-KZ"/>
              </w:rPr>
              <w:t>Егер Тапсырысшымен өзгеше келісілмесе, осындай персонал жиырма сегіз (28) күннен аспайтын ең ұзақ үздіксіз жұмыс кезеңінен кейін ауыстырылады.</w:t>
            </w:r>
          </w:p>
          <w:p w14:paraId="389C7600" w14:textId="77777777" w:rsidR="00515200" w:rsidRPr="00B90175" w:rsidRDefault="00515200" w:rsidP="00515200">
            <w:pPr>
              <w:pStyle w:val="af3"/>
              <w:keepNext/>
              <w:keepLines/>
              <w:tabs>
                <w:tab w:val="left" w:pos="0"/>
              </w:tabs>
              <w:ind w:left="0" w:right="0"/>
              <w:rPr>
                <w:rFonts w:ascii="Times New Roman" w:hAnsi="Times New Roman"/>
                <w:sz w:val="24"/>
                <w:szCs w:val="24"/>
              </w:rPr>
            </w:pPr>
          </w:p>
        </w:tc>
      </w:tr>
      <w:tr w:rsidR="00515200" w:rsidRPr="00B90175" w14:paraId="00AF05A6" w14:textId="77777777" w:rsidTr="00515200">
        <w:tc>
          <w:tcPr>
            <w:tcW w:w="3690" w:type="dxa"/>
            <w:tcBorders>
              <w:top w:val="single" w:sz="4" w:space="0" w:color="auto"/>
              <w:left w:val="single" w:sz="4" w:space="0" w:color="auto"/>
              <w:bottom w:val="single" w:sz="4" w:space="0" w:color="auto"/>
              <w:right w:val="single" w:sz="4" w:space="0" w:color="auto"/>
            </w:tcBorders>
          </w:tcPr>
          <w:p w14:paraId="53E568BB" w14:textId="77777777" w:rsidR="00515200" w:rsidRPr="00B90175" w:rsidRDefault="00515200" w:rsidP="00515200">
            <w:pPr>
              <w:pStyle w:val="af3"/>
              <w:keepNext/>
              <w:tabs>
                <w:tab w:val="left" w:pos="0"/>
              </w:tabs>
              <w:ind w:left="0" w:right="0"/>
              <w:rPr>
                <w:rFonts w:ascii="Times New Roman" w:hAnsi="Times New Roman"/>
                <w:sz w:val="24"/>
                <w:szCs w:val="24"/>
              </w:rPr>
            </w:pPr>
            <w:r w:rsidRPr="0027455D">
              <w:rPr>
                <w:rFonts w:ascii="Times New Roman" w:hAnsi="Times New Roman"/>
                <w:sz w:val="24"/>
                <w:szCs w:val="24"/>
              </w:rPr>
              <w:t xml:space="preserve"> </w:t>
            </w:r>
            <w:r w:rsidRPr="0027455D">
              <w:rPr>
                <w:rFonts w:ascii="Times New Roman" w:hAnsi="Times New Roman"/>
                <w:sz w:val="24"/>
                <w:szCs w:val="24"/>
                <w:lang w:val="kk-KZ"/>
              </w:rPr>
              <w:t>Мердігердіңң операциялар жүргізілетін елде тұратын персоналы</w:t>
            </w:r>
          </w:p>
        </w:tc>
        <w:tc>
          <w:tcPr>
            <w:tcW w:w="5808" w:type="dxa"/>
            <w:tcBorders>
              <w:top w:val="single" w:sz="4" w:space="0" w:color="auto"/>
              <w:left w:val="single" w:sz="4" w:space="0" w:color="auto"/>
              <w:bottom w:val="single" w:sz="4" w:space="0" w:color="auto"/>
              <w:right w:val="single" w:sz="4" w:space="0" w:color="auto"/>
            </w:tcBorders>
          </w:tcPr>
          <w:p w14:paraId="22EFA215" w14:textId="77777777" w:rsidR="00515200" w:rsidRPr="00B90175" w:rsidRDefault="00515200" w:rsidP="00515200">
            <w:pPr>
              <w:pStyle w:val="af3"/>
              <w:keepNext/>
              <w:keepLines/>
              <w:tabs>
                <w:tab w:val="left" w:pos="0"/>
              </w:tabs>
              <w:ind w:left="0" w:right="0"/>
              <w:rPr>
                <w:rFonts w:ascii="Times New Roman" w:hAnsi="Times New Roman"/>
                <w:sz w:val="24"/>
                <w:szCs w:val="24"/>
                <w:lang w:val="kk-KZ"/>
              </w:rPr>
            </w:pPr>
            <w:r w:rsidRPr="0027455D">
              <w:rPr>
                <w:rFonts w:ascii="Times New Roman" w:hAnsi="Times New Roman"/>
                <w:sz w:val="24"/>
                <w:szCs w:val="24"/>
                <w:lang w:val="kk-KZ"/>
              </w:rPr>
              <w:t>Егер Тапсырысшымен өзгеше келісілмесе, осындай персонал жиырма сегіз (28)  күннен аспайтын ең ұзақ үздіксіз жұмыс кезеңінен кейін ауыстырылады.</w:t>
            </w:r>
          </w:p>
          <w:p w14:paraId="5E29B26E" w14:textId="77777777" w:rsidR="00515200" w:rsidRPr="00B90175" w:rsidRDefault="00515200" w:rsidP="00515200">
            <w:pPr>
              <w:pStyle w:val="af3"/>
              <w:keepNext/>
              <w:tabs>
                <w:tab w:val="left" w:pos="0"/>
              </w:tabs>
              <w:ind w:left="0" w:right="0"/>
              <w:rPr>
                <w:rFonts w:ascii="Times New Roman" w:hAnsi="Times New Roman"/>
                <w:sz w:val="24"/>
                <w:szCs w:val="24"/>
                <w:lang w:val="kk-KZ"/>
              </w:rPr>
            </w:pPr>
          </w:p>
        </w:tc>
      </w:tr>
    </w:tbl>
    <w:p w14:paraId="5578630E" w14:textId="77777777" w:rsidR="00515200" w:rsidRPr="00B90175" w:rsidRDefault="00515200" w:rsidP="00515200">
      <w:pPr>
        <w:pStyle w:val="af3"/>
        <w:tabs>
          <w:tab w:val="left" w:pos="0"/>
        </w:tabs>
        <w:ind w:left="0" w:right="0"/>
        <w:rPr>
          <w:rFonts w:ascii="Times New Roman" w:hAnsi="Times New Roman"/>
          <w:sz w:val="24"/>
          <w:szCs w:val="24"/>
        </w:rPr>
      </w:pPr>
    </w:p>
    <w:p w14:paraId="067D014F" w14:textId="124900D3" w:rsidR="00515200" w:rsidRPr="00B90175" w:rsidRDefault="00515200" w:rsidP="00515200">
      <w:pPr>
        <w:pStyle w:val="af3"/>
        <w:tabs>
          <w:tab w:val="left" w:pos="0"/>
        </w:tabs>
        <w:ind w:left="0" w:right="0"/>
        <w:rPr>
          <w:rFonts w:ascii="Times New Roman" w:hAnsi="Times New Roman"/>
          <w:sz w:val="24"/>
          <w:szCs w:val="24"/>
          <w:lang w:val="kk-KZ"/>
        </w:rPr>
      </w:pPr>
      <w:r w:rsidRPr="0027455D">
        <w:rPr>
          <w:rFonts w:ascii="Times New Roman" w:hAnsi="Times New Roman"/>
          <w:sz w:val="24"/>
          <w:szCs w:val="24"/>
        </w:rPr>
        <w:t>3.2.</w:t>
      </w:r>
      <w:r w:rsidR="00CA54D3" w:rsidRPr="00CA54D3">
        <w:rPr>
          <w:rFonts w:ascii="Times New Roman" w:hAnsi="Times New Roman"/>
          <w:sz w:val="24"/>
          <w:szCs w:val="24"/>
        </w:rPr>
        <w:t>9</w:t>
      </w:r>
      <w:r w:rsidRPr="0027455D">
        <w:rPr>
          <w:rFonts w:ascii="Times New Roman" w:hAnsi="Times New Roman"/>
          <w:sz w:val="24"/>
          <w:szCs w:val="24"/>
        </w:rPr>
        <w:tab/>
      </w:r>
      <w:r w:rsidRPr="0027455D">
        <w:rPr>
          <w:rFonts w:ascii="Times New Roman" w:hAnsi="Times New Roman"/>
          <w:sz w:val="24"/>
          <w:szCs w:val="24"/>
          <w:lang w:val="kk-KZ"/>
        </w:rPr>
        <w:t xml:space="preserve">Мердігердің персоналын көрсетілген мерзімдерден қысқа мерзімде ауыстыру медициналық эвакуациялауды талап ететін жағдайларда, айрықша жағдайларда немесе Қызметтер кезеңі көрсетілген мерзімнен қысқа болған жағдайда жүзеге асырылады. </w:t>
      </w:r>
    </w:p>
    <w:p w14:paraId="04A7DDE3" w14:textId="15B156A0" w:rsidR="00515200" w:rsidRPr="00B90175" w:rsidRDefault="00515200" w:rsidP="00515200">
      <w:pPr>
        <w:tabs>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3.2.</w:t>
      </w:r>
      <w:r w:rsidR="00CA54D3" w:rsidRPr="0027455D">
        <w:rPr>
          <w:rFonts w:ascii="Times New Roman" w:hAnsi="Times New Roman"/>
          <w:sz w:val="24"/>
          <w:szCs w:val="24"/>
          <w:lang w:val="kk-KZ"/>
        </w:rPr>
        <w:t>1</w:t>
      </w:r>
      <w:r w:rsidR="00CA54D3">
        <w:rPr>
          <w:rFonts w:ascii="Times New Roman" w:hAnsi="Times New Roman"/>
          <w:sz w:val="24"/>
          <w:szCs w:val="24"/>
          <w:lang w:val="kk-KZ"/>
        </w:rPr>
        <w:t>0</w:t>
      </w:r>
      <w:r w:rsidRPr="0027455D">
        <w:rPr>
          <w:rFonts w:ascii="Times New Roman" w:hAnsi="Times New Roman"/>
          <w:sz w:val="24"/>
          <w:szCs w:val="24"/>
          <w:lang w:val="kk-KZ"/>
        </w:rPr>
        <w:tab/>
        <w:t>Мердігер мүмкіндігінше өз персоналының іссапарға жіберу алдында толық демалуын қамтамасыз етеді. Тапсырысшының өкілі оның пікірі бойынша Мердігердің персоналы жеткілікті демалмаған болса, осындай персоналды Шарт бойынша Қызметтер көрсетуді бастауға жібермеуге құқылы.</w:t>
      </w:r>
    </w:p>
    <w:p w14:paraId="36F80B0F" w14:textId="4F5505E6" w:rsidR="00515200" w:rsidRPr="00B90175" w:rsidRDefault="00515200" w:rsidP="00515200">
      <w:pPr>
        <w:tabs>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3.2.</w:t>
      </w:r>
      <w:r w:rsidR="00CA54D3" w:rsidRPr="0027455D">
        <w:rPr>
          <w:rFonts w:ascii="Times New Roman" w:hAnsi="Times New Roman"/>
          <w:sz w:val="24"/>
          <w:szCs w:val="24"/>
          <w:lang w:val="kk-KZ"/>
        </w:rPr>
        <w:t>1</w:t>
      </w:r>
      <w:r w:rsidR="00CA54D3">
        <w:rPr>
          <w:rFonts w:ascii="Times New Roman" w:hAnsi="Times New Roman"/>
          <w:sz w:val="24"/>
          <w:szCs w:val="24"/>
          <w:lang w:val="kk-KZ"/>
        </w:rPr>
        <w:t>1</w:t>
      </w:r>
      <w:r w:rsidRPr="0027455D">
        <w:rPr>
          <w:rFonts w:ascii="Times New Roman" w:hAnsi="Times New Roman"/>
          <w:sz w:val="24"/>
          <w:szCs w:val="24"/>
          <w:lang w:val="kk-KZ"/>
        </w:rPr>
        <w:tab/>
        <w:t>Талап бойынша Мердігер Тапсырысшыға вахталық жұмыс саясатын, персоналдың саны, демалысы және Шарт бойынша ұсынылатын Мердігер персоналына қатысты  т.б. мәліметтерді жібереді.</w:t>
      </w:r>
    </w:p>
    <w:p w14:paraId="64CCFDC3" w14:textId="0BD0373A" w:rsidR="00515200" w:rsidRPr="00B90175" w:rsidRDefault="00515200" w:rsidP="00515200">
      <w:pPr>
        <w:pStyle w:val="Normal1"/>
        <w:tabs>
          <w:tab w:val="clear" w:pos="851"/>
          <w:tab w:val="clear" w:pos="1701"/>
          <w:tab w:val="left" w:pos="0"/>
          <w:tab w:val="left" w:pos="993"/>
        </w:tabs>
        <w:ind w:left="0" w:firstLine="0"/>
        <w:rPr>
          <w:rFonts w:ascii="Times New Roman" w:hAnsi="Times New Roman"/>
          <w:sz w:val="24"/>
          <w:szCs w:val="24"/>
          <w:lang w:val="kk-KZ"/>
        </w:rPr>
      </w:pPr>
      <w:r w:rsidRPr="0027455D">
        <w:rPr>
          <w:rFonts w:ascii="Times New Roman" w:hAnsi="Times New Roman"/>
          <w:sz w:val="24"/>
          <w:szCs w:val="24"/>
          <w:lang w:val="kk-KZ"/>
        </w:rPr>
        <w:t>3.2.</w:t>
      </w:r>
      <w:r w:rsidR="00CA54D3" w:rsidRPr="0027455D">
        <w:rPr>
          <w:rFonts w:ascii="Times New Roman" w:hAnsi="Times New Roman"/>
          <w:sz w:val="24"/>
          <w:szCs w:val="24"/>
          <w:lang w:val="kk-KZ"/>
        </w:rPr>
        <w:t>1</w:t>
      </w:r>
      <w:r w:rsidR="00CA54D3">
        <w:rPr>
          <w:rFonts w:ascii="Times New Roman" w:hAnsi="Times New Roman"/>
          <w:sz w:val="24"/>
          <w:szCs w:val="24"/>
          <w:lang w:val="kk-KZ"/>
        </w:rPr>
        <w:t>2</w:t>
      </w:r>
      <w:r w:rsidRPr="0027455D">
        <w:rPr>
          <w:rFonts w:ascii="Times New Roman" w:hAnsi="Times New Roman"/>
          <w:sz w:val="24"/>
          <w:szCs w:val="24"/>
          <w:lang w:val="kk-KZ"/>
        </w:rPr>
        <w:tab/>
        <w:t>Жоғарыда айтылғанға қарамастан, Мердігер тұрақты және үздіксіз негізде Қызметтер көрсету үшін қажетті Мердігер персоналына қатысты «Қызметтерді орындау» бабының сақталуы үшін жауапты болып қалады және Мердігер персоналының вахта ауыстыру кестесін жасайды.</w:t>
      </w:r>
    </w:p>
    <w:p w14:paraId="27300E56" w14:textId="77777777" w:rsidR="00515200" w:rsidRPr="00B90175" w:rsidRDefault="00515200" w:rsidP="00515200">
      <w:pPr>
        <w:pStyle w:val="Normal1"/>
        <w:tabs>
          <w:tab w:val="clear" w:pos="851"/>
          <w:tab w:val="clear" w:pos="1701"/>
          <w:tab w:val="left" w:pos="0"/>
          <w:tab w:val="left" w:pos="993"/>
        </w:tabs>
        <w:ind w:left="0" w:firstLine="0"/>
        <w:rPr>
          <w:rFonts w:ascii="Times New Roman" w:hAnsi="Times New Roman"/>
          <w:sz w:val="24"/>
          <w:szCs w:val="24"/>
          <w:lang w:val="kk-KZ"/>
        </w:rPr>
      </w:pPr>
    </w:p>
    <w:p w14:paraId="79A2D3AD" w14:textId="77777777" w:rsidR="00515200" w:rsidRPr="00B90175" w:rsidRDefault="00515200" w:rsidP="00515200">
      <w:pPr>
        <w:pStyle w:val="20"/>
        <w:tabs>
          <w:tab w:val="left" w:pos="0"/>
        </w:tabs>
        <w:rPr>
          <w:rFonts w:ascii="Times New Roman" w:hAnsi="Times New Roman"/>
          <w:sz w:val="24"/>
          <w:szCs w:val="24"/>
          <w:lang w:val="kk-KZ"/>
        </w:rPr>
      </w:pPr>
      <w:r w:rsidRPr="0027455D">
        <w:rPr>
          <w:rFonts w:ascii="Times New Roman" w:hAnsi="Times New Roman"/>
          <w:sz w:val="24"/>
          <w:szCs w:val="24"/>
          <w:lang w:val="kk-KZ"/>
        </w:rPr>
        <w:t xml:space="preserve">ГТЗ СТАНЦИЯСЫ ҚЫЗМЕТТЕРІНІҢ МӨЛШЕРЛЕМЕСІН ЕСЕПТЕУ  </w:t>
      </w:r>
    </w:p>
    <w:p w14:paraId="769F9D43" w14:textId="77777777" w:rsidR="00515200" w:rsidRPr="00B90175" w:rsidRDefault="00515200" w:rsidP="00515200">
      <w:pPr>
        <w:pStyle w:val="20"/>
        <w:tabs>
          <w:tab w:val="left" w:pos="0"/>
        </w:tabs>
        <w:rPr>
          <w:rFonts w:ascii="Times New Roman" w:hAnsi="Times New Roman"/>
          <w:i/>
          <w:sz w:val="24"/>
          <w:szCs w:val="24"/>
          <w:lang w:val="kk-KZ"/>
        </w:rPr>
      </w:pPr>
      <w:r w:rsidRPr="0027455D">
        <w:rPr>
          <w:rFonts w:ascii="Times New Roman" w:hAnsi="Times New Roman"/>
          <w:sz w:val="24"/>
          <w:szCs w:val="24"/>
          <w:lang w:val="kk-KZ"/>
        </w:rPr>
        <w:t>4.1</w:t>
      </w:r>
      <w:r w:rsidRPr="0027455D">
        <w:rPr>
          <w:rFonts w:ascii="Times New Roman" w:hAnsi="Times New Roman"/>
          <w:sz w:val="24"/>
          <w:szCs w:val="24"/>
          <w:lang w:val="kk-KZ"/>
        </w:rPr>
        <w:tab/>
        <w:t xml:space="preserve">тарифТІК МӨЛШЕРЛЕМЕ ТІЗБЕСІ: ЖОБА Персоналы </w:t>
      </w:r>
    </w:p>
    <w:p w14:paraId="646118A3" w14:textId="71DFA6AA" w:rsidR="00515200" w:rsidRPr="00B90175" w:rsidRDefault="00515200" w:rsidP="00515200">
      <w:pPr>
        <w:pStyle w:val="Normal1"/>
        <w:tabs>
          <w:tab w:val="clear" w:pos="851"/>
          <w:tab w:val="clear" w:pos="1701"/>
          <w:tab w:val="left" w:pos="0"/>
          <w:tab w:val="left" w:pos="567"/>
        </w:tabs>
        <w:ind w:left="0" w:firstLine="0"/>
        <w:rPr>
          <w:rFonts w:ascii="Times New Roman" w:hAnsi="Times New Roman"/>
          <w:sz w:val="24"/>
          <w:szCs w:val="24"/>
          <w:lang w:val="kk-KZ"/>
        </w:rPr>
      </w:pPr>
      <w:r w:rsidRPr="0027455D">
        <w:rPr>
          <w:rFonts w:ascii="Times New Roman" w:hAnsi="Times New Roman"/>
          <w:sz w:val="24"/>
          <w:szCs w:val="24"/>
          <w:lang w:val="kk-KZ"/>
        </w:rPr>
        <w:t>4.1.1</w:t>
      </w:r>
      <w:r w:rsidRPr="0027455D">
        <w:rPr>
          <w:rFonts w:ascii="Times New Roman" w:hAnsi="Times New Roman"/>
          <w:sz w:val="24"/>
          <w:szCs w:val="24"/>
          <w:lang w:val="kk-KZ"/>
        </w:rPr>
        <w:tab/>
        <w:t xml:space="preserve"> Мердігер  ZT-</w:t>
      </w:r>
      <w:r w:rsidR="001D5998">
        <w:rPr>
          <w:rFonts w:ascii="Times New Roman" w:hAnsi="Times New Roman"/>
          <w:sz w:val="24"/>
          <w:szCs w:val="24"/>
          <w:lang w:val="kk-KZ"/>
        </w:rPr>
        <w:t>2</w:t>
      </w:r>
      <w:r w:rsidRPr="0027455D">
        <w:rPr>
          <w:rFonts w:ascii="Times New Roman" w:hAnsi="Times New Roman"/>
          <w:sz w:val="24"/>
          <w:szCs w:val="24"/>
          <w:lang w:val="kk-KZ"/>
        </w:rPr>
        <w:t xml:space="preserve"> ба</w:t>
      </w:r>
      <w:r w:rsidR="001D5998">
        <w:rPr>
          <w:rFonts w:ascii="Times New Roman" w:hAnsi="Times New Roman"/>
          <w:sz w:val="24"/>
          <w:szCs w:val="24"/>
          <w:lang w:val="kk-KZ"/>
        </w:rPr>
        <w:t>ғалау</w:t>
      </w:r>
      <w:r w:rsidRPr="0027455D">
        <w:rPr>
          <w:rFonts w:ascii="Times New Roman" w:hAnsi="Times New Roman"/>
          <w:sz w:val="24"/>
          <w:szCs w:val="24"/>
          <w:lang w:val="kk-KZ"/>
        </w:rPr>
        <w:t xml:space="preserve"> ұңғымаcына Жоба персоналын мынадай ТӘУЛІКТК мөлшерлемеге сәйкес бөлек ұсынады:</w:t>
      </w:r>
    </w:p>
    <w:tbl>
      <w:tblPr>
        <w:tblW w:w="932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40"/>
        <w:gridCol w:w="4955"/>
        <w:gridCol w:w="1843"/>
        <w:gridCol w:w="1984"/>
      </w:tblGrid>
      <w:tr w:rsidR="00515200" w:rsidRPr="00B90175" w14:paraId="4766917A" w14:textId="77777777" w:rsidTr="00515200">
        <w:trPr>
          <w:cantSplit/>
          <w:tblHeader/>
        </w:trPr>
        <w:tc>
          <w:tcPr>
            <w:tcW w:w="540" w:type="dxa"/>
            <w:tcBorders>
              <w:top w:val="single" w:sz="4" w:space="0" w:color="auto"/>
              <w:left w:val="single" w:sz="4" w:space="0" w:color="auto"/>
              <w:bottom w:val="single" w:sz="4" w:space="0" w:color="auto"/>
              <w:right w:val="single" w:sz="4" w:space="0" w:color="auto"/>
            </w:tcBorders>
            <w:vAlign w:val="center"/>
          </w:tcPr>
          <w:p w14:paraId="7BFB0472" w14:textId="77777777" w:rsidR="00515200" w:rsidRPr="00B90175" w:rsidRDefault="00515200" w:rsidP="00515200">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w:t>
            </w:r>
          </w:p>
        </w:tc>
        <w:tc>
          <w:tcPr>
            <w:tcW w:w="4955" w:type="dxa"/>
            <w:tcBorders>
              <w:top w:val="single" w:sz="4" w:space="0" w:color="auto"/>
              <w:left w:val="single" w:sz="4" w:space="0" w:color="auto"/>
              <w:bottom w:val="single" w:sz="4" w:space="0" w:color="auto"/>
              <w:right w:val="single" w:sz="4" w:space="0" w:color="auto"/>
            </w:tcBorders>
            <w:vAlign w:val="center"/>
          </w:tcPr>
          <w:p w14:paraId="67E68472" w14:textId="77777777" w:rsidR="00515200" w:rsidRPr="00B90175" w:rsidRDefault="00515200" w:rsidP="00515200">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Лауазымы</w:t>
            </w:r>
          </w:p>
        </w:tc>
        <w:tc>
          <w:tcPr>
            <w:tcW w:w="1843" w:type="dxa"/>
            <w:tcBorders>
              <w:top w:val="single" w:sz="4" w:space="0" w:color="auto"/>
              <w:left w:val="single" w:sz="4" w:space="0" w:color="auto"/>
              <w:bottom w:val="single" w:sz="4" w:space="0" w:color="auto"/>
              <w:right w:val="single" w:sz="4" w:space="0" w:color="auto"/>
            </w:tcBorders>
            <w:vAlign w:val="center"/>
          </w:tcPr>
          <w:p w14:paraId="1173ED26" w14:textId="77777777" w:rsidR="00515200" w:rsidRPr="00B90175" w:rsidRDefault="00515200" w:rsidP="00515200">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 xml:space="preserve">Өлшем бірлігі </w:t>
            </w:r>
          </w:p>
        </w:tc>
        <w:tc>
          <w:tcPr>
            <w:tcW w:w="1984" w:type="dxa"/>
            <w:tcBorders>
              <w:top w:val="single" w:sz="4" w:space="0" w:color="auto"/>
              <w:left w:val="single" w:sz="4" w:space="0" w:color="auto"/>
              <w:bottom w:val="single" w:sz="4" w:space="0" w:color="auto"/>
              <w:right w:val="single" w:sz="4" w:space="0" w:color="auto"/>
            </w:tcBorders>
            <w:vAlign w:val="center"/>
          </w:tcPr>
          <w:p w14:paraId="275D7537" w14:textId="77777777" w:rsidR="00515200" w:rsidRPr="00B90175" w:rsidRDefault="00515200" w:rsidP="00515200">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Бірлік мөлшерлемесі,  теңге</w:t>
            </w:r>
          </w:p>
        </w:tc>
      </w:tr>
      <w:tr w:rsidR="00515200" w:rsidRPr="00B90175" w14:paraId="49280AAA" w14:textId="77777777" w:rsidTr="00515200">
        <w:trPr>
          <w:cantSplit/>
        </w:trPr>
        <w:tc>
          <w:tcPr>
            <w:tcW w:w="540" w:type="dxa"/>
            <w:tcBorders>
              <w:top w:val="single" w:sz="4" w:space="0" w:color="auto"/>
              <w:left w:val="single" w:sz="4" w:space="0" w:color="auto"/>
              <w:bottom w:val="single" w:sz="4" w:space="0" w:color="auto"/>
              <w:right w:val="single" w:sz="4" w:space="0" w:color="auto"/>
            </w:tcBorders>
          </w:tcPr>
          <w:p w14:paraId="44E7CEA3" w14:textId="77777777" w:rsidR="00515200" w:rsidRPr="00B90175" w:rsidRDefault="00515200" w:rsidP="00515200">
            <w:pPr>
              <w:pStyle w:val="TableN"/>
              <w:tabs>
                <w:tab w:val="clear" w:pos="851"/>
                <w:tab w:val="left" w:pos="0"/>
              </w:tabs>
              <w:suppressAutoHyphens/>
              <w:rPr>
                <w:rFonts w:ascii="Times New Roman" w:hAnsi="Times New Roman"/>
                <w:sz w:val="24"/>
                <w:szCs w:val="24"/>
              </w:rPr>
            </w:pPr>
            <w:r w:rsidRPr="0027455D">
              <w:rPr>
                <w:rFonts w:ascii="Times New Roman" w:hAnsi="Times New Roman"/>
                <w:sz w:val="24"/>
                <w:szCs w:val="24"/>
              </w:rPr>
              <w:t>1</w:t>
            </w:r>
          </w:p>
        </w:tc>
        <w:tc>
          <w:tcPr>
            <w:tcW w:w="4955" w:type="dxa"/>
            <w:tcBorders>
              <w:top w:val="single" w:sz="4" w:space="0" w:color="auto"/>
              <w:left w:val="single" w:sz="4" w:space="0" w:color="auto"/>
              <w:bottom w:val="single" w:sz="4" w:space="0" w:color="auto"/>
              <w:right w:val="single" w:sz="4" w:space="0" w:color="auto"/>
            </w:tcBorders>
          </w:tcPr>
          <w:p w14:paraId="0BEF0A7A" w14:textId="77777777" w:rsidR="00515200" w:rsidRPr="00B90175" w:rsidRDefault="00515200" w:rsidP="00515200">
            <w:pPr>
              <w:pStyle w:val="TableN"/>
              <w:tabs>
                <w:tab w:val="clear" w:pos="851"/>
                <w:tab w:val="left" w:pos="0"/>
              </w:tabs>
              <w:suppressAutoHyphens/>
              <w:rPr>
                <w:rFonts w:ascii="Times New Roman" w:hAnsi="Times New Roman"/>
                <w:sz w:val="24"/>
                <w:szCs w:val="24"/>
                <w:lang w:val="ru-RU"/>
              </w:rPr>
            </w:pPr>
            <w:r w:rsidRPr="0027455D">
              <w:rPr>
                <w:rFonts w:ascii="Times New Roman" w:hAnsi="Times New Roman"/>
                <w:sz w:val="24"/>
                <w:szCs w:val="24"/>
                <w:lang w:val="ru-RU"/>
              </w:rPr>
              <w:t xml:space="preserve">Газ каротажы жөніндегі инженер </w:t>
            </w:r>
          </w:p>
        </w:tc>
        <w:tc>
          <w:tcPr>
            <w:tcW w:w="1843" w:type="dxa"/>
            <w:tcBorders>
              <w:top w:val="single" w:sz="4" w:space="0" w:color="auto"/>
              <w:left w:val="single" w:sz="4" w:space="0" w:color="auto"/>
              <w:bottom w:val="single" w:sz="4" w:space="0" w:color="auto"/>
              <w:right w:val="single" w:sz="4" w:space="0" w:color="auto"/>
            </w:tcBorders>
          </w:tcPr>
          <w:p w14:paraId="6C7193D4" w14:textId="77777777" w:rsidR="00515200" w:rsidRPr="00B90175" w:rsidRDefault="00515200" w:rsidP="00515200">
            <w:pPr>
              <w:tabs>
                <w:tab w:val="left" w:pos="0"/>
              </w:tabs>
              <w:suppressAutoHyphens/>
              <w:ind w:left="0" w:firstLine="0"/>
              <w:jc w:val="center"/>
              <w:rPr>
                <w:rFonts w:ascii="Times New Roman" w:hAnsi="Times New Roman"/>
                <w:sz w:val="24"/>
                <w:szCs w:val="24"/>
                <w:lang w:val="ru-RU"/>
              </w:rPr>
            </w:pPr>
            <w:r w:rsidRPr="0027455D">
              <w:rPr>
                <w:rFonts w:ascii="Times New Roman" w:hAnsi="Times New Roman"/>
                <w:sz w:val="24"/>
                <w:szCs w:val="24"/>
                <w:lang w:val="ru-RU"/>
              </w:rPr>
              <w:t>Адам-күн</w:t>
            </w:r>
          </w:p>
        </w:tc>
        <w:tc>
          <w:tcPr>
            <w:tcW w:w="1984" w:type="dxa"/>
            <w:tcBorders>
              <w:top w:val="single" w:sz="4" w:space="0" w:color="auto"/>
              <w:left w:val="single" w:sz="4" w:space="0" w:color="auto"/>
              <w:bottom w:val="single" w:sz="4" w:space="0" w:color="auto"/>
              <w:right w:val="single" w:sz="4" w:space="0" w:color="auto"/>
            </w:tcBorders>
          </w:tcPr>
          <w:p w14:paraId="5C411DFB" w14:textId="42F8CCA4" w:rsidR="00515200" w:rsidRPr="00B90175" w:rsidRDefault="00515200" w:rsidP="00515200">
            <w:pPr>
              <w:pStyle w:val="TableN"/>
              <w:keepNext/>
              <w:tabs>
                <w:tab w:val="clear" w:pos="851"/>
                <w:tab w:val="left" w:pos="0"/>
              </w:tabs>
              <w:suppressAutoHyphens/>
              <w:jc w:val="center"/>
              <w:outlineLvl w:val="2"/>
              <w:rPr>
                <w:rFonts w:ascii="Times New Roman" w:hAnsi="Times New Roman"/>
                <w:b/>
                <w:sz w:val="24"/>
                <w:szCs w:val="24"/>
                <w:lang w:val="ru-RU"/>
              </w:rPr>
            </w:pPr>
          </w:p>
        </w:tc>
      </w:tr>
      <w:tr w:rsidR="00515200" w:rsidRPr="00B90175" w14:paraId="2A357F47" w14:textId="77777777" w:rsidTr="00515200">
        <w:trPr>
          <w:cantSplit/>
        </w:trPr>
        <w:tc>
          <w:tcPr>
            <w:tcW w:w="540" w:type="dxa"/>
            <w:tcBorders>
              <w:top w:val="single" w:sz="4" w:space="0" w:color="auto"/>
              <w:left w:val="single" w:sz="4" w:space="0" w:color="auto"/>
              <w:bottom w:val="single" w:sz="4" w:space="0" w:color="auto"/>
              <w:right w:val="single" w:sz="4" w:space="0" w:color="auto"/>
            </w:tcBorders>
          </w:tcPr>
          <w:p w14:paraId="202DE57D" w14:textId="77777777" w:rsidR="00515200" w:rsidRPr="00B90175" w:rsidRDefault="00515200" w:rsidP="00515200">
            <w:pPr>
              <w:pStyle w:val="TableN"/>
              <w:tabs>
                <w:tab w:val="clear" w:pos="851"/>
                <w:tab w:val="left" w:pos="0"/>
              </w:tabs>
              <w:suppressAutoHyphens/>
              <w:rPr>
                <w:rFonts w:ascii="Times New Roman" w:hAnsi="Times New Roman"/>
                <w:sz w:val="24"/>
                <w:szCs w:val="24"/>
                <w:lang w:val="ru-RU"/>
              </w:rPr>
            </w:pPr>
            <w:r w:rsidRPr="0027455D">
              <w:rPr>
                <w:rFonts w:ascii="Times New Roman" w:hAnsi="Times New Roman"/>
                <w:sz w:val="24"/>
                <w:szCs w:val="24"/>
                <w:lang w:val="ru-RU"/>
              </w:rPr>
              <w:t>2</w:t>
            </w:r>
          </w:p>
        </w:tc>
        <w:tc>
          <w:tcPr>
            <w:tcW w:w="4955" w:type="dxa"/>
            <w:tcBorders>
              <w:top w:val="single" w:sz="4" w:space="0" w:color="auto"/>
              <w:left w:val="single" w:sz="4" w:space="0" w:color="auto"/>
              <w:bottom w:val="single" w:sz="4" w:space="0" w:color="auto"/>
              <w:right w:val="single" w:sz="4" w:space="0" w:color="auto"/>
            </w:tcBorders>
          </w:tcPr>
          <w:p w14:paraId="1BC9BC10" w14:textId="6B8AB2C3" w:rsidR="00515200" w:rsidRPr="00B90175" w:rsidRDefault="00515200" w:rsidP="001D5998">
            <w:pPr>
              <w:tabs>
                <w:tab w:val="left" w:pos="0"/>
              </w:tabs>
              <w:suppressAutoHyphens/>
              <w:ind w:left="0" w:firstLine="0"/>
              <w:rPr>
                <w:rFonts w:ascii="Times New Roman" w:hAnsi="Times New Roman"/>
                <w:sz w:val="24"/>
                <w:szCs w:val="24"/>
                <w:lang w:val="ru-RU"/>
              </w:rPr>
            </w:pPr>
            <w:r w:rsidRPr="0027455D">
              <w:rPr>
                <w:rFonts w:ascii="Times New Roman" w:hAnsi="Times New Roman"/>
                <w:sz w:val="24"/>
                <w:szCs w:val="24"/>
                <w:lang w:val="ru-RU"/>
              </w:rPr>
              <w:t>Дере</w:t>
            </w:r>
            <w:r w:rsidR="001D5998">
              <w:rPr>
                <w:rFonts w:ascii="Times New Roman" w:hAnsi="Times New Roman"/>
                <w:sz w:val="24"/>
                <w:szCs w:val="24"/>
                <w:lang w:val="ru-RU"/>
              </w:rPr>
              <w:t>ктерді талдау жөніндегі инженер</w:t>
            </w:r>
            <w:r w:rsidRPr="0027455D">
              <w:rPr>
                <w:rFonts w:ascii="Times New Roman" w:hAnsi="Times New Roman"/>
                <w:sz w:val="24"/>
                <w:szCs w:val="24"/>
                <w:lang w:val="ru-RU"/>
              </w:rPr>
              <w:t xml:space="preserve"> </w:t>
            </w:r>
          </w:p>
        </w:tc>
        <w:tc>
          <w:tcPr>
            <w:tcW w:w="1843" w:type="dxa"/>
            <w:tcBorders>
              <w:top w:val="single" w:sz="4" w:space="0" w:color="auto"/>
              <w:left w:val="single" w:sz="4" w:space="0" w:color="auto"/>
              <w:bottom w:val="single" w:sz="4" w:space="0" w:color="auto"/>
              <w:right w:val="single" w:sz="4" w:space="0" w:color="auto"/>
            </w:tcBorders>
          </w:tcPr>
          <w:p w14:paraId="25406883" w14:textId="77777777" w:rsidR="00515200" w:rsidRPr="00B90175" w:rsidRDefault="00515200" w:rsidP="00515200">
            <w:pPr>
              <w:tabs>
                <w:tab w:val="left" w:pos="0"/>
              </w:tabs>
              <w:suppressAutoHyphens/>
              <w:ind w:left="0" w:firstLine="0"/>
              <w:jc w:val="center"/>
              <w:rPr>
                <w:rFonts w:ascii="Times New Roman" w:hAnsi="Times New Roman"/>
                <w:sz w:val="24"/>
                <w:szCs w:val="24"/>
              </w:rPr>
            </w:pPr>
            <w:r w:rsidRPr="0027455D">
              <w:rPr>
                <w:rFonts w:ascii="Times New Roman" w:hAnsi="Times New Roman"/>
                <w:sz w:val="24"/>
                <w:szCs w:val="24"/>
                <w:lang w:val="ru-RU"/>
              </w:rPr>
              <w:t>Адам-күн</w:t>
            </w:r>
          </w:p>
        </w:tc>
        <w:tc>
          <w:tcPr>
            <w:tcW w:w="1984" w:type="dxa"/>
            <w:tcBorders>
              <w:top w:val="single" w:sz="4" w:space="0" w:color="auto"/>
              <w:left w:val="single" w:sz="4" w:space="0" w:color="auto"/>
              <w:bottom w:val="single" w:sz="4" w:space="0" w:color="auto"/>
              <w:right w:val="single" w:sz="4" w:space="0" w:color="auto"/>
            </w:tcBorders>
          </w:tcPr>
          <w:p w14:paraId="32F633FF" w14:textId="5DCF7556" w:rsidR="00515200" w:rsidRPr="00B90175" w:rsidRDefault="00515200" w:rsidP="00515200">
            <w:pPr>
              <w:pStyle w:val="TableN"/>
              <w:keepNext/>
              <w:tabs>
                <w:tab w:val="clear" w:pos="851"/>
                <w:tab w:val="left" w:pos="0"/>
              </w:tabs>
              <w:suppressAutoHyphens/>
              <w:jc w:val="center"/>
              <w:outlineLvl w:val="2"/>
              <w:rPr>
                <w:rFonts w:ascii="Times New Roman" w:hAnsi="Times New Roman"/>
                <w:b/>
                <w:sz w:val="24"/>
                <w:szCs w:val="24"/>
                <w:lang w:val="ru-RU"/>
              </w:rPr>
            </w:pPr>
          </w:p>
        </w:tc>
      </w:tr>
    </w:tbl>
    <w:p w14:paraId="75558144" w14:textId="77777777" w:rsidR="00515200" w:rsidRPr="00B90175" w:rsidRDefault="00515200" w:rsidP="00515200">
      <w:pPr>
        <w:tabs>
          <w:tab w:val="left" w:pos="0"/>
        </w:tabs>
        <w:ind w:left="0" w:firstLine="0"/>
        <w:rPr>
          <w:rFonts w:ascii="Times New Roman" w:hAnsi="Times New Roman"/>
          <w:sz w:val="24"/>
          <w:szCs w:val="24"/>
          <w:lang w:val="ru-RU"/>
        </w:rPr>
      </w:pPr>
    </w:p>
    <w:p w14:paraId="63C20786" w14:textId="48EACD44" w:rsidR="00515200" w:rsidRPr="00B90175" w:rsidRDefault="00515200" w:rsidP="00515200">
      <w:pPr>
        <w:ind w:left="142" w:hanging="142"/>
        <w:rPr>
          <w:rFonts w:ascii="Times New Roman" w:hAnsi="Times New Roman"/>
          <w:sz w:val="24"/>
          <w:szCs w:val="24"/>
          <w:lang w:val="ru-RU"/>
        </w:rPr>
      </w:pPr>
      <w:r w:rsidRPr="0027455D">
        <w:rPr>
          <w:rFonts w:ascii="Times New Roman" w:hAnsi="Times New Roman"/>
          <w:sz w:val="24"/>
          <w:szCs w:val="24"/>
          <w:lang w:val="ru-RU" w:eastAsia="en-US"/>
        </w:rPr>
        <w:t xml:space="preserve">* </w:t>
      </w:r>
      <w:r w:rsidRPr="0027455D">
        <w:rPr>
          <w:rFonts w:ascii="Times New Roman" w:hAnsi="Times New Roman"/>
          <w:noProof/>
          <w:sz w:val="24"/>
          <w:szCs w:val="24"/>
          <w:lang w:val="ru-RU"/>
        </w:rPr>
        <w:t>Жұмыстардың қауіпсіз және барынша тиімді орындалуын қамтамасыз ету үшін</w:t>
      </w:r>
      <w:r w:rsidRPr="0027455D">
        <w:rPr>
          <w:rFonts w:ascii="Times New Roman" w:hAnsi="Times New Roman"/>
          <w:sz w:val="24"/>
          <w:szCs w:val="24"/>
          <w:lang w:val="ru-RU"/>
        </w:rPr>
        <w:t xml:space="preserve"> газ каро</w:t>
      </w:r>
      <w:r w:rsidRPr="0027455D">
        <w:rPr>
          <w:rFonts w:ascii="Times New Roman" w:hAnsi="Times New Roman"/>
          <w:sz w:val="24"/>
          <w:szCs w:val="24"/>
          <w:lang w:val="ru-RU"/>
        </w:rPr>
        <w:softHyphen/>
        <w:t>тажы бойынша 2</w:t>
      </w:r>
      <w:r w:rsidRPr="0027455D">
        <w:rPr>
          <w:rFonts w:ascii="Times New Roman" w:hAnsi="Times New Roman"/>
          <w:noProof/>
          <w:sz w:val="24"/>
          <w:szCs w:val="24"/>
          <w:lang w:val="ru-RU"/>
        </w:rPr>
        <w:t xml:space="preserve"> инженерден артық емес (жоба</w:t>
      </w:r>
      <w:r w:rsidR="001D5998">
        <w:rPr>
          <w:rFonts w:ascii="Times New Roman" w:hAnsi="Times New Roman"/>
          <w:noProof/>
          <w:sz w:val="24"/>
          <w:szCs w:val="24"/>
          <w:lang w:val="ru-RU"/>
        </w:rPr>
        <w:t xml:space="preserve"> бойынша </w:t>
      </w:r>
      <w:r w:rsidR="001D5998">
        <w:rPr>
          <w:rFonts w:ascii="Times New Roman" w:hAnsi="Times New Roman"/>
          <w:sz w:val="24"/>
          <w:szCs w:val="24"/>
          <w:lang w:val="ru-RU"/>
        </w:rPr>
        <w:t>88</w:t>
      </w:r>
      <w:r w:rsidRPr="0027455D">
        <w:rPr>
          <w:rFonts w:ascii="Times New Roman" w:hAnsi="Times New Roman"/>
          <w:noProof/>
          <w:sz w:val="24"/>
          <w:szCs w:val="24"/>
          <w:lang w:val="ru-RU"/>
        </w:rPr>
        <w:t xml:space="preserve"> </w:t>
      </w:r>
      <w:r w:rsidR="001D5998">
        <w:rPr>
          <w:rFonts w:ascii="Times New Roman" w:hAnsi="Times New Roman"/>
          <w:noProof/>
          <w:sz w:val="24"/>
          <w:szCs w:val="24"/>
          <w:lang w:val="ru-RU"/>
        </w:rPr>
        <w:t>ұңғыма салу</w:t>
      </w:r>
      <w:r w:rsidR="001D5998" w:rsidRPr="0027455D">
        <w:rPr>
          <w:rFonts w:ascii="Times New Roman" w:hAnsi="Times New Roman"/>
          <w:sz w:val="24"/>
          <w:szCs w:val="24"/>
          <w:lang w:val="ru-RU"/>
        </w:rPr>
        <w:t xml:space="preserve"> </w:t>
      </w:r>
      <w:r w:rsidRPr="0027455D">
        <w:rPr>
          <w:rFonts w:ascii="Times New Roman" w:hAnsi="Times New Roman"/>
          <w:noProof/>
          <w:sz w:val="24"/>
          <w:szCs w:val="24"/>
          <w:lang w:val="ru-RU"/>
        </w:rPr>
        <w:t>күні) және</w:t>
      </w:r>
      <w:r w:rsidRPr="0027455D">
        <w:rPr>
          <w:rFonts w:ascii="Times New Roman" w:hAnsi="Times New Roman"/>
          <w:sz w:val="24"/>
          <w:szCs w:val="24"/>
          <w:lang w:val="ru-RU"/>
        </w:rPr>
        <w:t xml:space="preserve"> деректер талдау </w:t>
      </w:r>
      <w:r w:rsidRPr="0027455D">
        <w:rPr>
          <w:rFonts w:ascii="Times New Roman" w:hAnsi="Times New Roman"/>
          <w:noProof/>
          <w:sz w:val="24"/>
          <w:szCs w:val="24"/>
          <w:lang w:val="ru-RU"/>
        </w:rPr>
        <w:t>жөніндегі</w:t>
      </w:r>
      <w:r w:rsidRPr="0027455D">
        <w:rPr>
          <w:rFonts w:ascii="Times New Roman" w:hAnsi="Times New Roman"/>
          <w:sz w:val="24"/>
          <w:szCs w:val="24"/>
          <w:lang w:val="ru-RU"/>
        </w:rPr>
        <w:t xml:space="preserve"> 2 инженерден</w:t>
      </w:r>
      <w:r w:rsidRPr="0027455D">
        <w:rPr>
          <w:rFonts w:ascii="Times New Roman" w:hAnsi="Times New Roman"/>
          <w:noProof/>
          <w:sz w:val="24"/>
          <w:szCs w:val="24"/>
          <w:lang w:val="ru-RU"/>
        </w:rPr>
        <w:t xml:space="preserve"> артық</w:t>
      </w:r>
      <w:r w:rsidRPr="0027455D">
        <w:rPr>
          <w:rFonts w:ascii="Times New Roman" w:hAnsi="Times New Roman"/>
          <w:sz w:val="24"/>
          <w:szCs w:val="24"/>
          <w:lang w:val="ru-RU"/>
        </w:rPr>
        <w:t xml:space="preserve"> емес</w:t>
      </w:r>
      <w:r w:rsidRPr="0027455D">
        <w:rPr>
          <w:rFonts w:ascii="Times New Roman" w:hAnsi="Times New Roman"/>
          <w:noProof/>
          <w:sz w:val="24"/>
          <w:szCs w:val="24"/>
          <w:lang w:val="ru-RU"/>
        </w:rPr>
        <w:t xml:space="preserve"> (</w:t>
      </w:r>
      <w:r w:rsidR="001D5998" w:rsidRPr="0027455D">
        <w:rPr>
          <w:rFonts w:ascii="Times New Roman" w:hAnsi="Times New Roman"/>
          <w:noProof/>
          <w:sz w:val="24"/>
          <w:szCs w:val="24"/>
          <w:lang w:val="ru-RU"/>
        </w:rPr>
        <w:t>жоба</w:t>
      </w:r>
      <w:r w:rsidR="001D5998">
        <w:rPr>
          <w:rFonts w:ascii="Times New Roman" w:hAnsi="Times New Roman"/>
          <w:noProof/>
          <w:sz w:val="24"/>
          <w:szCs w:val="24"/>
          <w:lang w:val="ru-RU"/>
        </w:rPr>
        <w:t xml:space="preserve"> бойынша </w:t>
      </w:r>
      <w:r w:rsidR="001D5998">
        <w:rPr>
          <w:rFonts w:ascii="Times New Roman" w:hAnsi="Times New Roman"/>
          <w:sz w:val="24"/>
          <w:szCs w:val="24"/>
          <w:lang w:val="ru-RU"/>
        </w:rPr>
        <w:t>88</w:t>
      </w:r>
      <w:r w:rsidR="001D5998" w:rsidRPr="0027455D">
        <w:rPr>
          <w:rFonts w:ascii="Times New Roman" w:hAnsi="Times New Roman"/>
          <w:noProof/>
          <w:sz w:val="24"/>
          <w:szCs w:val="24"/>
          <w:lang w:val="ru-RU"/>
        </w:rPr>
        <w:t xml:space="preserve"> </w:t>
      </w:r>
      <w:r w:rsidR="001D5998">
        <w:rPr>
          <w:rFonts w:ascii="Times New Roman" w:hAnsi="Times New Roman"/>
          <w:noProof/>
          <w:sz w:val="24"/>
          <w:szCs w:val="24"/>
          <w:lang w:val="ru-RU"/>
        </w:rPr>
        <w:t>ұңғыма салу</w:t>
      </w:r>
      <w:r w:rsidR="001D5998" w:rsidRPr="0027455D">
        <w:rPr>
          <w:rFonts w:ascii="Times New Roman" w:hAnsi="Times New Roman"/>
          <w:sz w:val="24"/>
          <w:szCs w:val="24"/>
          <w:lang w:val="ru-RU"/>
        </w:rPr>
        <w:t xml:space="preserve"> </w:t>
      </w:r>
      <w:r w:rsidR="001D5998" w:rsidRPr="0027455D">
        <w:rPr>
          <w:rFonts w:ascii="Times New Roman" w:hAnsi="Times New Roman"/>
          <w:noProof/>
          <w:sz w:val="24"/>
          <w:szCs w:val="24"/>
          <w:lang w:val="ru-RU"/>
        </w:rPr>
        <w:t>күні</w:t>
      </w:r>
      <w:r w:rsidRPr="0027455D">
        <w:rPr>
          <w:rFonts w:ascii="Times New Roman" w:hAnsi="Times New Roman"/>
          <w:noProof/>
          <w:sz w:val="24"/>
          <w:szCs w:val="24"/>
          <w:lang w:val="ru-RU"/>
        </w:rPr>
        <w:t>)</w:t>
      </w:r>
      <w:r w:rsidRPr="0027455D">
        <w:rPr>
          <w:rFonts w:ascii="Times New Roman" w:hAnsi="Times New Roman"/>
          <w:sz w:val="24"/>
          <w:szCs w:val="24"/>
          <w:lang w:val="ru-RU"/>
        </w:rPr>
        <w:t xml:space="preserve"> пайдалану</w:t>
      </w:r>
      <w:r w:rsidRPr="0027455D">
        <w:rPr>
          <w:rFonts w:ascii="Times New Roman" w:hAnsi="Times New Roman"/>
          <w:noProof/>
          <w:sz w:val="24"/>
          <w:szCs w:val="24"/>
          <w:lang w:val="ru-RU"/>
        </w:rPr>
        <w:t xml:space="preserve"> қажет. Кез келген жағдайда Қызмет көрсетуге арналған адам саны вахтасына (</w:t>
      </w:r>
      <w:r w:rsidR="001D5998">
        <w:rPr>
          <w:rFonts w:ascii="Times New Roman" w:hAnsi="Times New Roman"/>
          <w:noProof/>
          <w:sz w:val="24"/>
          <w:szCs w:val="24"/>
          <w:lang w:val="ru-RU"/>
        </w:rPr>
        <w:t xml:space="preserve">ұзақтығы </w:t>
      </w:r>
      <w:r w:rsidRPr="0027455D">
        <w:rPr>
          <w:rFonts w:ascii="Times New Roman" w:hAnsi="Times New Roman"/>
          <w:noProof/>
          <w:sz w:val="24"/>
          <w:szCs w:val="24"/>
          <w:lang w:val="ru-RU"/>
        </w:rPr>
        <w:t>28 күн) 4 адамнан аспауы тиіс.</w:t>
      </w:r>
    </w:p>
    <w:p w14:paraId="25A79DA3" w14:textId="77777777" w:rsidR="00515200" w:rsidRPr="00B90175" w:rsidRDefault="00515200" w:rsidP="00515200">
      <w:pPr>
        <w:tabs>
          <w:tab w:val="clear" w:pos="1080"/>
          <w:tab w:val="left" w:pos="0"/>
          <w:tab w:val="left" w:pos="1701"/>
          <w:tab w:val="left" w:pos="2552"/>
        </w:tabs>
        <w:spacing w:line="240" w:lineRule="auto"/>
        <w:ind w:left="0" w:firstLine="0"/>
        <w:rPr>
          <w:rFonts w:ascii="Times New Roman" w:hAnsi="Times New Roman"/>
          <w:sz w:val="24"/>
          <w:szCs w:val="24"/>
          <w:lang w:val="ru-RU" w:eastAsia="en-US"/>
        </w:rPr>
      </w:pPr>
      <w:r w:rsidRPr="0027455D">
        <w:rPr>
          <w:rFonts w:ascii="Times New Roman" w:hAnsi="Times New Roman"/>
          <w:sz w:val="24"/>
          <w:szCs w:val="24"/>
          <w:lang w:val="ru-RU" w:eastAsia="en-US"/>
        </w:rPr>
        <w:t xml:space="preserve"> </w:t>
      </w:r>
    </w:p>
    <w:p w14:paraId="2A5736A8" w14:textId="77777777" w:rsidR="00515200" w:rsidRPr="00B90175" w:rsidRDefault="00515200" w:rsidP="00515200">
      <w:pPr>
        <w:tabs>
          <w:tab w:val="clear" w:pos="1080"/>
          <w:tab w:val="left" w:pos="0"/>
          <w:tab w:val="left" w:pos="1701"/>
          <w:tab w:val="left" w:pos="2552"/>
        </w:tabs>
        <w:spacing w:line="240" w:lineRule="auto"/>
        <w:ind w:left="0" w:firstLine="0"/>
        <w:rPr>
          <w:rFonts w:ascii="Times New Roman" w:eastAsia="Calibri" w:hAnsi="Times New Roman"/>
          <w:b/>
          <w:sz w:val="24"/>
          <w:szCs w:val="24"/>
          <w:lang w:val="ru-RU" w:eastAsia="en-US"/>
        </w:rPr>
      </w:pPr>
    </w:p>
    <w:p w14:paraId="6ED88699" w14:textId="77777777" w:rsidR="00515200" w:rsidRPr="00B90175" w:rsidRDefault="00515200" w:rsidP="00515200">
      <w:pPr>
        <w:tabs>
          <w:tab w:val="clear" w:pos="1080"/>
          <w:tab w:val="left" w:pos="0"/>
          <w:tab w:val="left" w:pos="1701"/>
          <w:tab w:val="left" w:pos="2552"/>
        </w:tabs>
        <w:spacing w:line="240" w:lineRule="auto"/>
        <w:ind w:left="0" w:firstLine="0"/>
        <w:rPr>
          <w:rFonts w:ascii="Times New Roman" w:hAnsi="Times New Roman"/>
          <w:sz w:val="24"/>
          <w:szCs w:val="24"/>
          <w:lang w:val="ru-RU" w:eastAsia="en-US"/>
        </w:rPr>
      </w:pPr>
    </w:p>
    <w:p w14:paraId="03B084EF" w14:textId="77777777" w:rsidR="00515200" w:rsidRPr="00B90175" w:rsidRDefault="00515200" w:rsidP="00515200">
      <w:pPr>
        <w:pStyle w:val="20"/>
        <w:tabs>
          <w:tab w:val="left" w:pos="0"/>
        </w:tabs>
        <w:rPr>
          <w:rFonts w:ascii="Times New Roman" w:hAnsi="Times New Roman"/>
          <w:i/>
          <w:sz w:val="24"/>
          <w:szCs w:val="24"/>
          <w:lang w:val="ru-RU"/>
        </w:rPr>
      </w:pPr>
      <w:r w:rsidRPr="0027455D">
        <w:rPr>
          <w:rFonts w:ascii="Times New Roman" w:hAnsi="Times New Roman"/>
          <w:sz w:val="24"/>
          <w:szCs w:val="24"/>
          <w:lang w:val="ru-RU"/>
        </w:rPr>
        <w:t>4.2.</w:t>
      </w:r>
      <w:r w:rsidRPr="0027455D">
        <w:rPr>
          <w:rFonts w:ascii="Times New Roman" w:hAnsi="Times New Roman"/>
          <w:sz w:val="24"/>
          <w:szCs w:val="24"/>
          <w:lang w:val="ru-RU"/>
        </w:rPr>
        <w:tab/>
        <w:t>ЖАБДЫҚ ЖӘНЕ ҚЫЗМЕТТЕР</w:t>
      </w:r>
    </w:p>
    <w:p w14:paraId="25E8874A" w14:textId="7401E327" w:rsidR="00515200" w:rsidRPr="00B90175" w:rsidRDefault="00515200" w:rsidP="00515200">
      <w:pPr>
        <w:tabs>
          <w:tab w:val="left" w:pos="0"/>
        </w:tabs>
        <w:ind w:left="0" w:firstLine="0"/>
        <w:rPr>
          <w:rFonts w:ascii="Times New Roman" w:hAnsi="Times New Roman"/>
          <w:sz w:val="24"/>
          <w:szCs w:val="24"/>
          <w:lang w:val="ru-RU"/>
        </w:rPr>
      </w:pPr>
      <w:r w:rsidRPr="0027455D">
        <w:rPr>
          <w:rFonts w:ascii="Times New Roman" w:hAnsi="Times New Roman"/>
          <w:sz w:val="24"/>
          <w:szCs w:val="24"/>
          <w:lang w:val="ru-RU"/>
        </w:rPr>
        <w:t>4.2.1</w:t>
      </w:r>
      <w:r w:rsidRPr="0027455D">
        <w:rPr>
          <w:rFonts w:ascii="Times New Roman" w:hAnsi="Times New Roman"/>
          <w:sz w:val="24"/>
          <w:szCs w:val="24"/>
          <w:lang w:val="ru-RU"/>
        </w:rPr>
        <w:tab/>
        <w:t>Мердігер №</w:t>
      </w:r>
      <w:r w:rsidRPr="0027455D">
        <w:rPr>
          <w:rFonts w:ascii="Times New Roman" w:hAnsi="Times New Roman"/>
          <w:sz w:val="24"/>
          <w:szCs w:val="24"/>
          <w:lang w:val="en-US"/>
        </w:rPr>
        <w:t>ZT</w:t>
      </w:r>
      <w:r w:rsidRPr="0027455D">
        <w:rPr>
          <w:rFonts w:ascii="Times New Roman" w:hAnsi="Times New Roman"/>
          <w:sz w:val="24"/>
          <w:szCs w:val="24"/>
          <w:lang w:val="ru-RU"/>
        </w:rPr>
        <w:t>-</w:t>
      </w:r>
      <w:r w:rsidR="001D5998">
        <w:rPr>
          <w:rFonts w:ascii="Times New Roman" w:hAnsi="Times New Roman"/>
          <w:sz w:val="24"/>
          <w:szCs w:val="24"/>
          <w:lang w:val="ru-RU"/>
        </w:rPr>
        <w:t>2</w:t>
      </w:r>
      <w:r w:rsidRPr="0027455D">
        <w:rPr>
          <w:rFonts w:ascii="Times New Roman" w:hAnsi="Times New Roman"/>
          <w:sz w:val="24"/>
          <w:szCs w:val="24"/>
          <w:lang w:val="ru-RU"/>
        </w:rPr>
        <w:t xml:space="preserve"> </w:t>
      </w:r>
      <w:r w:rsidR="001D5998">
        <w:rPr>
          <w:rFonts w:ascii="Times New Roman" w:hAnsi="Times New Roman"/>
          <w:sz w:val="24"/>
          <w:szCs w:val="24"/>
          <w:lang w:val="kk-KZ"/>
        </w:rPr>
        <w:t>бағалау</w:t>
      </w:r>
      <w:r w:rsidRPr="0027455D">
        <w:rPr>
          <w:rFonts w:ascii="Times New Roman" w:hAnsi="Times New Roman"/>
          <w:sz w:val="24"/>
          <w:szCs w:val="24"/>
          <w:lang w:val="ru-RU"/>
        </w:rPr>
        <w:t xml:space="preserve"> ұңғымасына Жабдықты мынадай тәуліктік мөлшерлемеге сәйкес бөлек ұсынады:</w:t>
      </w:r>
    </w:p>
    <w:p w14:paraId="649AD9C7" w14:textId="77777777" w:rsidR="00515200" w:rsidRPr="00B90175" w:rsidRDefault="00515200" w:rsidP="00515200">
      <w:pPr>
        <w:tabs>
          <w:tab w:val="left" w:pos="0"/>
        </w:tabs>
        <w:ind w:left="0" w:firstLine="0"/>
        <w:rPr>
          <w:rFonts w:ascii="Times New Roman" w:hAnsi="Times New Roman"/>
          <w:sz w:val="24"/>
          <w:szCs w:val="24"/>
          <w:lang w:val="ru-RU"/>
        </w:rPr>
      </w:pPr>
    </w:p>
    <w:tbl>
      <w:tblPr>
        <w:tblpPr w:leftFromText="180" w:rightFromText="180" w:vertAnchor="text" w:tblpX="108" w:tblpY="1"/>
        <w:tblOverlap w:val="neve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828"/>
        <w:gridCol w:w="1559"/>
        <w:gridCol w:w="1559"/>
        <w:gridCol w:w="2126"/>
      </w:tblGrid>
      <w:tr w:rsidR="00515200" w:rsidRPr="00E17136" w14:paraId="45D5895B" w14:textId="77777777" w:rsidTr="00E13ECA">
        <w:trPr>
          <w:cantSplit/>
          <w:trHeight w:val="1388"/>
          <w:tblHeader/>
        </w:trPr>
        <w:tc>
          <w:tcPr>
            <w:tcW w:w="567" w:type="dxa"/>
            <w:tcBorders>
              <w:top w:val="single" w:sz="4" w:space="0" w:color="auto"/>
              <w:left w:val="single" w:sz="4" w:space="0" w:color="auto"/>
              <w:bottom w:val="single" w:sz="4" w:space="0" w:color="auto"/>
              <w:right w:val="single" w:sz="4" w:space="0" w:color="auto"/>
            </w:tcBorders>
            <w:shd w:val="clear" w:color="auto" w:fill="C0C0C0"/>
            <w:vAlign w:val="center"/>
          </w:tcPr>
          <w:p w14:paraId="23A19477" w14:textId="77777777" w:rsidR="00515200" w:rsidRPr="00B90175" w:rsidRDefault="00515200" w:rsidP="00E13ECA">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w:t>
            </w:r>
          </w:p>
        </w:tc>
        <w:tc>
          <w:tcPr>
            <w:tcW w:w="3828" w:type="dxa"/>
            <w:tcBorders>
              <w:top w:val="single" w:sz="4" w:space="0" w:color="auto"/>
              <w:left w:val="single" w:sz="4" w:space="0" w:color="auto"/>
              <w:bottom w:val="single" w:sz="4" w:space="0" w:color="auto"/>
              <w:right w:val="single" w:sz="4" w:space="0" w:color="auto"/>
            </w:tcBorders>
            <w:shd w:val="clear" w:color="auto" w:fill="C0C0C0"/>
            <w:vAlign w:val="center"/>
          </w:tcPr>
          <w:p w14:paraId="08C965A9" w14:textId="77777777" w:rsidR="00515200" w:rsidRPr="00B90175" w:rsidRDefault="00515200" w:rsidP="00E13ECA">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Сипаттама</w:t>
            </w:r>
          </w:p>
        </w:tc>
        <w:tc>
          <w:tcPr>
            <w:tcW w:w="1559" w:type="dxa"/>
            <w:tcBorders>
              <w:top w:val="single" w:sz="4" w:space="0" w:color="auto"/>
              <w:left w:val="single" w:sz="4" w:space="0" w:color="auto"/>
              <w:bottom w:val="single" w:sz="4" w:space="0" w:color="auto"/>
              <w:right w:val="single" w:sz="4" w:space="0" w:color="auto"/>
            </w:tcBorders>
            <w:shd w:val="clear" w:color="auto" w:fill="C0C0C0"/>
            <w:vAlign w:val="center"/>
          </w:tcPr>
          <w:p w14:paraId="314DC25D" w14:textId="41471CD2" w:rsidR="00515200" w:rsidRPr="00B90175" w:rsidRDefault="001D5998" w:rsidP="00E13ECA">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 xml:space="preserve">Өлшем бірлігі </w:t>
            </w:r>
          </w:p>
          <w:p w14:paraId="0F262595" w14:textId="77777777" w:rsidR="00515200" w:rsidRPr="00B90175" w:rsidRDefault="00515200" w:rsidP="00E13ECA">
            <w:pPr>
              <w:pStyle w:val="TableHead"/>
              <w:widowControl w:val="0"/>
              <w:tabs>
                <w:tab w:val="clear" w:pos="851"/>
                <w:tab w:val="left" w:pos="0"/>
              </w:tabs>
              <w:suppressAutoHyphens/>
              <w:outlineLvl w:val="0"/>
              <w:rPr>
                <w:rFonts w:ascii="Times New Roman" w:hAnsi="Times New Roman"/>
                <w:b w:val="0"/>
                <w:sz w:val="24"/>
                <w:szCs w:val="24"/>
                <w:lang w:val="ru-RU"/>
              </w:rPr>
            </w:pPr>
          </w:p>
        </w:tc>
        <w:tc>
          <w:tcPr>
            <w:tcW w:w="1559" w:type="dxa"/>
            <w:tcBorders>
              <w:top w:val="single" w:sz="4" w:space="0" w:color="auto"/>
              <w:left w:val="single" w:sz="4" w:space="0" w:color="auto"/>
              <w:bottom w:val="single" w:sz="4" w:space="0" w:color="auto"/>
              <w:right w:val="single" w:sz="4" w:space="0" w:color="auto"/>
            </w:tcBorders>
            <w:shd w:val="clear" w:color="auto" w:fill="C0C0C0"/>
            <w:vAlign w:val="center"/>
          </w:tcPr>
          <w:p w14:paraId="457C76A8" w14:textId="30BF01D8" w:rsidR="00515200" w:rsidRPr="00B90175" w:rsidRDefault="001D5998" w:rsidP="00E13ECA">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Қызмет бағасы</w:t>
            </w:r>
            <w:r w:rsidR="00515200">
              <w:rPr>
                <w:rFonts w:ascii="Times New Roman" w:hAnsi="Times New Roman"/>
                <w:b w:val="0"/>
                <w:sz w:val="24"/>
                <w:szCs w:val="24"/>
                <w:lang w:val="ru-RU"/>
              </w:rPr>
              <w:t>,</w:t>
            </w:r>
          </w:p>
          <w:p w14:paraId="52E0E758" w14:textId="77777777" w:rsidR="00515200" w:rsidRPr="00B90175" w:rsidRDefault="00515200" w:rsidP="00E13ECA">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ҚР теңгесі</w:t>
            </w:r>
          </w:p>
        </w:tc>
        <w:tc>
          <w:tcPr>
            <w:tcW w:w="2126" w:type="dxa"/>
            <w:tcBorders>
              <w:top w:val="single" w:sz="4" w:space="0" w:color="auto"/>
              <w:left w:val="single" w:sz="4" w:space="0" w:color="auto"/>
              <w:bottom w:val="single" w:sz="4" w:space="0" w:color="auto"/>
              <w:right w:val="single" w:sz="4" w:space="0" w:color="auto"/>
            </w:tcBorders>
            <w:shd w:val="clear" w:color="auto" w:fill="C0C0C0"/>
            <w:vAlign w:val="center"/>
          </w:tcPr>
          <w:p w14:paraId="1917EC6B" w14:textId="6DC6DC5D" w:rsidR="00515200" w:rsidRPr="00B90175" w:rsidRDefault="001D5998" w:rsidP="00E13ECA">
            <w:pPr>
              <w:pStyle w:val="TableHead"/>
              <w:tabs>
                <w:tab w:val="clear" w:pos="851"/>
                <w:tab w:val="left" w:pos="0"/>
              </w:tabs>
              <w:suppressAutoHyphens/>
              <w:rPr>
                <w:rFonts w:ascii="Times New Roman" w:hAnsi="Times New Roman"/>
                <w:b w:val="0"/>
                <w:sz w:val="24"/>
                <w:szCs w:val="24"/>
                <w:lang w:val="ru-RU"/>
              </w:rPr>
            </w:pPr>
            <w:r>
              <w:rPr>
                <w:rFonts w:ascii="Times New Roman" w:hAnsi="Times New Roman"/>
                <w:b w:val="0"/>
                <w:sz w:val="24"/>
                <w:szCs w:val="24"/>
                <w:lang w:val="ru-RU"/>
              </w:rPr>
              <w:t>Жалпы құнынан пайызы (</w:t>
            </w:r>
            <w:r>
              <w:rPr>
                <w:rFonts w:ascii="Times New Roman" w:hAnsi="Times New Roman"/>
                <w:b w:val="0"/>
                <w:sz w:val="24"/>
                <w:szCs w:val="24"/>
                <w:lang w:val="kk-KZ"/>
              </w:rPr>
              <w:t>тендер үшін</w:t>
            </w:r>
            <w:r>
              <w:rPr>
                <w:rFonts w:ascii="Times New Roman" w:hAnsi="Times New Roman"/>
                <w:b w:val="0"/>
                <w:sz w:val="24"/>
                <w:szCs w:val="24"/>
                <w:lang w:val="ru-RU"/>
              </w:rPr>
              <w:t>)</w:t>
            </w:r>
          </w:p>
        </w:tc>
      </w:tr>
      <w:tr w:rsidR="00515200" w:rsidRPr="00B90175" w14:paraId="15949055" w14:textId="77777777" w:rsidTr="00E13ECA">
        <w:trPr>
          <w:trHeight w:val="693"/>
        </w:trPr>
        <w:tc>
          <w:tcPr>
            <w:tcW w:w="567" w:type="dxa"/>
            <w:tcBorders>
              <w:top w:val="single" w:sz="4" w:space="0" w:color="auto"/>
              <w:left w:val="single" w:sz="4" w:space="0" w:color="auto"/>
              <w:bottom w:val="single" w:sz="4" w:space="0" w:color="auto"/>
              <w:right w:val="single" w:sz="4" w:space="0" w:color="auto"/>
            </w:tcBorders>
          </w:tcPr>
          <w:p w14:paraId="2C0342A6" w14:textId="77777777" w:rsidR="00515200" w:rsidRPr="00B90175" w:rsidRDefault="00515200" w:rsidP="00E13ECA">
            <w:pPr>
              <w:pStyle w:val="TableN"/>
              <w:tabs>
                <w:tab w:val="clear" w:pos="851"/>
                <w:tab w:val="left" w:pos="0"/>
              </w:tabs>
              <w:suppressAutoHyphens/>
              <w:rPr>
                <w:rFonts w:ascii="Times New Roman" w:hAnsi="Times New Roman"/>
                <w:sz w:val="24"/>
                <w:szCs w:val="24"/>
                <w:lang w:val="ru-RU"/>
              </w:rPr>
            </w:pPr>
            <w:r w:rsidRPr="0027455D">
              <w:rPr>
                <w:rFonts w:ascii="Times New Roman" w:hAnsi="Times New Roman"/>
                <w:sz w:val="24"/>
                <w:szCs w:val="24"/>
                <w:lang w:val="ru-RU"/>
              </w:rPr>
              <w:t>1</w:t>
            </w:r>
          </w:p>
        </w:tc>
        <w:tc>
          <w:tcPr>
            <w:tcW w:w="3828" w:type="dxa"/>
            <w:tcBorders>
              <w:top w:val="single" w:sz="4" w:space="0" w:color="auto"/>
              <w:left w:val="single" w:sz="4" w:space="0" w:color="auto"/>
              <w:bottom w:val="single" w:sz="4" w:space="0" w:color="auto"/>
              <w:right w:val="single" w:sz="4" w:space="0" w:color="auto"/>
            </w:tcBorders>
          </w:tcPr>
          <w:p w14:paraId="1420A4F0" w14:textId="77777777" w:rsidR="00515200" w:rsidRPr="00B90175" w:rsidRDefault="00515200" w:rsidP="00E13ECA">
            <w:pPr>
              <w:widowControl w:val="0"/>
              <w:tabs>
                <w:tab w:val="left" w:pos="0"/>
              </w:tabs>
              <w:suppressAutoHyphens/>
              <w:ind w:left="0" w:firstLine="0"/>
              <w:rPr>
                <w:rFonts w:ascii="Times New Roman" w:hAnsi="Times New Roman"/>
                <w:sz w:val="24"/>
                <w:szCs w:val="24"/>
                <w:lang w:val="ru-RU"/>
              </w:rPr>
            </w:pPr>
            <w:r w:rsidRPr="0027455D">
              <w:rPr>
                <w:rFonts w:ascii="Times New Roman" w:hAnsi="Times New Roman"/>
                <w:sz w:val="24"/>
                <w:szCs w:val="24"/>
                <w:lang w:val="ru-RU"/>
              </w:rPr>
              <w:t xml:space="preserve">Мердігердің бүкіл жабдығын  </w:t>
            </w:r>
          </w:p>
          <w:p w14:paraId="43643B5E" w14:textId="33E84E19" w:rsidR="00515200" w:rsidRPr="00B90175" w:rsidRDefault="00515200" w:rsidP="00E13ECA">
            <w:pPr>
              <w:widowControl w:val="0"/>
              <w:tabs>
                <w:tab w:val="left" w:pos="0"/>
              </w:tabs>
              <w:suppressAutoHyphens/>
              <w:ind w:left="0" w:firstLine="0"/>
              <w:rPr>
                <w:rFonts w:ascii="Times New Roman" w:hAnsi="Times New Roman"/>
                <w:sz w:val="24"/>
                <w:szCs w:val="24"/>
                <w:lang w:val="ru-RU"/>
              </w:rPr>
            </w:pPr>
            <w:r w:rsidRPr="0027455D">
              <w:rPr>
                <w:rFonts w:ascii="Times New Roman" w:hAnsi="Times New Roman"/>
                <w:sz w:val="24"/>
                <w:szCs w:val="24"/>
                <w:lang w:val="en-US"/>
              </w:rPr>
              <w:t>Z</w:t>
            </w:r>
            <w:r w:rsidRPr="0027455D">
              <w:rPr>
                <w:rFonts w:ascii="Times New Roman" w:hAnsi="Times New Roman"/>
                <w:sz w:val="24"/>
                <w:szCs w:val="24"/>
                <w:lang w:val="ru-RU"/>
              </w:rPr>
              <w:t>Т-</w:t>
            </w:r>
            <w:r w:rsidR="001D5998">
              <w:rPr>
                <w:rFonts w:ascii="Times New Roman" w:hAnsi="Times New Roman"/>
                <w:sz w:val="24"/>
                <w:szCs w:val="24"/>
                <w:lang w:val="ru-RU"/>
              </w:rPr>
              <w:t>2</w:t>
            </w:r>
            <w:r w:rsidRPr="0027455D">
              <w:rPr>
                <w:rFonts w:ascii="Times New Roman" w:hAnsi="Times New Roman"/>
                <w:sz w:val="24"/>
                <w:szCs w:val="24"/>
                <w:lang w:val="ru-RU"/>
              </w:rPr>
              <w:t xml:space="preserve"> ұңғымаға жұмылдыру</w:t>
            </w:r>
            <w:r w:rsidR="001D5998">
              <w:rPr>
                <w:rFonts w:ascii="Times New Roman" w:hAnsi="Times New Roman"/>
                <w:sz w:val="24"/>
                <w:szCs w:val="24"/>
                <w:lang w:val="ru-RU"/>
              </w:rPr>
              <w:t xml:space="preserve">, Тапсырысшы белгілегіен </w:t>
            </w:r>
            <w:r w:rsidR="001D5998" w:rsidRPr="0027455D">
              <w:rPr>
                <w:rFonts w:ascii="Times New Roman" w:hAnsi="Times New Roman"/>
                <w:sz w:val="24"/>
                <w:szCs w:val="24"/>
                <w:lang w:val="ru-RU" w:eastAsia="ko-KR"/>
              </w:rPr>
              <w:t>ББҚ-дағы Мердігердің  жабдығын іске қосу-қалыпты күйге келтіру</w:t>
            </w:r>
            <w:r w:rsidR="001D5998">
              <w:rPr>
                <w:rFonts w:ascii="Times New Roman" w:hAnsi="Times New Roman"/>
                <w:sz w:val="24"/>
                <w:szCs w:val="24"/>
                <w:lang w:val="ru-RU" w:eastAsia="ko-KR"/>
              </w:rPr>
              <w:t>ді қоса алғанда</w:t>
            </w:r>
            <w:r w:rsidRPr="0027455D">
              <w:rPr>
                <w:rFonts w:ascii="Times New Roman" w:hAnsi="Times New Roman"/>
                <w:sz w:val="24"/>
                <w:szCs w:val="24"/>
                <w:lang w:val="ru-RU"/>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7746571E" w14:textId="0C54FFDC" w:rsidR="00515200" w:rsidRPr="00B90175" w:rsidRDefault="001D5998" w:rsidP="00E13ECA">
            <w:pPr>
              <w:pStyle w:val="ab"/>
              <w:tabs>
                <w:tab w:val="left" w:pos="0"/>
              </w:tabs>
              <w:suppressAutoHyphens/>
              <w:spacing w:after="0"/>
              <w:jc w:val="center"/>
              <w:rPr>
                <w:rFonts w:ascii="Times New Roman" w:hAnsi="Times New Roman"/>
                <w:sz w:val="24"/>
                <w:szCs w:val="24"/>
                <w:lang w:val="ru-RU"/>
              </w:rPr>
            </w:pPr>
            <w:r>
              <w:rPr>
                <w:rFonts w:ascii="Times New Roman" w:hAnsi="Times New Roman"/>
                <w:sz w:val="24"/>
                <w:szCs w:val="24"/>
                <w:lang w:val="ru-RU"/>
              </w:rPr>
              <w:t>Қызмет</w:t>
            </w:r>
          </w:p>
        </w:tc>
        <w:tc>
          <w:tcPr>
            <w:tcW w:w="1559" w:type="dxa"/>
            <w:tcBorders>
              <w:top w:val="single" w:sz="4" w:space="0" w:color="auto"/>
              <w:left w:val="single" w:sz="4" w:space="0" w:color="auto"/>
              <w:bottom w:val="single" w:sz="4" w:space="0" w:color="auto"/>
              <w:right w:val="single" w:sz="4" w:space="0" w:color="auto"/>
            </w:tcBorders>
          </w:tcPr>
          <w:p w14:paraId="60890F29" w14:textId="77777777" w:rsidR="00515200" w:rsidRPr="00B90175" w:rsidRDefault="00515200" w:rsidP="00E13ECA">
            <w:pPr>
              <w:pStyle w:val="ab"/>
              <w:widowControl w:val="0"/>
              <w:tabs>
                <w:tab w:val="left" w:pos="0"/>
              </w:tabs>
              <w:suppressAutoHyphens/>
              <w:spacing w:after="0"/>
              <w:outlineLvl w:val="0"/>
              <w:rPr>
                <w:rFonts w:ascii="Times New Roman" w:hAnsi="Times New Roman"/>
                <w:sz w:val="24"/>
                <w:szCs w:val="24"/>
                <w:lang w:val="ru-RU" w:eastAsia="en-US"/>
              </w:rPr>
            </w:pPr>
          </w:p>
          <w:p w14:paraId="05177C14" w14:textId="7208F13E" w:rsidR="00515200" w:rsidRPr="00B90175" w:rsidRDefault="00515200" w:rsidP="00E13ECA">
            <w:pPr>
              <w:pStyle w:val="ab"/>
              <w:widowControl w:val="0"/>
              <w:tabs>
                <w:tab w:val="left" w:pos="0"/>
              </w:tabs>
              <w:suppressAutoHyphens/>
              <w:spacing w:after="0"/>
              <w:jc w:val="center"/>
              <w:outlineLvl w:val="0"/>
              <w:rPr>
                <w:rFonts w:ascii="Times New Roman" w:hAnsi="Times New Roman"/>
                <w:b/>
                <w:sz w:val="24"/>
                <w:szCs w:val="24"/>
                <w:lang w:val="ru-RU"/>
              </w:rPr>
            </w:pPr>
          </w:p>
        </w:tc>
        <w:tc>
          <w:tcPr>
            <w:tcW w:w="2126" w:type="dxa"/>
            <w:tcBorders>
              <w:top w:val="single" w:sz="4" w:space="0" w:color="auto"/>
              <w:left w:val="single" w:sz="4" w:space="0" w:color="auto"/>
              <w:bottom w:val="single" w:sz="4" w:space="0" w:color="auto"/>
              <w:right w:val="single" w:sz="4" w:space="0" w:color="auto"/>
            </w:tcBorders>
          </w:tcPr>
          <w:p w14:paraId="1D6DBA66" w14:textId="172CDFDF" w:rsidR="00515200" w:rsidRPr="00B90175" w:rsidRDefault="001D5998" w:rsidP="00E13ECA">
            <w:pPr>
              <w:pStyle w:val="ab"/>
              <w:widowControl w:val="0"/>
              <w:tabs>
                <w:tab w:val="left" w:pos="0"/>
              </w:tabs>
              <w:suppressAutoHyphens/>
              <w:spacing w:after="0"/>
              <w:jc w:val="center"/>
              <w:outlineLvl w:val="0"/>
              <w:rPr>
                <w:rFonts w:ascii="Times New Roman" w:hAnsi="Times New Roman"/>
                <w:sz w:val="24"/>
                <w:szCs w:val="24"/>
                <w:lang w:val="ru-RU"/>
              </w:rPr>
            </w:pPr>
            <w:r>
              <w:rPr>
                <w:rFonts w:ascii="Times New Roman" w:hAnsi="Times New Roman"/>
                <w:sz w:val="24"/>
                <w:szCs w:val="24"/>
                <w:lang w:val="ru-RU"/>
              </w:rPr>
              <w:t>10%</w:t>
            </w:r>
          </w:p>
        </w:tc>
      </w:tr>
      <w:tr w:rsidR="00515200" w:rsidRPr="00B90175" w14:paraId="5D65600D" w14:textId="77777777" w:rsidTr="00E13ECA">
        <w:trPr>
          <w:trHeight w:val="829"/>
        </w:trPr>
        <w:tc>
          <w:tcPr>
            <w:tcW w:w="567" w:type="dxa"/>
            <w:tcBorders>
              <w:top w:val="single" w:sz="4" w:space="0" w:color="auto"/>
              <w:left w:val="single" w:sz="4" w:space="0" w:color="auto"/>
              <w:bottom w:val="single" w:sz="4" w:space="0" w:color="auto"/>
              <w:right w:val="single" w:sz="4" w:space="0" w:color="auto"/>
            </w:tcBorders>
          </w:tcPr>
          <w:p w14:paraId="7F71C5F9" w14:textId="77777777" w:rsidR="00515200" w:rsidRPr="00B90175" w:rsidRDefault="00515200" w:rsidP="00E13ECA">
            <w:pPr>
              <w:pStyle w:val="TableN"/>
              <w:tabs>
                <w:tab w:val="clear" w:pos="851"/>
                <w:tab w:val="left" w:pos="0"/>
              </w:tabs>
              <w:suppressAutoHyphens/>
              <w:rPr>
                <w:rFonts w:ascii="Times New Roman" w:hAnsi="Times New Roman"/>
                <w:sz w:val="24"/>
                <w:szCs w:val="24"/>
                <w:lang w:val="ru-RU"/>
              </w:rPr>
            </w:pPr>
            <w:r w:rsidRPr="0027455D">
              <w:rPr>
                <w:rFonts w:ascii="Times New Roman" w:hAnsi="Times New Roman"/>
                <w:sz w:val="24"/>
                <w:szCs w:val="24"/>
                <w:lang w:val="ru-RU"/>
              </w:rPr>
              <w:t>2</w:t>
            </w:r>
          </w:p>
        </w:tc>
        <w:tc>
          <w:tcPr>
            <w:tcW w:w="3828" w:type="dxa"/>
            <w:tcBorders>
              <w:top w:val="single" w:sz="4" w:space="0" w:color="auto"/>
              <w:left w:val="single" w:sz="4" w:space="0" w:color="auto"/>
              <w:bottom w:val="single" w:sz="4" w:space="0" w:color="auto"/>
              <w:right w:val="single" w:sz="4" w:space="0" w:color="auto"/>
            </w:tcBorders>
          </w:tcPr>
          <w:p w14:paraId="4AC4CB08" w14:textId="1545354F" w:rsidR="00515200" w:rsidRPr="00B90175" w:rsidRDefault="00515200" w:rsidP="00E13ECA">
            <w:pPr>
              <w:widowControl w:val="0"/>
              <w:tabs>
                <w:tab w:val="left" w:pos="0"/>
              </w:tabs>
              <w:suppressAutoHyphens/>
              <w:ind w:left="0" w:firstLine="0"/>
              <w:rPr>
                <w:rFonts w:ascii="Times New Roman" w:hAnsi="Times New Roman"/>
                <w:sz w:val="24"/>
                <w:szCs w:val="24"/>
                <w:lang w:val="ru-RU"/>
              </w:rPr>
            </w:pPr>
            <w:r w:rsidRPr="0027455D">
              <w:rPr>
                <w:rFonts w:ascii="Times New Roman" w:hAnsi="Times New Roman"/>
                <w:sz w:val="24"/>
                <w:szCs w:val="24"/>
                <w:lang w:val="ru-RU"/>
              </w:rPr>
              <w:t xml:space="preserve">Мердігердің бүкіл жабдығын  </w:t>
            </w:r>
            <w:r w:rsidRPr="0027455D">
              <w:rPr>
                <w:rFonts w:ascii="Times New Roman" w:hAnsi="Times New Roman"/>
                <w:sz w:val="24"/>
                <w:szCs w:val="24"/>
                <w:lang w:val="en-US"/>
              </w:rPr>
              <w:t>Z</w:t>
            </w:r>
            <w:r w:rsidRPr="0027455D">
              <w:rPr>
                <w:rFonts w:ascii="Times New Roman" w:hAnsi="Times New Roman"/>
                <w:sz w:val="24"/>
                <w:szCs w:val="24"/>
                <w:lang w:val="ru-RU"/>
              </w:rPr>
              <w:t>Т-</w:t>
            </w:r>
            <w:r w:rsidR="001D5998">
              <w:rPr>
                <w:rFonts w:ascii="Times New Roman" w:hAnsi="Times New Roman"/>
                <w:sz w:val="24"/>
                <w:szCs w:val="24"/>
                <w:lang w:val="ru-RU"/>
              </w:rPr>
              <w:t>2</w:t>
            </w:r>
            <w:r w:rsidRPr="0027455D">
              <w:rPr>
                <w:rFonts w:ascii="Times New Roman" w:hAnsi="Times New Roman"/>
                <w:sz w:val="24"/>
                <w:szCs w:val="24"/>
                <w:lang w:val="ru-RU"/>
              </w:rPr>
              <w:t xml:space="preserve"> ұңғымасынан кері жұмылдыру үшін біржолғы төлем</w:t>
            </w:r>
          </w:p>
        </w:tc>
        <w:tc>
          <w:tcPr>
            <w:tcW w:w="1559" w:type="dxa"/>
            <w:tcBorders>
              <w:top w:val="single" w:sz="4" w:space="0" w:color="auto"/>
              <w:left w:val="single" w:sz="4" w:space="0" w:color="auto"/>
              <w:bottom w:val="single" w:sz="4" w:space="0" w:color="auto"/>
              <w:right w:val="single" w:sz="4" w:space="0" w:color="auto"/>
            </w:tcBorders>
            <w:vAlign w:val="center"/>
          </w:tcPr>
          <w:p w14:paraId="7AADC932" w14:textId="705E3315" w:rsidR="00515200" w:rsidRPr="00B90175" w:rsidRDefault="001D5998" w:rsidP="00E13ECA">
            <w:pPr>
              <w:pStyle w:val="ab"/>
              <w:tabs>
                <w:tab w:val="left" w:pos="0"/>
              </w:tabs>
              <w:suppressAutoHyphens/>
              <w:spacing w:after="0"/>
              <w:jc w:val="center"/>
              <w:rPr>
                <w:rFonts w:ascii="Times New Roman" w:hAnsi="Times New Roman"/>
                <w:sz w:val="24"/>
                <w:szCs w:val="24"/>
                <w:lang w:val="ru-RU"/>
              </w:rPr>
            </w:pPr>
            <w:r>
              <w:rPr>
                <w:rFonts w:ascii="Times New Roman" w:hAnsi="Times New Roman"/>
                <w:sz w:val="24"/>
                <w:szCs w:val="24"/>
                <w:lang w:val="ru-RU"/>
              </w:rPr>
              <w:t>Қызмет</w:t>
            </w:r>
          </w:p>
        </w:tc>
        <w:tc>
          <w:tcPr>
            <w:tcW w:w="1559" w:type="dxa"/>
            <w:tcBorders>
              <w:top w:val="single" w:sz="4" w:space="0" w:color="auto"/>
              <w:left w:val="single" w:sz="4" w:space="0" w:color="auto"/>
              <w:bottom w:val="single" w:sz="4" w:space="0" w:color="auto"/>
              <w:right w:val="single" w:sz="4" w:space="0" w:color="auto"/>
            </w:tcBorders>
          </w:tcPr>
          <w:p w14:paraId="780C7474" w14:textId="77777777" w:rsidR="00515200" w:rsidRPr="00B90175" w:rsidRDefault="00515200" w:rsidP="00E13ECA">
            <w:pPr>
              <w:pStyle w:val="ab"/>
              <w:widowControl w:val="0"/>
              <w:tabs>
                <w:tab w:val="left" w:pos="0"/>
              </w:tabs>
              <w:suppressAutoHyphens/>
              <w:spacing w:after="0"/>
              <w:outlineLvl w:val="0"/>
              <w:rPr>
                <w:rFonts w:ascii="Times New Roman" w:hAnsi="Times New Roman"/>
                <w:sz w:val="24"/>
                <w:szCs w:val="24"/>
                <w:lang w:val="ru-RU" w:eastAsia="en-US"/>
              </w:rPr>
            </w:pPr>
          </w:p>
          <w:p w14:paraId="10DC788F" w14:textId="26E9075A" w:rsidR="00515200" w:rsidRPr="00B90175" w:rsidRDefault="001D5998" w:rsidP="00E13ECA">
            <w:pPr>
              <w:pStyle w:val="ab"/>
              <w:widowControl w:val="0"/>
              <w:tabs>
                <w:tab w:val="left" w:pos="0"/>
              </w:tabs>
              <w:suppressAutoHyphens/>
              <w:spacing w:after="0"/>
              <w:jc w:val="center"/>
              <w:outlineLvl w:val="0"/>
              <w:rPr>
                <w:rFonts w:ascii="Times New Roman" w:hAnsi="Times New Roman"/>
                <w:sz w:val="24"/>
                <w:szCs w:val="24"/>
                <w:lang w:val="ru-RU"/>
              </w:rPr>
            </w:pPr>
            <w:r>
              <w:rPr>
                <w:rFonts w:ascii="Times New Roman" w:hAnsi="Times New Roman"/>
                <w:sz w:val="24"/>
                <w:szCs w:val="24"/>
                <w:lang w:val="ru-RU" w:eastAsia="en-US"/>
              </w:rPr>
              <w:t>-</w:t>
            </w:r>
          </w:p>
        </w:tc>
        <w:tc>
          <w:tcPr>
            <w:tcW w:w="2126" w:type="dxa"/>
            <w:tcBorders>
              <w:top w:val="single" w:sz="4" w:space="0" w:color="auto"/>
              <w:left w:val="single" w:sz="4" w:space="0" w:color="auto"/>
              <w:bottom w:val="single" w:sz="4" w:space="0" w:color="auto"/>
              <w:right w:val="single" w:sz="4" w:space="0" w:color="auto"/>
            </w:tcBorders>
          </w:tcPr>
          <w:p w14:paraId="1337C3F6" w14:textId="4DE36A69" w:rsidR="00515200" w:rsidRPr="00B90175" w:rsidRDefault="00CA54D3" w:rsidP="00E13ECA">
            <w:pPr>
              <w:pStyle w:val="ab"/>
              <w:widowControl w:val="0"/>
              <w:tabs>
                <w:tab w:val="left" w:pos="0"/>
              </w:tabs>
              <w:suppressAutoHyphens/>
              <w:spacing w:after="0"/>
              <w:jc w:val="center"/>
              <w:outlineLvl w:val="0"/>
              <w:rPr>
                <w:rFonts w:ascii="Times New Roman" w:hAnsi="Times New Roman"/>
                <w:sz w:val="24"/>
                <w:szCs w:val="24"/>
                <w:lang w:val="ru-RU"/>
              </w:rPr>
            </w:pPr>
            <w:r>
              <w:rPr>
                <w:rFonts w:ascii="Times New Roman" w:hAnsi="Times New Roman"/>
                <w:sz w:val="24"/>
                <w:szCs w:val="24"/>
                <w:lang w:val="ru-RU"/>
              </w:rPr>
              <w:t>5</w:t>
            </w:r>
            <w:r w:rsidR="001D5998">
              <w:rPr>
                <w:rFonts w:ascii="Times New Roman" w:hAnsi="Times New Roman"/>
                <w:sz w:val="24"/>
                <w:szCs w:val="24"/>
                <w:lang w:val="ru-RU"/>
              </w:rPr>
              <w:t>%</w:t>
            </w:r>
          </w:p>
        </w:tc>
      </w:tr>
      <w:tr w:rsidR="00515200" w:rsidRPr="00B90175" w14:paraId="41E39C47" w14:textId="77777777" w:rsidTr="00E13ECA">
        <w:trPr>
          <w:trHeight w:val="329"/>
        </w:trPr>
        <w:tc>
          <w:tcPr>
            <w:tcW w:w="567" w:type="dxa"/>
            <w:tcBorders>
              <w:top w:val="single" w:sz="4" w:space="0" w:color="auto"/>
              <w:left w:val="single" w:sz="4" w:space="0" w:color="auto"/>
              <w:bottom w:val="single" w:sz="4" w:space="0" w:color="auto"/>
              <w:right w:val="single" w:sz="4" w:space="0" w:color="auto"/>
            </w:tcBorders>
          </w:tcPr>
          <w:p w14:paraId="1522A898" w14:textId="77777777" w:rsidR="00515200" w:rsidRPr="00B90175" w:rsidRDefault="00515200" w:rsidP="00E13ECA">
            <w:pPr>
              <w:pStyle w:val="ab"/>
              <w:tabs>
                <w:tab w:val="left" w:pos="0"/>
              </w:tabs>
              <w:suppressAutoHyphens/>
              <w:spacing w:after="0"/>
              <w:rPr>
                <w:rFonts w:ascii="Times New Roman" w:hAnsi="Times New Roman"/>
                <w:sz w:val="24"/>
                <w:szCs w:val="24"/>
                <w:lang w:val="ru-RU"/>
              </w:rPr>
            </w:pPr>
            <w:r w:rsidRPr="0027455D">
              <w:rPr>
                <w:rFonts w:ascii="Times New Roman" w:hAnsi="Times New Roman"/>
                <w:sz w:val="24"/>
                <w:szCs w:val="24"/>
                <w:lang w:val="ru-RU"/>
              </w:rPr>
              <w:t>3</w:t>
            </w:r>
          </w:p>
        </w:tc>
        <w:tc>
          <w:tcPr>
            <w:tcW w:w="3828" w:type="dxa"/>
            <w:tcBorders>
              <w:top w:val="single" w:sz="4" w:space="0" w:color="auto"/>
              <w:left w:val="single" w:sz="4" w:space="0" w:color="auto"/>
              <w:bottom w:val="single" w:sz="4" w:space="0" w:color="auto"/>
              <w:right w:val="single" w:sz="4" w:space="0" w:color="auto"/>
            </w:tcBorders>
          </w:tcPr>
          <w:p w14:paraId="6DAA88D6" w14:textId="7F3079DA" w:rsidR="00515200" w:rsidRPr="00B90175" w:rsidRDefault="00515200" w:rsidP="00E13ECA">
            <w:pPr>
              <w:widowControl w:val="0"/>
              <w:tabs>
                <w:tab w:val="left" w:pos="0"/>
              </w:tabs>
              <w:suppressAutoHyphens/>
              <w:ind w:left="0" w:firstLine="0"/>
              <w:rPr>
                <w:rFonts w:ascii="Times New Roman" w:hAnsi="Times New Roman"/>
                <w:sz w:val="24"/>
                <w:szCs w:val="24"/>
                <w:lang w:val="ru-RU"/>
              </w:rPr>
            </w:pPr>
            <w:r w:rsidRPr="0027455D">
              <w:rPr>
                <w:rFonts w:ascii="Times New Roman" w:hAnsi="Times New Roman"/>
                <w:sz w:val="24"/>
                <w:szCs w:val="24"/>
                <w:lang w:val="ru-RU"/>
              </w:rPr>
              <w:t>Газ каротажы қондырғысы</w:t>
            </w:r>
            <w:r w:rsidR="001D5998">
              <w:rPr>
                <w:rFonts w:ascii="Times New Roman" w:hAnsi="Times New Roman"/>
                <w:sz w:val="24"/>
                <w:szCs w:val="24"/>
                <w:lang w:val="ru-RU"/>
              </w:rPr>
              <w:t>*</w:t>
            </w:r>
            <w:r w:rsidRPr="0027455D">
              <w:rPr>
                <w:rFonts w:ascii="Times New Roman" w:hAnsi="Times New Roman"/>
                <w:sz w:val="24"/>
                <w:szCs w:val="24"/>
                <w:lang w:val="ru-RU"/>
              </w:rPr>
              <w:t xml:space="preserve"> </w:t>
            </w:r>
          </w:p>
        </w:tc>
        <w:tc>
          <w:tcPr>
            <w:tcW w:w="1559" w:type="dxa"/>
            <w:tcBorders>
              <w:top w:val="single" w:sz="4" w:space="0" w:color="auto"/>
              <w:left w:val="single" w:sz="4" w:space="0" w:color="auto"/>
              <w:bottom w:val="single" w:sz="4" w:space="0" w:color="auto"/>
              <w:right w:val="single" w:sz="4" w:space="0" w:color="auto"/>
            </w:tcBorders>
            <w:vAlign w:val="center"/>
          </w:tcPr>
          <w:p w14:paraId="42506DBB" w14:textId="2118634C" w:rsidR="00515200" w:rsidRPr="001D5998" w:rsidRDefault="001D5998" w:rsidP="00E13ECA">
            <w:pPr>
              <w:tabs>
                <w:tab w:val="clear" w:pos="1080"/>
                <w:tab w:val="left" w:pos="0"/>
              </w:tabs>
              <w:suppressAutoHyphens/>
              <w:spacing w:line="240" w:lineRule="auto"/>
              <w:ind w:left="0" w:firstLine="0"/>
              <w:jc w:val="center"/>
              <w:rPr>
                <w:rFonts w:ascii="Times New Roman" w:hAnsi="Times New Roman"/>
                <w:sz w:val="24"/>
                <w:szCs w:val="24"/>
                <w:lang w:val="ru-RU"/>
              </w:rPr>
            </w:pPr>
            <w:r>
              <w:rPr>
                <w:rFonts w:ascii="Times New Roman" w:hAnsi="Times New Roman"/>
                <w:sz w:val="24"/>
                <w:szCs w:val="24"/>
                <w:lang w:val="ru-RU"/>
              </w:rPr>
              <w:t>-</w:t>
            </w:r>
            <w:r>
              <w:rPr>
                <w:rFonts w:ascii="Times New Roman" w:hAnsi="Times New Roman"/>
                <w:sz w:val="24"/>
                <w:szCs w:val="24"/>
                <w:lang w:val="kk-KZ"/>
              </w:rPr>
              <w:t xml:space="preserve">қызмет күніне </w:t>
            </w:r>
            <w:r>
              <w:rPr>
                <w:rFonts w:ascii="Times New Roman" w:hAnsi="Times New Roman"/>
                <w:sz w:val="24"/>
                <w:szCs w:val="24"/>
                <w:lang w:val="ru-RU"/>
              </w:rPr>
              <w:t>(</w:t>
            </w:r>
            <w:r>
              <w:rPr>
                <w:rFonts w:ascii="Times New Roman" w:hAnsi="Times New Roman"/>
                <w:sz w:val="24"/>
                <w:szCs w:val="24"/>
                <w:lang w:val="kk-KZ"/>
              </w:rPr>
              <w:t>тәуләктәк мөлшерлеме</w:t>
            </w:r>
            <w:r>
              <w:rPr>
                <w:rFonts w:ascii="Times New Roman" w:hAnsi="Times New Roman"/>
                <w:sz w:val="24"/>
                <w:szCs w:val="24"/>
                <w:lang w:val="ru-RU"/>
              </w:rPr>
              <w:t>)</w:t>
            </w:r>
          </w:p>
        </w:tc>
        <w:tc>
          <w:tcPr>
            <w:tcW w:w="1559" w:type="dxa"/>
            <w:tcBorders>
              <w:top w:val="single" w:sz="4" w:space="0" w:color="auto"/>
              <w:left w:val="single" w:sz="4" w:space="0" w:color="auto"/>
              <w:bottom w:val="single" w:sz="4" w:space="0" w:color="auto"/>
              <w:right w:val="single" w:sz="4" w:space="0" w:color="auto"/>
            </w:tcBorders>
            <w:vAlign w:val="center"/>
          </w:tcPr>
          <w:p w14:paraId="228E7FAB" w14:textId="77777777" w:rsidR="00515200" w:rsidRPr="00B90175" w:rsidRDefault="00515200" w:rsidP="00E13ECA">
            <w:pPr>
              <w:pStyle w:val="ab"/>
              <w:tabs>
                <w:tab w:val="left" w:pos="0"/>
              </w:tabs>
              <w:suppressAutoHyphens/>
              <w:spacing w:after="0"/>
              <w:jc w:val="center"/>
              <w:rPr>
                <w:rFonts w:ascii="Times New Roman" w:hAnsi="Times New Roman"/>
                <w:sz w:val="24"/>
                <w:szCs w:val="24"/>
                <w:lang w:val="ru-RU"/>
              </w:rPr>
            </w:pPr>
            <w:r w:rsidRPr="0027455D">
              <w:rPr>
                <w:rFonts w:ascii="Times New Roman" w:hAnsi="Times New Roman"/>
                <w:sz w:val="24"/>
                <w:szCs w:val="24"/>
                <w:lang w:val="ru-RU"/>
              </w:rPr>
              <w:t>-</w:t>
            </w:r>
          </w:p>
        </w:tc>
        <w:tc>
          <w:tcPr>
            <w:tcW w:w="2126" w:type="dxa"/>
            <w:tcBorders>
              <w:top w:val="single" w:sz="4" w:space="0" w:color="auto"/>
              <w:left w:val="single" w:sz="4" w:space="0" w:color="auto"/>
              <w:bottom w:val="single" w:sz="4" w:space="0" w:color="auto"/>
              <w:right w:val="single" w:sz="4" w:space="0" w:color="auto"/>
            </w:tcBorders>
            <w:vAlign w:val="center"/>
          </w:tcPr>
          <w:p w14:paraId="4FC489B4" w14:textId="28761CC8" w:rsidR="00515200" w:rsidRPr="00B90175" w:rsidRDefault="00CA54D3" w:rsidP="00E13ECA">
            <w:pPr>
              <w:pStyle w:val="ab"/>
              <w:tabs>
                <w:tab w:val="left" w:pos="0"/>
              </w:tabs>
              <w:suppressAutoHyphens/>
              <w:spacing w:after="0"/>
              <w:jc w:val="center"/>
              <w:rPr>
                <w:rFonts w:ascii="Times New Roman" w:hAnsi="Times New Roman"/>
                <w:b/>
                <w:sz w:val="24"/>
                <w:szCs w:val="24"/>
                <w:lang w:val="ru-RU"/>
              </w:rPr>
            </w:pPr>
            <w:r>
              <w:rPr>
                <w:rFonts w:ascii="Times New Roman" w:hAnsi="Times New Roman"/>
                <w:b/>
                <w:sz w:val="24"/>
                <w:szCs w:val="24"/>
                <w:lang w:val="ru-RU"/>
              </w:rPr>
              <w:t>75</w:t>
            </w:r>
            <w:r w:rsidR="00E13ECA">
              <w:rPr>
                <w:rFonts w:ascii="Times New Roman" w:hAnsi="Times New Roman"/>
                <w:b/>
                <w:sz w:val="24"/>
                <w:szCs w:val="24"/>
                <w:lang w:val="ru-RU"/>
              </w:rPr>
              <w:t>%</w:t>
            </w:r>
          </w:p>
        </w:tc>
      </w:tr>
      <w:tr w:rsidR="001D5998" w:rsidRPr="00E13ECA" w14:paraId="48FCDDA4" w14:textId="77777777" w:rsidTr="001D5998">
        <w:trPr>
          <w:trHeight w:val="329"/>
        </w:trPr>
        <w:tc>
          <w:tcPr>
            <w:tcW w:w="567" w:type="dxa"/>
            <w:tcBorders>
              <w:top w:val="single" w:sz="4" w:space="0" w:color="auto"/>
              <w:left w:val="single" w:sz="4" w:space="0" w:color="auto"/>
              <w:bottom w:val="single" w:sz="4" w:space="0" w:color="auto"/>
              <w:right w:val="single" w:sz="4" w:space="0" w:color="auto"/>
            </w:tcBorders>
          </w:tcPr>
          <w:p w14:paraId="128C5522" w14:textId="27CFB5F8" w:rsidR="001D5998" w:rsidRPr="0027455D" w:rsidRDefault="001D5998" w:rsidP="001D5998">
            <w:pPr>
              <w:pStyle w:val="ab"/>
              <w:tabs>
                <w:tab w:val="left" w:pos="0"/>
              </w:tabs>
              <w:suppressAutoHyphens/>
              <w:spacing w:after="0"/>
              <w:rPr>
                <w:rFonts w:ascii="Times New Roman" w:hAnsi="Times New Roman"/>
                <w:sz w:val="24"/>
                <w:szCs w:val="24"/>
                <w:lang w:val="ru-RU"/>
              </w:rPr>
            </w:pPr>
            <w:r>
              <w:rPr>
                <w:rFonts w:ascii="Times New Roman" w:hAnsi="Times New Roman"/>
                <w:sz w:val="24"/>
                <w:szCs w:val="24"/>
                <w:lang w:val="ru-RU"/>
              </w:rPr>
              <w:t>4</w:t>
            </w:r>
          </w:p>
        </w:tc>
        <w:tc>
          <w:tcPr>
            <w:tcW w:w="3828" w:type="dxa"/>
            <w:tcBorders>
              <w:top w:val="single" w:sz="4" w:space="0" w:color="auto"/>
              <w:left w:val="single" w:sz="4" w:space="0" w:color="auto"/>
              <w:bottom w:val="single" w:sz="4" w:space="0" w:color="auto"/>
              <w:right w:val="single" w:sz="4" w:space="0" w:color="auto"/>
            </w:tcBorders>
          </w:tcPr>
          <w:p w14:paraId="2CAAC45B" w14:textId="1A5512C6" w:rsidR="001D5998" w:rsidRPr="0027455D" w:rsidRDefault="00E13ECA" w:rsidP="001D5998">
            <w:pPr>
              <w:widowControl w:val="0"/>
              <w:tabs>
                <w:tab w:val="left" w:pos="0"/>
              </w:tabs>
              <w:suppressAutoHyphens/>
              <w:ind w:left="0" w:firstLine="0"/>
              <w:rPr>
                <w:rFonts w:ascii="Times New Roman" w:hAnsi="Times New Roman"/>
                <w:sz w:val="24"/>
                <w:szCs w:val="24"/>
                <w:lang w:val="ru-RU"/>
              </w:rPr>
            </w:pPr>
            <w:r>
              <w:rPr>
                <w:rFonts w:ascii="Times New Roman" w:hAnsi="Times New Roman"/>
                <w:sz w:val="24"/>
                <w:szCs w:val="24"/>
                <w:lang w:val="ru-RU"/>
              </w:rPr>
              <w:t>Қорытынды есепті дайындау және тапсыру</w:t>
            </w:r>
          </w:p>
        </w:tc>
        <w:tc>
          <w:tcPr>
            <w:tcW w:w="1559" w:type="dxa"/>
            <w:tcBorders>
              <w:top w:val="single" w:sz="4" w:space="0" w:color="auto"/>
              <w:left w:val="single" w:sz="4" w:space="0" w:color="auto"/>
              <w:bottom w:val="single" w:sz="4" w:space="0" w:color="auto"/>
              <w:right w:val="single" w:sz="4" w:space="0" w:color="auto"/>
            </w:tcBorders>
            <w:vAlign w:val="center"/>
          </w:tcPr>
          <w:p w14:paraId="2E3BAA15" w14:textId="43ADD534" w:rsidR="001D5998" w:rsidRDefault="00E13ECA" w:rsidP="001D5998">
            <w:pPr>
              <w:tabs>
                <w:tab w:val="clear" w:pos="1080"/>
                <w:tab w:val="left" w:pos="0"/>
              </w:tabs>
              <w:suppressAutoHyphens/>
              <w:spacing w:line="240" w:lineRule="auto"/>
              <w:ind w:left="0" w:firstLine="0"/>
              <w:jc w:val="center"/>
              <w:rPr>
                <w:rFonts w:ascii="Times New Roman" w:hAnsi="Times New Roman"/>
                <w:sz w:val="24"/>
                <w:szCs w:val="24"/>
                <w:lang w:val="ru-RU"/>
              </w:rPr>
            </w:pPr>
            <w:r>
              <w:rPr>
                <w:rFonts w:ascii="Times New Roman" w:hAnsi="Times New Roman"/>
                <w:sz w:val="24"/>
                <w:szCs w:val="24"/>
                <w:lang w:val="ru-RU"/>
              </w:rPr>
              <w:t>Қызмет</w:t>
            </w:r>
          </w:p>
        </w:tc>
        <w:tc>
          <w:tcPr>
            <w:tcW w:w="1559" w:type="dxa"/>
            <w:tcBorders>
              <w:top w:val="single" w:sz="4" w:space="0" w:color="auto"/>
              <w:left w:val="single" w:sz="4" w:space="0" w:color="auto"/>
              <w:bottom w:val="single" w:sz="4" w:space="0" w:color="auto"/>
              <w:right w:val="single" w:sz="4" w:space="0" w:color="auto"/>
            </w:tcBorders>
            <w:vAlign w:val="center"/>
          </w:tcPr>
          <w:p w14:paraId="41F8A4FF" w14:textId="77777777" w:rsidR="001D5998" w:rsidRPr="0027455D" w:rsidRDefault="001D5998" w:rsidP="001D5998">
            <w:pPr>
              <w:pStyle w:val="ab"/>
              <w:tabs>
                <w:tab w:val="left" w:pos="0"/>
              </w:tabs>
              <w:suppressAutoHyphens/>
              <w:spacing w:after="0"/>
              <w:jc w:val="center"/>
              <w:rPr>
                <w:rFonts w:ascii="Times New Roman" w:hAnsi="Times New Roman"/>
                <w:sz w:val="24"/>
                <w:szCs w:val="24"/>
                <w:lang w:val="ru-RU"/>
              </w:rPr>
            </w:pPr>
          </w:p>
        </w:tc>
        <w:tc>
          <w:tcPr>
            <w:tcW w:w="2126" w:type="dxa"/>
            <w:tcBorders>
              <w:top w:val="single" w:sz="4" w:space="0" w:color="auto"/>
              <w:left w:val="single" w:sz="4" w:space="0" w:color="auto"/>
              <w:bottom w:val="single" w:sz="4" w:space="0" w:color="auto"/>
              <w:right w:val="single" w:sz="4" w:space="0" w:color="auto"/>
            </w:tcBorders>
            <w:vAlign w:val="center"/>
          </w:tcPr>
          <w:p w14:paraId="7ADE9B68" w14:textId="652B3AB6" w:rsidR="001D5998" w:rsidRPr="00B90175" w:rsidRDefault="00E13ECA" w:rsidP="001D5998">
            <w:pPr>
              <w:pStyle w:val="ab"/>
              <w:tabs>
                <w:tab w:val="left" w:pos="0"/>
              </w:tabs>
              <w:suppressAutoHyphens/>
              <w:spacing w:after="0"/>
              <w:jc w:val="center"/>
              <w:rPr>
                <w:rFonts w:ascii="Times New Roman" w:hAnsi="Times New Roman"/>
                <w:b/>
                <w:sz w:val="24"/>
                <w:szCs w:val="24"/>
                <w:lang w:val="ru-RU"/>
              </w:rPr>
            </w:pPr>
            <w:r>
              <w:rPr>
                <w:rFonts w:ascii="Times New Roman" w:hAnsi="Times New Roman"/>
                <w:b/>
                <w:sz w:val="24"/>
                <w:szCs w:val="24"/>
                <w:lang w:val="ru-RU"/>
              </w:rPr>
              <w:t>10%</w:t>
            </w:r>
          </w:p>
        </w:tc>
      </w:tr>
    </w:tbl>
    <w:p w14:paraId="1582AFFC" w14:textId="02E3EC43" w:rsidR="00515200" w:rsidRPr="00E13ECA" w:rsidRDefault="001D5998" w:rsidP="00515200">
      <w:pPr>
        <w:tabs>
          <w:tab w:val="left" w:pos="0"/>
        </w:tabs>
        <w:ind w:left="0" w:firstLine="0"/>
        <w:rPr>
          <w:rFonts w:ascii="Times New Roman" w:hAnsi="Times New Roman"/>
          <w:sz w:val="24"/>
          <w:szCs w:val="24"/>
          <w:lang w:val="kk-KZ"/>
        </w:rPr>
      </w:pPr>
      <w:r w:rsidRPr="00BD296B">
        <w:rPr>
          <w:rFonts w:ascii="Times New Roman" w:hAnsi="Times New Roman"/>
          <w:sz w:val="24"/>
          <w:szCs w:val="24"/>
        </w:rPr>
        <w:br w:type="textWrapping" w:clear="all"/>
      </w:r>
      <w:r w:rsidR="00E13ECA" w:rsidRPr="00BD296B">
        <w:rPr>
          <w:rFonts w:ascii="Times New Roman" w:hAnsi="Times New Roman"/>
          <w:sz w:val="24"/>
          <w:szCs w:val="24"/>
        </w:rPr>
        <w:t xml:space="preserve">* </w:t>
      </w:r>
      <w:r w:rsidR="00E13ECA">
        <w:rPr>
          <w:rFonts w:ascii="Times New Roman" w:hAnsi="Times New Roman"/>
          <w:sz w:val="24"/>
          <w:szCs w:val="24"/>
          <w:lang w:val="ru-RU"/>
        </w:rPr>
        <w:t>Газ</w:t>
      </w:r>
      <w:r w:rsidR="00E13ECA" w:rsidRPr="00BD296B">
        <w:rPr>
          <w:rFonts w:ascii="Times New Roman" w:hAnsi="Times New Roman"/>
          <w:sz w:val="24"/>
          <w:szCs w:val="24"/>
        </w:rPr>
        <w:t xml:space="preserve"> </w:t>
      </w:r>
      <w:r w:rsidR="00E13ECA">
        <w:rPr>
          <w:rFonts w:ascii="Times New Roman" w:hAnsi="Times New Roman"/>
          <w:sz w:val="24"/>
          <w:szCs w:val="24"/>
          <w:lang w:val="ru-RU"/>
        </w:rPr>
        <w:t>каротаж</w:t>
      </w:r>
      <w:r w:rsidR="00E13ECA" w:rsidRPr="00BD296B">
        <w:rPr>
          <w:rFonts w:ascii="Times New Roman" w:hAnsi="Times New Roman"/>
          <w:sz w:val="24"/>
          <w:szCs w:val="24"/>
        </w:rPr>
        <w:t xml:space="preserve"> </w:t>
      </w:r>
      <w:r w:rsidR="00E13ECA">
        <w:rPr>
          <w:rFonts w:ascii="Times New Roman" w:hAnsi="Times New Roman"/>
          <w:sz w:val="24"/>
          <w:szCs w:val="24"/>
          <w:lang w:val="kk-KZ"/>
        </w:rPr>
        <w:t>қондырғысына Техникалық ерекшілім №2 қосымша</w:t>
      </w:r>
      <w:r w:rsidR="00E13ECA">
        <w:rPr>
          <w:rFonts w:ascii="Times New Roman" w:hAnsi="Times New Roman"/>
          <w:sz w:val="24"/>
          <w:szCs w:val="24"/>
          <w:lang w:val="en-US"/>
        </w:rPr>
        <w:t>c</w:t>
      </w:r>
      <w:r w:rsidR="00E13ECA">
        <w:rPr>
          <w:rFonts w:ascii="Times New Roman" w:hAnsi="Times New Roman"/>
          <w:sz w:val="24"/>
          <w:szCs w:val="24"/>
          <w:lang w:val="kk-KZ"/>
        </w:rPr>
        <w:t xml:space="preserve">ында көрсетілген барлық жабдықтар кіреді  </w:t>
      </w:r>
    </w:p>
    <w:p w14:paraId="6AB8AFE4" w14:textId="77777777" w:rsidR="00515200" w:rsidRPr="00BD296B" w:rsidRDefault="00515200" w:rsidP="00515200">
      <w:pPr>
        <w:tabs>
          <w:tab w:val="left" w:pos="0"/>
        </w:tabs>
        <w:ind w:left="0" w:firstLine="0"/>
        <w:rPr>
          <w:rFonts w:ascii="Times New Roman" w:hAnsi="Times New Roman"/>
          <w:sz w:val="24"/>
          <w:szCs w:val="24"/>
        </w:rPr>
      </w:pPr>
    </w:p>
    <w:p w14:paraId="4A40B32A" w14:textId="77777777" w:rsidR="00515200" w:rsidRPr="00BD296B" w:rsidRDefault="00515200" w:rsidP="00515200">
      <w:pPr>
        <w:tabs>
          <w:tab w:val="left" w:pos="0"/>
        </w:tabs>
        <w:ind w:left="0" w:firstLine="0"/>
        <w:rPr>
          <w:rFonts w:ascii="Times New Roman" w:hAnsi="Times New Roman"/>
          <w:sz w:val="24"/>
          <w:szCs w:val="24"/>
        </w:rPr>
      </w:pPr>
    </w:p>
    <w:p w14:paraId="2556AC58" w14:textId="2DD8E979" w:rsidR="00E13ECA" w:rsidRDefault="00515200" w:rsidP="00515200">
      <w:pPr>
        <w:tabs>
          <w:tab w:val="left" w:pos="0"/>
        </w:tabs>
        <w:ind w:left="0" w:firstLine="0"/>
        <w:rPr>
          <w:rFonts w:ascii="Times New Roman" w:hAnsi="Times New Roman"/>
          <w:sz w:val="24"/>
          <w:szCs w:val="24"/>
          <w:lang w:val="kk-KZ"/>
        </w:rPr>
      </w:pPr>
      <w:r w:rsidRPr="0027455D">
        <w:rPr>
          <w:rFonts w:ascii="Times New Roman" w:hAnsi="Times New Roman"/>
          <w:sz w:val="24"/>
          <w:szCs w:val="24"/>
          <w:lang w:val="ru-RU"/>
        </w:rPr>
        <w:t>Ескерту</w:t>
      </w:r>
      <w:r w:rsidRPr="00BD296B">
        <w:rPr>
          <w:rFonts w:ascii="Times New Roman" w:hAnsi="Times New Roman"/>
          <w:sz w:val="24"/>
          <w:szCs w:val="24"/>
        </w:rPr>
        <w:t xml:space="preserve">: </w:t>
      </w:r>
      <w:r w:rsidR="00E13ECA">
        <w:rPr>
          <w:rFonts w:ascii="Times New Roman" w:hAnsi="Times New Roman"/>
          <w:sz w:val="24"/>
          <w:szCs w:val="24"/>
          <w:lang w:val="ru-RU"/>
        </w:rPr>
        <w:t>Газ</w:t>
      </w:r>
      <w:r w:rsidR="00E13ECA" w:rsidRPr="00BD296B">
        <w:rPr>
          <w:rFonts w:ascii="Times New Roman" w:hAnsi="Times New Roman"/>
          <w:sz w:val="24"/>
          <w:szCs w:val="24"/>
        </w:rPr>
        <w:t xml:space="preserve"> </w:t>
      </w:r>
      <w:r w:rsidR="00E13ECA">
        <w:rPr>
          <w:rFonts w:ascii="Times New Roman" w:hAnsi="Times New Roman"/>
          <w:sz w:val="24"/>
          <w:szCs w:val="24"/>
          <w:lang w:val="ru-RU"/>
        </w:rPr>
        <w:t>каротаж</w:t>
      </w:r>
      <w:r w:rsidR="00E13ECA" w:rsidRPr="00BD296B">
        <w:rPr>
          <w:rFonts w:ascii="Times New Roman" w:hAnsi="Times New Roman"/>
          <w:sz w:val="24"/>
          <w:szCs w:val="24"/>
        </w:rPr>
        <w:t xml:space="preserve"> </w:t>
      </w:r>
      <w:r w:rsidR="00E13ECA">
        <w:rPr>
          <w:rFonts w:ascii="Times New Roman" w:hAnsi="Times New Roman"/>
          <w:sz w:val="24"/>
          <w:szCs w:val="24"/>
          <w:lang w:val="kk-KZ"/>
        </w:rPr>
        <w:t>қондырғысына Техникалық ерекшілім №2 қосымша</w:t>
      </w:r>
      <w:r w:rsidR="00E13ECA">
        <w:rPr>
          <w:rFonts w:ascii="Times New Roman" w:hAnsi="Times New Roman"/>
          <w:sz w:val="24"/>
          <w:szCs w:val="24"/>
          <w:lang w:val="en-US"/>
        </w:rPr>
        <w:t>c</w:t>
      </w:r>
      <w:r w:rsidR="00E13ECA">
        <w:rPr>
          <w:rFonts w:ascii="Times New Roman" w:hAnsi="Times New Roman"/>
          <w:sz w:val="24"/>
          <w:szCs w:val="24"/>
          <w:lang w:val="kk-KZ"/>
        </w:rPr>
        <w:t xml:space="preserve">ында көрсетілген барлық жабдықтар кіреді  </w:t>
      </w:r>
    </w:p>
    <w:p w14:paraId="70855AC6" w14:textId="77777777" w:rsidR="00515200" w:rsidRPr="00B90175" w:rsidRDefault="00515200" w:rsidP="00515200">
      <w:pPr>
        <w:tabs>
          <w:tab w:val="left" w:pos="0"/>
        </w:tabs>
        <w:ind w:left="0" w:firstLine="0"/>
        <w:rPr>
          <w:rFonts w:ascii="Times New Roman" w:hAnsi="Times New Roman"/>
          <w:sz w:val="24"/>
          <w:szCs w:val="24"/>
          <w:lang w:val="kk-KZ"/>
        </w:rPr>
      </w:pPr>
      <w:r w:rsidRPr="0027455D">
        <w:rPr>
          <w:rFonts w:ascii="Times New Roman" w:hAnsi="Times New Roman"/>
          <w:sz w:val="24"/>
          <w:szCs w:val="24"/>
          <w:lang w:val="kk-KZ"/>
        </w:rPr>
        <w:t>Газ детекторларын калибрлеу Мердігер есебінен жүргізілуге тиіс.</w:t>
      </w:r>
    </w:p>
    <w:p w14:paraId="46F85E6E" w14:textId="77777777" w:rsidR="00515200" w:rsidRPr="00B90175" w:rsidRDefault="00515200" w:rsidP="00515200">
      <w:pPr>
        <w:tabs>
          <w:tab w:val="left" w:pos="0"/>
        </w:tabs>
        <w:ind w:left="0" w:firstLine="0"/>
        <w:rPr>
          <w:rFonts w:ascii="Times New Roman" w:hAnsi="Times New Roman"/>
          <w:sz w:val="24"/>
          <w:szCs w:val="24"/>
          <w:lang w:val="kk-KZ"/>
        </w:rPr>
      </w:pPr>
    </w:p>
    <w:p w14:paraId="2521ED4E" w14:textId="77777777" w:rsidR="00515200" w:rsidRPr="00E13ECA" w:rsidRDefault="00515200" w:rsidP="00515200">
      <w:pPr>
        <w:pStyle w:val="20"/>
        <w:tabs>
          <w:tab w:val="left" w:pos="0"/>
        </w:tabs>
        <w:rPr>
          <w:rFonts w:ascii="Times New Roman" w:hAnsi="Times New Roman"/>
          <w:i/>
          <w:sz w:val="24"/>
          <w:szCs w:val="24"/>
          <w:lang w:val="kk-KZ"/>
        </w:rPr>
      </w:pPr>
      <w:r w:rsidRPr="00E13ECA">
        <w:rPr>
          <w:rFonts w:ascii="Times New Roman" w:hAnsi="Times New Roman"/>
          <w:sz w:val="24"/>
          <w:szCs w:val="24"/>
          <w:lang w:val="kk-KZ"/>
        </w:rPr>
        <w:t>4.3.</w:t>
      </w:r>
      <w:r w:rsidRPr="00E13ECA">
        <w:rPr>
          <w:rFonts w:ascii="Times New Roman" w:hAnsi="Times New Roman"/>
          <w:sz w:val="24"/>
          <w:szCs w:val="24"/>
          <w:lang w:val="kk-KZ"/>
        </w:rPr>
        <w:tab/>
        <w:t>тарифТЕУДІҢ ӨЗГЕ ДЕ ТАЛАПТАРЫ</w:t>
      </w:r>
    </w:p>
    <w:p w14:paraId="21998D5F" w14:textId="77777777" w:rsidR="00515200" w:rsidRPr="00E13ECA" w:rsidRDefault="00515200" w:rsidP="00515200">
      <w:pPr>
        <w:tabs>
          <w:tab w:val="clear" w:pos="1080"/>
          <w:tab w:val="left" w:pos="0"/>
          <w:tab w:val="left" w:pos="709"/>
        </w:tabs>
        <w:ind w:left="0" w:firstLine="0"/>
        <w:rPr>
          <w:rFonts w:ascii="Times New Roman" w:hAnsi="Times New Roman"/>
          <w:sz w:val="24"/>
          <w:szCs w:val="24"/>
          <w:lang w:val="kk-KZ"/>
        </w:rPr>
      </w:pPr>
      <w:r w:rsidRPr="00E13ECA">
        <w:rPr>
          <w:rFonts w:ascii="Times New Roman" w:hAnsi="Times New Roman"/>
          <w:sz w:val="24"/>
          <w:szCs w:val="24"/>
          <w:lang w:val="kk-KZ"/>
        </w:rPr>
        <w:t>4.3.1</w:t>
      </w:r>
      <w:r w:rsidRPr="00E13ECA">
        <w:rPr>
          <w:rFonts w:ascii="Times New Roman" w:hAnsi="Times New Roman"/>
          <w:sz w:val="24"/>
          <w:szCs w:val="24"/>
          <w:lang w:val="kk-KZ"/>
        </w:rPr>
        <w:tab/>
        <w:t>4.1 және 4.2-баптарда көрсетілген мөлшерлемелер Шарттың қолданылу мерзімі ішінде заңды болып қалады және бекітілген болып табылады және қайта қарауға немесе арттыруға не қандай да бір түзетуге жатпайды.</w:t>
      </w:r>
    </w:p>
    <w:p w14:paraId="6A768605" w14:textId="282EFE27" w:rsidR="00515200" w:rsidRPr="00E13ECA" w:rsidRDefault="00515200" w:rsidP="00E13ECA">
      <w:pPr>
        <w:pStyle w:val="Normal1"/>
        <w:tabs>
          <w:tab w:val="clear" w:pos="851"/>
          <w:tab w:val="clear" w:pos="1701"/>
          <w:tab w:val="left" w:pos="0"/>
          <w:tab w:val="left" w:pos="709"/>
        </w:tabs>
        <w:ind w:left="0" w:firstLine="0"/>
        <w:rPr>
          <w:rFonts w:ascii="Times New Roman" w:hAnsi="Times New Roman"/>
          <w:sz w:val="24"/>
          <w:szCs w:val="24"/>
          <w:lang w:val="kk-KZ"/>
        </w:rPr>
      </w:pPr>
      <w:r w:rsidRPr="00E13ECA">
        <w:rPr>
          <w:rFonts w:ascii="Times New Roman" w:hAnsi="Times New Roman"/>
          <w:sz w:val="24"/>
          <w:szCs w:val="24"/>
          <w:lang w:val="kk-KZ"/>
        </w:rPr>
        <w:t>4.3.2</w:t>
      </w:r>
      <w:r w:rsidRPr="00E13ECA">
        <w:rPr>
          <w:rFonts w:ascii="Times New Roman" w:hAnsi="Times New Roman"/>
          <w:sz w:val="24"/>
          <w:szCs w:val="24"/>
          <w:lang w:val="kk-KZ"/>
        </w:rPr>
        <w:tab/>
        <w:t>Мердігердің 4.1.1-бөлімде көрсетілмеген, бірақ Қызметтерді көрсету үшін қажетті Персоналына төленетін өтемақы тізбесі Тапсырысшының сәйкес Тапсырыс-жүктелімінің болуы және осы Шарттың ережелеріне сәйкес бекітілуі немесе қосымша шартқа қол қою</w:t>
      </w:r>
      <w:r w:rsidR="00E13ECA" w:rsidRPr="00E13ECA">
        <w:rPr>
          <w:rFonts w:ascii="Times New Roman" w:hAnsi="Times New Roman"/>
          <w:sz w:val="24"/>
          <w:szCs w:val="24"/>
          <w:lang w:val="kk-KZ"/>
        </w:rPr>
        <w:t>.</w:t>
      </w:r>
      <w:r w:rsidRPr="00E13ECA">
        <w:rPr>
          <w:rFonts w:ascii="Times New Roman" w:hAnsi="Times New Roman"/>
          <w:sz w:val="24"/>
          <w:szCs w:val="24"/>
          <w:lang w:val="kk-KZ"/>
        </w:rPr>
        <w:t xml:space="preserve"> </w:t>
      </w:r>
    </w:p>
    <w:p w14:paraId="60006879" w14:textId="77777777" w:rsidR="00515200" w:rsidRPr="00E13ECA" w:rsidRDefault="00515200" w:rsidP="00515200">
      <w:pPr>
        <w:pStyle w:val="Level2"/>
        <w:tabs>
          <w:tab w:val="left" w:pos="0"/>
        </w:tabs>
        <w:spacing w:after="0" w:line="240" w:lineRule="auto"/>
        <w:ind w:left="0"/>
        <w:rPr>
          <w:rFonts w:ascii="Times New Roman" w:hAnsi="Times New Roman" w:cs="Times New Roman"/>
          <w:color w:val="auto"/>
          <w:sz w:val="24"/>
          <w:szCs w:val="24"/>
          <w:lang w:val="kk-KZ"/>
        </w:rPr>
      </w:pPr>
    </w:p>
    <w:p w14:paraId="0AB4D110" w14:textId="77777777" w:rsidR="00515200" w:rsidRPr="00E13ECA" w:rsidRDefault="00515200" w:rsidP="00515200">
      <w:pPr>
        <w:pStyle w:val="Level2"/>
        <w:tabs>
          <w:tab w:val="left" w:pos="0"/>
        </w:tabs>
        <w:spacing w:after="0" w:line="240" w:lineRule="auto"/>
        <w:ind w:left="0"/>
        <w:rPr>
          <w:rFonts w:ascii="Times New Roman" w:hAnsi="Times New Roman" w:cs="Times New Roman"/>
          <w:color w:val="auto"/>
          <w:sz w:val="24"/>
          <w:szCs w:val="24"/>
          <w:lang w:val="kk-KZ"/>
        </w:rPr>
      </w:pPr>
    </w:p>
    <w:tbl>
      <w:tblPr>
        <w:tblW w:w="0" w:type="auto"/>
        <w:tblInd w:w="108" w:type="dxa"/>
        <w:tblLook w:val="00A0" w:firstRow="1" w:lastRow="0" w:firstColumn="1" w:lastColumn="0" w:noHBand="0" w:noVBand="0"/>
      </w:tblPr>
      <w:tblGrid>
        <w:gridCol w:w="4636"/>
        <w:gridCol w:w="4613"/>
      </w:tblGrid>
      <w:tr w:rsidR="00515200" w:rsidRPr="00B90175" w14:paraId="70752B81" w14:textId="77777777" w:rsidTr="00515200">
        <w:tc>
          <w:tcPr>
            <w:tcW w:w="4927" w:type="dxa"/>
          </w:tcPr>
          <w:p w14:paraId="55C503E4" w14:textId="1189A602" w:rsidR="00515200" w:rsidRPr="00B90175" w:rsidRDefault="00515200" w:rsidP="00515200">
            <w:pPr>
              <w:tabs>
                <w:tab w:val="left" w:pos="0"/>
              </w:tabs>
              <w:spacing w:line="240" w:lineRule="auto"/>
              <w:ind w:left="0" w:firstLine="0"/>
              <w:rPr>
                <w:rFonts w:ascii="Times New Roman" w:hAnsi="Times New Roman"/>
                <w:b/>
                <w:sz w:val="24"/>
                <w:szCs w:val="24"/>
                <w:lang w:val="ru-RU"/>
              </w:rPr>
            </w:pPr>
            <w:r w:rsidRPr="0027455D">
              <w:rPr>
                <w:rFonts w:ascii="Times New Roman" w:hAnsi="Times New Roman"/>
                <w:b/>
                <w:sz w:val="24"/>
                <w:szCs w:val="24"/>
                <w:lang w:val="ru-RU"/>
              </w:rPr>
              <w:t>Тапсырысшы</w:t>
            </w:r>
          </w:p>
          <w:p w14:paraId="02331AB2" w14:textId="77777777" w:rsidR="00515200" w:rsidRPr="00B90175" w:rsidRDefault="00515200" w:rsidP="00515200">
            <w:pPr>
              <w:tabs>
                <w:tab w:val="left" w:pos="0"/>
              </w:tabs>
              <w:spacing w:line="240" w:lineRule="auto"/>
              <w:ind w:left="0" w:firstLine="0"/>
              <w:rPr>
                <w:rFonts w:ascii="Times New Roman" w:hAnsi="Times New Roman"/>
                <w:b/>
                <w:sz w:val="24"/>
                <w:szCs w:val="24"/>
                <w:lang w:val="ru-RU"/>
              </w:rPr>
            </w:pPr>
          </w:p>
          <w:p w14:paraId="7D93E279" w14:textId="77777777" w:rsidR="00515200" w:rsidRPr="00B90175" w:rsidRDefault="00515200" w:rsidP="00515200">
            <w:pPr>
              <w:tabs>
                <w:tab w:val="left" w:pos="0"/>
              </w:tabs>
              <w:spacing w:line="240" w:lineRule="auto"/>
              <w:ind w:left="0" w:firstLine="0"/>
              <w:rPr>
                <w:rFonts w:ascii="Times New Roman" w:hAnsi="Times New Roman"/>
                <w:b/>
                <w:sz w:val="24"/>
                <w:szCs w:val="24"/>
                <w:lang w:val="ru-RU"/>
              </w:rPr>
            </w:pPr>
            <w:r w:rsidRPr="0027455D">
              <w:rPr>
                <w:rFonts w:ascii="Times New Roman" w:hAnsi="Times New Roman"/>
                <w:b/>
                <w:sz w:val="24"/>
                <w:szCs w:val="24"/>
                <w:lang w:val="ru-RU"/>
              </w:rPr>
              <w:t>«Жамбыл Петролеум» ЖШС</w:t>
            </w:r>
          </w:p>
          <w:p w14:paraId="2D642490" w14:textId="77777777" w:rsidR="00515200" w:rsidRPr="00B90175" w:rsidRDefault="00515200" w:rsidP="00515200">
            <w:pPr>
              <w:tabs>
                <w:tab w:val="left" w:pos="0"/>
              </w:tabs>
              <w:spacing w:line="240" w:lineRule="auto"/>
              <w:ind w:left="0" w:firstLine="0"/>
              <w:rPr>
                <w:rFonts w:ascii="Times New Roman" w:hAnsi="Times New Roman"/>
                <w:b/>
                <w:bCs/>
                <w:iCs/>
                <w:sz w:val="24"/>
                <w:szCs w:val="24"/>
                <w:lang w:val="ru-RU"/>
              </w:rPr>
            </w:pPr>
            <w:r w:rsidRPr="0027455D">
              <w:rPr>
                <w:rFonts w:ascii="Times New Roman" w:hAnsi="Times New Roman"/>
                <w:b/>
                <w:sz w:val="24"/>
                <w:szCs w:val="24"/>
                <w:lang w:val="ru-RU"/>
              </w:rPr>
              <w:t>Бас директоры</w:t>
            </w:r>
          </w:p>
        </w:tc>
        <w:tc>
          <w:tcPr>
            <w:tcW w:w="4927" w:type="dxa"/>
          </w:tcPr>
          <w:p w14:paraId="75DB6261" w14:textId="1CF0213C" w:rsidR="00515200" w:rsidRPr="00B90175" w:rsidRDefault="00515200" w:rsidP="00515200">
            <w:pPr>
              <w:tabs>
                <w:tab w:val="left" w:pos="0"/>
              </w:tabs>
              <w:spacing w:line="240" w:lineRule="auto"/>
              <w:ind w:left="0" w:firstLine="0"/>
              <w:rPr>
                <w:rFonts w:ascii="Times New Roman" w:hAnsi="Times New Roman"/>
                <w:b/>
                <w:sz w:val="24"/>
                <w:szCs w:val="24"/>
                <w:lang w:val="ru-RU"/>
              </w:rPr>
            </w:pPr>
            <w:r w:rsidRPr="0027455D">
              <w:rPr>
                <w:rFonts w:ascii="Times New Roman" w:hAnsi="Times New Roman"/>
                <w:b/>
                <w:sz w:val="24"/>
                <w:szCs w:val="24"/>
                <w:lang w:val="ru-RU"/>
              </w:rPr>
              <w:t>Мердігер</w:t>
            </w:r>
          </w:p>
          <w:p w14:paraId="7C5A1AAC" w14:textId="77777777" w:rsidR="00515200" w:rsidRPr="00B90175" w:rsidRDefault="00515200" w:rsidP="00515200">
            <w:pPr>
              <w:tabs>
                <w:tab w:val="left" w:pos="0"/>
              </w:tabs>
              <w:spacing w:line="240" w:lineRule="auto"/>
              <w:ind w:left="0" w:firstLine="0"/>
              <w:rPr>
                <w:rFonts w:ascii="Times New Roman" w:hAnsi="Times New Roman"/>
                <w:b/>
                <w:sz w:val="24"/>
                <w:szCs w:val="24"/>
                <w:lang w:val="ru-RU"/>
              </w:rPr>
            </w:pPr>
          </w:p>
          <w:p w14:paraId="0C7240BD" w14:textId="4DFE6BAC" w:rsidR="00515200" w:rsidRPr="00B90175" w:rsidRDefault="00515200" w:rsidP="00515200">
            <w:pPr>
              <w:tabs>
                <w:tab w:val="left" w:pos="0"/>
              </w:tabs>
              <w:spacing w:line="240" w:lineRule="auto"/>
              <w:ind w:left="0" w:firstLine="0"/>
              <w:rPr>
                <w:rFonts w:ascii="Times New Roman" w:hAnsi="Times New Roman"/>
                <w:b/>
                <w:sz w:val="24"/>
                <w:szCs w:val="24"/>
                <w:lang w:val="ru-RU"/>
              </w:rPr>
            </w:pPr>
          </w:p>
          <w:p w14:paraId="162A5114" w14:textId="77777777" w:rsidR="00515200" w:rsidRPr="00B90175" w:rsidRDefault="00515200" w:rsidP="00515200">
            <w:pPr>
              <w:tabs>
                <w:tab w:val="left" w:pos="0"/>
              </w:tabs>
              <w:spacing w:line="240" w:lineRule="auto"/>
              <w:ind w:left="0" w:firstLine="0"/>
              <w:rPr>
                <w:rFonts w:ascii="Times New Roman" w:hAnsi="Times New Roman"/>
                <w:b/>
                <w:bCs/>
                <w:iCs/>
                <w:sz w:val="24"/>
                <w:szCs w:val="24"/>
                <w:lang w:val="ru-RU"/>
              </w:rPr>
            </w:pPr>
          </w:p>
        </w:tc>
      </w:tr>
      <w:tr w:rsidR="00515200" w:rsidRPr="00B90175" w14:paraId="565AB9D3" w14:textId="77777777" w:rsidTr="00515200">
        <w:tc>
          <w:tcPr>
            <w:tcW w:w="4927" w:type="dxa"/>
          </w:tcPr>
          <w:p w14:paraId="5A12D964" w14:textId="77777777" w:rsidR="00515200" w:rsidRPr="00B90175" w:rsidRDefault="00515200" w:rsidP="00515200">
            <w:pPr>
              <w:keepNext/>
              <w:tabs>
                <w:tab w:val="left" w:pos="0"/>
              </w:tabs>
              <w:spacing w:line="240" w:lineRule="auto"/>
              <w:ind w:left="0" w:firstLine="0"/>
              <w:outlineLvl w:val="2"/>
              <w:rPr>
                <w:rFonts w:ascii="Times New Roman" w:hAnsi="Times New Roman"/>
                <w:b/>
                <w:bCs/>
                <w:iCs/>
                <w:sz w:val="24"/>
                <w:szCs w:val="24"/>
                <w:lang w:val="ru-RU"/>
              </w:rPr>
            </w:pPr>
          </w:p>
          <w:p w14:paraId="202AAFF7" w14:textId="77777777" w:rsidR="00515200" w:rsidRPr="00B90175" w:rsidRDefault="00515200" w:rsidP="00515200">
            <w:pPr>
              <w:tabs>
                <w:tab w:val="left" w:pos="0"/>
              </w:tabs>
              <w:spacing w:line="240" w:lineRule="auto"/>
              <w:ind w:left="0" w:firstLine="0"/>
              <w:rPr>
                <w:rFonts w:ascii="Times New Roman" w:hAnsi="Times New Roman"/>
                <w:b/>
                <w:bCs/>
                <w:iCs/>
                <w:sz w:val="24"/>
                <w:szCs w:val="24"/>
                <w:lang w:val="ru-RU"/>
              </w:rPr>
            </w:pPr>
            <w:r w:rsidRPr="0027455D">
              <w:rPr>
                <w:rFonts w:ascii="Times New Roman" w:hAnsi="Times New Roman"/>
                <w:b/>
                <w:sz w:val="24"/>
                <w:szCs w:val="24"/>
                <w:lang w:val="ru-RU"/>
              </w:rPr>
              <w:t>_______________ Х.Т. Елеусінов</w:t>
            </w:r>
          </w:p>
          <w:p w14:paraId="20AD5A05" w14:textId="3868D137" w:rsidR="00515200" w:rsidRPr="00B90175" w:rsidRDefault="00515200" w:rsidP="00E13ECA">
            <w:pPr>
              <w:tabs>
                <w:tab w:val="left" w:pos="0"/>
              </w:tabs>
              <w:spacing w:line="240" w:lineRule="auto"/>
              <w:ind w:left="0" w:firstLine="0"/>
              <w:rPr>
                <w:rFonts w:ascii="Times New Roman" w:hAnsi="Times New Roman"/>
                <w:b/>
                <w:bCs/>
                <w:iCs/>
                <w:sz w:val="24"/>
                <w:szCs w:val="24"/>
                <w:lang w:val="ru-RU"/>
              </w:rPr>
            </w:pPr>
            <w:r w:rsidRPr="0027455D">
              <w:rPr>
                <w:rFonts w:ascii="Times New Roman" w:hAnsi="Times New Roman"/>
                <w:b/>
                <w:bCs/>
                <w:sz w:val="24"/>
                <w:szCs w:val="24"/>
                <w:lang w:val="ru-RU"/>
              </w:rPr>
              <w:t>201</w:t>
            </w:r>
            <w:r w:rsidR="00E13ECA">
              <w:rPr>
                <w:rFonts w:ascii="Times New Roman" w:hAnsi="Times New Roman"/>
                <w:b/>
                <w:bCs/>
                <w:sz w:val="24"/>
                <w:szCs w:val="24"/>
                <w:lang w:val="ru-RU"/>
              </w:rPr>
              <w:t>8</w:t>
            </w:r>
            <w:r w:rsidRPr="0027455D">
              <w:rPr>
                <w:rFonts w:ascii="Times New Roman" w:hAnsi="Times New Roman"/>
                <w:b/>
                <w:bCs/>
                <w:sz w:val="24"/>
                <w:szCs w:val="24"/>
                <w:lang w:val="ru-RU"/>
              </w:rPr>
              <w:t xml:space="preserve"> жылғы  «__ »_________</w:t>
            </w:r>
          </w:p>
        </w:tc>
        <w:tc>
          <w:tcPr>
            <w:tcW w:w="4927" w:type="dxa"/>
          </w:tcPr>
          <w:p w14:paraId="356329A4" w14:textId="77777777" w:rsidR="00515200" w:rsidRPr="00B90175" w:rsidRDefault="00515200" w:rsidP="00515200">
            <w:pPr>
              <w:keepNext/>
              <w:tabs>
                <w:tab w:val="left" w:pos="0"/>
              </w:tabs>
              <w:spacing w:line="240" w:lineRule="auto"/>
              <w:ind w:left="0" w:firstLine="0"/>
              <w:outlineLvl w:val="2"/>
              <w:rPr>
                <w:rFonts w:ascii="Times New Roman" w:hAnsi="Times New Roman"/>
                <w:b/>
                <w:bCs/>
                <w:iCs/>
                <w:sz w:val="24"/>
                <w:szCs w:val="24"/>
                <w:lang w:val="ru-RU"/>
              </w:rPr>
            </w:pPr>
          </w:p>
          <w:p w14:paraId="512A18D3" w14:textId="77777777" w:rsidR="00E13ECA" w:rsidRDefault="00515200" w:rsidP="00E13ECA">
            <w:pPr>
              <w:tabs>
                <w:tab w:val="left" w:pos="0"/>
              </w:tabs>
              <w:spacing w:line="240" w:lineRule="auto"/>
              <w:ind w:left="0" w:firstLine="0"/>
              <w:rPr>
                <w:rFonts w:ascii="Times New Roman" w:hAnsi="Times New Roman"/>
                <w:b/>
                <w:sz w:val="24"/>
                <w:szCs w:val="24"/>
                <w:lang w:val="ru-RU"/>
              </w:rPr>
            </w:pPr>
            <w:r w:rsidRPr="0027455D">
              <w:rPr>
                <w:rFonts w:ascii="Times New Roman" w:hAnsi="Times New Roman"/>
                <w:b/>
                <w:sz w:val="24"/>
                <w:szCs w:val="24"/>
                <w:lang w:val="ru-RU"/>
              </w:rPr>
              <w:t xml:space="preserve">_____________ </w:t>
            </w:r>
          </w:p>
          <w:p w14:paraId="391E316B" w14:textId="7F6B08AB" w:rsidR="00515200" w:rsidRPr="00B90175" w:rsidRDefault="00515200" w:rsidP="00E13ECA">
            <w:pPr>
              <w:tabs>
                <w:tab w:val="left" w:pos="0"/>
              </w:tabs>
              <w:spacing w:line="240" w:lineRule="auto"/>
              <w:ind w:left="0" w:firstLine="0"/>
              <w:rPr>
                <w:rFonts w:ascii="Times New Roman" w:hAnsi="Times New Roman"/>
                <w:b/>
                <w:bCs/>
                <w:iCs/>
                <w:sz w:val="24"/>
                <w:szCs w:val="24"/>
                <w:lang w:val="ru-RU"/>
              </w:rPr>
            </w:pPr>
            <w:r w:rsidRPr="0027455D">
              <w:rPr>
                <w:rFonts w:ascii="Times New Roman" w:hAnsi="Times New Roman"/>
                <w:b/>
                <w:bCs/>
                <w:sz w:val="24"/>
                <w:szCs w:val="24"/>
                <w:lang w:val="ru-RU"/>
              </w:rPr>
              <w:t>201</w:t>
            </w:r>
            <w:r w:rsidR="00E13ECA">
              <w:rPr>
                <w:rFonts w:ascii="Times New Roman" w:hAnsi="Times New Roman"/>
                <w:b/>
                <w:bCs/>
                <w:sz w:val="24"/>
                <w:szCs w:val="24"/>
                <w:lang w:val="ru-RU"/>
              </w:rPr>
              <w:t>8</w:t>
            </w:r>
            <w:r w:rsidRPr="0027455D">
              <w:rPr>
                <w:rFonts w:ascii="Times New Roman" w:hAnsi="Times New Roman"/>
                <w:b/>
                <w:bCs/>
                <w:sz w:val="24"/>
                <w:szCs w:val="24"/>
                <w:lang w:val="ru-RU"/>
              </w:rPr>
              <w:t xml:space="preserve"> жылғы  «__ »_________</w:t>
            </w:r>
          </w:p>
        </w:tc>
      </w:tr>
    </w:tbl>
    <w:p w14:paraId="7197B954" w14:textId="77777777" w:rsidR="00515200" w:rsidRPr="00B90175" w:rsidRDefault="00515200" w:rsidP="00515200">
      <w:pPr>
        <w:pStyle w:val="Level2"/>
        <w:tabs>
          <w:tab w:val="left" w:pos="0"/>
        </w:tabs>
        <w:spacing w:after="0" w:line="240" w:lineRule="auto"/>
        <w:ind w:left="0"/>
        <w:rPr>
          <w:rFonts w:ascii="Times New Roman" w:hAnsi="Times New Roman" w:cs="Times New Roman"/>
          <w:color w:val="auto"/>
          <w:sz w:val="24"/>
          <w:szCs w:val="24"/>
          <w:lang w:val="ru-RU"/>
        </w:rPr>
      </w:pPr>
    </w:p>
    <w:p w14:paraId="64ADB803" w14:textId="77777777" w:rsidR="00515200" w:rsidRPr="00B90175" w:rsidRDefault="00515200" w:rsidP="00515200">
      <w:pPr>
        <w:tabs>
          <w:tab w:val="left" w:pos="0"/>
        </w:tabs>
        <w:rPr>
          <w:rFonts w:ascii="Times New Roman" w:hAnsi="Times New Roman"/>
          <w:sz w:val="24"/>
          <w:szCs w:val="24"/>
          <w:lang w:val="ru-RU"/>
        </w:rPr>
      </w:pPr>
    </w:p>
    <w:p w14:paraId="77792586" w14:textId="77777777" w:rsidR="00515200" w:rsidRPr="00B90175" w:rsidRDefault="00515200" w:rsidP="00515200">
      <w:pPr>
        <w:pStyle w:val="a4"/>
        <w:tabs>
          <w:tab w:val="left" w:pos="0"/>
        </w:tabs>
        <w:spacing w:before="0"/>
        <w:ind w:left="0"/>
        <w:jc w:val="center"/>
        <w:rPr>
          <w:rFonts w:ascii="Times New Roman" w:hAnsi="Times New Roman"/>
          <w:b/>
          <w:noProof/>
          <w:sz w:val="24"/>
          <w:szCs w:val="24"/>
          <w:lang w:val="ru-RU"/>
        </w:rPr>
      </w:pPr>
    </w:p>
    <w:p w14:paraId="7DA18F18" w14:textId="77777777" w:rsidR="00515200" w:rsidRDefault="00515200" w:rsidP="00515200">
      <w:pPr>
        <w:pStyle w:val="a4"/>
        <w:tabs>
          <w:tab w:val="left" w:pos="0"/>
        </w:tabs>
        <w:spacing w:before="0"/>
        <w:ind w:left="0"/>
        <w:jc w:val="center"/>
        <w:rPr>
          <w:rFonts w:ascii="Times New Roman" w:hAnsi="Times New Roman"/>
          <w:b/>
          <w:noProof/>
          <w:sz w:val="24"/>
          <w:szCs w:val="24"/>
          <w:lang w:val="ru-RU"/>
        </w:rPr>
      </w:pPr>
    </w:p>
    <w:p w14:paraId="4DDE491E" w14:textId="77777777" w:rsidR="00E13ECA" w:rsidRDefault="00E13ECA" w:rsidP="00515200">
      <w:pPr>
        <w:pStyle w:val="a4"/>
        <w:tabs>
          <w:tab w:val="left" w:pos="0"/>
        </w:tabs>
        <w:spacing w:before="0"/>
        <w:ind w:left="0"/>
        <w:jc w:val="center"/>
        <w:rPr>
          <w:rFonts w:ascii="Times New Roman" w:hAnsi="Times New Roman"/>
          <w:b/>
          <w:noProof/>
          <w:sz w:val="24"/>
          <w:szCs w:val="24"/>
          <w:lang w:val="ru-RU"/>
        </w:rPr>
      </w:pPr>
    </w:p>
    <w:p w14:paraId="63A7CFCD" w14:textId="77777777" w:rsidR="00E13ECA" w:rsidRDefault="00E13ECA" w:rsidP="00515200">
      <w:pPr>
        <w:pStyle w:val="a4"/>
        <w:tabs>
          <w:tab w:val="left" w:pos="0"/>
        </w:tabs>
        <w:spacing w:before="0"/>
        <w:ind w:left="0"/>
        <w:jc w:val="center"/>
        <w:rPr>
          <w:rFonts w:ascii="Times New Roman" w:hAnsi="Times New Roman"/>
          <w:b/>
          <w:noProof/>
          <w:sz w:val="24"/>
          <w:szCs w:val="24"/>
          <w:lang w:val="ru-RU"/>
        </w:rPr>
      </w:pPr>
    </w:p>
    <w:p w14:paraId="37DBC563" w14:textId="77777777" w:rsidR="00E13ECA" w:rsidRDefault="00E13ECA" w:rsidP="00515200">
      <w:pPr>
        <w:pStyle w:val="a4"/>
        <w:tabs>
          <w:tab w:val="left" w:pos="0"/>
        </w:tabs>
        <w:spacing w:before="0"/>
        <w:ind w:left="0"/>
        <w:jc w:val="center"/>
        <w:rPr>
          <w:rFonts w:ascii="Times New Roman" w:hAnsi="Times New Roman"/>
          <w:b/>
          <w:noProof/>
          <w:sz w:val="24"/>
          <w:szCs w:val="24"/>
          <w:lang w:val="ru-RU"/>
        </w:rPr>
      </w:pPr>
    </w:p>
    <w:p w14:paraId="05303F9C" w14:textId="77777777" w:rsidR="00E13ECA" w:rsidRDefault="00E13ECA" w:rsidP="00515200">
      <w:pPr>
        <w:pStyle w:val="a4"/>
        <w:tabs>
          <w:tab w:val="left" w:pos="0"/>
        </w:tabs>
        <w:spacing w:before="0"/>
        <w:ind w:left="0"/>
        <w:jc w:val="center"/>
        <w:rPr>
          <w:rFonts w:ascii="Times New Roman" w:hAnsi="Times New Roman"/>
          <w:b/>
          <w:noProof/>
          <w:sz w:val="24"/>
          <w:szCs w:val="24"/>
          <w:lang w:val="ru-RU"/>
        </w:rPr>
      </w:pPr>
    </w:p>
    <w:p w14:paraId="198622BC"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49EF392C"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797133A2"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3CBD31E9"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41309322"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7F8950DF"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51F06CD4"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0F8BD790"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02D95AED"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6781DEA2"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7C46D0F4"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43CB2B42"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64475E50" w14:textId="77777777" w:rsidR="00CA54D3" w:rsidRDefault="00CA54D3" w:rsidP="00515200">
      <w:pPr>
        <w:pStyle w:val="a4"/>
        <w:tabs>
          <w:tab w:val="left" w:pos="0"/>
        </w:tabs>
        <w:spacing w:before="0"/>
        <w:ind w:left="0"/>
        <w:jc w:val="center"/>
        <w:rPr>
          <w:rFonts w:ascii="Times New Roman" w:hAnsi="Times New Roman"/>
          <w:b/>
          <w:noProof/>
          <w:sz w:val="24"/>
          <w:szCs w:val="24"/>
          <w:lang w:val="ru-RU"/>
        </w:rPr>
      </w:pPr>
    </w:p>
    <w:p w14:paraId="06D6C837"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78CB8AEB"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339D4844"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33EA2BF3"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39A4DB8D"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5B923E78"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147376B6"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2C9DD3EC"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3DD7DA3A" w14:textId="77777777" w:rsidR="0073495D" w:rsidRDefault="0073495D" w:rsidP="00515200">
      <w:pPr>
        <w:pStyle w:val="a4"/>
        <w:tabs>
          <w:tab w:val="left" w:pos="0"/>
        </w:tabs>
        <w:spacing w:before="0"/>
        <w:ind w:left="0"/>
        <w:jc w:val="center"/>
        <w:rPr>
          <w:rFonts w:ascii="Times New Roman" w:hAnsi="Times New Roman"/>
          <w:b/>
          <w:noProof/>
          <w:sz w:val="24"/>
          <w:szCs w:val="24"/>
          <w:lang w:val="ru-RU"/>
        </w:rPr>
      </w:pPr>
    </w:p>
    <w:p w14:paraId="1856A41A" w14:textId="77777777" w:rsidR="00E13ECA" w:rsidRPr="001373FA" w:rsidRDefault="00E13ECA" w:rsidP="00E13ECA">
      <w:pPr>
        <w:tabs>
          <w:tab w:val="clear" w:pos="1080"/>
        </w:tabs>
        <w:autoSpaceDE w:val="0"/>
        <w:spacing w:line="240" w:lineRule="auto"/>
        <w:ind w:left="0" w:firstLine="720"/>
        <w:jc w:val="left"/>
        <w:rPr>
          <w:rFonts w:ascii="Times New Roman" w:hAnsi="Times New Roman"/>
          <w:b/>
          <w:color w:val="000000"/>
          <w:sz w:val="24"/>
          <w:szCs w:val="24"/>
          <w:lang w:val="ru-RU" w:eastAsia="ko-KR"/>
        </w:rPr>
      </w:pPr>
      <w:r w:rsidRPr="001373FA">
        <w:rPr>
          <w:rFonts w:ascii="Times New Roman" w:hAnsi="Times New Roman"/>
          <w:b/>
          <w:color w:val="000000"/>
          <w:sz w:val="24"/>
          <w:szCs w:val="24"/>
          <w:lang w:val="ru-RU" w:eastAsia="ko-KR"/>
        </w:rPr>
        <w:t xml:space="preserve">НЫСАН                                                                                           </w:t>
      </w:r>
      <w:r w:rsidRPr="001373FA">
        <w:rPr>
          <w:rFonts w:ascii="Times New Roman" w:hAnsi="Times New Roman"/>
          <w:b/>
          <w:color w:val="000000"/>
          <w:sz w:val="24"/>
          <w:szCs w:val="24"/>
          <w:lang w:val="en-US" w:eastAsia="ko-KR"/>
        </w:rPr>
        <w:t>«___» _____</w:t>
      </w:r>
      <w:r w:rsidRPr="001373FA">
        <w:rPr>
          <w:rFonts w:ascii="Times New Roman" w:hAnsi="Times New Roman"/>
          <w:b/>
          <w:color w:val="000000"/>
          <w:sz w:val="24"/>
          <w:szCs w:val="24"/>
          <w:lang w:val="ru-RU" w:eastAsia="ko-KR"/>
        </w:rPr>
        <w:t xml:space="preserve">__ </w:t>
      </w:r>
      <w:r w:rsidRPr="001373FA">
        <w:rPr>
          <w:rFonts w:ascii="Times New Roman" w:hAnsi="Times New Roman"/>
          <w:b/>
          <w:color w:val="000000"/>
          <w:sz w:val="24"/>
          <w:szCs w:val="24"/>
          <w:lang w:val="en-US" w:eastAsia="ko-KR"/>
        </w:rPr>
        <w:t>201</w:t>
      </w:r>
      <w:r w:rsidRPr="001373FA">
        <w:rPr>
          <w:rFonts w:ascii="Times New Roman" w:hAnsi="Times New Roman"/>
          <w:b/>
          <w:color w:val="000000"/>
          <w:sz w:val="24"/>
          <w:szCs w:val="24"/>
          <w:lang w:val="ru-RU" w:eastAsia="ko-KR"/>
        </w:rPr>
        <w:t>8ж</w:t>
      </w:r>
    </w:p>
    <w:p w14:paraId="4EE23B4F" w14:textId="77777777" w:rsidR="00E13ECA" w:rsidRPr="001373FA" w:rsidRDefault="00E13ECA" w:rsidP="00E13ECA">
      <w:pPr>
        <w:tabs>
          <w:tab w:val="clear" w:pos="1080"/>
        </w:tabs>
        <w:autoSpaceDE w:val="0"/>
        <w:spacing w:line="240" w:lineRule="auto"/>
        <w:ind w:left="0" w:firstLine="720"/>
        <w:jc w:val="right"/>
        <w:rPr>
          <w:rFonts w:ascii="Times New Roman" w:hAnsi="Times New Roman"/>
          <w:b/>
          <w:color w:val="000000"/>
          <w:sz w:val="24"/>
          <w:szCs w:val="24"/>
          <w:lang w:val="ru-RU" w:eastAsia="ko-KR"/>
        </w:rPr>
      </w:pPr>
      <w:r w:rsidRPr="001373FA">
        <w:rPr>
          <w:rFonts w:ascii="Times New Roman" w:hAnsi="Times New Roman"/>
          <w:b/>
          <w:color w:val="000000"/>
          <w:sz w:val="24"/>
          <w:szCs w:val="24"/>
          <w:lang w:val="en-US" w:eastAsia="ko-KR"/>
        </w:rPr>
        <w:t xml:space="preserve"> № </w:t>
      </w:r>
      <w:r w:rsidRPr="001373FA">
        <w:rPr>
          <w:rFonts w:ascii="Times New Roman" w:hAnsi="Times New Roman"/>
          <w:b/>
          <w:color w:val="000000"/>
          <w:sz w:val="24"/>
          <w:szCs w:val="24"/>
          <w:lang w:val="ru-RU" w:eastAsia="ko-KR"/>
        </w:rPr>
        <w:t xml:space="preserve">_____ </w:t>
      </w:r>
      <w:r w:rsidRPr="001373FA">
        <w:rPr>
          <w:rFonts w:ascii="Times New Roman" w:hAnsi="Times New Roman"/>
          <w:b/>
          <w:color w:val="000000"/>
          <w:sz w:val="24"/>
          <w:szCs w:val="24"/>
          <w:lang w:val="en-US" w:eastAsia="ko-KR"/>
        </w:rPr>
        <w:t>шартқа</w:t>
      </w:r>
      <w:r w:rsidRPr="001373FA">
        <w:rPr>
          <w:rFonts w:ascii="Times New Roman" w:hAnsi="Times New Roman"/>
          <w:b/>
          <w:color w:val="000000"/>
          <w:sz w:val="24"/>
          <w:szCs w:val="24"/>
          <w:lang w:val="kk-KZ" w:eastAsia="ko-KR"/>
        </w:rPr>
        <w:t xml:space="preserve"> №</w:t>
      </w:r>
      <w:r>
        <w:rPr>
          <w:rFonts w:ascii="Times New Roman" w:hAnsi="Times New Roman"/>
          <w:b/>
          <w:color w:val="000000"/>
          <w:sz w:val="24"/>
          <w:szCs w:val="24"/>
          <w:lang w:val="kk-KZ" w:eastAsia="ko-KR"/>
        </w:rPr>
        <w:t>4</w:t>
      </w:r>
      <w:r w:rsidRPr="001373FA">
        <w:rPr>
          <w:rFonts w:ascii="Times New Roman" w:hAnsi="Times New Roman"/>
          <w:b/>
          <w:color w:val="000000"/>
          <w:sz w:val="24"/>
          <w:szCs w:val="24"/>
          <w:lang w:val="en-US" w:eastAsia="ko-KR"/>
        </w:rPr>
        <w:t xml:space="preserve"> қосымша</w:t>
      </w:r>
      <w:r w:rsidRPr="001373FA">
        <w:rPr>
          <w:rFonts w:ascii="Times New Roman" w:hAnsi="Times New Roman"/>
          <w:b/>
          <w:color w:val="000000"/>
          <w:sz w:val="24"/>
          <w:szCs w:val="24"/>
          <w:lang w:val="ru-RU" w:eastAsia="ko-KR"/>
        </w:rPr>
        <w:t>.</w:t>
      </w:r>
    </w:p>
    <w:tbl>
      <w:tblPr>
        <w:tblW w:w="9921" w:type="dxa"/>
        <w:tblInd w:w="2" w:type="dxa"/>
        <w:tblLayout w:type="fixed"/>
        <w:tblLook w:val="00A0" w:firstRow="1" w:lastRow="0" w:firstColumn="1" w:lastColumn="0" w:noHBand="0" w:noVBand="0"/>
      </w:tblPr>
      <w:tblGrid>
        <w:gridCol w:w="6"/>
        <w:gridCol w:w="555"/>
        <w:gridCol w:w="1670"/>
        <w:gridCol w:w="113"/>
        <w:gridCol w:w="554"/>
        <w:gridCol w:w="781"/>
        <w:gridCol w:w="619"/>
        <w:gridCol w:w="1352"/>
        <w:gridCol w:w="828"/>
        <w:gridCol w:w="827"/>
        <w:gridCol w:w="1099"/>
        <w:gridCol w:w="58"/>
        <w:gridCol w:w="841"/>
        <w:gridCol w:w="618"/>
      </w:tblGrid>
      <w:tr w:rsidR="00E13ECA" w:rsidRPr="001373FA" w14:paraId="1577792E" w14:textId="77777777" w:rsidTr="00B0114F">
        <w:trPr>
          <w:trHeight w:val="308"/>
        </w:trPr>
        <w:tc>
          <w:tcPr>
            <w:tcW w:w="9921" w:type="dxa"/>
            <w:gridSpan w:val="14"/>
            <w:noWrap/>
            <w:vAlign w:val="center"/>
          </w:tcPr>
          <w:p w14:paraId="580A1293" w14:textId="77777777" w:rsidR="00E13ECA" w:rsidRPr="001373FA" w:rsidRDefault="00E13ECA" w:rsidP="00E13ECA">
            <w:pPr>
              <w:tabs>
                <w:tab w:val="clear" w:pos="1080"/>
              </w:tabs>
              <w:spacing w:line="240" w:lineRule="auto"/>
              <w:ind w:left="0" w:firstLine="0"/>
              <w:jc w:val="center"/>
              <w:rPr>
                <w:rFonts w:ascii="Times New Roman" w:hAnsi="Times New Roman"/>
                <w:b/>
                <w:bCs/>
                <w:lang w:val="kk-KZ" w:eastAsia="ko-KR"/>
              </w:rPr>
            </w:pPr>
            <w:r w:rsidRPr="001373FA">
              <w:rPr>
                <w:rFonts w:ascii="Times New Roman" w:hAnsi="Times New Roman"/>
                <w:b/>
                <w:bCs/>
                <w:lang w:val="kk-KZ" w:eastAsia="ko-KR"/>
              </w:rPr>
              <w:t>2018 жылғы «__» ___________ № ____ шот-фактура</w:t>
            </w:r>
          </w:p>
        </w:tc>
      </w:tr>
      <w:tr w:rsidR="00E13ECA" w:rsidRPr="001373FA" w14:paraId="3ED70987" w14:textId="77777777" w:rsidTr="00B0114F">
        <w:trPr>
          <w:trHeight w:val="255"/>
        </w:trPr>
        <w:tc>
          <w:tcPr>
            <w:tcW w:w="9303" w:type="dxa"/>
            <w:gridSpan w:val="13"/>
            <w:tcBorders>
              <w:top w:val="nil"/>
              <w:left w:val="nil"/>
              <w:bottom w:val="single" w:sz="4" w:space="0" w:color="auto"/>
              <w:right w:val="nil"/>
            </w:tcBorders>
            <w:vAlign w:val="bottom"/>
          </w:tcPr>
          <w:p w14:paraId="2370A325"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kk-KZ" w:eastAsia="ko-KR"/>
              </w:rPr>
            </w:pPr>
          </w:p>
        </w:tc>
        <w:tc>
          <w:tcPr>
            <w:tcW w:w="618" w:type="dxa"/>
            <w:tcBorders>
              <w:top w:val="nil"/>
              <w:left w:val="nil"/>
              <w:bottom w:val="single" w:sz="4" w:space="0" w:color="auto"/>
              <w:right w:val="nil"/>
            </w:tcBorders>
            <w:vAlign w:val="bottom"/>
          </w:tcPr>
          <w:p w14:paraId="332F7638"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kk-KZ" w:eastAsia="ko-KR"/>
              </w:rPr>
            </w:pPr>
            <w:r w:rsidRPr="001373FA">
              <w:rPr>
                <w:rFonts w:ascii="Times New Roman" w:hAnsi="Times New Roman"/>
                <w:sz w:val="18"/>
                <w:szCs w:val="18"/>
                <w:lang w:val="kk-KZ" w:eastAsia="ko-KR"/>
              </w:rPr>
              <w:t>(1а)</w:t>
            </w:r>
          </w:p>
        </w:tc>
      </w:tr>
      <w:tr w:rsidR="00E13ECA" w:rsidRPr="001373FA" w14:paraId="57E87E07" w14:textId="77777777" w:rsidTr="00B0114F">
        <w:trPr>
          <w:trHeight w:val="255"/>
        </w:trPr>
        <w:tc>
          <w:tcPr>
            <w:tcW w:w="9303" w:type="dxa"/>
            <w:gridSpan w:val="13"/>
            <w:tcBorders>
              <w:top w:val="nil"/>
              <w:left w:val="nil"/>
              <w:bottom w:val="single" w:sz="4" w:space="0" w:color="auto"/>
              <w:right w:val="nil"/>
            </w:tcBorders>
            <w:vAlign w:val="bottom"/>
          </w:tcPr>
          <w:p w14:paraId="5A9548F2"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kk-KZ" w:eastAsia="ko-KR"/>
              </w:rPr>
            </w:pPr>
            <w:r w:rsidRPr="001373FA">
              <w:rPr>
                <w:rFonts w:ascii="Times New Roman" w:hAnsi="Times New Roman"/>
                <w:b/>
                <w:bCs/>
                <w:sz w:val="18"/>
                <w:szCs w:val="18"/>
                <w:lang w:val="kk-KZ" w:eastAsia="ko-KR"/>
              </w:rPr>
              <w:t xml:space="preserve">Жеткізуші:  Жауапкершілігі Шектеулі Серіктестігі  </w:t>
            </w:r>
          </w:p>
        </w:tc>
        <w:tc>
          <w:tcPr>
            <w:tcW w:w="618" w:type="dxa"/>
            <w:tcBorders>
              <w:top w:val="nil"/>
              <w:left w:val="nil"/>
              <w:bottom w:val="single" w:sz="4" w:space="0" w:color="auto"/>
              <w:right w:val="nil"/>
            </w:tcBorders>
            <w:noWrap/>
            <w:vAlign w:val="bottom"/>
          </w:tcPr>
          <w:p w14:paraId="2C1C6201" w14:textId="77777777" w:rsidR="00E13ECA" w:rsidRPr="001373FA" w:rsidRDefault="00E13ECA" w:rsidP="00E13ECA">
            <w:pPr>
              <w:tabs>
                <w:tab w:val="clear" w:pos="1080"/>
              </w:tabs>
              <w:spacing w:line="240" w:lineRule="auto"/>
              <w:ind w:left="0" w:firstLine="0"/>
              <w:jc w:val="right"/>
              <w:rPr>
                <w:rFonts w:ascii="Times New Roman" w:hAnsi="Times New Roman"/>
                <w:b/>
                <w:bCs/>
                <w:sz w:val="18"/>
                <w:szCs w:val="18"/>
                <w:lang w:val="kk-KZ" w:eastAsia="ko-KR"/>
              </w:rPr>
            </w:pPr>
            <w:r w:rsidRPr="001373FA">
              <w:rPr>
                <w:rFonts w:ascii="Times New Roman" w:hAnsi="Times New Roman"/>
                <w:b/>
                <w:bCs/>
                <w:sz w:val="18"/>
                <w:szCs w:val="18"/>
                <w:lang w:val="kk-KZ" w:eastAsia="ko-KR"/>
              </w:rPr>
              <w:t>(2)</w:t>
            </w:r>
          </w:p>
        </w:tc>
      </w:tr>
      <w:tr w:rsidR="00E13ECA" w:rsidRPr="001373FA" w14:paraId="2EAE7CD0" w14:textId="77777777" w:rsidTr="00B0114F">
        <w:trPr>
          <w:trHeight w:val="255"/>
        </w:trPr>
        <w:tc>
          <w:tcPr>
            <w:tcW w:w="9921" w:type="dxa"/>
            <w:gridSpan w:val="14"/>
            <w:vAlign w:val="bottom"/>
          </w:tcPr>
          <w:p w14:paraId="0D37BF31"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kk-KZ" w:eastAsia="ko-KR"/>
              </w:rPr>
            </w:pPr>
            <w:r w:rsidRPr="001373FA">
              <w:rPr>
                <w:rFonts w:ascii="Times New Roman" w:hAnsi="Times New Roman"/>
                <w:sz w:val="18"/>
                <w:szCs w:val="18"/>
                <w:lang w:val="kk-KZ" w:eastAsia="ko-KR"/>
              </w:rPr>
              <w:t xml:space="preserve">Жеткізуші БСН, СТН және мекенжайы: </w:t>
            </w:r>
          </w:p>
        </w:tc>
      </w:tr>
      <w:tr w:rsidR="00E13ECA" w:rsidRPr="001373FA" w14:paraId="3E16A266" w14:textId="77777777" w:rsidTr="00B0114F">
        <w:trPr>
          <w:trHeight w:val="255"/>
        </w:trPr>
        <w:tc>
          <w:tcPr>
            <w:tcW w:w="9303" w:type="dxa"/>
            <w:gridSpan w:val="13"/>
            <w:tcBorders>
              <w:top w:val="nil"/>
              <w:left w:val="nil"/>
              <w:bottom w:val="single" w:sz="4" w:space="0" w:color="auto"/>
              <w:right w:val="nil"/>
            </w:tcBorders>
            <w:vAlign w:val="bottom"/>
          </w:tcPr>
          <w:p w14:paraId="76F7125F"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xml:space="preserve">Жеткізушінің есеп шоты:  БСК </w:t>
            </w:r>
          </w:p>
        </w:tc>
        <w:tc>
          <w:tcPr>
            <w:tcW w:w="618" w:type="dxa"/>
            <w:tcBorders>
              <w:top w:val="nil"/>
              <w:left w:val="nil"/>
              <w:bottom w:val="single" w:sz="4" w:space="0" w:color="auto"/>
              <w:right w:val="nil"/>
            </w:tcBorders>
            <w:noWrap/>
            <w:vAlign w:val="bottom"/>
          </w:tcPr>
          <w:p w14:paraId="7F88CC68"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(2б)</w:t>
            </w:r>
          </w:p>
        </w:tc>
      </w:tr>
      <w:tr w:rsidR="00E13ECA" w:rsidRPr="001373FA" w14:paraId="0AA4D53E" w14:textId="77777777" w:rsidTr="00B0114F">
        <w:trPr>
          <w:trHeight w:val="255"/>
        </w:trPr>
        <w:tc>
          <w:tcPr>
            <w:tcW w:w="9303" w:type="dxa"/>
            <w:gridSpan w:val="13"/>
            <w:tcBorders>
              <w:top w:val="nil"/>
              <w:left w:val="nil"/>
              <w:bottom w:val="single" w:sz="4" w:space="0" w:color="auto"/>
              <w:right w:val="nil"/>
            </w:tcBorders>
            <w:vAlign w:val="bottom"/>
          </w:tcPr>
          <w:p w14:paraId="0560FD33"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xml:space="preserve">ҚҚС бойынша тіркеу есебіне қою куәлігі: </w:t>
            </w:r>
          </w:p>
        </w:tc>
        <w:tc>
          <w:tcPr>
            <w:tcW w:w="618" w:type="dxa"/>
            <w:tcBorders>
              <w:top w:val="nil"/>
              <w:left w:val="nil"/>
              <w:bottom w:val="single" w:sz="4" w:space="0" w:color="auto"/>
              <w:right w:val="nil"/>
            </w:tcBorders>
            <w:noWrap/>
            <w:vAlign w:val="bottom"/>
          </w:tcPr>
          <w:p w14:paraId="74DE2E58"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r>
      <w:tr w:rsidR="00E13ECA" w:rsidRPr="001373FA" w14:paraId="2A63B687" w14:textId="77777777" w:rsidTr="00B0114F">
        <w:trPr>
          <w:trHeight w:val="255"/>
        </w:trPr>
        <w:tc>
          <w:tcPr>
            <w:tcW w:w="9303" w:type="dxa"/>
            <w:gridSpan w:val="13"/>
            <w:tcBorders>
              <w:top w:val="nil"/>
              <w:left w:val="nil"/>
              <w:bottom w:val="single" w:sz="4" w:space="0" w:color="auto"/>
              <w:right w:val="nil"/>
            </w:tcBorders>
            <w:vAlign w:val="bottom"/>
          </w:tcPr>
          <w:p w14:paraId="709554F5"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xml:space="preserve">Тауарларды (жұмыстарды, қызметтерді) жеткізу шарты (келісімшарты): </w:t>
            </w:r>
          </w:p>
        </w:tc>
        <w:tc>
          <w:tcPr>
            <w:tcW w:w="618" w:type="dxa"/>
            <w:tcBorders>
              <w:top w:val="nil"/>
              <w:left w:val="nil"/>
              <w:bottom w:val="single" w:sz="4" w:space="0" w:color="auto"/>
              <w:right w:val="nil"/>
            </w:tcBorders>
            <w:noWrap/>
            <w:vAlign w:val="bottom"/>
          </w:tcPr>
          <w:p w14:paraId="2BE92601"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(3)</w:t>
            </w:r>
          </w:p>
        </w:tc>
      </w:tr>
      <w:tr w:rsidR="00E13ECA" w:rsidRPr="001373FA" w14:paraId="75E1E28A" w14:textId="77777777" w:rsidTr="00B0114F">
        <w:trPr>
          <w:trHeight w:val="255"/>
        </w:trPr>
        <w:tc>
          <w:tcPr>
            <w:tcW w:w="9303" w:type="dxa"/>
            <w:gridSpan w:val="13"/>
            <w:tcBorders>
              <w:top w:val="nil"/>
              <w:left w:val="nil"/>
              <w:bottom w:val="single" w:sz="4" w:space="0" w:color="auto"/>
              <w:right w:val="nil"/>
            </w:tcBorders>
            <w:vAlign w:val="bottom"/>
          </w:tcPr>
          <w:p w14:paraId="4E5E1B6E"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Шарт (келісімшарт) бойынша төлеу ережелері: қолма-қол ақшасыз есеп айырысу</w:t>
            </w:r>
          </w:p>
        </w:tc>
        <w:tc>
          <w:tcPr>
            <w:tcW w:w="618" w:type="dxa"/>
            <w:tcBorders>
              <w:top w:val="nil"/>
              <w:left w:val="nil"/>
              <w:bottom w:val="single" w:sz="4" w:space="0" w:color="auto"/>
              <w:right w:val="nil"/>
            </w:tcBorders>
            <w:noWrap/>
            <w:vAlign w:val="bottom"/>
          </w:tcPr>
          <w:p w14:paraId="0B4F2242"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(4)</w:t>
            </w:r>
          </w:p>
        </w:tc>
      </w:tr>
      <w:tr w:rsidR="00E13ECA" w:rsidRPr="001373FA" w14:paraId="0A861A77" w14:textId="77777777" w:rsidTr="00B0114F">
        <w:trPr>
          <w:trHeight w:val="255"/>
        </w:trPr>
        <w:tc>
          <w:tcPr>
            <w:tcW w:w="9303" w:type="dxa"/>
            <w:gridSpan w:val="13"/>
            <w:vAlign w:val="bottom"/>
          </w:tcPr>
          <w:p w14:paraId="75BCBA8C"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xml:space="preserve">Тауарларды (жұмыстарды, қызметтерді) жеткізудің межелі орны: </w:t>
            </w:r>
          </w:p>
        </w:tc>
        <w:tc>
          <w:tcPr>
            <w:tcW w:w="618" w:type="dxa"/>
            <w:noWrap/>
            <w:vAlign w:val="bottom"/>
          </w:tcPr>
          <w:p w14:paraId="644D74C8"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r>
      <w:tr w:rsidR="00E13ECA" w:rsidRPr="001373FA" w14:paraId="0121A56A" w14:textId="77777777" w:rsidTr="00B0114F">
        <w:trPr>
          <w:trHeight w:val="255"/>
        </w:trPr>
        <w:tc>
          <w:tcPr>
            <w:tcW w:w="9303" w:type="dxa"/>
            <w:gridSpan w:val="13"/>
            <w:tcBorders>
              <w:top w:val="single" w:sz="4" w:space="0" w:color="auto"/>
              <w:left w:val="nil"/>
              <w:bottom w:val="nil"/>
              <w:right w:val="nil"/>
            </w:tcBorders>
          </w:tcPr>
          <w:p w14:paraId="55B1F9BB"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мемлекет, өңір, облыс, қала, аудан</w:t>
            </w:r>
          </w:p>
        </w:tc>
        <w:tc>
          <w:tcPr>
            <w:tcW w:w="618" w:type="dxa"/>
            <w:tcBorders>
              <w:top w:val="single" w:sz="4" w:space="0" w:color="auto"/>
              <w:left w:val="nil"/>
              <w:bottom w:val="nil"/>
              <w:right w:val="nil"/>
            </w:tcBorders>
            <w:noWrap/>
          </w:tcPr>
          <w:p w14:paraId="27C6651C" w14:textId="77777777" w:rsidR="00E13ECA" w:rsidRPr="001373FA" w:rsidRDefault="00E13ECA" w:rsidP="00E13ECA">
            <w:pPr>
              <w:tabs>
                <w:tab w:val="clear" w:pos="1080"/>
              </w:tabs>
              <w:spacing w:line="240" w:lineRule="auto"/>
              <w:ind w:left="0" w:firstLine="0"/>
              <w:jc w:val="right"/>
              <w:rPr>
                <w:rFonts w:ascii="Times New Roman" w:hAnsi="Times New Roman"/>
                <w:i/>
                <w:iCs/>
                <w:sz w:val="18"/>
                <w:szCs w:val="18"/>
                <w:lang w:val="en-US" w:eastAsia="ko-KR"/>
              </w:rPr>
            </w:pPr>
            <w:r w:rsidRPr="001373FA">
              <w:rPr>
                <w:rFonts w:ascii="Times New Roman" w:hAnsi="Times New Roman"/>
                <w:i/>
                <w:iCs/>
                <w:sz w:val="18"/>
                <w:szCs w:val="18"/>
                <w:lang w:val="en-US" w:eastAsia="ko-KR"/>
              </w:rPr>
              <w:t> </w:t>
            </w:r>
          </w:p>
        </w:tc>
      </w:tr>
      <w:tr w:rsidR="00E13ECA" w:rsidRPr="001373FA" w14:paraId="1612A04A" w14:textId="77777777" w:rsidTr="00B0114F">
        <w:trPr>
          <w:trHeight w:val="255"/>
        </w:trPr>
        <w:tc>
          <w:tcPr>
            <w:tcW w:w="9303" w:type="dxa"/>
            <w:gridSpan w:val="13"/>
            <w:tcBorders>
              <w:top w:val="nil"/>
              <w:left w:val="nil"/>
              <w:bottom w:val="single" w:sz="4" w:space="0" w:color="auto"/>
              <w:right w:val="nil"/>
            </w:tcBorders>
            <w:vAlign w:val="bottom"/>
          </w:tcPr>
          <w:p w14:paraId="02D37681"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Тауарларды (жұмыстарды, қызметтерді) жеткізу сенімхат бойынша жүргізілді: без доверенности</w:t>
            </w:r>
          </w:p>
        </w:tc>
        <w:tc>
          <w:tcPr>
            <w:tcW w:w="618" w:type="dxa"/>
            <w:tcBorders>
              <w:top w:val="nil"/>
              <w:left w:val="nil"/>
              <w:bottom w:val="single" w:sz="4" w:space="0" w:color="auto"/>
              <w:right w:val="nil"/>
            </w:tcBorders>
            <w:noWrap/>
            <w:vAlign w:val="bottom"/>
          </w:tcPr>
          <w:p w14:paraId="0575DFAD"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(5)</w:t>
            </w:r>
          </w:p>
        </w:tc>
      </w:tr>
      <w:tr w:rsidR="00E13ECA" w:rsidRPr="001373FA" w14:paraId="5F5108D4" w14:textId="77777777" w:rsidTr="00B0114F">
        <w:trPr>
          <w:trHeight w:val="255"/>
        </w:trPr>
        <w:tc>
          <w:tcPr>
            <w:tcW w:w="9303" w:type="dxa"/>
            <w:gridSpan w:val="13"/>
            <w:tcBorders>
              <w:top w:val="nil"/>
              <w:left w:val="nil"/>
              <w:bottom w:val="single" w:sz="4" w:space="0" w:color="auto"/>
              <w:right w:val="nil"/>
            </w:tcBorders>
            <w:vAlign w:val="bottom"/>
          </w:tcPr>
          <w:p w14:paraId="639BF711"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Жөнелту тәсілі: Курьерская доставка</w:t>
            </w:r>
          </w:p>
        </w:tc>
        <w:tc>
          <w:tcPr>
            <w:tcW w:w="618" w:type="dxa"/>
            <w:tcBorders>
              <w:top w:val="nil"/>
              <w:left w:val="nil"/>
              <w:bottom w:val="single" w:sz="4" w:space="0" w:color="auto"/>
              <w:right w:val="nil"/>
            </w:tcBorders>
            <w:noWrap/>
            <w:vAlign w:val="bottom"/>
          </w:tcPr>
          <w:p w14:paraId="71623325"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(6)</w:t>
            </w:r>
          </w:p>
        </w:tc>
      </w:tr>
      <w:tr w:rsidR="00E13ECA" w:rsidRPr="001373FA" w14:paraId="73457642" w14:textId="77777777" w:rsidTr="00B0114F">
        <w:trPr>
          <w:trHeight w:val="255"/>
        </w:trPr>
        <w:tc>
          <w:tcPr>
            <w:tcW w:w="9303" w:type="dxa"/>
            <w:gridSpan w:val="13"/>
            <w:tcBorders>
              <w:top w:val="nil"/>
              <w:left w:val="nil"/>
              <w:bottom w:val="single" w:sz="4" w:space="0" w:color="auto"/>
              <w:right w:val="nil"/>
            </w:tcBorders>
            <w:vAlign w:val="bottom"/>
          </w:tcPr>
          <w:p w14:paraId="42CC868E"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xml:space="preserve">Тауар-көліктік жүкқұжат: </w:t>
            </w:r>
          </w:p>
        </w:tc>
        <w:tc>
          <w:tcPr>
            <w:tcW w:w="618" w:type="dxa"/>
            <w:tcBorders>
              <w:top w:val="nil"/>
              <w:left w:val="nil"/>
              <w:bottom w:val="single" w:sz="4" w:space="0" w:color="auto"/>
              <w:right w:val="nil"/>
            </w:tcBorders>
            <w:noWrap/>
            <w:vAlign w:val="bottom"/>
          </w:tcPr>
          <w:p w14:paraId="3B52D1C0"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(7)</w:t>
            </w:r>
          </w:p>
        </w:tc>
      </w:tr>
      <w:tr w:rsidR="00E13ECA" w:rsidRPr="001373FA" w14:paraId="09FE9621" w14:textId="77777777" w:rsidTr="00B0114F">
        <w:trPr>
          <w:trHeight w:val="255"/>
        </w:trPr>
        <w:tc>
          <w:tcPr>
            <w:tcW w:w="9303" w:type="dxa"/>
            <w:gridSpan w:val="13"/>
            <w:vAlign w:val="bottom"/>
          </w:tcPr>
          <w:p w14:paraId="4AD6B511"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xml:space="preserve">Жүк жөнелтуші:    </w:t>
            </w:r>
          </w:p>
        </w:tc>
        <w:tc>
          <w:tcPr>
            <w:tcW w:w="618" w:type="dxa"/>
            <w:noWrap/>
            <w:vAlign w:val="bottom"/>
          </w:tcPr>
          <w:p w14:paraId="29ED2704"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(8)</w:t>
            </w:r>
          </w:p>
        </w:tc>
      </w:tr>
      <w:tr w:rsidR="00E13ECA" w:rsidRPr="001373FA" w14:paraId="0823C4F8" w14:textId="77777777" w:rsidTr="00B0114F">
        <w:trPr>
          <w:trHeight w:val="255"/>
        </w:trPr>
        <w:tc>
          <w:tcPr>
            <w:tcW w:w="9303" w:type="dxa"/>
            <w:gridSpan w:val="13"/>
            <w:tcBorders>
              <w:top w:val="single" w:sz="4" w:space="0" w:color="auto"/>
              <w:left w:val="nil"/>
              <w:bottom w:val="nil"/>
              <w:right w:val="nil"/>
            </w:tcBorders>
          </w:tcPr>
          <w:p w14:paraId="06D22305"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(СТН, атауы және мекенжайы)</w:t>
            </w:r>
          </w:p>
        </w:tc>
        <w:tc>
          <w:tcPr>
            <w:tcW w:w="618" w:type="dxa"/>
            <w:tcBorders>
              <w:top w:val="single" w:sz="4" w:space="0" w:color="auto"/>
              <w:left w:val="nil"/>
              <w:bottom w:val="nil"/>
              <w:right w:val="nil"/>
            </w:tcBorders>
            <w:noWrap/>
          </w:tcPr>
          <w:p w14:paraId="46961EAE" w14:textId="77777777" w:rsidR="00E13ECA" w:rsidRPr="001373FA" w:rsidRDefault="00E13ECA" w:rsidP="00E13ECA">
            <w:pPr>
              <w:tabs>
                <w:tab w:val="clear" w:pos="1080"/>
              </w:tabs>
              <w:spacing w:line="240" w:lineRule="auto"/>
              <w:ind w:left="0" w:firstLine="0"/>
              <w:jc w:val="right"/>
              <w:rPr>
                <w:rFonts w:ascii="Times New Roman" w:hAnsi="Times New Roman"/>
                <w:i/>
                <w:iCs/>
                <w:sz w:val="18"/>
                <w:szCs w:val="18"/>
                <w:lang w:val="en-US" w:eastAsia="ko-KR"/>
              </w:rPr>
            </w:pPr>
            <w:r w:rsidRPr="001373FA">
              <w:rPr>
                <w:rFonts w:ascii="Times New Roman" w:hAnsi="Times New Roman"/>
                <w:i/>
                <w:iCs/>
                <w:sz w:val="18"/>
                <w:szCs w:val="18"/>
                <w:lang w:val="en-US" w:eastAsia="ko-KR"/>
              </w:rPr>
              <w:t> </w:t>
            </w:r>
          </w:p>
        </w:tc>
      </w:tr>
      <w:tr w:rsidR="00E13ECA" w:rsidRPr="001373FA" w14:paraId="1F6E9CBC" w14:textId="77777777" w:rsidTr="00B0114F">
        <w:trPr>
          <w:trHeight w:val="480"/>
        </w:trPr>
        <w:tc>
          <w:tcPr>
            <w:tcW w:w="9303" w:type="dxa"/>
            <w:gridSpan w:val="13"/>
            <w:vAlign w:val="bottom"/>
          </w:tcPr>
          <w:p w14:paraId="5F4803B5"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b/>
                <w:bCs/>
                <w:sz w:val="18"/>
                <w:szCs w:val="18"/>
                <w:lang w:val="en-US" w:eastAsia="ko-KR"/>
              </w:rPr>
              <w:t>Жүк жөнелтуші:</w:t>
            </w:r>
            <w:r w:rsidRPr="001373FA">
              <w:rPr>
                <w:rFonts w:ascii="Times New Roman" w:hAnsi="Times New Roman"/>
                <w:sz w:val="18"/>
                <w:szCs w:val="18"/>
                <w:lang w:val="en-US" w:eastAsia="ko-KR"/>
              </w:rPr>
              <w:t xml:space="preserve"> Энергетика Министрлігі және «ҚазМұнайГаз» ҰК АҚ арасындағы 2008 жылғы 21-ші сәуірдегі № 2609 Каспий теңізінде орналасқан «Жамбыл» учаскесі бойынша көмірсутекті шикізатын Барлауды жүргізуге арналған Келісім-шарт бойынша №411 Операторды тарту туралы келісім бойынша «ҚазМұнайГаз» ұлттық компаниясы» АҚ атынан және тапсырмасы бойынша «Жамбыл Петролеум» жауапкершілігі шектеулі серіктестік</w:t>
            </w:r>
          </w:p>
        </w:tc>
        <w:tc>
          <w:tcPr>
            <w:tcW w:w="618" w:type="dxa"/>
            <w:noWrap/>
            <w:vAlign w:val="bottom"/>
          </w:tcPr>
          <w:p w14:paraId="68C317A2"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(9)</w:t>
            </w:r>
          </w:p>
        </w:tc>
      </w:tr>
      <w:tr w:rsidR="00E13ECA" w:rsidRPr="001373FA" w14:paraId="315117A1" w14:textId="77777777" w:rsidTr="00B0114F">
        <w:trPr>
          <w:trHeight w:val="255"/>
        </w:trPr>
        <w:tc>
          <w:tcPr>
            <w:tcW w:w="9303" w:type="dxa"/>
            <w:gridSpan w:val="13"/>
            <w:tcBorders>
              <w:top w:val="single" w:sz="4" w:space="0" w:color="auto"/>
              <w:left w:val="nil"/>
              <w:bottom w:val="nil"/>
              <w:right w:val="nil"/>
            </w:tcBorders>
          </w:tcPr>
          <w:p w14:paraId="717FADF0"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(СТН, атауы және мекенжайы)</w:t>
            </w:r>
          </w:p>
        </w:tc>
        <w:tc>
          <w:tcPr>
            <w:tcW w:w="618" w:type="dxa"/>
            <w:tcBorders>
              <w:top w:val="single" w:sz="4" w:space="0" w:color="auto"/>
              <w:left w:val="nil"/>
              <w:bottom w:val="nil"/>
              <w:right w:val="nil"/>
            </w:tcBorders>
            <w:noWrap/>
          </w:tcPr>
          <w:p w14:paraId="4A40C1A1" w14:textId="77777777" w:rsidR="00E13ECA" w:rsidRPr="001373FA" w:rsidRDefault="00E13ECA" w:rsidP="00E13ECA">
            <w:pPr>
              <w:tabs>
                <w:tab w:val="clear" w:pos="1080"/>
              </w:tabs>
              <w:spacing w:line="240" w:lineRule="auto"/>
              <w:ind w:left="0" w:firstLine="0"/>
              <w:jc w:val="right"/>
              <w:rPr>
                <w:rFonts w:ascii="Times New Roman" w:hAnsi="Times New Roman"/>
                <w:i/>
                <w:iCs/>
                <w:sz w:val="18"/>
                <w:szCs w:val="18"/>
                <w:lang w:val="en-US" w:eastAsia="ko-KR"/>
              </w:rPr>
            </w:pPr>
            <w:r w:rsidRPr="001373FA">
              <w:rPr>
                <w:rFonts w:ascii="Times New Roman" w:hAnsi="Times New Roman"/>
                <w:i/>
                <w:iCs/>
                <w:sz w:val="18"/>
                <w:szCs w:val="18"/>
                <w:lang w:val="en-US" w:eastAsia="ko-KR"/>
              </w:rPr>
              <w:t> </w:t>
            </w:r>
          </w:p>
        </w:tc>
      </w:tr>
      <w:tr w:rsidR="00E13ECA" w:rsidRPr="001373FA" w14:paraId="5E69910D" w14:textId="77777777" w:rsidTr="00B0114F">
        <w:trPr>
          <w:trHeight w:val="255"/>
        </w:trPr>
        <w:tc>
          <w:tcPr>
            <w:tcW w:w="9303" w:type="dxa"/>
            <w:gridSpan w:val="13"/>
            <w:tcBorders>
              <w:top w:val="nil"/>
              <w:left w:val="nil"/>
              <w:bottom w:val="single" w:sz="4" w:space="0" w:color="auto"/>
              <w:right w:val="nil"/>
            </w:tcBorders>
            <w:vAlign w:val="bottom"/>
          </w:tcPr>
          <w:p w14:paraId="0F0442AC"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Жүк алушы БСН, СТН және мекенжайы:  СТН 150 100 267 426, БСН 090 340 002 825, Атырау қ. Азаттық д-лы, 17 М. М. Өтемісов к-сі, 132 А</w:t>
            </w:r>
          </w:p>
        </w:tc>
        <w:tc>
          <w:tcPr>
            <w:tcW w:w="618" w:type="dxa"/>
            <w:tcBorders>
              <w:top w:val="nil"/>
              <w:left w:val="nil"/>
              <w:bottom w:val="single" w:sz="4" w:space="0" w:color="auto"/>
              <w:right w:val="nil"/>
            </w:tcBorders>
            <w:noWrap/>
            <w:vAlign w:val="bottom"/>
          </w:tcPr>
          <w:p w14:paraId="317E8964"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(9а)</w:t>
            </w:r>
          </w:p>
        </w:tc>
      </w:tr>
      <w:tr w:rsidR="00E13ECA" w:rsidRPr="001373FA" w14:paraId="5AA99011" w14:textId="77777777" w:rsidTr="00B0114F">
        <w:trPr>
          <w:trHeight w:val="450"/>
        </w:trPr>
        <w:tc>
          <w:tcPr>
            <w:tcW w:w="9303" w:type="dxa"/>
            <w:gridSpan w:val="13"/>
            <w:tcBorders>
              <w:top w:val="nil"/>
              <w:left w:val="nil"/>
              <w:bottom w:val="single" w:sz="4" w:space="0" w:color="auto"/>
              <w:right w:val="nil"/>
            </w:tcBorders>
            <w:vAlign w:val="bottom"/>
          </w:tcPr>
          <w:p w14:paraId="12EE83C1"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Сатып алушының есеп шоты:  «Қазақстан Халық банкі» АҚ АОБ KZ886010141000150021, БСК HSBKKZKX</w:t>
            </w:r>
          </w:p>
        </w:tc>
        <w:tc>
          <w:tcPr>
            <w:tcW w:w="618" w:type="dxa"/>
            <w:tcBorders>
              <w:top w:val="nil"/>
              <w:left w:val="nil"/>
              <w:bottom w:val="single" w:sz="4" w:space="0" w:color="auto"/>
              <w:right w:val="nil"/>
            </w:tcBorders>
            <w:noWrap/>
            <w:vAlign w:val="bottom"/>
          </w:tcPr>
          <w:p w14:paraId="63414965"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(9б)</w:t>
            </w:r>
          </w:p>
        </w:tc>
      </w:tr>
      <w:tr w:rsidR="00E13ECA" w:rsidRPr="001373FA" w14:paraId="2B9BCA98" w14:textId="77777777" w:rsidTr="00B0114F">
        <w:trPr>
          <w:trHeight w:val="420"/>
        </w:trPr>
        <w:tc>
          <w:tcPr>
            <w:tcW w:w="9303" w:type="dxa"/>
            <w:gridSpan w:val="13"/>
            <w:tcBorders>
              <w:top w:val="nil"/>
              <w:left w:val="nil"/>
              <w:bottom w:val="single" w:sz="4" w:space="0" w:color="auto"/>
              <w:right w:val="nil"/>
            </w:tcBorders>
            <w:vAlign w:val="bottom"/>
          </w:tcPr>
          <w:p w14:paraId="3608B6FD"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r w:rsidRPr="001373FA">
              <w:rPr>
                <w:rFonts w:ascii="Times New Roman" w:hAnsi="Times New Roman"/>
                <w:b/>
                <w:bCs/>
                <w:sz w:val="18"/>
                <w:szCs w:val="18"/>
                <w:lang w:val="en-US" w:eastAsia="ko-KR"/>
              </w:rPr>
              <w:t>Сатып алушы:  «ҚазМұнайГаз» ұлттық компаниясы» акционерлік қоғамы</w:t>
            </w:r>
          </w:p>
        </w:tc>
        <w:tc>
          <w:tcPr>
            <w:tcW w:w="618" w:type="dxa"/>
            <w:tcBorders>
              <w:top w:val="nil"/>
              <w:left w:val="nil"/>
              <w:bottom w:val="single" w:sz="4" w:space="0" w:color="auto"/>
              <w:right w:val="nil"/>
            </w:tcBorders>
            <w:noWrap/>
            <w:vAlign w:val="bottom"/>
          </w:tcPr>
          <w:p w14:paraId="0760E773" w14:textId="77777777" w:rsidR="00E13ECA" w:rsidRPr="001373FA" w:rsidRDefault="00E13ECA" w:rsidP="00E13ECA">
            <w:pPr>
              <w:tabs>
                <w:tab w:val="clear" w:pos="1080"/>
              </w:tabs>
              <w:spacing w:line="240" w:lineRule="auto"/>
              <w:ind w:left="0" w:firstLine="0"/>
              <w:jc w:val="right"/>
              <w:rPr>
                <w:rFonts w:ascii="Times New Roman" w:hAnsi="Times New Roman"/>
                <w:b/>
                <w:bCs/>
                <w:sz w:val="18"/>
                <w:szCs w:val="18"/>
                <w:lang w:val="en-US" w:eastAsia="ko-KR"/>
              </w:rPr>
            </w:pPr>
            <w:r w:rsidRPr="001373FA">
              <w:rPr>
                <w:rFonts w:ascii="Times New Roman" w:hAnsi="Times New Roman"/>
                <w:b/>
                <w:bCs/>
                <w:sz w:val="18"/>
                <w:szCs w:val="18"/>
                <w:lang w:val="en-US" w:eastAsia="ko-KR"/>
              </w:rPr>
              <w:t>(10)</w:t>
            </w:r>
          </w:p>
        </w:tc>
      </w:tr>
      <w:tr w:rsidR="00E13ECA" w:rsidRPr="001373FA" w14:paraId="3100CC7E" w14:textId="77777777" w:rsidTr="00B0114F">
        <w:trPr>
          <w:trHeight w:val="255"/>
        </w:trPr>
        <w:tc>
          <w:tcPr>
            <w:tcW w:w="9303" w:type="dxa"/>
            <w:gridSpan w:val="13"/>
            <w:tcBorders>
              <w:top w:val="nil"/>
              <w:left w:val="nil"/>
              <w:bottom w:val="single" w:sz="4" w:space="0" w:color="auto"/>
              <w:right w:val="nil"/>
            </w:tcBorders>
            <w:vAlign w:val="bottom"/>
          </w:tcPr>
          <w:p w14:paraId="12B7FC51"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Сатып алушы БСН, СТН және мекенжайы:  620 100 210 025, БСН 090941010378, Астана қ., Кабанбай Батыра даңғылы,19 үй</w:t>
            </w:r>
          </w:p>
        </w:tc>
        <w:tc>
          <w:tcPr>
            <w:tcW w:w="618" w:type="dxa"/>
            <w:tcBorders>
              <w:top w:val="nil"/>
              <w:left w:val="nil"/>
              <w:bottom w:val="single" w:sz="4" w:space="0" w:color="auto"/>
              <w:right w:val="nil"/>
            </w:tcBorders>
            <w:noWrap/>
            <w:vAlign w:val="bottom"/>
          </w:tcPr>
          <w:p w14:paraId="375773C3"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(10а)</w:t>
            </w:r>
          </w:p>
        </w:tc>
      </w:tr>
      <w:tr w:rsidR="00E13ECA" w:rsidRPr="001373FA" w14:paraId="43344850" w14:textId="77777777" w:rsidTr="00B0114F">
        <w:trPr>
          <w:trHeight w:val="480"/>
        </w:trPr>
        <w:tc>
          <w:tcPr>
            <w:tcW w:w="9303" w:type="dxa"/>
            <w:gridSpan w:val="13"/>
            <w:tcBorders>
              <w:top w:val="nil"/>
              <w:left w:val="nil"/>
              <w:bottom w:val="single" w:sz="4" w:space="0" w:color="auto"/>
              <w:right w:val="nil"/>
            </w:tcBorders>
            <w:vAlign w:val="bottom"/>
          </w:tcPr>
          <w:p w14:paraId="06B1D0A6"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Сатып алушының есеп шоты:  «Қазақстан Халық банкі» АҚ АӨБ банкінде KZ356010111000002033, БСК HSBKKZKX</w:t>
            </w:r>
          </w:p>
        </w:tc>
        <w:tc>
          <w:tcPr>
            <w:tcW w:w="618" w:type="dxa"/>
            <w:tcBorders>
              <w:top w:val="nil"/>
              <w:left w:val="nil"/>
              <w:bottom w:val="single" w:sz="4" w:space="0" w:color="auto"/>
              <w:right w:val="nil"/>
            </w:tcBorders>
            <w:noWrap/>
            <w:vAlign w:val="bottom"/>
          </w:tcPr>
          <w:p w14:paraId="6E9E1FBB"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(10б)</w:t>
            </w:r>
          </w:p>
        </w:tc>
      </w:tr>
      <w:tr w:rsidR="00E13ECA" w:rsidRPr="001373FA" w14:paraId="530AA195" w14:textId="77777777" w:rsidTr="00B0114F">
        <w:trPr>
          <w:trHeight w:val="255"/>
        </w:trPr>
        <w:tc>
          <w:tcPr>
            <w:tcW w:w="561" w:type="dxa"/>
            <w:gridSpan w:val="2"/>
            <w:noWrap/>
            <w:vAlign w:val="bottom"/>
          </w:tcPr>
          <w:p w14:paraId="47C6F6CF"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1783" w:type="dxa"/>
            <w:gridSpan w:val="2"/>
            <w:noWrap/>
            <w:vAlign w:val="bottom"/>
          </w:tcPr>
          <w:p w14:paraId="36F7438F"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554" w:type="dxa"/>
            <w:noWrap/>
            <w:vAlign w:val="bottom"/>
          </w:tcPr>
          <w:p w14:paraId="46E78F0E"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781" w:type="dxa"/>
            <w:noWrap/>
            <w:vAlign w:val="bottom"/>
          </w:tcPr>
          <w:p w14:paraId="3C67D837"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619" w:type="dxa"/>
            <w:noWrap/>
            <w:vAlign w:val="bottom"/>
          </w:tcPr>
          <w:p w14:paraId="76DE7E6F"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1352" w:type="dxa"/>
            <w:noWrap/>
            <w:vAlign w:val="bottom"/>
          </w:tcPr>
          <w:p w14:paraId="50A55AF7"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828" w:type="dxa"/>
            <w:noWrap/>
            <w:vAlign w:val="bottom"/>
          </w:tcPr>
          <w:p w14:paraId="729F8C45"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827" w:type="dxa"/>
            <w:noWrap/>
            <w:vAlign w:val="bottom"/>
          </w:tcPr>
          <w:p w14:paraId="6DD52B66"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1157" w:type="dxa"/>
            <w:gridSpan w:val="2"/>
            <w:noWrap/>
            <w:vAlign w:val="bottom"/>
          </w:tcPr>
          <w:p w14:paraId="25EEDD78"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841" w:type="dxa"/>
            <w:noWrap/>
            <w:vAlign w:val="bottom"/>
          </w:tcPr>
          <w:p w14:paraId="57B31058"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618" w:type="dxa"/>
            <w:noWrap/>
            <w:vAlign w:val="bottom"/>
          </w:tcPr>
          <w:p w14:paraId="0B86F250"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r>
      <w:tr w:rsidR="00E13ECA" w:rsidRPr="001373FA" w14:paraId="49785A04" w14:textId="77777777" w:rsidTr="00B0114F">
        <w:trPr>
          <w:trHeight w:val="255"/>
        </w:trPr>
        <w:tc>
          <w:tcPr>
            <w:tcW w:w="561" w:type="dxa"/>
            <w:gridSpan w:val="2"/>
            <w:vMerge w:val="restart"/>
            <w:tcBorders>
              <w:top w:val="single" w:sz="4" w:space="0" w:color="auto"/>
              <w:left w:val="single" w:sz="4" w:space="0" w:color="auto"/>
              <w:bottom w:val="single" w:sz="4" w:space="0" w:color="auto"/>
              <w:right w:val="single" w:sz="4" w:space="0" w:color="auto"/>
            </w:tcBorders>
            <w:vAlign w:val="center"/>
          </w:tcPr>
          <w:p w14:paraId="59E5A5A6"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xml:space="preserve">р/с  </w:t>
            </w:r>
            <w:r w:rsidRPr="001373FA">
              <w:rPr>
                <w:rFonts w:ascii="Times New Roman" w:hAnsi="Times New Roman"/>
                <w:sz w:val="18"/>
                <w:szCs w:val="18"/>
                <w:lang w:val="en-US" w:eastAsia="ko-KR"/>
              </w:rPr>
              <w:br/>
              <w:t>№</w:t>
            </w:r>
          </w:p>
        </w:tc>
        <w:tc>
          <w:tcPr>
            <w:tcW w:w="1783" w:type="dxa"/>
            <w:gridSpan w:val="2"/>
            <w:vMerge w:val="restart"/>
            <w:tcBorders>
              <w:top w:val="single" w:sz="4" w:space="0" w:color="auto"/>
              <w:left w:val="single" w:sz="4" w:space="0" w:color="auto"/>
              <w:bottom w:val="single" w:sz="4" w:space="0" w:color="auto"/>
              <w:right w:val="single" w:sz="4" w:space="0" w:color="auto"/>
            </w:tcBorders>
            <w:vAlign w:val="center"/>
          </w:tcPr>
          <w:p w14:paraId="5A10A6F2" w14:textId="77777777" w:rsidR="00E13ECA" w:rsidRPr="001373FA" w:rsidRDefault="00E13ECA" w:rsidP="00E13ECA">
            <w:pPr>
              <w:tabs>
                <w:tab w:val="clear" w:pos="1080"/>
              </w:tabs>
              <w:spacing w:line="240" w:lineRule="auto"/>
              <w:ind w:left="0" w:firstLine="33"/>
              <w:jc w:val="center"/>
              <w:rPr>
                <w:rFonts w:ascii="Times New Roman" w:hAnsi="Times New Roman"/>
                <w:sz w:val="18"/>
                <w:szCs w:val="18"/>
                <w:lang w:val="en-US" w:eastAsia="ko-KR"/>
              </w:rPr>
            </w:pPr>
            <w:r w:rsidRPr="001373FA">
              <w:rPr>
                <w:rFonts w:ascii="Times New Roman" w:hAnsi="Times New Roman"/>
                <w:sz w:val="18"/>
                <w:szCs w:val="18"/>
                <w:lang w:val="en-US" w:eastAsia="ko-KR"/>
              </w:rPr>
              <w:t>Тауарлардың (жұмыстардың, қызметтердің) атауы</w:t>
            </w:r>
          </w:p>
        </w:tc>
        <w:tc>
          <w:tcPr>
            <w:tcW w:w="554" w:type="dxa"/>
            <w:vMerge w:val="restart"/>
            <w:tcBorders>
              <w:top w:val="single" w:sz="4" w:space="0" w:color="auto"/>
              <w:left w:val="single" w:sz="4" w:space="0" w:color="auto"/>
              <w:bottom w:val="single" w:sz="4" w:space="0" w:color="auto"/>
              <w:right w:val="single" w:sz="4" w:space="0" w:color="auto"/>
            </w:tcBorders>
            <w:vAlign w:val="center"/>
          </w:tcPr>
          <w:p w14:paraId="4BE1835B"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Өлшем бірлігі</w:t>
            </w:r>
          </w:p>
        </w:tc>
        <w:tc>
          <w:tcPr>
            <w:tcW w:w="781" w:type="dxa"/>
            <w:vMerge w:val="restart"/>
            <w:tcBorders>
              <w:top w:val="single" w:sz="4" w:space="0" w:color="auto"/>
              <w:left w:val="single" w:sz="4" w:space="0" w:color="auto"/>
              <w:bottom w:val="single" w:sz="4" w:space="0" w:color="auto"/>
              <w:right w:val="single" w:sz="4" w:space="0" w:color="auto"/>
            </w:tcBorders>
            <w:vAlign w:val="center"/>
          </w:tcPr>
          <w:p w14:paraId="2579140D"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Саны (көлемі)</w:t>
            </w:r>
          </w:p>
        </w:tc>
        <w:tc>
          <w:tcPr>
            <w:tcW w:w="619" w:type="dxa"/>
            <w:vMerge w:val="restart"/>
            <w:tcBorders>
              <w:top w:val="single" w:sz="4" w:space="0" w:color="auto"/>
              <w:left w:val="single" w:sz="4" w:space="0" w:color="auto"/>
              <w:bottom w:val="single" w:sz="4" w:space="0" w:color="auto"/>
              <w:right w:val="single" w:sz="4" w:space="0" w:color="auto"/>
            </w:tcBorders>
            <w:vAlign w:val="center"/>
          </w:tcPr>
          <w:p w14:paraId="3102EFF8"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Бағасы  (KZT)</w:t>
            </w:r>
          </w:p>
        </w:tc>
        <w:tc>
          <w:tcPr>
            <w:tcW w:w="1352" w:type="dxa"/>
            <w:vMerge w:val="restart"/>
            <w:tcBorders>
              <w:top w:val="single" w:sz="4" w:space="0" w:color="auto"/>
              <w:left w:val="single" w:sz="4" w:space="0" w:color="auto"/>
              <w:bottom w:val="single" w:sz="4" w:space="0" w:color="auto"/>
              <w:right w:val="nil"/>
            </w:tcBorders>
            <w:vAlign w:val="center"/>
          </w:tcPr>
          <w:p w14:paraId="58BCCE3D" w14:textId="77777777" w:rsidR="00E13ECA" w:rsidRPr="001373FA" w:rsidRDefault="00E13ECA" w:rsidP="00E13ECA">
            <w:pPr>
              <w:tabs>
                <w:tab w:val="clear" w:pos="1080"/>
              </w:tabs>
              <w:spacing w:line="240" w:lineRule="auto"/>
              <w:ind w:left="-1" w:firstLine="1"/>
              <w:jc w:val="center"/>
              <w:rPr>
                <w:rFonts w:ascii="Times New Roman" w:hAnsi="Times New Roman"/>
                <w:sz w:val="18"/>
                <w:szCs w:val="18"/>
                <w:lang w:val="en-US" w:eastAsia="ko-KR"/>
              </w:rPr>
            </w:pPr>
            <w:r w:rsidRPr="001373FA">
              <w:rPr>
                <w:rFonts w:ascii="Times New Roman" w:hAnsi="Times New Roman"/>
                <w:sz w:val="18"/>
                <w:szCs w:val="18"/>
                <w:lang w:val="en-US" w:eastAsia="ko-KR"/>
              </w:rPr>
              <w:t>Тауарлардың (жұмыстардың, қызметтердің) құны, ҚҚС-сыз</w:t>
            </w:r>
          </w:p>
        </w:tc>
        <w:tc>
          <w:tcPr>
            <w:tcW w:w="1655" w:type="dxa"/>
            <w:gridSpan w:val="2"/>
            <w:tcBorders>
              <w:top w:val="single" w:sz="4" w:space="0" w:color="auto"/>
              <w:left w:val="single" w:sz="4" w:space="0" w:color="auto"/>
              <w:bottom w:val="single" w:sz="4" w:space="0" w:color="auto"/>
              <w:right w:val="single" w:sz="4" w:space="0" w:color="auto"/>
            </w:tcBorders>
            <w:vAlign w:val="center"/>
          </w:tcPr>
          <w:p w14:paraId="5E40EF7F"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ҚҚС</w:t>
            </w:r>
          </w:p>
        </w:tc>
        <w:tc>
          <w:tcPr>
            <w:tcW w:w="1157" w:type="dxa"/>
            <w:gridSpan w:val="2"/>
            <w:vMerge w:val="restart"/>
            <w:tcBorders>
              <w:top w:val="single" w:sz="4" w:space="0" w:color="auto"/>
              <w:left w:val="single" w:sz="4" w:space="0" w:color="auto"/>
              <w:bottom w:val="single" w:sz="4" w:space="0" w:color="auto"/>
              <w:right w:val="single" w:sz="4" w:space="0" w:color="auto"/>
            </w:tcBorders>
            <w:vAlign w:val="center"/>
          </w:tcPr>
          <w:p w14:paraId="7C30C635"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Өткізудің құны барлығы</w:t>
            </w:r>
          </w:p>
        </w:tc>
        <w:tc>
          <w:tcPr>
            <w:tcW w:w="1459" w:type="dxa"/>
            <w:gridSpan w:val="2"/>
            <w:tcBorders>
              <w:top w:val="single" w:sz="4" w:space="0" w:color="auto"/>
              <w:left w:val="nil"/>
              <w:bottom w:val="single" w:sz="4" w:space="0" w:color="auto"/>
              <w:right w:val="single" w:sz="4" w:space="0" w:color="auto"/>
            </w:tcBorders>
            <w:vAlign w:val="center"/>
          </w:tcPr>
          <w:p w14:paraId="7630CEBF"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Акциз</w:t>
            </w:r>
          </w:p>
        </w:tc>
      </w:tr>
      <w:tr w:rsidR="00E13ECA" w:rsidRPr="001373FA" w14:paraId="0667EA8D" w14:textId="77777777" w:rsidTr="00B0114F">
        <w:trPr>
          <w:trHeight w:val="834"/>
        </w:trPr>
        <w:tc>
          <w:tcPr>
            <w:tcW w:w="561" w:type="dxa"/>
            <w:gridSpan w:val="2"/>
            <w:vMerge/>
            <w:tcBorders>
              <w:top w:val="single" w:sz="4" w:space="0" w:color="auto"/>
              <w:left w:val="single" w:sz="4" w:space="0" w:color="auto"/>
              <w:bottom w:val="single" w:sz="4" w:space="0" w:color="auto"/>
              <w:right w:val="single" w:sz="4" w:space="0" w:color="auto"/>
            </w:tcBorders>
            <w:vAlign w:val="center"/>
          </w:tcPr>
          <w:p w14:paraId="29222332"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1783" w:type="dxa"/>
            <w:gridSpan w:val="2"/>
            <w:vMerge/>
            <w:tcBorders>
              <w:top w:val="single" w:sz="4" w:space="0" w:color="auto"/>
              <w:left w:val="single" w:sz="4" w:space="0" w:color="auto"/>
              <w:bottom w:val="single" w:sz="4" w:space="0" w:color="auto"/>
              <w:right w:val="single" w:sz="4" w:space="0" w:color="auto"/>
            </w:tcBorders>
            <w:vAlign w:val="center"/>
          </w:tcPr>
          <w:p w14:paraId="1DAD038B"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554" w:type="dxa"/>
            <w:vMerge/>
            <w:tcBorders>
              <w:top w:val="single" w:sz="4" w:space="0" w:color="auto"/>
              <w:left w:val="single" w:sz="4" w:space="0" w:color="auto"/>
              <w:bottom w:val="single" w:sz="4" w:space="0" w:color="auto"/>
              <w:right w:val="single" w:sz="4" w:space="0" w:color="auto"/>
            </w:tcBorders>
            <w:vAlign w:val="center"/>
          </w:tcPr>
          <w:p w14:paraId="116D9ED3"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781" w:type="dxa"/>
            <w:vMerge/>
            <w:tcBorders>
              <w:top w:val="single" w:sz="4" w:space="0" w:color="auto"/>
              <w:left w:val="single" w:sz="4" w:space="0" w:color="auto"/>
              <w:bottom w:val="single" w:sz="4" w:space="0" w:color="auto"/>
              <w:right w:val="single" w:sz="4" w:space="0" w:color="auto"/>
            </w:tcBorders>
            <w:vAlign w:val="center"/>
          </w:tcPr>
          <w:p w14:paraId="3572C863"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619" w:type="dxa"/>
            <w:vMerge/>
            <w:tcBorders>
              <w:top w:val="single" w:sz="4" w:space="0" w:color="auto"/>
              <w:left w:val="single" w:sz="4" w:space="0" w:color="auto"/>
              <w:bottom w:val="single" w:sz="4" w:space="0" w:color="auto"/>
              <w:right w:val="single" w:sz="4" w:space="0" w:color="auto"/>
            </w:tcBorders>
            <w:vAlign w:val="center"/>
          </w:tcPr>
          <w:p w14:paraId="0F7E5F9A"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1352" w:type="dxa"/>
            <w:vMerge/>
            <w:tcBorders>
              <w:top w:val="single" w:sz="4" w:space="0" w:color="auto"/>
              <w:left w:val="single" w:sz="4" w:space="0" w:color="auto"/>
              <w:bottom w:val="single" w:sz="4" w:space="0" w:color="auto"/>
              <w:right w:val="nil"/>
            </w:tcBorders>
            <w:vAlign w:val="center"/>
          </w:tcPr>
          <w:p w14:paraId="7E263E0E"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828" w:type="dxa"/>
            <w:tcBorders>
              <w:top w:val="nil"/>
              <w:left w:val="single" w:sz="4" w:space="0" w:color="auto"/>
              <w:bottom w:val="single" w:sz="4" w:space="0" w:color="auto"/>
              <w:right w:val="single" w:sz="4" w:space="0" w:color="auto"/>
            </w:tcBorders>
            <w:vAlign w:val="center"/>
          </w:tcPr>
          <w:p w14:paraId="1C27983F"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Мөлшерлеме(%)</w:t>
            </w:r>
          </w:p>
        </w:tc>
        <w:tc>
          <w:tcPr>
            <w:tcW w:w="827" w:type="dxa"/>
            <w:tcBorders>
              <w:top w:val="nil"/>
              <w:left w:val="nil"/>
              <w:bottom w:val="single" w:sz="4" w:space="0" w:color="auto"/>
              <w:right w:val="single" w:sz="4" w:space="0" w:color="auto"/>
            </w:tcBorders>
            <w:noWrap/>
            <w:vAlign w:val="center"/>
          </w:tcPr>
          <w:p w14:paraId="360877CA"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Сомасы</w:t>
            </w:r>
          </w:p>
        </w:tc>
        <w:tc>
          <w:tcPr>
            <w:tcW w:w="1157" w:type="dxa"/>
            <w:gridSpan w:val="2"/>
            <w:vMerge/>
            <w:tcBorders>
              <w:top w:val="single" w:sz="4" w:space="0" w:color="auto"/>
              <w:left w:val="single" w:sz="4" w:space="0" w:color="auto"/>
              <w:bottom w:val="single" w:sz="4" w:space="0" w:color="auto"/>
              <w:right w:val="single" w:sz="4" w:space="0" w:color="auto"/>
            </w:tcBorders>
            <w:vAlign w:val="center"/>
          </w:tcPr>
          <w:p w14:paraId="7DE83E1F"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841" w:type="dxa"/>
            <w:tcBorders>
              <w:top w:val="nil"/>
              <w:left w:val="nil"/>
              <w:bottom w:val="single" w:sz="4" w:space="0" w:color="auto"/>
              <w:right w:val="single" w:sz="4" w:space="0" w:color="auto"/>
            </w:tcBorders>
            <w:vAlign w:val="center"/>
          </w:tcPr>
          <w:p w14:paraId="51A41EE0"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Мөлшерлеме(%)</w:t>
            </w:r>
          </w:p>
        </w:tc>
        <w:tc>
          <w:tcPr>
            <w:tcW w:w="618" w:type="dxa"/>
            <w:tcBorders>
              <w:top w:val="nil"/>
              <w:left w:val="nil"/>
              <w:bottom w:val="single" w:sz="4" w:space="0" w:color="auto"/>
              <w:right w:val="single" w:sz="4" w:space="0" w:color="auto"/>
            </w:tcBorders>
            <w:noWrap/>
            <w:vAlign w:val="center"/>
          </w:tcPr>
          <w:p w14:paraId="20415BB5"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Сомасы</w:t>
            </w:r>
          </w:p>
        </w:tc>
      </w:tr>
      <w:tr w:rsidR="00E13ECA" w:rsidRPr="001373FA" w14:paraId="3DD8F221" w14:textId="77777777" w:rsidTr="00B0114F">
        <w:trPr>
          <w:trHeight w:val="255"/>
        </w:trPr>
        <w:tc>
          <w:tcPr>
            <w:tcW w:w="561" w:type="dxa"/>
            <w:gridSpan w:val="2"/>
            <w:tcBorders>
              <w:top w:val="nil"/>
              <w:left w:val="single" w:sz="4" w:space="0" w:color="auto"/>
              <w:bottom w:val="single" w:sz="4" w:space="0" w:color="auto"/>
              <w:right w:val="single" w:sz="4" w:space="0" w:color="auto"/>
            </w:tcBorders>
            <w:noWrap/>
            <w:vAlign w:val="center"/>
          </w:tcPr>
          <w:p w14:paraId="5B9DD4C0"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1</w:t>
            </w:r>
          </w:p>
        </w:tc>
        <w:tc>
          <w:tcPr>
            <w:tcW w:w="1783" w:type="dxa"/>
            <w:gridSpan w:val="2"/>
            <w:tcBorders>
              <w:top w:val="nil"/>
              <w:left w:val="nil"/>
              <w:bottom w:val="single" w:sz="4" w:space="0" w:color="auto"/>
              <w:right w:val="single" w:sz="4" w:space="0" w:color="auto"/>
            </w:tcBorders>
            <w:noWrap/>
            <w:vAlign w:val="center"/>
          </w:tcPr>
          <w:p w14:paraId="50F7A610"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2</w:t>
            </w:r>
          </w:p>
        </w:tc>
        <w:tc>
          <w:tcPr>
            <w:tcW w:w="554" w:type="dxa"/>
            <w:tcBorders>
              <w:top w:val="nil"/>
              <w:left w:val="nil"/>
              <w:bottom w:val="single" w:sz="4" w:space="0" w:color="auto"/>
              <w:right w:val="single" w:sz="4" w:space="0" w:color="auto"/>
            </w:tcBorders>
            <w:noWrap/>
            <w:vAlign w:val="center"/>
          </w:tcPr>
          <w:p w14:paraId="47AA8542"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3</w:t>
            </w:r>
          </w:p>
        </w:tc>
        <w:tc>
          <w:tcPr>
            <w:tcW w:w="781" w:type="dxa"/>
            <w:tcBorders>
              <w:top w:val="nil"/>
              <w:left w:val="nil"/>
              <w:bottom w:val="single" w:sz="4" w:space="0" w:color="auto"/>
              <w:right w:val="single" w:sz="4" w:space="0" w:color="auto"/>
            </w:tcBorders>
            <w:noWrap/>
            <w:vAlign w:val="center"/>
          </w:tcPr>
          <w:p w14:paraId="73C71FD2"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4</w:t>
            </w:r>
          </w:p>
        </w:tc>
        <w:tc>
          <w:tcPr>
            <w:tcW w:w="619" w:type="dxa"/>
            <w:tcBorders>
              <w:top w:val="nil"/>
              <w:left w:val="nil"/>
              <w:bottom w:val="single" w:sz="4" w:space="0" w:color="auto"/>
              <w:right w:val="single" w:sz="4" w:space="0" w:color="auto"/>
            </w:tcBorders>
            <w:noWrap/>
            <w:vAlign w:val="center"/>
          </w:tcPr>
          <w:p w14:paraId="391CBC3E"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5</w:t>
            </w:r>
          </w:p>
        </w:tc>
        <w:tc>
          <w:tcPr>
            <w:tcW w:w="1352" w:type="dxa"/>
            <w:tcBorders>
              <w:top w:val="nil"/>
              <w:left w:val="nil"/>
              <w:bottom w:val="single" w:sz="4" w:space="0" w:color="auto"/>
              <w:right w:val="nil"/>
            </w:tcBorders>
            <w:noWrap/>
            <w:vAlign w:val="center"/>
          </w:tcPr>
          <w:p w14:paraId="1E6E613B"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6</w:t>
            </w:r>
          </w:p>
        </w:tc>
        <w:tc>
          <w:tcPr>
            <w:tcW w:w="828" w:type="dxa"/>
            <w:tcBorders>
              <w:top w:val="nil"/>
              <w:left w:val="single" w:sz="4" w:space="0" w:color="auto"/>
              <w:bottom w:val="single" w:sz="4" w:space="0" w:color="auto"/>
              <w:right w:val="single" w:sz="4" w:space="0" w:color="auto"/>
            </w:tcBorders>
            <w:noWrap/>
            <w:vAlign w:val="center"/>
          </w:tcPr>
          <w:p w14:paraId="0B94CB96"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7</w:t>
            </w:r>
          </w:p>
        </w:tc>
        <w:tc>
          <w:tcPr>
            <w:tcW w:w="827" w:type="dxa"/>
            <w:tcBorders>
              <w:top w:val="nil"/>
              <w:left w:val="nil"/>
              <w:bottom w:val="single" w:sz="4" w:space="0" w:color="auto"/>
              <w:right w:val="single" w:sz="4" w:space="0" w:color="auto"/>
            </w:tcBorders>
            <w:noWrap/>
            <w:vAlign w:val="center"/>
          </w:tcPr>
          <w:p w14:paraId="6652E0FA"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8</w:t>
            </w:r>
          </w:p>
        </w:tc>
        <w:tc>
          <w:tcPr>
            <w:tcW w:w="1157" w:type="dxa"/>
            <w:gridSpan w:val="2"/>
            <w:tcBorders>
              <w:top w:val="nil"/>
              <w:left w:val="nil"/>
              <w:bottom w:val="single" w:sz="4" w:space="0" w:color="auto"/>
              <w:right w:val="single" w:sz="4" w:space="0" w:color="auto"/>
            </w:tcBorders>
            <w:noWrap/>
            <w:vAlign w:val="center"/>
          </w:tcPr>
          <w:p w14:paraId="148DCC76"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9</w:t>
            </w:r>
          </w:p>
        </w:tc>
        <w:tc>
          <w:tcPr>
            <w:tcW w:w="841" w:type="dxa"/>
            <w:tcBorders>
              <w:top w:val="nil"/>
              <w:left w:val="nil"/>
              <w:bottom w:val="single" w:sz="4" w:space="0" w:color="auto"/>
              <w:right w:val="single" w:sz="4" w:space="0" w:color="auto"/>
            </w:tcBorders>
            <w:noWrap/>
            <w:vAlign w:val="center"/>
          </w:tcPr>
          <w:p w14:paraId="1EE98517"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10</w:t>
            </w:r>
          </w:p>
        </w:tc>
        <w:tc>
          <w:tcPr>
            <w:tcW w:w="618" w:type="dxa"/>
            <w:tcBorders>
              <w:top w:val="nil"/>
              <w:left w:val="nil"/>
              <w:bottom w:val="single" w:sz="4" w:space="0" w:color="auto"/>
              <w:right w:val="single" w:sz="4" w:space="0" w:color="auto"/>
            </w:tcBorders>
            <w:noWrap/>
            <w:vAlign w:val="center"/>
          </w:tcPr>
          <w:p w14:paraId="7FA37BFF" w14:textId="77777777" w:rsidR="00E13ECA" w:rsidRPr="001373FA" w:rsidRDefault="00E13ECA" w:rsidP="00E13ECA">
            <w:pPr>
              <w:tabs>
                <w:tab w:val="clear" w:pos="1080"/>
              </w:tabs>
              <w:spacing w:line="240" w:lineRule="auto"/>
              <w:ind w:left="0" w:firstLine="0"/>
              <w:jc w:val="center"/>
              <w:rPr>
                <w:rFonts w:ascii="Times New Roman" w:hAnsi="Times New Roman"/>
                <w:i/>
                <w:iCs/>
                <w:sz w:val="18"/>
                <w:szCs w:val="18"/>
                <w:lang w:val="en-US" w:eastAsia="ko-KR"/>
              </w:rPr>
            </w:pPr>
            <w:r w:rsidRPr="001373FA">
              <w:rPr>
                <w:rFonts w:ascii="Times New Roman" w:hAnsi="Times New Roman"/>
                <w:i/>
                <w:iCs/>
                <w:sz w:val="18"/>
                <w:szCs w:val="18"/>
                <w:lang w:val="en-US" w:eastAsia="ko-KR"/>
              </w:rPr>
              <w:t>11</w:t>
            </w:r>
          </w:p>
        </w:tc>
      </w:tr>
      <w:tr w:rsidR="00E13ECA" w:rsidRPr="001373FA" w14:paraId="29E1BA9E" w14:textId="77777777" w:rsidTr="00B0114F">
        <w:trPr>
          <w:trHeight w:val="450"/>
        </w:trPr>
        <w:tc>
          <w:tcPr>
            <w:tcW w:w="561" w:type="dxa"/>
            <w:gridSpan w:val="2"/>
            <w:tcBorders>
              <w:top w:val="nil"/>
              <w:left w:val="single" w:sz="4" w:space="0" w:color="auto"/>
              <w:bottom w:val="single" w:sz="4" w:space="0" w:color="auto"/>
              <w:right w:val="single" w:sz="4" w:space="0" w:color="auto"/>
            </w:tcBorders>
            <w:noWrap/>
            <w:vAlign w:val="center"/>
          </w:tcPr>
          <w:p w14:paraId="46CDA5A5"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1</w:t>
            </w:r>
          </w:p>
        </w:tc>
        <w:tc>
          <w:tcPr>
            <w:tcW w:w="1783" w:type="dxa"/>
            <w:gridSpan w:val="2"/>
            <w:tcBorders>
              <w:top w:val="nil"/>
              <w:left w:val="nil"/>
              <w:bottom w:val="single" w:sz="4" w:space="0" w:color="auto"/>
              <w:right w:val="single" w:sz="4" w:space="0" w:color="auto"/>
            </w:tcBorders>
            <w:vAlign w:val="bottom"/>
          </w:tcPr>
          <w:p w14:paraId="5A58739F"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554" w:type="dxa"/>
            <w:tcBorders>
              <w:top w:val="nil"/>
              <w:left w:val="nil"/>
              <w:bottom w:val="single" w:sz="4" w:space="0" w:color="auto"/>
              <w:right w:val="single" w:sz="4" w:space="0" w:color="auto"/>
            </w:tcBorders>
            <w:vAlign w:val="center"/>
          </w:tcPr>
          <w:p w14:paraId="0E587BF2"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p>
        </w:tc>
        <w:tc>
          <w:tcPr>
            <w:tcW w:w="781" w:type="dxa"/>
            <w:tcBorders>
              <w:top w:val="nil"/>
              <w:left w:val="nil"/>
              <w:bottom w:val="single" w:sz="4" w:space="0" w:color="auto"/>
              <w:right w:val="single" w:sz="4" w:space="0" w:color="auto"/>
            </w:tcBorders>
            <w:noWrap/>
            <w:vAlign w:val="center"/>
          </w:tcPr>
          <w:p w14:paraId="7397BCF1"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p>
        </w:tc>
        <w:tc>
          <w:tcPr>
            <w:tcW w:w="619" w:type="dxa"/>
            <w:tcBorders>
              <w:top w:val="nil"/>
              <w:left w:val="nil"/>
              <w:bottom w:val="single" w:sz="4" w:space="0" w:color="auto"/>
              <w:right w:val="single" w:sz="4" w:space="0" w:color="auto"/>
            </w:tcBorders>
            <w:vAlign w:val="center"/>
          </w:tcPr>
          <w:p w14:paraId="1F385513"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352" w:type="dxa"/>
            <w:tcBorders>
              <w:top w:val="nil"/>
              <w:left w:val="nil"/>
              <w:bottom w:val="single" w:sz="4" w:space="0" w:color="auto"/>
              <w:right w:val="single" w:sz="4" w:space="0" w:color="auto"/>
            </w:tcBorders>
            <w:vAlign w:val="center"/>
          </w:tcPr>
          <w:p w14:paraId="4F24868E"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28" w:type="dxa"/>
            <w:tcBorders>
              <w:top w:val="nil"/>
              <w:left w:val="nil"/>
              <w:bottom w:val="single" w:sz="4" w:space="0" w:color="auto"/>
              <w:right w:val="single" w:sz="4" w:space="0" w:color="auto"/>
            </w:tcBorders>
            <w:noWrap/>
            <w:vAlign w:val="center"/>
          </w:tcPr>
          <w:p w14:paraId="474AC875"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27" w:type="dxa"/>
            <w:tcBorders>
              <w:top w:val="nil"/>
              <w:left w:val="nil"/>
              <w:bottom w:val="single" w:sz="4" w:space="0" w:color="auto"/>
              <w:right w:val="single" w:sz="4" w:space="0" w:color="auto"/>
            </w:tcBorders>
            <w:vAlign w:val="center"/>
          </w:tcPr>
          <w:p w14:paraId="1AF9064D"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5E736A9F"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41" w:type="dxa"/>
            <w:tcBorders>
              <w:top w:val="nil"/>
              <w:left w:val="nil"/>
              <w:bottom w:val="single" w:sz="4" w:space="0" w:color="auto"/>
              <w:right w:val="single" w:sz="4" w:space="0" w:color="auto"/>
            </w:tcBorders>
            <w:noWrap/>
            <w:vAlign w:val="center"/>
          </w:tcPr>
          <w:p w14:paraId="0CCE4DE0"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618" w:type="dxa"/>
            <w:tcBorders>
              <w:top w:val="nil"/>
              <w:left w:val="nil"/>
              <w:bottom w:val="single" w:sz="4" w:space="0" w:color="auto"/>
              <w:right w:val="single" w:sz="4" w:space="0" w:color="auto"/>
            </w:tcBorders>
            <w:noWrap/>
            <w:vAlign w:val="center"/>
          </w:tcPr>
          <w:p w14:paraId="618E445E"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r>
      <w:tr w:rsidR="00E13ECA" w:rsidRPr="001373FA" w14:paraId="0ADF555B" w14:textId="77777777" w:rsidTr="00B0114F">
        <w:trPr>
          <w:trHeight w:val="255"/>
        </w:trPr>
        <w:tc>
          <w:tcPr>
            <w:tcW w:w="4298" w:type="dxa"/>
            <w:gridSpan w:val="7"/>
            <w:tcBorders>
              <w:top w:val="single" w:sz="4" w:space="0" w:color="auto"/>
              <w:left w:val="single" w:sz="4" w:space="0" w:color="auto"/>
              <w:bottom w:val="single" w:sz="4" w:space="0" w:color="auto"/>
              <w:right w:val="single" w:sz="4" w:space="0" w:color="auto"/>
            </w:tcBorders>
            <w:noWrap/>
            <w:vAlign w:val="bottom"/>
          </w:tcPr>
          <w:p w14:paraId="53C10B86"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r w:rsidRPr="001373FA">
              <w:rPr>
                <w:rFonts w:ascii="Times New Roman" w:hAnsi="Times New Roman"/>
                <w:b/>
                <w:bCs/>
                <w:sz w:val="18"/>
                <w:szCs w:val="18"/>
                <w:lang w:val="en-US" w:eastAsia="ko-KR"/>
              </w:rPr>
              <w:t>Шот-фактура бойынша барлығы:</w:t>
            </w:r>
          </w:p>
        </w:tc>
        <w:tc>
          <w:tcPr>
            <w:tcW w:w="1352" w:type="dxa"/>
            <w:tcBorders>
              <w:top w:val="nil"/>
              <w:left w:val="nil"/>
              <w:bottom w:val="single" w:sz="4" w:space="0" w:color="auto"/>
              <w:right w:val="single" w:sz="4" w:space="0" w:color="auto"/>
            </w:tcBorders>
            <w:vAlign w:val="center"/>
          </w:tcPr>
          <w:p w14:paraId="2FE40280" w14:textId="77777777" w:rsidR="00E13ECA" w:rsidRPr="001373FA" w:rsidRDefault="00E13ECA" w:rsidP="00E13ECA">
            <w:pPr>
              <w:tabs>
                <w:tab w:val="clear" w:pos="1080"/>
              </w:tabs>
              <w:spacing w:line="240" w:lineRule="auto"/>
              <w:ind w:left="0" w:firstLine="0"/>
              <w:jc w:val="right"/>
              <w:rPr>
                <w:rFonts w:ascii="Times New Roman" w:hAnsi="Times New Roman"/>
                <w:b/>
                <w:bCs/>
                <w:sz w:val="18"/>
                <w:szCs w:val="18"/>
                <w:lang w:val="en-US" w:eastAsia="ko-KR"/>
              </w:rPr>
            </w:pPr>
            <w:r w:rsidRPr="001373FA">
              <w:rPr>
                <w:rFonts w:ascii="Times New Roman" w:hAnsi="Times New Roman"/>
                <w:b/>
                <w:bCs/>
                <w:sz w:val="18"/>
                <w:szCs w:val="18"/>
                <w:lang w:val="en-US" w:eastAsia="ko-KR"/>
              </w:rPr>
              <w:t> </w:t>
            </w:r>
          </w:p>
        </w:tc>
        <w:tc>
          <w:tcPr>
            <w:tcW w:w="828" w:type="dxa"/>
            <w:tcBorders>
              <w:top w:val="nil"/>
              <w:left w:val="nil"/>
              <w:bottom w:val="single" w:sz="4" w:space="0" w:color="auto"/>
              <w:right w:val="single" w:sz="4" w:space="0" w:color="auto"/>
            </w:tcBorders>
            <w:shd w:val="clear" w:color="auto" w:fill="808080"/>
            <w:noWrap/>
            <w:vAlign w:val="bottom"/>
          </w:tcPr>
          <w:p w14:paraId="5940B4C7" w14:textId="77777777" w:rsidR="00E13ECA" w:rsidRPr="001373FA" w:rsidRDefault="00E13ECA" w:rsidP="00E13ECA">
            <w:pPr>
              <w:tabs>
                <w:tab w:val="clear" w:pos="1080"/>
              </w:tabs>
              <w:spacing w:line="240" w:lineRule="auto"/>
              <w:ind w:left="0" w:firstLine="0"/>
              <w:jc w:val="center"/>
              <w:rPr>
                <w:rFonts w:ascii="Times New Roman" w:hAnsi="Times New Roman"/>
                <w:b/>
                <w:bCs/>
                <w:sz w:val="18"/>
                <w:szCs w:val="18"/>
                <w:lang w:val="en-US" w:eastAsia="ko-KR"/>
              </w:rPr>
            </w:pPr>
            <w:r w:rsidRPr="001373FA">
              <w:rPr>
                <w:rFonts w:ascii="Times New Roman" w:hAnsi="Times New Roman"/>
                <w:b/>
                <w:bCs/>
                <w:sz w:val="18"/>
                <w:szCs w:val="18"/>
                <w:lang w:val="en-US" w:eastAsia="ko-KR"/>
              </w:rPr>
              <w:t> </w:t>
            </w:r>
          </w:p>
        </w:tc>
        <w:tc>
          <w:tcPr>
            <w:tcW w:w="827" w:type="dxa"/>
            <w:tcBorders>
              <w:top w:val="nil"/>
              <w:left w:val="nil"/>
              <w:bottom w:val="single" w:sz="4" w:space="0" w:color="auto"/>
              <w:right w:val="single" w:sz="4" w:space="0" w:color="auto"/>
            </w:tcBorders>
            <w:vAlign w:val="center"/>
          </w:tcPr>
          <w:p w14:paraId="22640CB0" w14:textId="77777777" w:rsidR="00E13ECA" w:rsidRPr="001373FA" w:rsidRDefault="00E13ECA" w:rsidP="00E13ECA">
            <w:pPr>
              <w:tabs>
                <w:tab w:val="clear" w:pos="1080"/>
              </w:tabs>
              <w:spacing w:line="240" w:lineRule="auto"/>
              <w:ind w:left="0" w:firstLine="0"/>
              <w:jc w:val="right"/>
              <w:rPr>
                <w:rFonts w:ascii="Times New Roman" w:hAnsi="Times New Roman"/>
                <w:b/>
                <w:bCs/>
                <w:sz w:val="18"/>
                <w:szCs w:val="18"/>
                <w:lang w:val="en-US" w:eastAsia="ko-KR"/>
              </w:rPr>
            </w:pPr>
            <w:r w:rsidRPr="001373FA">
              <w:rPr>
                <w:rFonts w:ascii="Times New Roman" w:hAnsi="Times New Roman"/>
                <w:b/>
                <w:bCs/>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73477FF8" w14:textId="77777777" w:rsidR="00E13ECA" w:rsidRPr="001373FA" w:rsidRDefault="00E13ECA" w:rsidP="00E13ECA">
            <w:pPr>
              <w:tabs>
                <w:tab w:val="clear" w:pos="1080"/>
              </w:tabs>
              <w:spacing w:line="240" w:lineRule="auto"/>
              <w:ind w:left="0" w:firstLine="0"/>
              <w:jc w:val="right"/>
              <w:rPr>
                <w:rFonts w:ascii="Times New Roman" w:hAnsi="Times New Roman"/>
                <w:b/>
                <w:bCs/>
                <w:sz w:val="18"/>
                <w:szCs w:val="18"/>
                <w:lang w:val="en-US" w:eastAsia="ko-KR"/>
              </w:rPr>
            </w:pPr>
            <w:r w:rsidRPr="001373FA">
              <w:rPr>
                <w:rFonts w:ascii="Times New Roman" w:hAnsi="Times New Roman"/>
                <w:b/>
                <w:bCs/>
                <w:sz w:val="18"/>
                <w:szCs w:val="18"/>
                <w:lang w:val="en-US" w:eastAsia="ko-KR"/>
              </w:rPr>
              <w:t> </w:t>
            </w:r>
          </w:p>
        </w:tc>
        <w:tc>
          <w:tcPr>
            <w:tcW w:w="841" w:type="dxa"/>
            <w:tcBorders>
              <w:top w:val="nil"/>
              <w:left w:val="nil"/>
              <w:bottom w:val="single" w:sz="4" w:space="0" w:color="auto"/>
              <w:right w:val="single" w:sz="4" w:space="0" w:color="auto"/>
            </w:tcBorders>
            <w:shd w:val="clear" w:color="auto" w:fill="808080"/>
            <w:noWrap/>
            <w:vAlign w:val="bottom"/>
          </w:tcPr>
          <w:p w14:paraId="19054A9A"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618" w:type="dxa"/>
            <w:tcBorders>
              <w:top w:val="nil"/>
              <w:left w:val="nil"/>
              <w:bottom w:val="single" w:sz="4" w:space="0" w:color="auto"/>
              <w:right w:val="single" w:sz="4" w:space="0" w:color="auto"/>
            </w:tcBorders>
            <w:noWrap/>
            <w:vAlign w:val="bottom"/>
          </w:tcPr>
          <w:p w14:paraId="7B0BB302" w14:textId="77777777" w:rsidR="00E13ECA" w:rsidRPr="001373FA" w:rsidRDefault="00E13ECA" w:rsidP="00E13ECA">
            <w:pPr>
              <w:tabs>
                <w:tab w:val="clear" w:pos="1080"/>
              </w:tabs>
              <w:spacing w:line="240" w:lineRule="auto"/>
              <w:ind w:left="0" w:firstLine="0"/>
              <w:jc w:val="right"/>
              <w:rPr>
                <w:rFonts w:ascii="Times New Roman" w:hAnsi="Times New Roman"/>
                <w:b/>
                <w:bCs/>
                <w:sz w:val="18"/>
                <w:szCs w:val="18"/>
                <w:lang w:val="en-US" w:eastAsia="ko-KR"/>
              </w:rPr>
            </w:pPr>
            <w:r w:rsidRPr="001373FA">
              <w:rPr>
                <w:rFonts w:ascii="Times New Roman" w:hAnsi="Times New Roman"/>
                <w:b/>
                <w:bCs/>
                <w:sz w:val="18"/>
                <w:szCs w:val="18"/>
                <w:lang w:val="en-US" w:eastAsia="ko-KR"/>
              </w:rPr>
              <w:t> </w:t>
            </w:r>
          </w:p>
        </w:tc>
      </w:tr>
      <w:tr w:rsidR="00E13ECA" w:rsidRPr="001373FA" w14:paraId="6045984F" w14:textId="77777777" w:rsidTr="00B0114F">
        <w:trPr>
          <w:trHeight w:val="450"/>
        </w:trPr>
        <w:tc>
          <w:tcPr>
            <w:tcW w:w="561" w:type="dxa"/>
            <w:gridSpan w:val="2"/>
            <w:tcBorders>
              <w:top w:val="nil"/>
              <w:left w:val="single" w:sz="4" w:space="0" w:color="auto"/>
              <w:bottom w:val="single" w:sz="4" w:space="0" w:color="auto"/>
              <w:right w:val="single" w:sz="4" w:space="0" w:color="auto"/>
            </w:tcBorders>
            <w:vAlign w:val="center"/>
          </w:tcPr>
          <w:p w14:paraId="34DA40D4"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Қатысу үлесі</w:t>
            </w:r>
          </w:p>
        </w:tc>
        <w:tc>
          <w:tcPr>
            <w:tcW w:w="1670" w:type="dxa"/>
            <w:tcBorders>
              <w:top w:val="nil"/>
              <w:left w:val="nil"/>
              <w:bottom w:val="single" w:sz="4" w:space="0" w:color="auto"/>
              <w:right w:val="single" w:sz="4" w:space="0" w:color="auto"/>
            </w:tcBorders>
            <w:vAlign w:val="center"/>
          </w:tcPr>
          <w:p w14:paraId="33F5C468"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соның ішінде</w:t>
            </w:r>
          </w:p>
        </w:tc>
        <w:tc>
          <w:tcPr>
            <w:tcW w:w="667" w:type="dxa"/>
            <w:gridSpan w:val="2"/>
            <w:tcBorders>
              <w:top w:val="nil"/>
              <w:left w:val="nil"/>
              <w:bottom w:val="single" w:sz="4" w:space="0" w:color="auto"/>
              <w:right w:val="single" w:sz="4" w:space="0" w:color="auto"/>
            </w:tcBorders>
            <w:vAlign w:val="center"/>
          </w:tcPr>
          <w:p w14:paraId="767C96E1"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781" w:type="dxa"/>
            <w:tcBorders>
              <w:top w:val="nil"/>
              <w:left w:val="nil"/>
              <w:bottom w:val="single" w:sz="4" w:space="0" w:color="auto"/>
              <w:right w:val="single" w:sz="4" w:space="0" w:color="auto"/>
            </w:tcBorders>
            <w:noWrap/>
            <w:vAlign w:val="center"/>
          </w:tcPr>
          <w:p w14:paraId="24B5326C"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619" w:type="dxa"/>
            <w:tcBorders>
              <w:top w:val="nil"/>
              <w:left w:val="nil"/>
              <w:bottom w:val="single" w:sz="4" w:space="0" w:color="auto"/>
              <w:right w:val="single" w:sz="4" w:space="0" w:color="auto"/>
            </w:tcBorders>
            <w:noWrap/>
            <w:vAlign w:val="center"/>
          </w:tcPr>
          <w:p w14:paraId="565C164D"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352" w:type="dxa"/>
            <w:tcBorders>
              <w:top w:val="nil"/>
              <w:left w:val="nil"/>
              <w:bottom w:val="single" w:sz="4" w:space="0" w:color="auto"/>
              <w:right w:val="nil"/>
            </w:tcBorders>
            <w:noWrap/>
            <w:vAlign w:val="center"/>
          </w:tcPr>
          <w:p w14:paraId="25D0633D"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28" w:type="dxa"/>
            <w:tcBorders>
              <w:top w:val="nil"/>
              <w:left w:val="single" w:sz="4" w:space="0" w:color="auto"/>
              <w:bottom w:val="single" w:sz="4" w:space="0" w:color="auto"/>
              <w:right w:val="single" w:sz="4" w:space="0" w:color="auto"/>
            </w:tcBorders>
            <w:noWrap/>
            <w:vAlign w:val="center"/>
          </w:tcPr>
          <w:p w14:paraId="467BD7C7"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27" w:type="dxa"/>
            <w:tcBorders>
              <w:top w:val="nil"/>
              <w:left w:val="nil"/>
              <w:bottom w:val="single" w:sz="4" w:space="0" w:color="auto"/>
              <w:right w:val="single" w:sz="4" w:space="0" w:color="auto"/>
            </w:tcBorders>
            <w:noWrap/>
            <w:vAlign w:val="center"/>
          </w:tcPr>
          <w:p w14:paraId="1811C51D"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7CC39883"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41" w:type="dxa"/>
            <w:tcBorders>
              <w:top w:val="nil"/>
              <w:left w:val="nil"/>
              <w:bottom w:val="single" w:sz="4" w:space="0" w:color="auto"/>
              <w:right w:val="single" w:sz="4" w:space="0" w:color="auto"/>
            </w:tcBorders>
            <w:noWrap/>
            <w:vAlign w:val="center"/>
          </w:tcPr>
          <w:p w14:paraId="76BED585"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618" w:type="dxa"/>
            <w:tcBorders>
              <w:top w:val="nil"/>
              <w:left w:val="nil"/>
              <w:bottom w:val="single" w:sz="4" w:space="0" w:color="auto"/>
              <w:right w:val="single" w:sz="4" w:space="0" w:color="auto"/>
            </w:tcBorders>
            <w:noWrap/>
            <w:vAlign w:val="center"/>
          </w:tcPr>
          <w:p w14:paraId="121239F1"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r>
      <w:tr w:rsidR="00E13ECA" w:rsidRPr="001373FA" w14:paraId="2B1EF5BB" w14:textId="77777777" w:rsidTr="00B0114F">
        <w:trPr>
          <w:trHeight w:val="255"/>
        </w:trPr>
        <w:tc>
          <w:tcPr>
            <w:tcW w:w="561" w:type="dxa"/>
            <w:gridSpan w:val="2"/>
            <w:tcBorders>
              <w:top w:val="nil"/>
              <w:left w:val="single" w:sz="4" w:space="0" w:color="auto"/>
              <w:bottom w:val="single" w:sz="4" w:space="0" w:color="auto"/>
              <w:right w:val="single" w:sz="4" w:space="0" w:color="auto"/>
            </w:tcBorders>
            <w:noWrap/>
            <w:vAlign w:val="center"/>
          </w:tcPr>
          <w:p w14:paraId="68F0ECA8"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100%</w:t>
            </w:r>
          </w:p>
        </w:tc>
        <w:tc>
          <w:tcPr>
            <w:tcW w:w="1670" w:type="dxa"/>
            <w:tcBorders>
              <w:top w:val="nil"/>
              <w:left w:val="nil"/>
              <w:bottom w:val="single" w:sz="4" w:space="0" w:color="auto"/>
              <w:right w:val="single" w:sz="4" w:space="0" w:color="auto"/>
            </w:tcBorders>
            <w:vAlign w:val="center"/>
          </w:tcPr>
          <w:p w14:paraId="7DB3E0B0"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«ҚазМұнайГаз» ҰК АҚ</w:t>
            </w:r>
          </w:p>
        </w:tc>
        <w:tc>
          <w:tcPr>
            <w:tcW w:w="667" w:type="dxa"/>
            <w:gridSpan w:val="2"/>
            <w:tcBorders>
              <w:top w:val="nil"/>
              <w:left w:val="nil"/>
              <w:bottom w:val="single" w:sz="4" w:space="0" w:color="auto"/>
              <w:right w:val="single" w:sz="4" w:space="0" w:color="auto"/>
            </w:tcBorders>
            <w:vAlign w:val="center"/>
          </w:tcPr>
          <w:p w14:paraId="78BFC335"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781" w:type="dxa"/>
            <w:tcBorders>
              <w:top w:val="nil"/>
              <w:left w:val="nil"/>
              <w:bottom w:val="single" w:sz="4" w:space="0" w:color="auto"/>
              <w:right w:val="single" w:sz="4" w:space="0" w:color="auto"/>
            </w:tcBorders>
            <w:noWrap/>
            <w:vAlign w:val="center"/>
          </w:tcPr>
          <w:p w14:paraId="6FB0D172"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619" w:type="dxa"/>
            <w:tcBorders>
              <w:top w:val="nil"/>
              <w:left w:val="nil"/>
              <w:bottom w:val="single" w:sz="4" w:space="0" w:color="auto"/>
              <w:right w:val="single" w:sz="4" w:space="0" w:color="auto"/>
            </w:tcBorders>
            <w:noWrap/>
            <w:vAlign w:val="center"/>
          </w:tcPr>
          <w:p w14:paraId="6D5FF2BB"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352" w:type="dxa"/>
            <w:tcBorders>
              <w:top w:val="nil"/>
              <w:left w:val="nil"/>
              <w:bottom w:val="single" w:sz="4" w:space="0" w:color="auto"/>
              <w:right w:val="single" w:sz="4" w:space="0" w:color="auto"/>
            </w:tcBorders>
            <w:noWrap/>
            <w:vAlign w:val="center"/>
          </w:tcPr>
          <w:p w14:paraId="14EFD491"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28" w:type="dxa"/>
            <w:tcBorders>
              <w:top w:val="nil"/>
              <w:left w:val="nil"/>
              <w:bottom w:val="single" w:sz="4" w:space="0" w:color="auto"/>
              <w:right w:val="single" w:sz="4" w:space="0" w:color="auto"/>
            </w:tcBorders>
            <w:noWrap/>
            <w:vAlign w:val="center"/>
          </w:tcPr>
          <w:p w14:paraId="4FBA700E"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12%</w:t>
            </w:r>
          </w:p>
        </w:tc>
        <w:tc>
          <w:tcPr>
            <w:tcW w:w="827" w:type="dxa"/>
            <w:tcBorders>
              <w:top w:val="nil"/>
              <w:left w:val="nil"/>
              <w:bottom w:val="single" w:sz="4" w:space="0" w:color="auto"/>
              <w:right w:val="single" w:sz="4" w:space="0" w:color="auto"/>
            </w:tcBorders>
            <w:noWrap/>
            <w:vAlign w:val="center"/>
          </w:tcPr>
          <w:p w14:paraId="3E699776"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157" w:type="dxa"/>
            <w:gridSpan w:val="2"/>
            <w:tcBorders>
              <w:top w:val="nil"/>
              <w:left w:val="nil"/>
              <w:bottom w:val="single" w:sz="4" w:space="0" w:color="auto"/>
              <w:right w:val="single" w:sz="4" w:space="0" w:color="auto"/>
            </w:tcBorders>
            <w:noWrap/>
            <w:vAlign w:val="center"/>
          </w:tcPr>
          <w:p w14:paraId="73E4638E"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841" w:type="dxa"/>
            <w:tcBorders>
              <w:top w:val="nil"/>
              <w:left w:val="nil"/>
              <w:bottom w:val="single" w:sz="4" w:space="0" w:color="auto"/>
              <w:right w:val="single" w:sz="4" w:space="0" w:color="auto"/>
            </w:tcBorders>
            <w:noWrap/>
            <w:vAlign w:val="center"/>
          </w:tcPr>
          <w:p w14:paraId="1BCC28B0"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618" w:type="dxa"/>
            <w:tcBorders>
              <w:top w:val="nil"/>
              <w:left w:val="nil"/>
              <w:bottom w:val="single" w:sz="4" w:space="0" w:color="auto"/>
              <w:right w:val="single" w:sz="4" w:space="0" w:color="auto"/>
            </w:tcBorders>
            <w:noWrap/>
            <w:vAlign w:val="center"/>
          </w:tcPr>
          <w:p w14:paraId="0241A336" w14:textId="77777777" w:rsidR="00E13ECA" w:rsidRPr="001373FA" w:rsidRDefault="00E13ECA" w:rsidP="00E13ECA">
            <w:pPr>
              <w:tabs>
                <w:tab w:val="clear" w:pos="1080"/>
              </w:tabs>
              <w:spacing w:line="240" w:lineRule="auto"/>
              <w:ind w:left="0" w:firstLine="0"/>
              <w:jc w:val="center"/>
              <w:rPr>
                <w:rFonts w:ascii="Times New Roman" w:hAnsi="Times New Roman"/>
                <w:sz w:val="18"/>
                <w:szCs w:val="18"/>
                <w:lang w:val="en-US" w:eastAsia="ko-KR"/>
              </w:rPr>
            </w:pPr>
            <w:r w:rsidRPr="001373FA">
              <w:rPr>
                <w:rFonts w:ascii="Times New Roman" w:hAnsi="Times New Roman"/>
                <w:sz w:val="18"/>
                <w:szCs w:val="18"/>
                <w:lang w:val="en-US" w:eastAsia="ko-KR"/>
              </w:rPr>
              <w:t> </w:t>
            </w:r>
          </w:p>
        </w:tc>
      </w:tr>
      <w:tr w:rsidR="00E13ECA" w:rsidRPr="001373FA" w14:paraId="5D8593E9" w14:textId="77777777" w:rsidTr="00B0114F">
        <w:trPr>
          <w:trHeight w:val="255"/>
        </w:trPr>
        <w:tc>
          <w:tcPr>
            <w:tcW w:w="4298" w:type="dxa"/>
            <w:gridSpan w:val="7"/>
            <w:noWrap/>
            <w:vAlign w:val="bottom"/>
          </w:tcPr>
          <w:p w14:paraId="5DC5D9BB"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r w:rsidRPr="001373FA">
              <w:rPr>
                <w:rFonts w:ascii="Times New Roman" w:hAnsi="Times New Roman"/>
                <w:b/>
                <w:bCs/>
                <w:sz w:val="18"/>
                <w:szCs w:val="18"/>
                <w:lang w:val="en-US" w:eastAsia="ko-KR"/>
              </w:rPr>
              <w:t xml:space="preserve">Басшы </w:t>
            </w:r>
          </w:p>
        </w:tc>
        <w:tc>
          <w:tcPr>
            <w:tcW w:w="1352" w:type="dxa"/>
            <w:noWrap/>
            <w:vAlign w:val="bottom"/>
          </w:tcPr>
          <w:p w14:paraId="0A3EC0C4"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p>
        </w:tc>
        <w:tc>
          <w:tcPr>
            <w:tcW w:w="828" w:type="dxa"/>
            <w:noWrap/>
            <w:vAlign w:val="bottom"/>
          </w:tcPr>
          <w:p w14:paraId="2475CCE9"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3443" w:type="dxa"/>
            <w:gridSpan w:val="5"/>
            <w:noWrap/>
            <w:vAlign w:val="bottom"/>
          </w:tcPr>
          <w:p w14:paraId="5642D8D7"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r w:rsidRPr="001373FA">
              <w:rPr>
                <w:rFonts w:ascii="Times New Roman" w:hAnsi="Times New Roman"/>
                <w:b/>
                <w:bCs/>
                <w:sz w:val="18"/>
                <w:szCs w:val="18"/>
                <w:lang w:val="en-US" w:eastAsia="ko-KR"/>
              </w:rPr>
              <w:t>Берген (Жеткізушінің жауапты адамы)</w:t>
            </w:r>
          </w:p>
        </w:tc>
      </w:tr>
      <w:tr w:rsidR="00E13ECA" w:rsidRPr="001373FA" w14:paraId="54E72499" w14:textId="77777777" w:rsidTr="00B0114F">
        <w:trPr>
          <w:trHeight w:val="255"/>
        </w:trPr>
        <w:tc>
          <w:tcPr>
            <w:tcW w:w="4298" w:type="dxa"/>
            <w:gridSpan w:val="7"/>
            <w:tcBorders>
              <w:top w:val="nil"/>
              <w:left w:val="nil"/>
              <w:bottom w:val="single" w:sz="4" w:space="0" w:color="auto"/>
              <w:right w:val="nil"/>
            </w:tcBorders>
            <w:noWrap/>
            <w:vAlign w:val="bottom"/>
          </w:tcPr>
          <w:p w14:paraId="68882962"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w:t>
            </w:r>
          </w:p>
        </w:tc>
        <w:tc>
          <w:tcPr>
            <w:tcW w:w="1352" w:type="dxa"/>
            <w:noWrap/>
            <w:vAlign w:val="bottom"/>
          </w:tcPr>
          <w:p w14:paraId="4AA88957"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828" w:type="dxa"/>
            <w:noWrap/>
            <w:vAlign w:val="bottom"/>
          </w:tcPr>
          <w:p w14:paraId="3EA9A84C"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3443" w:type="dxa"/>
            <w:gridSpan w:val="5"/>
            <w:tcBorders>
              <w:top w:val="nil"/>
              <w:left w:val="nil"/>
              <w:bottom w:val="single" w:sz="4" w:space="0" w:color="auto"/>
              <w:right w:val="nil"/>
            </w:tcBorders>
            <w:noWrap/>
            <w:vAlign w:val="bottom"/>
          </w:tcPr>
          <w:p w14:paraId="0DAA2F59"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r w:rsidRPr="001373FA">
              <w:rPr>
                <w:rFonts w:ascii="Times New Roman" w:hAnsi="Times New Roman"/>
                <w:sz w:val="18"/>
                <w:szCs w:val="18"/>
                <w:lang w:val="en-US" w:eastAsia="ko-KR"/>
              </w:rPr>
              <w:t> </w:t>
            </w:r>
          </w:p>
        </w:tc>
      </w:tr>
      <w:tr w:rsidR="00E13ECA" w:rsidRPr="001373FA" w14:paraId="2FA7AB64" w14:textId="77777777" w:rsidTr="00B0114F">
        <w:trPr>
          <w:trHeight w:val="360"/>
        </w:trPr>
        <w:tc>
          <w:tcPr>
            <w:tcW w:w="4298" w:type="dxa"/>
            <w:gridSpan w:val="7"/>
            <w:noWrap/>
          </w:tcPr>
          <w:p w14:paraId="4273F56C"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r w:rsidRPr="001373FA">
              <w:rPr>
                <w:rFonts w:ascii="Times New Roman" w:hAnsi="Times New Roman"/>
                <w:i/>
                <w:iCs/>
                <w:sz w:val="18"/>
                <w:szCs w:val="18"/>
                <w:lang w:val="en-US" w:eastAsia="ko-KR"/>
              </w:rPr>
              <w:t>(Т.А.Ә., қолы)</w:t>
            </w:r>
            <w:r w:rsidRPr="001373FA">
              <w:rPr>
                <w:rFonts w:ascii="Times New Roman" w:hAnsi="Times New Roman"/>
                <w:b/>
                <w:bCs/>
                <w:sz w:val="18"/>
                <w:szCs w:val="18"/>
                <w:lang w:val="en-US" w:eastAsia="ko-KR"/>
              </w:rPr>
              <w:t xml:space="preserve"> </w:t>
            </w:r>
          </w:p>
          <w:p w14:paraId="759B0307" w14:textId="77777777" w:rsidR="00E13ECA" w:rsidRPr="001373FA" w:rsidRDefault="00E13ECA" w:rsidP="00E13ECA">
            <w:pPr>
              <w:tabs>
                <w:tab w:val="clear" w:pos="1080"/>
              </w:tabs>
              <w:spacing w:line="240" w:lineRule="auto"/>
              <w:ind w:left="0" w:firstLine="0"/>
              <w:jc w:val="left"/>
              <w:rPr>
                <w:rFonts w:ascii="Times New Roman" w:hAnsi="Times New Roman"/>
                <w:i/>
                <w:iCs/>
                <w:sz w:val="18"/>
                <w:szCs w:val="18"/>
                <w:lang w:val="en-US" w:eastAsia="ko-KR"/>
              </w:rPr>
            </w:pPr>
            <w:r w:rsidRPr="001373FA">
              <w:rPr>
                <w:rFonts w:ascii="Times New Roman" w:hAnsi="Times New Roman"/>
                <w:b/>
                <w:bCs/>
                <w:sz w:val="18"/>
                <w:szCs w:val="18"/>
                <w:lang w:val="en-US" w:eastAsia="ko-KR"/>
              </w:rPr>
              <w:t>Бас бухгалтер</w:t>
            </w:r>
          </w:p>
        </w:tc>
        <w:tc>
          <w:tcPr>
            <w:tcW w:w="1352" w:type="dxa"/>
            <w:noWrap/>
          </w:tcPr>
          <w:p w14:paraId="56D018BB" w14:textId="77777777" w:rsidR="00E13ECA" w:rsidRPr="001373FA" w:rsidRDefault="00E13ECA" w:rsidP="00E13ECA">
            <w:pPr>
              <w:tabs>
                <w:tab w:val="clear" w:pos="1080"/>
              </w:tabs>
              <w:spacing w:line="240" w:lineRule="auto"/>
              <w:ind w:left="0" w:firstLine="0"/>
              <w:jc w:val="right"/>
              <w:rPr>
                <w:rFonts w:ascii="Times New Roman" w:hAnsi="Times New Roman"/>
                <w:sz w:val="18"/>
                <w:szCs w:val="18"/>
                <w:lang w:val="en-US" w:eastAsia="ko-KR"/>
              </w:rPr>
            </w:pPr>
            <w:r w:rsidRPr="001373FA">
              <w:rPr>
                <w:rFonts w:ascii="Times New Roman" w:hAnsi="Times New Roman"/>
                <w:sz w:val="18"/>
                <w:szCs w:val="18"/>
                <w:lang w:val="en-US" w:eastAsia="ko-KR"/>
              </w:rPr>
              <w:t>МО</w:t>
            </w:r>
          </w:p>
        </w:tc>
        <w:tc>
          <w:tcPr>
            <w:tcW w:w="828" w:type="dxa"/>
            <w:noWrap/>
            <w:vAlign w:val="bottom"/>
          </w:tcPr>
          <w:p w14:paraId="08519B13" w14:textId="77777777" w:rsidR="00E13ECA" w:rsidRPr="001373FA" w:rsidRDefault="00E13ECA" w:rsidP="00E13ECA">
            <w:pPr>
              <w:tabs>
                <w:tab w:val="clear" w:pos="1080"/>
              </w:tabs>
              <w:spacing w:line="240" w:lineRule="auto"/>
              <w:ind w:left="0" w:firstLine="0"/>
              <w:jc w:val="left"/>
              <w:rPr>
                <w:rFonts w:ascii="Times New Roman" w:hAnsi="Times New Roman"/>
                <w:sz w:val="18"/>
                <w:szCs w:val="18"/>
                <w:lang w:val="en-US" w:eastAsia="ko-KR"/>
              </w:rPr>
            </w:pPr>
          </w:p>
        </w:tc>
        <w:tc>
          <w:tcPr>
            <w:tcW w:w="3443" w:type="dxa"/>
            <w:gridSpan w:val="5"/>
            <w:noWrap/>
          </w:tcPr>
          <w:p w14:paraId="3DB6D2E9"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r w:rsidRPr="001373FA">
              <w:rPr>
                <w:rFonts w:ascii="Times New Roman" w:hAnsi="Times New Roman"/>
                <w:i/>
                <w:iCs/>
                <w:sz w:val="18"/>
                <w:szCs w:val="18"/>
                <w:lang w:val="en-US" w:eastAsia="ko-KR"/>
              </w:rPr>
              <w:t xml:space="preserve">                            (лауазымы)</w:t>
            </w:r>
            <w:r w:rsidRPr="001373FA">
              <w:rPr>
                <w:rFonts w:ascii="Times New Roman" w:hAnsi="Times New Roman"/>
                <w:b/>
                <w:bCs/>
                <w:sz w:val="18"/>
                <w:szCs w:val="18"/>
                <w:lang w:val="en-US" w:eastAsia="ko-KR"/>
              </w:rPr>
              <w:t xml:space="preserve"> </w:t>
            </w:r>
          </w:p>
          <w:p w14:paraId="29C61887" w14:textId="77777777" w:rsidR="00E13ECA" w:rsidRPr="001373FA" w:rsidRDefault="00E13ECA" w:rsidP="00E13ECA">
            <w:pPr>
              <w:tabs>
                <w:tab w:val="clear" w:pos="1080"/>
              </w:tabs>
              <w:spacing w:line="240" w:lineRule="auto"/>
              <w:ind w:left="0" w:firstLine="0"/>
              <w:jc w:val="left"/>
              <w:rPr>
                <w:rFonts w:ascii="Times New Roman" w:hAnsi="Times New Roman"/>
                <w:b/>
                <w:bCs/>
                <w:sz w:val="18"/>
                <w:szCs w:val="18"/>
                <w:lang w:val="en-US" w:eastAsia="ko-KR"/>
              </w:rPr>
            </w:pPr>
          </w:p>
        </w:tc>
      </w:tr>
      <w:tr w:rsidR="00E13ECA" w:rsidRPr="001373FA" w14:paraId="4AA48953" w14:textId="77777777" w:rsidTr="00BD296B">
        <w:tblPrEx>
          <w:tblLook w:val="01E0" w:firstRow="1" w:lastRow="1" w:firstColumn="1" w:lastColumn="1" w:noHBand="0" w:noVBand="0"/>
        </w:tblPrEx>
        <w:trPr>
          <w:gridBefore w:val="1"/>
          <w:gridAfter w:val="3"/>
          <w:wBefore w:w="6" w:type="dxa"/>
          <w:wAfter w:w="1517" w:type="dxa"/>
          <w:trHeight w:val="72"/>
        </w:trPr>
        <w:tc>
          <w:tcPr>
            <w:tcW w:w="5644" w:type="dxa"/>
            <w:gridSpan w:val="7"/>
          </w:tcPr>
          <w:p w14:paraId="5C825F31" w14:textId="77777777" w:rsidR="00E13ECA" w:rsidRPr="001373FA" w:rsidRDefault="00E13ECA" w:rsidP="00E13ECA">
            <w:pPr>
              <w:tabs>
                <w:tab w:val="clear" w:pos="1080"/>
              </w:tabs>
              <w:spacing w:line="240" w:lineRule="auto"/>
              <w:ind w:left="600" w:firstLine="142"/>
              <w:jc w:val="left"/>
              <w:rPr>
                <w:rFonts w:ascii="Times New Roman" w:hAnsi="Times New Roman"/>
                <w:b/>
                <w:szCs w:val="24"/>
                <w:lang w:val="ru-RU" w:eastAsia="ko-KR"/>
              </w:rPr>
            </w:pPr>
            <w:r w:rsidRPr="001373FA">
              <w:rPr>
                <w:rFonts w:ascii="Times New Roman" w:hAnsi="Times New Roman"/>
                <w:b/>
                <w:szCs w:val="24"/>
                <w:lang w:val="ru-RU" w:eastAsia="ko-KR"/>
              </w:rPr>
              <w:t>ТАПСЫРЫСШЫ</w:t>
            </w:r>
          </w:p>
          <w:p w14:paraId="108AC161" w14:textId="77777777" w:rsidR="00E13ECA" w:rsidRPr="001373FA" w:rsidRDefault="00E13ECA" w:rsidP="00E13ECA">
            <w:pPr>
              <w:tabs>
                <w:tab w:val="clear" w:pos="1080"/>
              </w:tabs>
              <w:spacing w:line="240" w:lineRule="auto"/>
              <w:ind w:left="0" w:firstLine="742"/>
              <w:jc w:val="left"/>
              <w:rPr>
                <w:rFonts w:ascii="Times New Roman" w:hAnsi="Times New Roman"/>
                <w:b/>
                <w:szCs w:val="24"/>
                <w:lang w:val="ru-RU" w:eastAsia="ko-KR"/>
              </w:rPr>
            </w:pPr>
            <w:r w:rsidRPr="001373FA">
              <w:rPr>
                <w:rFonts w:ascii="Times New Roman" w:hAnsi="Times New Roman"/>
                <w:b/>
                <w:szCs w:val="24"/>
                <w:lang w:val="ru-RU" w:eastAsia="ko-KR"/>
              </w:rPr>
              <w:t>«Жамбыл   Петролеум» ЖШС</w:t>
            </w:r>
          </w:p>
          <w:p w14:paraId="36297344" w14:textId="77777777" w:rsidR="00E13ECA" w:rsidRPr="001373FA" w:rsidRDefault="00E13ECA" w:rsidP="00E13ECA">
            <w:pPr>
              <w:tabs>
                <w:tab w:val="clear" w:pos="1080"/>
              </w:tabs>
              <w:spacing w:line="240" w:lineRule="auto"/>
              <w:ind w:left="0" w:firstLine="742"/>
              <w:rPr>
                <w:rFonts w:ascii="Times New Roman" w:hAnsi="Times New Roman"/>
                <w:b/>
                <w:bCs/>
                <w:szCs w:val="24"/>
                <w:lang w:val="kk-KZ" w:eastAsia="en-US"/>
              </w:rPr>
            </w:pPr>
            <w:r w:rsidRPr="001373FA">
              <w:rPr>
                <w:rFonts w:ascii="Times New Roman" w:hAnsi="Times New Roman"/>
                <w:b/>
                <w:szCs w:val="24"/>
                <w:lang w:val="ru-RU" w:eastAsia="en-US"/>
              </w:rPr>
              <w:t>Бас директор</w:t>
            </w:r>
          </w:p>
          <w:p w14:paraId="6F37C70D" w14:textId="77777777" w:rsidR="00E13ECA" w:rsidRPr="00E21223" w:rsidRDefault="00E13ECA" w:rsidP="00E13ECA">
            <w:pPr>
              <w:tabs>
                <w:tab w:val="clear" w:pos="1080"/>
              </w:tabs>
              <w:spacing w:line="240" w:lineRule="auto"/>
              <w:ind w:left="0" w:firstLine="884"/>
              <w:rPr>
                <w:rFonts w:ascii="Times New Roman" w:hAnsi="Times New Roman"/>
                <w:b/>
                <w:bCs/>
                <w:szCs w:val="24"/>
                <w:lang w:val="kk-KZ" w:eastAsia="en-US"/>
              </w:rPr>
            </w:pPr>
            <w:r w:rsidRPr="00E21223">
              <w:rPr>
                <w:rFonts w:ascii="Times New Roman" w:hAnsi="Times New Roman"/>
                <w:b/>
                <w:szCs w:val="24"/>
                <w:lang w:val="kk-KZ" w:eastAsia="en-US"/>
              </w:rPr>
              <w:t>__________________</w:t>
            </w:r>
            <w:r w:rsidRPr="00E21223">
              <w:rPr>
                <w:rFonts w:ascii="Times New Roman" w:hAnsi="Times New Roman"/>
                <w:b/>
                <w:bCs/>
                <w:szCs w:val="24"/>
                <w:lang w:val="kk-KZ" w:eastAsia="en-US"/>
              </w:rPr>
              <w:t xml:space="preserve"> Елеусінов Х.Т.</w:t>
            </w:r>
          </w:p>
          <w:p w14:paraId="49DC2546" w14:textId="77777777" w:rsidR="00E13ECA" w:rsidRPr="00E21223" w:rsidRDefault="00E13ECA" w:rsidP="00E13ECA">
            <w:pPr>
              <w:tabs>
                <w:tab w:val="clear" w:pos="1080"/>
              </w:tabs>
              <w:spacing w:line="240" w:lineRule="auto"/>
              <w:ind w:left="0" w:firstLine="1168"/>
              <w:jc w:val="left"/>
              <w:rPr>
                <w:rFonts w:ascii="Times New Roman" w:hAnsi="Times New Roman"/>
                <w:b/>
                <w:szCs w:val="24"/>
                <w:lang w:val="kk-KZ" w:eastAsia="ko-KR"/>
              </w:rPr>
            </w:pPr>
            <w:r w:rsidRPr="00E21223">
              <w:rPr>
                <w:rFonts w:ascii="Times New Roman" w:hAnsi="Times New Roman"/>
                <w:szCs w:val="24"/>
                <w:lang w:val="kk-KZ" w:eastAsia="ko-KR"/>
              </w:rPr>
              <w:t>М.О.</w:t>
            </w:r>
          </w:p>
        </w:tc>
        <w:tc>
          <w:tcPr>
            <w:tcW w:w="2754" w:type="dxa"/>
            <w:gridSpan w:val="3"/>
          </w:tcPr>
          <w:p w14:paraId="1D8EC978" w14:textId="4DF0CF41" w:rsidR="00E13ECA" w:rsidRPr="001373FA" w:rsidRDefault="00635D45" w:rsidP="00E13ECA">
            <w:pPr>
              <w:tabs>
                <w:tab w:val="clear" w:pos="1080"/>
              </w:tabs>
              <w:spacing w:line="240" w:lineRule="auto"/>
              <w:ind w:left="0" w:firstLine="0"/>
              <w:jc w:val="left"/>
              <w:rPr>
                <w:rFonts w:ascii="Times New Roman" w:eastAsia="Malgun Gothic" w:hAnsi="Times New Roman"/>
                <w:b/>
                <w:bCs/>
                <w:szCs w:val="24"/>
                <w:lang w:val="kk-KZ" w:eastAsia="ko-KR"/>
              </w:rPr>
            </w:pPr>
            <w:r>
              <w:rPr>
                <w:rFonts w:ascii="Times New Roman" w:eastAsia="Malgun Gothic" w:hAnsi="Times New Roman"/>
                <w:b/>
                <w:bCs/>
                <w:szCs w:val="24"/>
                <w:lang w:val="kk-KZ" w:eastAsia="ko-KR"/>
              </w:rPr>
              <w:t>МЕРДІГЕР</w:t>
            </w:r>
          </w:p>
          <w:p w14:paraId="1DAC5A4D" w14:textId="77777777" w:rsidR="00E13ECA" w:rsidRPr="001373FA" w:rsidRDefault="00E13ECA" w:rsidP="00E13ECA">
            <w:pPr>
              <w:tabs>
                <w:tab w:val="clear" w:pos="1080"/>
              </w:tabs>
              <w:spacing w:line="240" w:lineRule="auto"/>
              <w:ind w:left="0" w:firstLine="0"/>
              <w:rPr>
                <w:rFonts w:ascii="Times New Roman" w:eastAsia="Malgun Gothic" w:hAnsi="Times New Roman"/>
                <w:b/>
                <w:bCs/>
                <w:szCs w:val="24"/>
                <w:lang w:val="kk-KZ" w:eastAsia="ko-KR"/>
              </w:rPr>
            </w:pPr>
          </w:p>
          <w:p w14:paraId="78111030" w14:textId="77777777" w:rsidR="00E13ECA" w:rsidRPr="001373FA" w:rsidRDefault="00E13ECA" w:rsidP="00E13ECA">
            <w:pPr>
              <w:tabs>
                <w:tab w:val="clear" w:pos="1080"/>
              </w:tabs>
              <w:spacing w:line="240" w:lineRule="auto"/>
              <w:ind w:left="0" w:firstLine="0"/>
              <w:rPr>
                <w:rFonts w:ascii="Times New Roman" w:eastAsia="Malgun Gothic" w:hAnsi="Times New Roman"/>
                <w:b/>
                <w:bCs/>
                <w:szCs w:val="24"/>
                <w:lang w:val="kk-KZ" w:eastAsia="ko-KR"/>
              </w:rPr>
            </w:pPr>
          </w:p>
          <w:p w14:paraId="41A707EF" w14:textId="77777777" w:rsidR="00E13ECA" w:rsidRPr="001373FA" w:rsidRDefault="00E13ECA" w:rsidP="00E13ECA">
            <w:pPr>
              <w:tabs>
                <w:tab w:val="clear" w:pos="1080"/>
              </w:tabs>
              <w:spacing w:line="240" w:lineRule="auto"/>
              <w:ind w:left="0" w:firstLine="0"/>
              <w:rPr>
                <w:rFonts w:ascii="Times New Roman" w:eastAsia="Malgun Gothic" w:hAnsi="Times New Roman"/>
                <w:b/>
                <w:bCs/>
                <w:szCs w:val="24"/>
                <w:lang w:val="kk-KZ" w:eastAsia="ko-KR"/>
              </w:rPr>
            </w:pPr>
            <w:r w:rsidRPr="001373FA">
              <w:rPr>
                <w:rFonts w:ascii="Times New Roman" w:eastAsia="Malgun Gothic" w:hAnsi="Times New Roman"/>
                <w:b/>
                <w:bCs/>
                <w:szCs w:val="24"/>
                <w:lang w:val="kk-KZ" w:eastAsia="ko-KR"/>
              </w:rPr>
              <w:t xml:space="preserve">____________ </w:t>
            </w:r>
          </w:p>
          <w:p w14:paraId="3FE83776" w14:textId="77777777" w:rsidR="00E13ECA" w:rsidRPr="001373FA" w:rsidRDefault="00E13ECA" w:rsidP="00E13ECA">
            <w:pPr>
              <w:tabs>
                <w:tab w:val="clear" w:pos="1080"/>
              </w:tabs>
              <w:spacing w:line="240" w:lineRule="auto"/>
              <w:ind w:left="0" w:firstLine="0"/>
              <w:rPr>
                <w:rFonts w:ascii="Times New Roman" w:hAnsi="Times New Roman"/>
                <w:szCs w:val="24"/>
                <w:lang w:val="kk-KZ" w:eastAsia="ko-KR"/>
              </w:rPr>
            </w:pPr>
            <w:r w:rsidRPr="001373FA">
              <w:rPr>
                <w:rFonts w:ascii="Times New Roman" w:eastAsia="Malgun Gothic" w:hAnsi="Times New Roman"/>
                <w:bCs/>
                <w:szCs w:val="24"/>
                <w:lang w:val="kk-KZ" w:eastAsia="ko-KR"/>
              </w:rPr>
              <w:t>М.О.</w:t>
            </w:r>
          </w:p>
        </w:tc>
      </w:tr>
    </w:tbl>
    <w:p w14:paraId="379009B3" w14:textId="77777777" w:rsidR="00E13ECA" w:rsidRDefault="00E13ECA" w:rsidP="00E13ECA">
      <w:pPr>
        <w:tabs>
          <w:tab w:val="clear" w:pos="1080"/>
        </w:tabs>
        <w:spacing w:line="240" w:lineRule="auto"/>
        <w:ind w:left="0" w:firstLine="567"/>
        <w:jc w:val="left"/>
        <w:rPr>
          <w:rFonts w:ascii="Times New Roman" w:hAnsi="Times New Roman"/>
          <w:b/>
          <w:color w:val="000000"/>
          <w:sz w:val="24"/>
          <w:szCs w:val="24"/>
          <w:lang w:val="kk-KZ" w:eastAsia="ko-KR"/>
        </w:rPr>
        <w:sectPr w:rsidR="00E13ECA" w:rsidSect="00136C5F">
          <w:footerReference w:type="default" r:id="rId18"/>
          <w:pgSz w:w="11906" w:h="16838" w:code="9"/>
          <w:pgMar w:top="1138" w:right="850" w:bottom="1138" w:left="1699" w:header="706" w:footer="432" w:gutter="0"/>
          <w:cols w:space="708"/>
          <w:docGrid w:linePitch="360"/>
        </w:sectPr>
      </w:pPr>
    </w:p>
    <w:p w14:paraId="3F7275B8" w14:textId="3C2F7D3F" w:rsidR="00E13ECA" w:rsidRPr="00B0114F" w:rsidRDefault="00E13ECA" w:rsidP="00E13ECA">
      <w:pPr>
        <w:tabs>
          <w:tab w:val="clear" w:pos="1080"/>
        </w:tabs>
        <w:spacing w:line="240" w:lineRule="auto"/>
        <w:ind w:left="0" w:firstLine="567"/>
        <w:jc w:val="left"/>
        <w:rPr>
          <w:rFonts w:ascii="Times New Roman" w:hAnsi="Times New Roman"/>
          <w:b/>
          <w:bCs/>
          <w:szCs w:val="24"/>
          <w:lang w:val="kk-KZ" w:eastAsia="ko-KR"/>
        </w:rPr>
      </w:pPr>
      <w:r w:rsidRPr="006A242C">
        <w:rPr>
          <w:rFonts w:ascii="Times New Roman" w:hAnsi="Times New Roman"/>
          <w:b/>
          <w:color w:val="000000"/>
          <w:sz w:val="24"/>
          <w:szCs w:val="24"/>
          <w:lang w:val="kk-KZ" w:eastAsia="ko-KR"/>
        </w:rPr>
        <w:t xml:space="preserve">НЫСАН                                                                                                                                                                      </w:t>
      </w:r>
      <w:r w:rsidRPr="00B0114F">
        <w:rPr>
          <w:rFonts w:ascii="Times New Roman" w:hAnsi="Times New Roman"/>
          <w:b/>
          <w:bCs/>
          <w:szCs w:val="24"/>
          <w:lang w:val="kk-KZ" w:eastAsia="ko-KR"/>
        </w:rPr>
        <w:t>«__</w:t>
      </w:r>
      <w:r w:rsidR="00635D45">
        <w:rPr>
          <w:rFonts w:ascii="Times New Roman" w:hAnsi="Times New Roman"/>
          <w:b/>
          <w:bCs/>
          <w:szCs w:val="24"/>
          <w:lang w:val="kk-KZ" w:eastAsia="ko-KR"/>
        </w:rPr>
        <w:t>___</w:t>
      </w:r>
      <w:r w:rsidRPr="00B0114F">
        <w:rPr>
          <w:rFonts w:ascii="Times New Roman" w:hAnsi="Times New Roman"/>
          <w:b/>
          <w:bCs/>
          <w:szCs w:val="24"/>
          <w:lang w:val="kk-KZ" w:eastAsia="ko-KR"/>
        </w:rPr>
        <w:t>__» _____</w:t>
      </w:r>
      <w:r w:rsidR="00635D45">
        <w:rPr>
          <w:rFonts w:ascii="Times New Roman" w:hAnsi="Times New Roman"/>
          <w:b/>
          <w:bCs/>
          <w:szCs w:val="24"/>
          <w:lang w:val="kk-KZ" w:eastAsia="ko-KR"/>
        </w:rPr>
        <w:t>______</w:t>
      </w:r>
      <w:r w:rsidRPr="00B0114F">
        <w:rPr>
          <w:rFonts w:ascii="Times New Roman" w:hAnsi="Times New Roman"/>
          <w:b/>
          <w:bCs/>
          <w:szCs w:val="24"/>
          <w:lang w:val="kk-KZ" w:eastAsia="ko-KR"/>
        </w:rPr>
        <w:t>____2018ж</w:t>
      </w:r>
    </w:p>
    <w:p w14:paraId="251AE1D9" w14:textId="77777777" w:rsidR="00E13ECA" w:rsidRPr="00B0114F" w:rsidRDefault="00E13ECA" w:rsidP="00E13ECA">
      <w:pPr>
        <w:tabs>
          <w:tab w:val="clear" w:pos="1080"/>
        </w:tabs>
        <w:spacing w:line="240" w:lineRule="auto"/>
        <w:ind w:left="0" w:firstLine="567"/>
        <w:jc w:val="right"/>
        <w:rPr>
          <w:rFonts w:ascii="Times New Roman" w:hAnsi="Times New Roman"/>
          <w:b/>
          <w:bCs/>
          <w:color w:val="000000"/>
          <w:szCs w:val="24"/>
          <w:lang w:val="kk-KZ" w:eastAsia="ko-KR"/>
        </w:rPr>
      </w:pPr>
      <w:r w:rsidRPr="00B0114F">
        <w:rPr>
          <w:rFonts w:ascii="Times New Roman" w:hAnsi="Times New Roman"/>
          <w:b/>
          <w:bCs/>
          <w:szCs w:val="24"/>
          <w:lang w:val="kk-KZ" w:eastAsia="ko-KR"/>
        </w:rPr>
        <w:t>№_____ шартқа №5</w:t>
      </w:r>
      <w:r w:rsidRPr="00B0114F">
        <w:rPr>
          <w:rFonts w:ascii="Times New Roman" w:hAnsi="Times New Roman"/>
          <w:b/>
          <w:bCs/>
          <w:color w:val="000000"/>
          <w:szCs w:val="24"/>
          <w:lang w:val="kk-KZ" w:eastAsia="ko-KR"/>
        </w:rPr>
        <w:t xml:space="preserve"> қосымша.</w:t>
      </w:r>
    </w:p>
    <w:p w14:paraId="1356F8AF" w14:textId="77777777" w:rsidR="00E13ECA" w:rsidRPr="00B0114F" w:rsidRDefault="00E13ECA" w:rsidP="00E13ECA">
      <w:pPr>
        <w:tabs>
          <w:tab w:val="clear" w:pos="1080"/>
        </w:tabs>
        <w:spacing w:line="240" w:lineRule="auto"/>
        <w:ind w:left="2124" w:firstLine="708"/>
        <w:jc w:val="right"/>
        <w:rPr>
          <w:rFonts w:ascii="Times New Roman" w:hAnsi="Times New Roman"/>
          <w:color w:val="000000"/>
          <w:sz w:val="18"/>
          <w:szCs w:val="24"/>
          <w:lang w:val="kk-KZ" w:eastAsia="ko-KR"/>
        </w:rPr>
      </w:pPr>
      <w:r w:rsidRPr="00B0114F">
        <w:rPr>
          <w:rFonts w:ascii="Times New Roman" w:hAnsi="Times New Roman"/>
          <w:color w:val="000000"/>
          <w:sz w:val="18"/>
          <w:szCs w:val="24"/>
          <w:lang w:val="kk-KZ" w:eastAsia="ko-KR"/>
        </w:rPr>
        <w:t>Қаржы министрінің</w:t>
      </w:r>
    </w:p>
    <w:p w14:paraId="0A8F038E" w14:textId="77777777" w:rsidR="00E13ECA" w:rsidRPr="00B0114F" w:rsidRDefault="00E13ECA" w:rsidP="00E13ECA">
      <w:pPr>
        <w:tabs>
          <w:tab w:val="clear" w:pos="1080"/>
        </w:tabs>
        <w:spacing w:line="240" w:lineRule="auto"/>
        <w:ind w:left="2124" w:firstLine="708"/>
        <w:jc w:val="right"/>
        <w:rPr>
          <w:rFonts w:ascii="Times New Roman" w:hAnsi="Times New Roman"/>
          <w:color w:val="000000"/>
          <w:sz w:val="18"/>
          <w:szCs w:val="24"/>
          <w:lang w:val="kk-KZ" w:eastAsia="ko-KR"/>
        </w:rPr>
      </w:pPr>
      <w:r w:rsidRPr="00B0114F">
        <w:rPr>
          <w:rFonts w:ascii="Times New Roman" w:hAnsi="Times New Roman"/>
          <w:color w:val="000000"/>
          <w:sz w:val="18"/>
          <w:szCs w:val="24"/>
          <w:lang w:val="kk-KZ" w:eastAsia="ko-KR"/>
        </w:rPr>
        <w:t>2012 жылғы 20 желтоқсандағы</w:t>
      </w:r>
    </w:p>
    <w:p w14:paraId="2B8817FC" w14:textId="77777777" w:rsidR="00E13ECA" w:rsidRPr="00B0114F" w:rsidRDefault="00E13ECA" w:rsidP="00E13ECA">
      <w:pPr>
        <w:tabs>
          <w:tab w:val="clear" w:pos="1080"/>
        </w:tabs>
        <w:spacing w:line="240" w:lineRule="auto"/>
        <w:ind w:left="2124" w:firstLine="708"/>
        <w:jc w:val="right"/>
        <w:rPr>
          <w:rFonts w:ascii="Times New Roman" w:hAnsi="Times New Roman"/>
          <w:color w:val="000000"/>
          <w:sz w:val="18"/>
          <w:szCs w:val="24"/>
          <w:lang w:val="kk-KZ" w:eastAsia="ko-KR"/>
        </w:rPr>
      </w:pPr>
      <w:r w:rsidRPr="00B0114F">
        <w:rPr>
          <w:rFonts w:ascii="Times New Roman" w:hAnsi="Times New Roman"/>
          <w:color w:val="000000"/>
          <w:sz w:val="18"/>
          <w:szCs w:val="24"/>
          <w:lang w:val="kk-KZ" w:eastAsia="ko-KR"/>
        </w:rPr>
        <w:t xml:space="preserve">№ 562 </w:t>
      </w:r>
      <w:r w:rsidRPr="00B0114F">
        <w:rPr>
          <w:rFonts w:ascii="Times New Roman" w:hAnsi="Times New Roman"/>
          <w:b/>
          <w:color w:val="000000"/>
          <w:sz w:val="18"/>
          <w:szCs w:val="24"/>
          <w:u w:val="single"/>
          <w:lang w:val="kk-KZ" w:eastAsia="ko-KR"/>
        </w:rPr>
        <w:t>бұйрығына</w:t>
      </w:r>
    </w:p>
    <w:p w14:paraId="1F0CD745" w14:textId="77777777" w:rsidR="00E13ECA" w:rsidRPr="00B0114F" w:rsidRDefault="00E13ECA" w:rsidP="00E13ECA">
      <w:pPr>
        <w:tabs>
          <w:tab w:val="clear" w:pos="1080"/>
        </w:tabs>
        <w:spacing w:line="240" w:lineRule="auto"/>
        <w:ind w:left="2124" w:firstLine="708"/>
        <w:jc w:val="right"/>
        <w:rPr>
          <w:rFonts w:ascii="Times New Roman" w:hAnsi="Times New Roman"/>
          <w:sz w:val="18"/>
          <w:szCs w:val="24"/>
          <w:lang w:val="kk-KZ" w:eastAsia="ko-KR"/>
        </w:rPr>
      </w:pPr>
      <w:r w:rsidRPr="00B0114F">
        <w:rPr>
          <w:rFonts w:ascii="Times New Roman" w:hAnsi="Times New Roman"/>
          <w:color w:val="000000"/>
          <w:sz w:val="18"/>
          <w:szCs w:val="24"/>
          <w:lang w:val="kk-KZ" w:eastAsia="ko-KR"/>
        </w:rPr>
        <w:t>50 Қосымша</w:t>
      </w:r>
    </w:p>
    <w:p w14:paraId="4AAB38CC" w14:textId="77777777" w:rsidR="00E13ECA" w:rsidRPr="00B0114F" w:rsidRDefault="00E13ECA" w:rsidP="00E13ECA">
      <w:pPr>
        <w:tabs>
          <w:tab w:val="clear" w:pos="1080"/>
        </w:tabs>
        <w:spacing w:line="240" w:lineRule="auto"/>
        <w:ind w:left="0" w:firstLine="0"/>
        <w:jc w:val="right"/>
        <w:rPr>
          <w:rFonts w:ascii="Times New Roman" w:hAnsi="Times New Roman"/>
          <w:sz w:val="18"/>
          <w:szCs w:val="24"/>
          <w:lang w:val="kk-KZ" w:eastAsia="ko-KR"/>
        </w:rPr>
      </w:pPr>
      <w:r w:rsidRPr="00B0114F">
        <w:rPr>
          <w:rFonts w:ascii="Times New Roman" w:hAnsi="Times New Roman"/>
          <w:color w:val="000000"/>
          <w:sz w:val="18"/>
          <w:szCs w:val="24"/>
          <w:lang w:val="kk-KZ" w:eastAsia="ko-KR"/>
        </w:rPr>
        <w:t>  Р-1Нысан</w:t>
      </w:r>
    </w:p>
    <w:p w14:paraId="25AED5EF" w14:textId="77777777" w:rsidR="00E13ECA" w:rsidRPr="006A242C" w:rsidRDefault="00E13ECA" w:rsidP="00E13ECA">
      <w:pPr>
        <w:tabs>
          <w:tab w:val="clear" w:pos="1080"/>
        </w:tabs>
        <w:spacing w:line="240" w:lineRule="auto"/>
        <w:ind w:left="0" w:firstLine="0"/>
        <w:jc w:val="right"/>
        <w:rPr>
          <w:rFonts w:ascii="Times New Roman" w:hAnsi="Times New Roman"/>
          <w:sz w:val="24"/>
          <w:szCs w:val="24"/>
          <w:lang w:val="kk-KZ" w:eastAsia="ko-KR"/>
        </w:rPr>
      </w:pPr>
      <w:r w:rsidRPr="006A242C">
        <w:rPr>
          <w:rFonts w:ascii="Times New Roman" w:hAnsi="Times New Roman"/>
          <w:sz w:val="24"/>
          <w:szCs w:val="24"/>
          <w:lang w:val="kk-KZ" w:eastAsia="ko-KR"/>
        </w:rPr>
        <w:t> </w:t>
      </w:r>
    </w:p>
    <w:tbl>
      <w:tblPr>
        <w:tblW w:w="5000" w:type="pct"/>
        <w:tblInd w:w="-318" w:type="dxa"/>
        <w:tblCellMar>
          <w:left w:w="0" w:type="dxa"/>
          <w:right w:w="0" w:type="dxa"/>
        </w:tblCellMar>
        <w:tblLook w:val="04A0" w:firstRow="1" w:lastRow="0" w:firstColumn="1" w:lastColumn="0" w:noHBand="0" w:noVBand="1"/>
      </w:tblPr>
      <w:tblGrid>
        <w:gridCol w:w="299"/>
        <w:gridCol w:w="11705"/>
        <w:gridCol w:w="376"/>
        <w:gridCol w:w="408"/>
        <w:gridCol w:w="12"/>
        <w:gridCol w:w="1732"/>
        <w:gridCol w:w="26"/>
      </w:tblGrid>
      <w:tr w:rsidR="00E13ECA" w:rsidRPr="006A242C" w14:paraId="2B82F5A5" w14:textId="77777777" w:rsidTr="00E13ECA">
        <w:trPr>
          <w:gridBefore w:val="1"/>
          <w:wBefore w:w="103" w:type="pct"/>
          <w:trHeight w:val="272"/>
        </w:trPr>
        <w:tc>
          <w:tcPr>
            <w:tcW w:w="4148" w:type="pct"/>
            <w:gridSpan w:val="2"/>
            <w:tcMar>
              <w:top w:w="0" w:type="dxa"/>
              <w:left w:w="108" w:type="dxa"/>
              <w:bottom w:w="0" w:type="dxa"/>
              <w:right w:w="108" w:type="dxa"/>
            </w:tcMar>
            <w:vAlign w:val="center"/>
            <w:hideMark/>
          </w:tcPr>
          <w:p w14:paraId="3F51F3E9"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kk-KZ" w:eastAsia="ko-KR"/>
              </w:rPr>
            </w:pPr>
          </w:p>
        </w:tc>
        <w:tc>
          <w:tcPr>
            <w:tcW w:w="144" w:type="pct"/>
            <w:gridSpan w:val="2"/>
            <w:tcMar>
              <w:top w:w="0" w:type="dxa"/>
              <w:left w:w="108" w:type="dxa"/>
              <w:bottom w:w="0" w:type="dxa"/>
              <w:right w:w="108" w:type="dxa"/>
            </w:tcMar>
            <w:vAlign w:val="center"/>
            <w:hideMark/>
          </w:tcPr>
          <w:p w14:paraId="4607136D" w14:textId="77777777" w:rsidR="00E13ECA" w:rsidRPr="006A242C" w:rsidRDefault="00E13ECA" w:rsidP="00E13ECA">
            <w:pPr>
              <w:tabs>
                <w:tab w:val="clear" w:pos="1080"/>
              </w:tabs>
              <w:spacing w:line="240" w:lineRule="auto"/>
              <w:ind w:left="709" w:hanging="709"/>
              <w:jc w:val="left"/>
              <w:rPr>
                <w:rFonts w:ascii="Times New Roman" w:hAnsi="Times New Roman"/>
                <w:sz w:val="24"/>
                <w:szCs w:val="24"/>
                <w:lang w:val="kk-KZ" w:eastAsia="ko-KR"/>
              </w:rPr>
            </w:pPr>
            <w:r w:rsidRPr="006A242C">
              <w:rPr>
                <w:rFonts w:ascii="Times New Roman" w:hAnsi="Times New Roman"/>
                <w:sz w:val="24"/>
                <w:szCs w:val="24"/>
                <w:lang w:val="kk-KZ" w:eastAsia="ko-KR"/>
              </w:rPr>
              <w:t> </w:t>
            </w:r>
          </w:p>
        </w:tc>
        <w:tc>
          <w:tcPr>
            <w:tcW w:w="604" w:type="pct"/>
            <w:gridSpan w:val="2"/>
            <w:tcBorders>
              <w:top w:val="nil"/>
              <w:left w:val="nil"/>
              <w:bottom w:val="single" w:sz="8" w:space="0" w:color="auto"/>
              <w:right w:val="nil"/>
            </w:tcBorders>
            <w:tcMar>
              <w:top w:w="0" w:type="dxa"/>
              <w:left w:w="108" w:type="dxa"/>
              <w:bottom w:w="0" w:type="dxa"/>
              <w:right w:w="108" w:type="dxa"/>
            </w:tcMar>
            <w:vAlign w:val="center"/>
            <w:hideMark/>
          </w:tcPr>
          <w:p w14:paraId="18811803" w14:textId="77777777" w:rsidR="00E13ECA" w:rsidRPr="006A242C" w:rsidRDefault="00E13ECA" w:rsidP="00E13ECA">
            <w:pPr>
              <w:tabs>
                <w:tab w:val="clear" w:pos="1080"/>
              </w:tabs>
              <w:spacing w:line="240" w:lineRule="auto"/>
              <w:ind w:left="709" w:hanging="709"/>
              <w:jc w:val="left"/>
              <w:rPr>
                <w:rFonts w:ascii="Times New Roman" w:hAnsi="Times New Roman"/>
                <w:sz w:val="24"/>
                <w:szCs w:val="24"/>
                <w:lang w:val="kk-KZ" w:eastAsia="ko-KR"/>
              </w:rPr>
            </w:pPr>
            <w:r w:rsidRPr="006A242C">
              <w:rPr>
                <w:rFonts w:ascii="Times New Roman" w:hAnsi="Times New Roman"/>
                <w:sz w:val="24"/>
                <w:szCs w:val="24"/>
                <w:lang w:val="kk-KZ" w:eastAsia="ko-KR"/>
              </w:rPr>
              <w:t>    ЖСН/БСН</w:t>
            </w:r>
          </w:p>
        </w:tc>
      </w:tr>
      <w:tr w:rsidR="00E13ECA" w:rsidRPr="006A242C" w14:paraId="1EBCFA6F" w14:textId="77777777" w:rsidTr="00E13ECA">
        <w:trPr>
          <w:gridBefore w:val="1"/>
          <w:wBefore w:w="103" w:type="pct"/>
          <w:trHeight w:val="272"/>
        </w:trPr>
        <w:tc>
          <w:tcPr>
            <w:tcW w:w="4148" w:type="pct"/>
            <w:gridSpan w:val="2"/>
            <w:tcMar>
              <w:top w:w="0" w:type="dxa"/>
              <w:left w:w="108" w:type="dxa"/>
              <w:bottom w:w="0" w:type="dxa"/>
              <w:right w:w="108" w:type="dxa"/>
            </w:tcMar>
            <w:vAlign w:val="center"/>
            <w:hideMark/>
          </w:tcPr>
          <w:p w14:paraId="5A168A84" w14:textId="77777777" w:rsidR="00E13ECA" w:rsidRPr="00B0114F" w:rsidRDefault="00E13ECA" w:rsidP="00E13ECA">
            <w:pPr>
              <w:tabs>
                <w:tab w:val="clear" w:pos="1080"/>
              </w:tabs>
              <w:spacing w:line="240" w:lineRule="auto"/>
              <w:ind w:left="0" w:firstLine="0"/>
              <w:rPr>
                <w:rFonts w:ascii="Times New Roman" w:hAnsi="Times New Roman"/>
                <w:lang w:val="kk-KZ" w:eastAsia="ko-KR"/>
              </w:rPr>
            </w:pPr>
            <w:r w:rsidRPr="00B0114F">
              <w:rPr>
                <w:rFonts w:ascii="Times New Roman" w:hAnsi="Times New Roman"/>
                <w:lang w:val="kk-KZ" w:eastAsia="ko-KR"/>
              </w:rPr>
              <w:t>201</w:t>
            </w:r>
            <w:r w:rsidRPr="00B0114F">
              <w:rPr>
                <w:rFonts w:ascii="Times New Roman" w:hAnsi="Times New Roman"/>
                <w:lang w:val="en-US" w:eastAsia="ko-KR"/>
              </w:rPr>
              <w:t>6</w:t>
            </w:r>
            <w:r w:rsidRPr="00B0114F">
              <w:rPr>
                <w:rFonts w:ascii="Times New Roman" w:hAnsi="Times New Roman"/>
                <w:lang w:val="kk-KZ" w:eastAsia="ko-KR"/>
              </w:rPr>
              <w:t xml:space="preserve"> жылғы 25 желтоқсан</w:t>
            </w:r>
            <w:r w:rsidRPr="00B0114F">
              <w:rPr>
                <w:rFonts w:ascii="Times New Roman" w:hAnsi="Times New Roman"/>
                <w:lang w:val="en-US" w:eastAsia="ko-KR"/>
              </w:rPr>
              <w:t xml:space="preserve"> </w:t>
            </w:r>
            <w:r w:rsidRPr="00B0114F">
              <w:rPr>
                <w:rFonts w:ascii="Times New Roman" w:hAnsi="Times New Roman"/>
                <w:lang w:val="kk-KZ" w:eastAsia="ko-KR"/>
              </w:rPr>
              <w:t xml:space="preserve"> № 87 сенімхат негізінде әрекет ететін Бас директордың геология жөніндегі орынбасары И.Ж.Досмұхамбетов мырзаның танытуындағы Энергетика Министрлігі және «ҚазМұнайГаз» ҰК АҚ арасындағы 2008 жылғы 21-ші сәуірдегі № 2609 Каспий теңізінде орналасқан «Жамбыл» учаскесі бойынша көмірсутекті шикізатын Барлауды жүргізуге арналған Келісім-шарт бойынша №411 Операторды тарту туралы келісім бойынша «ҚазМұнайГаз» ұлттық компаниясы» АҚ атынан және тапсырмасы бойынша әрекет ететін </w:t>
            </w:r>
          </w:p>
          <w:p w14:paraId="2DCCC00C" w14:textId="77777777" w:rsidR="00E13ECA" w:rsidRPr="00B0114F" w:rsidRDefault="00E13ECA" w:rsidP="00E13ECA">
            <w:pPr>
              <w:tabs>
                <w:tab w:val="clear" w:pos="1080"/>
              </w:tabs>
              <w:spacing w:line="240" w:lineRule="auto"/>
              <w:ind w:left="0" w:firstLine="0"/>
              <w:rPr>
                <w:rFonts w:ascii="Times New Roman" w:hAnsi="Times New Roman"/>
                <w:b/>
                <w:lang w:val="kk-KZ" w:eastAsia="ko-KR"/>
              </w:rPr>
            </w:pPr>
            <w:r w:rsidRPr="00B0114F">
              <w:rPr>
                <w:rFonts w:ascii="Times New Roman" w:hAnsi="Times New Roman"/>
                <w:lang w:val="kk-KZ" w:eastAsia="ko-KR"/>
              </w:rPr>
              <w:t xml:space="preserve"> </w:t>
            </w:r>
            <w:r w:rsidRPr="00B0114F">
              <w:rPr>
                <w:rFonts w:ascii="Times New Roman" w:hAnsi="Times New Roman"/>
                <w:b/>
                <w:lang w:val="kk-KZ" w:eastAsia="ko-KR"/>
              </w:rPr>
              <w:t xml:space="preserve">«Тапсырысшы» «Жамбыл Петролеум» ЖШС </w:t>
            </w:r>
          </w:p>
          <w:p w14:paraId="22F05AE3" w14:textId="77777777" w:rsidR="00E13ECA" w:rsidRPr="00B0114F" w:rsidRDefault="00E13ECA" w:rsidP="00E13ECA">
            <w:pPr>
              <w:tabs>
                <w:tab w:val="clear" w:pos="1080"/>
              </w:tabs>
              <w:spacing w:line="240" w:lineRule="auto"/>
              <w:ind w:left="0" w:firstLine="0"/>
              <w:rPr>
                <w:rFonts w:ascii="Times New Roman" w:hAnsi="Times New Roman"/>
                <w:lang w:val="kk-KZ" w:eastAsia="ko-KR"/>
              </w:rPr>
            </w:pPr>
            <w:r w:rsidRPr="00B0114F">
              <w:rPr>
                <w:rFonts w:ascii="Times New Roman" w:hAnsi="Times New Roman"/>
                <w:lang w:val="kk-KZ" w:eastAsia="ko-KR"/>
              </w:rPr>
              <w:t>Қазақстан Республикасы, 060005, .Атырау қ., Махамбета Өтемісұлы 132а к-сі,</w:t>
            </w:r>
          </w:p>
          <w:p w14:paraId="79DB77B9" w14:textId="77777777" w:rsidR="00E13ECA" w:rsidRPr="00B0114F" w:rsidRDefault="00E13ECA" w:rsidP="00E13ECA">
            <w:pPr>
              <w:tabs>
                <w:tab w:val="clear" w:pos="1080"/>
              </w:tabs>
              <w:spacing w:line="240" w:lineRule="auto"/>
              <w:ind w:left="0" w:firstLine="0"/>
              <w:rPr>
                <w:rFonts w:ascii="Times New Roman" w:hAnsi="Times New Roman"/>
                <w:lang w:val="kk-KZ" w:eastAsia="ko-KR"/>
              </w:rPr>
            </w:pPr>
            <w:r w:rsidRPr="00B0114F">
              <w:rPr>
                <w:rFonts w:ascii="Times New Roman" w:hAnsi="Times New Roman"/>
                <w:lang w:val="kk-KZ" w:eastAsia="ko-KR"/>
              </w:rPr>
              <w:t xml:space="preserve"> Тел. (8 7122) 25 12 03</w:t>
            </w:r>
          </w:p>
        </w:tc>
        <w:tc>
          <w:tcPr>
            <w:tcW w:w="144" w:type="pct"/>
            <w:gridSpan w:val="2"/>
            <w:tcBorders>
              <w:top w:val="nil"/>
              <w:left w:val="nil"/>
              <w:bottom w:val="nil"/>
              <w:right w:val="single" w:sz="8" w:space="0" w:color="auto"/>
            </w:tcBorders>
            <w:tcMar>
              <w:top w:w="0" w:type="dxa"/>
              <w:left w:w="108" w:type="dxa"/>
              <w:bottom w:w="0" w:type="dxa"/>
              <w:right w:w="108" w:type="dxa"/>
            </w:tcMar>
            <w:vAlign w:val="center"/>
            <w:hideMark/>
          </w:tcPr>
          <w:p w14:paraId="738CFC6D" w14:textId="77777777" w:rsidR="00E13ECA" w:rsidRPr="00B0114F" w:rsidRDefault="00E13ECA" w:rsidP="00E13ECA">
            <w:pPr>
              <w:tabs>
                <w:tab w:val="clear" w:pos="1080"/>
              </w:tabs>
              <w:spacing w:line="240" w:lineRule="auto"/>
              <w:ind w:left="709" w:hanging="709"/>
              <w:jc w:val="left"/>
              <w:rPr>
                <w:rFonts w:ascii="Times New Roman" w:hAnsi="Times New Roman"/>
                <w:lang w:val="kk-KZ" w:eastAsia="ko-KR"/>
              </w:rPr>
            </w:pPr>
            <w:r w:rsidRPr="00B0114F">
              <w:rPr>
                <w:rFonts w:ascii="Times New Roman" w:hAnsi="Times New Roman"/>
                <w:lang w:val="kk-KZ" w:eastAsia="ko-KR"/>
              </w:rPr>
              <w:t> </w:t>
            </w:r>
          </w:p>
        </w:tc>
        <w:tc>
          <w:tcPr>
            <w:tcW w:w="604" w:type="pct"/>
            <w:gridSpan w:val="2"/>
            <w:tcBorders>
              <w:top w:val="nil"/>
              <w:left w:val="nil"/>
              <w:bottom w:val="single" w:sz="8" w:space="0" w:color="auto"/>
              <w:right w:val="single" w:sz="8" w:space="0" w:color="auto"/>
            </w:tcBorders>
            <w:tcMar>
              <w:top w:w="0" w:type="dxa"/>
              <w:left w:w="108" w:type="dxa"/>
              <w:bottom w:w="0" w:type="dxa"/>
              <w:right w:w="108" w:type="dxa"/>
            </w:tcMar>
            <w:vAlign w:val="center"/>
            <w:hideMark/>
          </w:tcPr>
          <w:p w14:paraId="02BCC422" w14:textId="77777777" w:rsidR="00E13ECA" w:rsidRPr="00B0114F" w:rsidRDefault="00E13ECA" w:rsidP="00E13ECA">
            <w:pPr>
              <w:tabs>
                <w:tab w:val="clear" w:pos="1080"/>
              </w:tabs>
              <w:spacing w:line="240" w:lineRule="auto"/>
              <w:ind w:left="709" w:hanging="709"/>
              <w:jc w:val="left"/>
              <w:rPr>
                <w:rFonts w:ascii="Times New Roman" w:hAnsi="Times New Roman"/>
                <w:lang w:val="kk-KZ" w:eastAsia="ko-KR"/>
              </w:rPr>
            </w:pPr>
            <w:r w:rsidRPr="00B0114F">
              <w:rPr>
                <w:rFonts w:ascii="Times New Roman" w:hAnsi="Times New Roman"/>
                <w:bCs/>
                <w:lang w:val="kk-KZ" w:eastAsia="ko-KR"/>
              </w:rPr>
              <w:t>090340002825</w:t>
            </w:r>
            <w:r w:rsidRPr="00B0114F">
              <w:rPr>
                <w:rFonts w:ascii="Times New Roman" w:hAnsi="Times New Roman"/>
                <w:lang w:val="kk-KZ" w:eastAsia="ko-KR"/>
              </w:rPr>
              <w:t> </w:t>
            </w:r>
          </w:p>
        </w:tc>
      </w:tr>
      <w:tr w:rsidR="00E13ECA" w:rsidRPr="006A242C" w14:paraId="6943E0A4" w14:textId="77777777" w:rsidTr="00E13ECA">
        <w:trPr>
          <w:gridAfter w:val="1"/>
          <w:wAfter w:w="9" w:type="pct"/>
          <w:trHeight w:val="272"/>
        </w:trPr>
        <w:tc>
          <w:tcPr>
            <w:tcW w:w="4122" w:type="pct"/>
            <w:gridSpan w:val="2"/>
            <w:tcMar>
              <w:top w:w="0" w:type="dxa"/>
              <w:left w:w="108" w:type="dxa"/>
              <w:bottom w:w="0" w:type="dxa"/>
              <w:right w:w="108" w:type="dxa"/>
            </w:tcMar>
            <w:vAlign w:val="center"/>
            <w:hideMark/>
          </w:tcPr>
          <w:p w14:paraId="52E04300" w14:textId="77777777" w:rsidR="00E13ECA" w:rsidRPr="00B0114F" w:rsidRDefault="00E13ECA" w:rsidP="00E13ECA">
            <w:pPr>
              <w:tabs>
                <w:tab w:val="clear" w:pos="1080"/>
              </w:tabs>
              <w:spacing w:line="240" w:lineRule="auto"/>
              <w:ind w:left="318" w:firstLine="0"/>
              <w:jc w:val="left"/>
              <w:rPr>
                <w:rFonts w:ascii="Times New Roman" w:hAnsi="Times New Roman"/>
                <w:b/>
                <w:i/>
                <w:lang w:val="kk-KZ" w:eastAsia="ko-KR"/>
              </w:rPr>
            </w:pPr>
            <w:r w:rsidRPr="00B0114F">
              <w:rPr>
                <w:rFonts w:ascii="Times New Roman" w:hAnsi="Times New Roman"/>
                <w:u w:val="single"/>
                <w:lang w:val="kk-KZ" w:eastAsia="ko-KR"/>
              </w:rPr>
              <w:t>Орындаушы/Жеткізуші/Мердігер</w:t>
            </w:r>
            <w:r w:rsidRPr="00B0114F">
              <w:rPr>
                <w:rFonts w:ascii="Times New Roman" w:hAnsi="Times New Roman"/>
                <w:lang w:val="kk-KZ" w:eastAsia="ko-KR"/>
              </w:rPr>
              <w:t xml:space="preserve"> </w:t>
            </w:r>
            <w:r w:rsidRPr="00B0114F">
              <w:rPr>
                <w:rFonts w:ascii="Times New Roman" w:hAnsi="Times New Roman"/>
                <w:b/>
                <w:i/>
                <w:lang w:val="kk-KZ" w:eastAsia="ko-KR"/>
              </w:rPr>
              <w:t>(шартқа сәйкес таңдау) толық атауы ___________________________________________________ (</w:t>
            </w:r>
            <w:r w:rsidRPr="00B0114F">
              <w:rPr>
                <w:rFonts w:ascii="Times New Roman" w:hAnsi="Times New Roman"/>
                <w:lang w:val="kk-KZ" w:eastAsia="ko-KR"/>
              </w:rPr>
              <w:t>мекенжайы, байланыс құралдары туралы ақпарат)</w:t>
            </w:r>
          </w:p>
        </w:tc>
        <w:tc>
          <w:tcPr>
            <w:tcW w:w="269" w:type="pct"/>
            <w:gridSpan w:val="2"/>
            <w:tcBorders>
              <w:top w:val="nil"/>
              <w:left w:val="nil"/>
              <w:bottom w:val="nil"/>
              <w:right w:val="single" w:sz="4" w:space="0" w:color="auto"/>
            </w:tcBorders>
            <w:tcMar>
              <w:top w:w="0" w:type="dxa"/>
              <w:left w:w="108" w:type="dxa"/>
              <w:bottom w:w="0" w:type="dxa"/>
              <w:right w:w="108" w:type="dxa"/>
            </w:tcMar>
            <w:vAlign w:val="center"/>
            <w:hideMark/>
          </w:tcPr>
          <w:p w14:paraId="00773D35" w14:textId="77777777" w:rsidR="00E13ECA" w:rsidRPr="00B0114F" w:rsidRDefault="00E13ECA" w:rsidP="00E13ECA">
            <w:pPr>
              <w:tabs>
                <w:tab w:val="clear" w:pos="1080"/>
              </w:tabs>
              <w:spacing w:line="240" w:lineRule="auto"/>
              <w:ind w:left="0" w:firstLine="0"/>
              <w:jc w:val="left"/>
              <w:rPr>
                <w:rFonts w:ascii="Times New Roman" w:hAnsi="Times New Roman"/>
                <w:lang w:val="kk-KZ" w:eastAsia="ko-KR"/>
              </w:rPr>
            </w:pPr>
            <w:r w:rsidRPr="00B0114F">
              <w:rPr>
                <w:rFonts w:ascii="Times New Roman" w:hAnsi="Times New Roman"/>
                <w:lang w:val="kk-KZ" w:eastAsia="ko-KR"/>
              </w:rPr>
              <w:t> </w:t>
            </w:r>
          </w:p>
        </w:tc>
        <w:tc>
          <w:tcPr>
            <w:tcW w:w="599" w:type="pct"/>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973C46F" w14:textId="77777777" w:rsidR="00E13ECA" w:rsidRPr="00B0114F" w:rsidRDefault="00E13ECA" w:rsidP="00E13ECA">
            <w:pPr>
              <w:tabs>
                <w:tab w:val="clear" w:pos="1080"/>
              </w:tabs>
              <w:spacing w:line="240" w:lineRule="auto"/>
              <w:ind w:left="0" w:firstLine="0"/>
              <w:jc w:val="left"/>
              <w:rPr>
                <w:rFonts w:ascii="Times New Roman" w:hAnsi="Times New Roman"/>
                <w:b/>
                <w:i/>
                <w:lang w:val="en-US" w:eastAsia="ko-KR"/>
              </w:rPr>
            </w:pPr>
            <w:r w:rsidRPr="00B0114F">
              <w:rPr>
                <w:rFonts w:ascii="Times New Roman" w:hAnsi="Times New Roman"/>
                <w:b/>
                <w:i/>
                <w:lang w:val="kk-KZ" w:eastAsia="ko-KR"/>
              </w:rPr>
              <w:t> толтыру</w:t>
            </w:r>
          </w:p>
        </w:tc>
      </w:tr>
    </w:tbl>
    <w:p w14:paraId="6C0DE4CB"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r w:rsidRPr="006A242C">
        <w:rPr>
          <w:rFonts w:ascii="Times New Roman" w:hAnsi="Times New Roman"/>
          <w:sz w:val="24"/>
          <w:szCs w:val="24"/>
          <w:lang w:val="en-US" w:eastAsia="ko-KR"/>
        </w:rPr>
        <w:t> </w:t>
      </w:r>
    </w:p>
    <w:p w14:paraId="6C0F2B31"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r w:rsidRPr="006A242C">
        <w:rPr>
          <w:rFonts w:ascii="Times New Roman" w:hAnsi="Times New Roman"/>
          <w:sz w:val="24"/>
          <w:szCs w:val="24"/>
          <w:lang w:val="kk-KZ" w:eastAsia="ko-KR"/>
        </w:rPr>
        <w:t>Келісімшарт</w:t>
      </w:r>
      <w:r w:rsidRPr="006A242C">
        <w:rPr>
          <w:rFonts w:ascii="Times New Roman" w:hAnsi="Times New Roman"/>
          <w:sz w:val="24"/>
          <w:szCs w:val="24"/>
          <w:lang w:val="en-US" w:eastAsia="ko-KR"/>
        </w:rPr>
        <w:t xml:space="preserve"> (</w:t>
      </w:r>
      <w:r w:rsidRPr="006A242C">
        <w:rPr>
          <w:rFonts w:ascii="Times New Roman" w:hAnsi="Times New Roman"/>
          <w:sz w:val="24"/>
          <w:szCs w:val="24"/>
          <w:lang w:val="kk-KZ" w:eastAsia="ko-KR"/>
        </w:rPr>
        <w:t>шарт</w:t>
      </w:r>
      <w:r w:rsidRPr="006A242C">
        <w:rPr>
          <w:rFonts w:ascii="Times New Roman" w:hAnsi="Times New Roman"/>
          <w:sz w:val="24"/>
          <w:szCs w:val="24"/>
          <w:lang w:val="en-US" w:eastAsia="ko-KR"/>
        </w:rPr>
        <w:t xml:space="preserve">) </w:t>
      </w:r>
      <w:r w:rsidRPr="006A242C">
        <w:rPr>
          <w:rFonts w:ascii="Times New Roman" w:hAnsi="Times New Roman"/>
          <w:b/>
          <w:i/>
          <w:sz w:val="24"/>
          <w:szCs w:val="24"/>
          <w:lang w:val="en-US" w:eastAsia="ko-KR"/>
        </w:rPr>
        <w:t>(</w:t>
      </w:r>
      <w:r w:rsidRPr="006A242C">
        <w:rPr>
          <w:rFonts w:ascii="Times New Roman" w:hAnsi="Times New Roman"/>
          <w:b/>
          <w:i/>
          <w:sz w:val="24"/>
          <w:szCs w:val="24"/>
          <w:lang w:val="kk-KZ" w:eastAsia="ko-KR"/>
        </w:rPr>
        <w:t>Шарттың атауы</w:t>
      </w:r>
      <w:r w:rsidRPr="006A242C">
        <w:rPr>
          <w:rFonts w:ascii="Times New Roman" w:hAnsi="Times New Roman"/>
          <w:b/>
          <w:i/>
          <w:sz w:val="24"/>
          <w:szCs w:val="24"/>
          <w:lang w:val="en-US" w:eastAsia="ko-KR"/>
        </w:rPr>
        <w:t>)</w:t>
      </w:r>
      <w:r w:rsidRPr="006A242C">
        <w:rPr>
          <w:rFonts w:ascii="Times New Roman" w:hAnsi="Times New Roman"/>
          <w:sz w:val="24"/>
          <w:szCs w:val="24"/>
          <w:lang w:val="en-US" w:eastAsia="ko-KR"/>
        </w:rPr>
        <w:t xml:space="preserve"> № __________ «____»____________ 20 __ </w:t>
      </w:r>
      <w:r w:rsidRPr="006A242C">
        <w:rPr>
          <w:rFonts w:ascii="Times New Roman" w:hAnsi="Times New Roman"/>
          <w:sz w:val="24"/>
          <w:szCs w:val="24"/>
          <w:lang w:val="kk-KZ" w:eastAsia="ko-KR"/>
        </w:rPr>
        <w:t>ж</w:t>
      </w:r>
      <w:r w:rsidRPr="006A242C">
        <w:rPr>
          <w:rFonts w:ascii="Times New Roman" w:hAnsi="Times New Roman"/>
          <w:sz w:val="24"/>
          <w:szCs w:val="24"/>
          <w:lang w:val="en-US" w:eastAsia="ko-KR"/>
        </w:rPr>
        <w:t>.</w:t>
      </w:r>
    </w:p>
    <w:p w14:paraId="1CF8E2ED"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r w:rsidRPr="006A242C">
        <w:rPr>
          <w:rFonts w:ascii="Times New Roman" w:hAnsi="Times New Roman"/>
          <w:sz w:val="24"/>
          <w:szCs w:val="24"/>
          <w:lang w:val="en-US" w:eastAsia="ko-KR"/>
        </w:rPr>
        <w:t>  </w:t>
      </w:r>
    </w:p>
    <w:tbl>
      <w:tblPr>
        <w:tblW w:w="5129" w:type="pct"/>
        <w:tblInd w:w="-318" w:type="dxa"/>
        <w:tblCellMar>
          <w:left w:w="0" w:type="dxa"/>
          <w:right w:w="0" w:type="dxa"/>
        </w:tblCellMar>
        <w:tblLook w:val="04A0" w:firstRow="1" w:lastRow="0" w:firstColumn="1" w:lastColumn="0" w:noHBand="0" w:noVBand="1"/>
      </w:tblPr>
      <w:tblGrid>
        <w:gridCol w:w="9677"/>
        <w:gridCol w:w="5257"/>
      </w:tblGrid>
      <w:tr w:rsidR="00E13ECA" w:rsidRPr="006A242C" w14:paraId="4EB1AEC1" w14:textId="77777777" w:rsidTr="00E13ECA">
        <w:tc>
          <w:tcPr>
            <w:tcW w:w="3240" w:type="pct"/>
            <w:tcMar>
              <w:top w:w="0" w:type="dxa"/>
              <w:left w:w="108" w:type="dxa"/>
              <w:bottom w:w="0" w:type="dxa"/>
              <w:right w:w="108" w:type="dxa"/>
            </w:tcMar>
            <w:hideMark/>
          </w:tcPr>
          <w:p w14:paraId="132655C6" w14:textId="77777777" w:rsidR="00E13ECA" w:rsidRPr="006A242C" w:rsidRDefault="00E13ECA" w:rsidP="00E13ECA">
            <w:pPr>
              <w:tabs>
                <w:tab w:val="clear" w:pos="1080"/>
              </w:tabs>
              <w:spacing w:line="240" w:lineRule="auto"/>
              <w:ind w:left="709" w:hanging="709"/>
              <w:jc w:val="center"/>
              <w:rPr>
                <w:rFonts w:ascii="Times New Roman" w:hAnsi="Times New Roman"/>
                <w:sz w:val="24"/>
                <w:szCs w:val="24"/>
                <w:lang w:val="en-US" w:eastAsia="ko-KR"/>
              </w:rPr>
            </w:pPr>
            <w:r w:rsidRPr="006A242C">
              <w:rPr>
                <w:rFonts w:ascii="Times New Roman" w:hAnsi="Times New Roman"/>
                <w:b/>
                <w:bCs/>
                <w:sz w:val="24"/>
                <w:szCs w:val="24"/>
                <w:lang w:val="kk-KZ" w:eastAsia="ko-KR"/>
              </w:rPr>
              <w:t>ОРЫНДАЛҒАН ЖҰМЫСТАРДЫҢ АКТІСІ</w:t>
            </w:r>
            <w:r w:rsidRPr="006A242C">
              <w:rPr>
                <w:rFonts w:ascii="Times New Roman" w:hAnsi="Times New Roman"/>
                <w:b/>
                <w:bCs/>
                <w:sz w:val="24"/>
                <w:szCs w:val="24"/>
                <w:lang w:val="en-US" w:eastAsia="ko-KR"/>
              </w:rPr>
              <w:t xml:space="preserve"> (</w:t>
            </w:r>
            <w:r w:rsidRPr="006A242C">
              <w:rPr>
                <w:rFonts w:ascii="Times New Roman" w:hAnsi="Times New Roman"/>
                <w:b/>
                <w:bCs/>
                <w:sz w:val="24"/>
                <w:szCs w:val="24"/>
                <w:lang w:val="kk-KZ" w:eastAsia="ko-KR"/>
              </w:rPr>
              <w:t>КӨРСЕТІЛГЕН ҚЫЗМЕТТЕРДІҢ</w:t>
            </w:r>
            <w:r w:rsidRPr="006A242C">
              <w:rPr>
                <w:rFonts w:ascii="Times New Roman" w:hAnsi="Times New Roman"/>
                <w:b/>
                <w:bCs/>
                <w:sz w:val="24"/>
                <w:szCs w:val="24"/>
                <w:lang w:val="en-US" w:eastAsia="ko-KR"/>
              </w:rPr>
              <w:t>)*</w:t>
            </w:r>
          </w:p>
        </w:tc>
        <w:tc>
          <w:tcPr>
            <w:tcW w:w="1760" w:type="pct"/>
            <w:tcMar>
              <w:top w:w="0" w:type="dxa"/>
              <w:left w:w="108" w:type="dxa"/>
              <w:bottom w:w="0" w:type="dxa"/>
              <w:right w:w="108" w:type="dxa"/>
            </w:tcMar>
            <w:hideMark/>
          </w:tcPr>
          <w:tbl>
            <w:tblPr>
              <w:tblW w:w="0" w:type="auto"/>
              <w:jc w:val="center"/>
              <w:tblCellMar>
                <w:left w:w="0" w:type="dxa"/>
                <w:right w:w="0" w:type="dxa"/>
              </w:tblCellMar>
              <w:tblLook w:val="04A0" w:firstRow="1" w:lastRow="0" w:firstColumn="1" w:lastColumn="0" w:noHBand="0" w:noVBand="1"/>
            </w:tblPr>
            <w:tblGrid>
              <w:gridCol w:w="1290"/>
              <w:gridCol w:w="2075"/>
            </w:tblGrid>
            <w:tr w:rsidR="00E13ECA" w:rsidRPr="006A242C" w14:paraId="7E8236D3" w14:textId="77777777" w:rsidTr="00E13ECA">
              <w:trPr>
                <w:jc w:val="center"/>
              </w:trPr>
              <w:tc>
                <w:tcPr>
                  <w:tcW w:w="1290" w:type="dxa"/>
                  <w:tcBorders>
                    <w:top w:val="outset" w:sz="8" w:space="0" w:color="000000"/>
                    <w:left w:val="outset" w:sz="8" w:space="0" w:color="000000"/>
                    <w:bottom w:val="outset" w:sz="8" w:space="0" w:color="000000"/>
                    <w:right w:val="outset" w:sz="8" w:space="0" w:color="000000"/>
                  </w:tcBorders>
                  <w:tcMar>
                    <w:top w:w="15" w:type="dxa"/>
                    <w:left w:w="15" w:type="dxa"/>
                    <w:bottom w:w="15" w:type="dxa"/>
                    <w:right w:w="15" w:type="dxa"/>
                  </w:tcMar>
                  <w:hideMark/>
                </w:tcPr>
                <w:p w14:paraId="40B53ED5" w14:textId="77777777" w:rsidR="00E13ECA" w:rsidRPr="006A242C" w:rsidRDefault="00E13ECA" w:rsidP="00E13ECA">
                  <w:pPr>
                    <w:tabs>
                      <w:tab w:val="clear" w:pos="1080"/>
                    </w:tabs>
                    <w:spacing w:line="240" w:lineRule="auto"/>
                    <w:ind w:left="0" w:firstLine="0"/>
                    <w:jc w:val="center"/>
                    <w:rPr>
                      <w:rFonts w:ascii="Times New Roman" w:hAnsi="Times New Roman"/>
                      <w:sz w:val="24"/>
                      <w:szCs w:val="24"/>
                      <w:lang w:val="kk-KZ" w:eastAsia="ko-KR"/>
                    </w:rPr>
                  </w:pPr>
                  <w:r w:rsidRPr="006A242C">
                    <w:rPr>
                      <w:rFonts w:ascii="Times New Roman" w:hAnsi="Times New Roman"/>
                      <w:color w:val="000000"/>
                      <w:sz w:val="24"/>
                      <w:szCs w:val="24"/>
                      <w:lang w:val="kk-KZ" w:eastAsia="ko-KR"/>
                    </w:rPr>
                    <w:t>Құжат нөмірі</w:t>
                  </w:r>
                </w:p>
              </w:tc>
              <w:tc>
                <w:tcPr>
                  <w:tcW w:w="2075" w:type="dxa"/>
                  <w:tcBorders>
                    <w:top w:val="outset" w:sz="8" w:space="0" w:color="000000"/>
                    <w:left w:val="nil"/>
                    <w:bottom w:val="outset" w:sz="8" w:space="0" w:color="000000"/>
                    <w:right w:val="outset" w:sz="8" w:space="0" w:color="000000"/>
                  </w:tcBorders>
                  <w:tcMar>
                    <w:top w:w="15" w:type="dxa"/>
                    <w:left w:w="15" w:type="dxa"/>
                    <w:bottom w:w="15" w:type="dxa"/>
                    <w:right w:w="15" w:type="dxa"/>
                  </w:tcMar>
                  <w:hideMark/>
                </w:tcPr>
                <w:p w14:paraId="04384A2C" w14:textId="77777777" w:rsidR="00E13ECA" w:rsidRPr="006A242C" w:rsidRDefault="00E13ECA" w:rsidP="00E13ECA">
                  <w:pPr>
                    <w:tabs>
                      <w:tab w:val="clear" w:pos="1080"/>
                    </w:tabs>
                    <w:spacing w:line="240" w:lineRule="auto"/>
                    <w:ind w:left="0" w:firstLine="0"/>
                    <w:jc w:val="center"/>
                    <w:rPr>
                      <w:rFonts w:ascii="Times New Roman" w:hAnsi="Times New Roman"/>
                      <w:sz w:val="24"/>
                      <w:szCs w:val="24"/>
                      <w:lang w:val="kk-KZ" w:eastAsia="ko-KR"/>
                    </w:rPr>
                  </w:pPr>
                  <w:r w:rsidRPr="006A242C">
                    <w:rPr>
                      <w:rFonts w:ascii="Times New Roman" w:hAnsi="Times New Roman"/>
                      <w:color w:val="000000"/>
                      <w:sz w:val="24"/>
                      <w:szCs w:val="24"/>
                      <w:lang w:val="kk-KZ" w:eastAsia="ko-KR"/>
                    </w:rPr>
                    <w:t>Дайындалған күні</w:t>
                  </w:r>
                </w:p>
              </w:tc>
            </w:tr>
            <w:tr w:rsidR="00E13ECA" w:rsidRPr="006A242C" w14:paraId="1EC45820" w14:textId="77777777" w:rsidTr="00E13ECA">
              <w:trPr>
                <w:jc w:val="center"/>
              </w:trPr>
              <w:tc>
                <w:tcPr>
                  <w:tcW w:w="1290" w:type="dxa"/>
                  <w:tcBorders>
                    <w:top w:val="nil"/>
                    <w:left w:val="outset" w:sz="8" w:space="0" w:color="000000"/>
                    <w:bottom w:val="outset" w:sz="8" w:space="0" w:color="000000"/>
                    <w:right w:val="outset" w:sz="8" w:space="0" w:color="000000"/>
                  </w:tcBorders>
                  <w:tcMar>
                    <w:top w:w="15" w:type="dxa"/>
                    <w:left w:w="15" w:type="dxa"/>
                    <w:bottom w:w="15" w:type="dxa"/>
                    <w:right w:w="15" w:type="dxa"/>
                  </w:tcMar>
                  <w:hideMark/>
                </w:tcPr>
                <w:p w14:paraId="647E295F"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r w:rsidRPr="006A242C">
                    <w:rPr>
                      <w:rFonts w:ascii="Times New Roman" w:hAnsi="Times New Roman"/>
                      <w:color w:val="000000"/>
                      <w:sz w:val="24"/>
                      <w:szCs w:val="24"/>
                      <w:lang w:val="en-US" w:eastAsia="ko-KR"/>
                    </w:rPr>
                    <w:t> </w:t>
                  </w:r>
                </w:p>
              </w:tc>
              <w:tc>
                <w:tcPr>
                  <w:tcW w:w="2075" w:type="dxa"/>
                  <w:tcBorders>
                    <w:top w:val="nil"/>
                    <w:left w:val="nil"/>
                    <w:bottom w:val="outset" w:sz="8" w:space="0" w:color="000000"/>
                    <w:right w:val="outset" w:sz="8" w:space="0" w:color="000000"/>
                  </w:tcBorders>
                  <w:tcMar>
                    <w:top w:w="15" w:type="dxa"/>
                    <w:left w:w="15" w:type="dxa"/>
                    <w:bottom w:w="15" w:type="dxa"/>
                    <w:right w:w="15" w:type="dxa"/>
                  </w:tcMar>
                  <w:hideMark/>
                </w:tcPr>
                <w:p w14:paraId="570610EE"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r w:rsidRPr="006A242C">
                    <w:rPr>
                      <w:rFonts w:ascii="Times New Roman" w:hAnsi="Times New Roman"/>
                      <w:color w:val="000000"/>
                      <w:sz w:val="24"/>
                      <w:szCs w:val="24"/>
                      <w:lang w:val="en-US" w:eastAsia="ko-KR"/>
                    </w:rPr>
                    <w:t> </w:t>
                  </w:r>
                </w:p>
              </w:tc>
            </w:tr>
          </w:tbl>
          <w:p w14:paraId="6D75790C" w14:textId="77777777" w:rsidR="00E13ECA" w:rsidRPr="006A242C" w:rsidRDefault="00E13ECA" w:rsidP="00E13ECA">
            <w:pPr>
              <w:tabs>
                <w:tab w:val="clear" w:pos="1080"/>
              </w:tabs>
              <w:spacing w:line="240" w:lineRule="auto"/>
              <w:ind w:left="0" w:firstLine="0"/>
              <w:jc w:val="center"/>
              <w:rPr>
                <w:rFonts w:ascii="Times New Roman" w:hAnsi="Times New Roman"/>
                <w:sz w:val="24"/>
                <w:szCs w:val="24"/>
                <w:lang w:val="en-US" w:eastAsia="ko-KR"/>
              </w:rPr>
            </w:pPr>
          </w:p>
        </w:tc>
      </w:tr>
    </w:tbl>
    <w:p w14:paraId="118A0373" w14:textId="77777777" w:rsidR="00E13ECA" w:rsidRPr="006A242C" w:rsidRDefault="00E13ECA" w:rsidP="00E13ECA">
      <w:pPr>
        <w:tabs>
          <w:tab w:val="clear" w:pos="1080"/>
        </w:tabs>
        <w:spacing w:line="240" w:lineRule="auto"/>
        <w:ind w:left="0" w:firstLine="0"/>
        <w:jc w:val="center"/>
        <w:rPr>
          <w:rFonts w:ascii="Times New Roman" w:hAnsi="Times New Roman"/>
          <w:sz w:val="24"/>
          <w:szCs w:val="24"/>
          <w:lang w:val="en-US" w:eastAsia="ko-KR"/>
        </w:rPr>
      </w:pPr>
      <w:r w:rsidRPr="006A242C">
        <w:rPr>
          <w:rFonts w:ascii="Times New Roman" w:hAnsi="Times New Roman"/>
          <w:color w:val="000000"/>
          <w:sz w:val="24"/>
          <w:szCs w:val="24"/>
          <w:lang w:val="en-US" w:eastAsia="ko-KR"/>
        </w:rPr>
        <w:t> </w:t>
      </w:r>
    </w:p>
    <w:tbl>
      <w:tblPr>
        <w:tblW w:w="4988" w:type="pct"/>
        <w:jc w:val="center"/>
        <w:tblLayout w:type="fixed"/>
        <w:tblCellMar>
          <w:left w:w="0" w:type="dxa"/>
          <w:right w:w="0" w:type="dxa"/>
        </w:tblCellMar>
        <w:tblLook w:val="04A0" w:firstRow="1" w:lastRow="0" w:firstColumn="1" w:lastColumn="0" w:noHBand="0" w:noVBand="1"/>
      </w:tblPr>
      <w:tblGrid>
        <w:gridCol w:w="1196"/>
        <w:gridCol w:w="2392"/>
        <w:gridCol w:w="2592"/>
        <w:gridCol w:w="2876"/>
        <w:gridCol w:w="1274"/>
        <w:gridCol w:w="1170"/>
        <w:gridCol w:w="1585"/>
        <w:gridCol w:w="1428"/>
      </w:tblGrid>
      <w:tr w:rsidR="00E13ECA" w:rsidRPr="006A242C" w14:paraId="52EC1FA4" w14:textId="77777777" w:rsidTr="00E13ECA">
        <w:trPr>
          <w:jc w:val="center"/>
        </w:trPr>
        <w:tc>
          <w:tcPr>
            <w:tcW w:w="412" w:type="pct"/>
            <w:vMerge w:val="restart"/>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76B30460"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color w:val="000000"/>
                <w:sz w:val="22"/>
                <w:szCs w:val="24"/>
                <w:lang w:val="kk-KZ" w:eastAsia="ko-KR"/>
              </w:rPr>
              <w:t>Тәртіптік нөмір</w:t>
            </w:r>
          </w:p>
        </w:tc>
        <w:tc>
          <w:tcPr>
            <w:tcW w:w="824" w:type="pct"/>
            <w:vMerge w:val="restart"/>
            <w:tcBorders>
              <w:top w:val="single" w:sz="8" w:space="0" w:color="auto"/>
              <w:left w:val="nil"/>
              <w:bottom w:val="single" w:sz="8" w:space="0" w:color="auto"/>
              <w:right w:val="single" w:sz="4" w:space="0" w:color="auto"/>
            </w:tcBorders>
            <w:tcMar>
              <w:top w:w="0" w:type="dxa"/>
              <w:left w:w="108" w:type="dxa"/>
              <w:bottom w:w="0" w:type="dxa"/>
              <w:right w:w="108" w:type="dxa"/>
            </w:tcMar>
            <w:hideMark/>
          </w:tcPr>
          <w:p w14:paraId="4CBBE085"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sz w:val="22"/>
                <w:szCs w:val="24"/>
                <w:lang w:val="kk-KZ" w:eastAsia="ko-KR"/>
              </w:rPr>
              <w:t>Жұмыстардың (қызметтердің) атауы (орындалған жұмыстардың (қызметтердің) бар болған жағдайда техникалық ерекшеліміне, тапсырмасына, графигі не сәйкес олардың түрлері тұрғысында)</w:t>
            </w:r>
          </w:p>
        </w:tc>
        <w:tc>
          <w:tcPr>
            <w:tcW w:w="893" w:type="pct"/>
            <w:vMerge w:val="restart"/>
            <w:tcBorders>
              <w:top w:val="single" w:sz="4" w:space="0" w:color="auto"/>
              <w:left w:val="single" w:sz="4" w:space="0" w:color="auto"/>
              <w:right w:val="single" w:sz="4" w:space="0" w:color="auto"/>
            </w:tcBorders>
          </w:tcPr>
          <w:p w14:paraId="5EA11BB7" w14:textId="77777777" w:rsidR="00E13ECA" w:rsidRPr="006A242C" w:rsidRDefault="00E13ECA" w:rsidP="00E13ECA">
            <w:pPr>
              <w:tabs>
                <w:tab w:val="clear" w:pos="1080"/>
              </w:tabs>
              <w:spacing w:line="240" w:lineRule="auto"/>
              <w:ind w:left="0" w:firstLine="0"/>
              <w:jc w:val="center"/>
              <w:rPr>
                <w:rFonts w:ascii="Times New Roman" w:hAnsi="Times New Roman"/>
                <w:color w:val="000000"/>
                <w:sz w:val="22"/>
                <w:szCs w:val="24"/>
                <w:lang w:val="kk-KZ" w:eastAsia="ko-KR"/>
              </w:rPr>
            </w:pPr>
            <w:r w:rsidRPr="006A242C">
              <w:rPr>
                <w:rFonts w:ascii="Times New Roman" w:hAnsi="Times New Roman"/>
                <w:sz w:val="22"/>
                <w:szCs w:val="24"/>
                <w:lang w:val="kk-KZ" w:eastAsia="ko-KR"/>
              </w:rPr>
              <w:t>Жұмыстарды орындау күні (қызметтер көрсету)**</w:t>
            </w:r>
          </w:p>
        </w:tc>
        <w:tc>
          <w:tcPr>
            <w:tcW w:w="991" w:type="pct"/>
            <w:vMerge w:val="restar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B12DAB"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sz w:val="22"/>
                <w:szCs w:val="24"/>
                <w:lang w:val="kk-KZ" w:eastAsia="ko-KR"/>
              </w:rPr>
              <w:t>Ғылыми зерттеулер, маркетингілік, консультациялық және өзге қызметтер есептері туралы мәліметтер (күні,</w:t>
            </w:r>
          </w:p>
          <w:p w14:paraId="5931F26E"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sz w:val="22"/>
                <w:szCs w:val="24"/>
                <w:lang w:val="kk-KZ" w:eastAsia="ko-KR"/>
              </w:rPr>
              <w:t>нөмірі, беттер саны) (бар болған жағдайда)***</w:t>
            </w:r>
          </w:p>
        </w:tc>
        <w:tc>
          <w:tcPr>
            <w:tcW w:w="439" w:type="pct"/>
            <w:vMerge w:val="restart"/>
            <w:tcBorders>
              <w:top w:val="single" w:sz="8" w:space="0" w:color="auto"/>
              <w:left w:val="single" w:sz="4" w:space="0" w:color="auto"/>
              <w:bottom w:val="single" w:sz="8" w:space="0" w:color="auto"/>
            </w:tcBorders>
            <w:tcMar>
              <w:top w:w="0" w:type="dxa"/>
              <w:left w:w="108" w:type="dxa"/>
              <w:bottom w:w="0" w:type="dxa"/>
              <w:right w:w="108" w:type="dxa"/>
            </w:tcMar>
            <w:hideMark/>
          </w:tcPr>
          <w:p w14:paraId="6C2E42B8"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color w:val="000000"/>
                <w:sz w:val="22"/>
                <w:szCs w:val="24"/>
                <w:lang w:val="kk-KZ" w:eastAsia="ko-KR"/>
              </w:rPr>
              <w:t>Өлшем бірлігі</w:t>
            </w:r>
          </w:p>
        </w:tc>
        <w:tc>
          <w:tcPr>
            <w:tcW w:w="1441" w:type="pct"/>
            <w:gridSpan w:val="3"/>
            <w:tcMar>
              <w:top w:w="0" w:type="dxa"/>
              <w:left w:w="108" w:type="dxa"/>
              <w:bottom w:w="0" w:type="dxa"/>
              <w:right w:w="108" w:type="dxa"/>
            </w:tcMar>
            <w:hideMark/>
          </w:tcPr>
          <w:p w14:paraId="45C2881A"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kk-KZ" w:eastAsia="ko-KR"/>
              </w:rPr>
              <w:t>Жұмыстар орындалды</w:t>
            </w:r>
            <w:r w:rsidRPr="006A242C">
              <w:rPr>
                <w:rFonts w:ascii="Times New Roman" w:hAnsi="Times New Roman"/>
                <w:color w:val="000000"/>
                <w:sz w:val="22"/>
                <w:szCs w:val="24"/>
                <w:lang w:val="en-US" w:eastAsia="ko-KR"/>
              </w:rPr>
              <w:t xml:space="preserve"> (</w:t>
            </w:r>
            <w:r w:rsidRPr="006A242C">
              <w:rPr>
                <w:rFonts w:ascii="Times New Roman" w:hAnsi="Times New Roman"/>
                <w:color w:val="000000"/>
                <w:sz w:val="22"/>
                <w:szCs w:val="24"/>
                <w:lang w:val="kk-KZ" w:eastAsia="ko-KR"/>
              </w:rPr>
              <w:t>қызметтер көрсетілді</w:t>
            </w:r>
            <w:r w:rsidRPr="006A242C">
              <w:rPr>
                <w:rFonts w:ascii="Times New Roman" w:hAnsi="Times New Roman"/>
                <w:color w:val="000000"/>
                <w:sz w:val="22"/>
                <w:szCs w:val="24"/>
                <w:lang w:val="en-US" w:eastAsia="ko-KR"/>
              </w:rPr>
              <w:t>)</w:t>
            </w:r>
          </w:p>
        </w:tc>
      </w:tr>
      <w:tr w:rsidR="00E13ECA" w:rsidRPr="006A242C" w14:paraId="35127F0F" w14:textId="77777777" w:rsidTr="00E13ECA">
        <w:trPr>
          <w:jc w:val="center"/>
        </w:trPr>
        <w:tc>
          <w:tcPr>
            <w:tcW w:w="412" w:type="pct"/>
            <w:vMerge/>
            <w:tcBorders>
              <w:top w:val="single" w:sz="8" w:space="0" w:color="auto"/>
              <w:left w:val="single" w:sz="8" w:space="0" w:color="auto"/>
              <w:bottom w:val="single" w:sz="8" w:space="0" w:color="auto"/>
              <w:right w:val="single" w:sz="8" w:space="0" w:color="auto"/>
            </w:tcBorders>
            <w:vAlign w:val="center"/>
            <w:hideMark/>
          </w:tcPr>
          <w:p w14:paraId="4786BA62"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p>
        </w:tc>
        <w:tc>
          <w:tcPr>
            <w:tcW w:w="824" w:type="pct"/>
            <w:vMerge/>
            <w:tcBorders>
              <w:top w:val="single" w:sz="8" w:space="0" w:color="auto"/>
              <w:left w:val="nil"/>
              <w:bottom w:val="single" w:sz="8" w:space="0" w:color="auto"/>
              <w:right w:val="single" w:sz="4" w:space="0" w:color="auto"/>
            </w:tcBorders>
            <w:vAlign w:val="center"/>
            <w:hideMark/>
          </w:tcPr>
          <w:p w14:paraId="16A91958"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p>
        </w:tc>
        <w:tc>
          <w:tcPr>
            <w:tcW w:w="893" w:type="pct"/>
            <w:vMerge/>
            <w:tcBorders>
              <w:left w:val="single" w:sz="4" w:space="0" w:color="auto"/>
              <w:bottom w:val="single" w:sz="4" w:space="0" w:color="auto"/>
              <w:right w:val="single" w:sz="4" w:space="0" w:color="auto"/>
            </w:tcBorders>
          </w:tcPr>
          <w:p w14:paraId="703E1357"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p>
        </w:tc>
        <w:tc>
          <w:tcPr>
            <w:tcW w:w="991" w:type="pct"/>
            <w:vMerge/>
            <w:tcBorders>
              <w:top w:val="single" w:sz="4" w:space="0" w:color="auto"/>
              <w:left w:val="single" w:sz="4" w:space="0" w:color="auto"/>
              <w:bottom w:val="single" w:sz="4" w:space="0" w:color="auto"/>
              <w:right w:val="single" w:sz="4" w:space="0" w:color="auto"/>
            </w:tcBorders>
            <w:vAlign w:val="center"/>
            <w:hideMark/>
          </w:tcPr>
          <w:p w14:paraId="1878F0A9"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p>
        </w:tc>
        <w:tc>
          <w:tcPr>
            <w:tcW w:w="439" w:type="pct"/>
            <w:vMerge/>
            <w:tcBorders>
              <w:top w:val="single" w:sz="8" w:space="0" w:color="auto"/>
              <w:left w:val="single" w:sz="4" w:space="0" w:color="auto"/>
              <w:bottom w:val="single" w:sz="8" w:space="0" w:color="auto"/>
            </w:tcBorders>
            <w:vAlign w:val="center"/>
            <w:hideMark/>
          </w:tcPr>
          <w:p w14:paraId="72B54734"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p>
        </w:tc>
        <w:tc>
          <w:tcPr>
            <w:tcW w:w="403" w:type="pct"/>
            <w:tcBorders>
              <w:bottom w:val="single" w:sz="4" w:space="0" w:color="auto"/>
            </w:tcBorders>
            <w:tcMar>
              <w:top w:w="0" w:type="dxa"/>
              <w:left w:w="108" w:type="dxa"/>
              <w:bottom w:w="0" w:type="dxa"/>
              <w:right w:w="108" w:type="dxa"/>
            </w:tcMar>
            <w:hideMark/>
          </w:tcPr>
          <w:p w14:paraId="2F797E7E"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color w:val="000000"/>
                <w:sz w:val="22"/>
                <w:szCs w:val="24"/>
                <w:lang w:val="kk-KZ" w:eastAsia="ko-KR"/>
              </w:rPr>
              <w:t>саны</w:t>
            </w:r>
          </w:p>
        </w:tc>
        <w:tc>
          <w:tcPr>
            <w:tcW w:w="546" w:type="pct"/>
            <w:tcBorders>
              <w:bottom w:val="single" w:sz="4" w:space="0" w:color="auto"/>
            </w:tcBorders>
            <w:tcMar>
              <w:top w:w="0" w:type="dxa"/>
              <w:left w:w="108" w:type="dxa"/>
              <w:bottom w:w="0" w:type="dxa"/>
              <w:right w:w="108" w:type="dxa"/>
            </w:tcMar>
            <w:hideMark/>
          </w:tcPr>
          <w:p w14:paraId="62F67120"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color w:val="000000"/>
                <w:sz w:val="22"/>
                <w:szCs w:val="24"/>
                <w:lang w:val="kk-KZ" w:eastAsia="ko-KR"/>
              </w:rPr>
              <w:t>ҚҚС қоса алғандағы бірлік құны, теңге</w:t>
            </w:r>
          </w:p>
        </w:tc>
        <w:tc>
          <w:tcPr>
            <w:tcW w:w="492" w:type="pct"/>
            <w:tcBorders>
              <w:bottom w:val="single" w:sz="4" w:space="0" w:color="auto"/>
            </w:tcBorders>
            <w:tcMar>
              <w:top w:w="0" w:type="dxa"/>
              <w:left w:w="108" w:type="dxa"/>
              <w:bottom w:w="0" w:type="dxa"/>
              <w:right w:w="108" w:type="dxa"/>
            </w:tcMar>
            <w:hideMark/>
          </w:tcPr>
          <w:p w14:paraId="235ED229" w14:textId="77777777" w:rsidR="00E13ECA" w:rsidRPr="006A242C" w:rsidRDefault="00E13ECA" w:rsidP="00E13ECA">
            <w:pPr>
              <w:tabs>
                <w:tab w:val="clear" w:pos="1080"/>
              </w:tabs>
              <w:spacing w:line="240" w:lineRule="auto"/>
              <w:ind w:left="0" w:firstLine="0"/>
              <w:jc w:val="center"/>
              <w:rPr>
                <w:rFonts w:ascii="Times New Roman" w:hAnsi="Times New Roman"/>
                <w:color w:val="000000"/>
                <w:sz w:val="22"/>
                <w:szCs w:val="24"/>
                <w:lang w:val="kk-KZ" w:eastAsia="ko-KR"/>
              </w:rPr>
            </w:pPr>
            <w:r w:rsidRPr="006A242C">
              <w:rPr>
                <w:rFonts w:ascii="Times New Roman" w:hAnsi="Times New Roman"/>
                <w:color w:val="000000"/>
                <w:sz w:val="22"/>
                <w:szCs w:val="24"/>
                <w:lang w:val="kk-KZ" w:eastAsia="ko-KR"/>
              </w:rPr>
              <w:t>ҚҚС қоса алғандағы құны,теңге</w:t>
            </w:r>
          </w:p>
          <w:p w14:paraId="07B13A34"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p>
        </w:tc>
      </w:tr>
      <w:tr w:rsidR="00E13ECA" w:rsidRPr="006A242C" w14:paraId="2E677109" w14:textId="77777777" w:rsidTr="00E13ECA">
        <w:trPr>
          <w:jc w:val="center"/>
        </w:trPr>
        <w:tc>
          <w:tcPr>
            <w:tcW w:w="4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1A135B2"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1</w:t>
            </w:r>
          </w:p>
        </w:tc>
        <w:tc>
          <w:tcPr>
            <w:tcW w:w="824" w:type="pct"/>
            <w:tcBorders>
              <w:top w:val="nil"/>
              <w:left w:val="nil"/>
              <w:bottom w:val="single" w:sz="8" w:space="0" w:color="auto"/>
              <w:right w:val="single" w:sz="4" w:space="0" w:color="auto"/>
            </w:tcBorders>
            <w:tcMar>
              <w:top w:w="0" w:type="dxa"/>
              <w:left w:w="108" w:type="dxa"/>
              <w:bottom w:w="0" w:type="dxa"/>
              <w:right w:w="108" w:type="dxa"/>
            </w:tcMar>
            <w:hideMark/>
          </w:tcPr>
          <w:p w14:paraId="4095BFF0"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2</w:t>
            </w:r>
          </w:p>
        </w:tc>
        <w:tc>
          <w:tcPr>
            <w:tcW w:w="893" w:type="pct"/>
            <w:tcBorders>
              <w:top w:val="single" w:sz="4" w:space="0" w:color="auto"/>
              <w:left w:val="single" w:sz="4" w:space="0" w:color="auto"/>
              <w:bottom w:val="single" w:sz="4" w:space="0" w:color="auto"/>
              <w:right w:val="single" w:sz="4" w:space="0" w:color="auto"/>
            </w:tcBorders>
          </w:tcPr>
          <w:p w14:paraId="4BF11E99" w14:textId="77777777" w:rsidR="00E13ECA" w:rsidRPr="006A242C" w:rsidRDefault="00E13ECA" w:rsidP="00E13ECA">
            <w:pPr>
              <w:tabs>
                <w:tab w:val="clear" w:pos="1080"/>
              </w:tabs>
              <w:spacing w:line="240" w:lineRule="auto"/>
              <w:ind w:left="0" w:firstLine="0"/>
              <w:jc w:val="center"/>
              <w:rPr>
                <w:rFonts w:ascii="Times New Roman" w:hAnsi="Times New Roman"/>
                <w:color w:val="000000"/>
                <w:sz w:val="22"/>
                <w:szCs w:val="24"/>
                <w:lang w:val="en-US" w:eastAsia="ko-KR"/>
              </w:rPr>
            </w:pPr>
          </w:p>
        </w:tc>
        <w:tc>
          <w:tcPr>
            <w:tcW w:w="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C2FA733"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3</w:t>
            </w:r>
          </w:p>
        </w:tc>
        <w:tc>
          <w:tcPr>
            <w:tcW w:w="439"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4B2E44A4"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4</w:t>
            </w:r>
          </w:p>
        </w:tc>
        <w:tc>
          <w:tcPr>
            <w:tcW w:w="4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490C1DD2"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5</w:t>
            </w:r>
          </w:p>
        </w:tc>
        <w:tc>
          <w:tcPr>
            <w:tcW w:w="5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0E0DDBF"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6</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7DA7EE21"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7</w:t>
            </w:r>
          </w:p>
        </w:tc>
      </w:tr>
      <w:tr w:rsidR="00E13ECA" w:rsidRPr="006A242C" w14:paraId="6401727F" w14:textId="77777777" w:rsidTr="00E13ECA">
        <w:trPr>
          <w:jc w:val="center"/>
        </w:trPr>
        <w:tc>
          <w:tcPr>
            <w:tcW w:w="4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1682249"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824" w:type="pct"/>
            <w:tcBorders>
              <w:top w:val="nil"/>
              <w:left w:val="nil"/>
              <w:bottom w:val="single" w:sz="8" w:space="0" w:color="auto"/>
              <w:right w:val="single" w:sz="4" w:space="0" w:color="auto"/>
            </w:tcBorders>
            <w:tcMar>
              <w:top w:w="0" w:type="dxa"/>
              <w:left w:w="108" w:type="dxa"/>
              <w:bottom w:w="0" w:type="dxa"/>
              <w:right w:w="108" w:type="dxa"/>
            </w:tcMar>
            <w:hideMark/>
          </w:tcPr>
          <w:p w14:paraId="22F83751"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893" w:type="pct"/>
            <w:tcBorders>
              <w:top w:val="single" w:sz="4" w:space="0" w:color="auto"/>
              <w:left w:val="single" w:sz="4" w:space="0" w:color="auto"/>
              <w:bottom w:val="single" w:sz="4" w:space="0" w:color="auto"/>
              <w:right w:val="single" w:sz="4" w:space="0" w:color="auto"/>
            </w:tcBorders>
          </w:tcPr>
          <w:p w14:paraId="276EEE60" w14:textId="77777777" w:rsidR="00E13ECA" w:rsidRPr="006A242C" w:rsidRDefault="00E13ECA" w:rsidP="00E13ECA">
            <w:pPr>
              <w:tabs>
                <w:tab w:val="clear" w:pos="1080"/>
              </w:tabs>
              <w:spacing w:line="240" w:lineRule="auto"/>
              <w:ind w:left="0" w:firstLine="0"/>
              <w:jc w:val="center"/>
              <w:rPr>
                <w:rFonts w:ascii="Times New Roman" w:hAnsi="Times New Roman"/>
                <w:color w:val="000000"/>
                <w:sz w:val="22"/>
                <w:szCs w:val="24"/>
                <w:lang w:val="en-US" w:eastAsia="ko-KR"/>
              </w:rPr>
            </w:pPr>
          </w:p>
        </w:tc>
        <w:tc>
          <w:tcPr>
            <w:tcW w:w="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5BBAB72"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439"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6BAD14B2"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4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9FFDA29"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5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7614D82"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0AE73C50"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r>
      <w:tr w:rsidR="00E13ECA" w:rsidRPr="006A242C" w14:paraId="1B2B0C5B" w14:textId="77777777" w:rsidTr="00E13ECA">
        <w:trPr>
          <w:jc w:val="center"/>
        </w:trPr>
        <w:tc>
          <w:tcPr>
            <w:tcW w:w="412" w:type="pct"/>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26925D23"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824" w:type="pct"/>
            <w:tcBorders>
              <w:top w:val="nil"/>
              <w:left w:val="nil"/>
              <w:bottom w:val="single" w:sz="8" w:space="0" w:color="auto"/>
              <w:right w:val="single" w:sz="4" w:space="0" w:color="auto"/>
            </w:tcBorders>
            <w:tcMar>
              <w:top w:w="0" w:type="dxa"/>
              <w:left w:w="108" w:type="dxa"/>
              <w:bottom w:w="0" w:type="dxa"/>
              <w:right w:w="108" w:type="dxa"/>
            </w:tcMar>
            <w:hideMark/>
          </w:tcPr>
          <w:p w14:paraId="580BC9E0"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893" w:type="pct"/>
            <w:tcBorders>
              <w:top w:val="single" w:sz="4" w:space="0" w:color="auto"/>
              <w:left w:val="single" w:sz="4" w:space="0" w:color="auto"/>
              <w:bottom w:val="single" w:sz="4" w:space="0" w:color="auto"/>
              <w:right w:val="single" w:sz="4" w:space="0" w:color="auto"/>
            </w:tcBorders>
          </w:tcPr>
          <w:p w14:paraId="574C7F20" w14:textId="77777777" w:rsidR="00E13ECA" w:rsidRPr="006A242C" w:rsidRDefault="00E13ECA" w:rsidP="00E13ECA">
            <w:pPr>
              <w:tabs>
                <w:tab w:val="clear" w:pos="1080"/>
              </w:tabs>
              <w:spacing w:line="240" w:lineRule="auto"/>
              <w:ind w:left="0" w:firstLine="0"/>
              <w:jc w:val="center"/>
              <w:rPr>
                <w:rFonts w:ascii="Times New Roman" w:hAnsi="Times New Roman"/>
                <w:color w:val="000000"/>
                <w:sz w:val="22"/>
                <w:szCs w:val="24"/>
                <w:lang w:val="en-US" w:eastAsia="ko-KR"/>
              </w:rPr>
            </w:pPr>
          </w:p>
        </w:tc>
        <w:tc>
          <w:tcPr>
            <w:tcW w:w="991"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2CB5C5EB"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439" w:type="pct"/>
            <w:tcBorders>
              <w:top w:val="nil"/>
              <w:left w:val="single" w:sz="4" w:space="0" w:color="auto"/>
              <w:bottom w:val="single" w:sz="8" w:space="0" w:color="auto"/>
              <w:right w:val="single" w:sz="4" w:space="0" w:color="auto"/>
            </w:tcBorders>
            <w:tcMar>
              <w:top w:w="0" w:type="dxa"/>
              <w:left w:w="108" w:type="dxa"/>
              <w:bottom w:w="0" w:type="dxa"/>
              <w:right w:w="108" w:type="dxa"/>
            </w:tcMar>
            <w:hideMark/>
          </w:tcPr>
          <w:p w14:paraId="5476934C"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kk-KZ" w:eastAsia="ko-KR"/>
              </w:rPr>
            </w:pPr>
            <w:r w:rsidRPr="006A242C">
              <w:rPr>
                <w:rFonts w:ascii="Times New Roman" w:hAnsi="Times New Roman"/>
                <w:color w:val="000000"/>
                <w:sz w:val="22"/>
                <w:szCs w:val="24"/>
                <w:lang w:val="kk-KZ" w:eastAsia="ko-KR"/>
              </w:rPr>
              <w:t xml:space="preserve">Барлығы </w:t>
            </w:r>
          </w:p>
        </w:tc>
        <w:tc>
          <w:tcPr>
            <w:tcW w:w="403"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63FDBD06"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c>
          <w:tcPr>
            <w:tcW w:w="546"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18497708"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х</w:t>
            </w:r>
          </w:p>
        </w:tc>
        <w:tc>
          <w:tcPr>
            <w:tcW w:w="492" w:type="pct"/>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hideMark/>
          </w:tcPr>
          <w:p w14:paraId="55683E4E" w14:textId="77777777" w:rsidR="00E13ECA" w:rsidRPr="006A242C" w:rsidRDefault="00E13ECA" w:rsidP="00E13ECA">
            <w:pPr>
              <w:tabs>
                <w:tab w:val="clear" w:pos="1080"/>
              </w:tabs>
              <w:spacing w:line="240" w:lineRule="auto"/>
              <w:ind w:left="0" w:firstLine="0"/>
              <w:jc w:val="center"/>
              <w:rPr>
                <w:rFonts w:ascii="Times New Roman" w:hAnsi="Times New Roman"/>
                <w:sz w:val="22"/>
                <w:szCs w:val="24"/>
                <w:lang w:val="en-US" w:eastAsia="ko-KR"/>
              </w:rPr>
            </w:pPr>
            <w:r w:rsidRPr="006A242C">
              <w:rPr>
                <w:rFonts w:ascii="Times New Roman" w:hAnsi="Times New Roman"/>
                <w:color w:val="000000"/>
                <w:sz w:val="22"/>
                <w:szCs w:val="24"/>
                <w:lang w:val="en-US" w:eastAsia="ko-KR"/>
              </w:rPr>
              <w:t> </w:t>
            </w:r>
          </w:p>
        </w:tc>
      </w:tr>
    </w:tbl>
    <w:p w14:paraId="5D85C69D"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r w:rsidRPr="006A242C">
        <w:rPr>
          <w:rFonts w:ascii="Times New Roman" w:hAnsi="Times New Roman"/>
          <w:sz w:val="24"/>
          <w:szCs w:val="24"/>
          <w:lang w:val="en-US" w:eastAsia="ko-KR"/>
        </w:rPr>
        <w:t> </w:t>
      </w:r>
    </w:p>
    <w:p w14:paraId="702160C8"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en-US" w:eastAsia="ko-KR"/>
        </w:rPr>
      </w:pPr>
      <w:r w:rsidRPr="006A242C">
        <w:rPr>
          <w:rFonts w:ascii="Times New Roman" w:hAnsi="Times New Roman"/>
          <w:sz w:val="22"/>
          <w:szCs w:val="24"/>
          <w:lang w:val="kk-KZ" w:eastAsia="ko-KR"/>
        </w:rPr>
        <w:t>Тапсырысшыдан алынған қорларды пайдалану туралы мәліметттер</w:t>
      </w:r>
      <w:r w:rsidRPr="006A242C">
        <w:rPr>
          <w:rFonts w:ascii="Times New Roman" w:hAnsi="Times New Roman"/>
          <w:sz w:val="22"/>
          <w:szCs w:val="24"/>
          <w:lang w:val="en-US" w:eastAsia="ko-KR"/>
        </w:rPr>
        <w:t xml:space="preserve"> </w:t>
      </w:r>
      <w:r w:rsidRPr="006A242C">
        <w:rPr>
          <w:rFonts w:ascii="Times New Roman" w:hAnsi="Times New Roman"/>
          <w:color w:val="000000"/>
          <w:sz w:val="22"/>
          <w:szCs w:val="24"/>
          <w:lang w:val="en-US" w:eastAsia="ko-KR"/>
        </w:rPr>
        <w:t>_______________________________________________________________________________________________________</w:t>
      </w:r>
    </w:p>
    <w:p w14:paraId="4B8ABA23" w14:textId="77777777" w:rsidR="00E13ECA" w:rsidRPr="006A242C" w:rsidRDefault="00E13ECA" w:rsidP="00E13ECA">
      <w:pPr>
        <w:tabs>
          <w:tab w:val="clear" w:pos="1080"/>
        </w:tabs>
        <w:spacing w:line="240" w:lineRule="auto"/>
        <w:ind w:left="0" w:firstLine="4140"/>
        <w:jc w:val="left"/>
        <w:rPr>
          <w:rFonts w:ascii="Times New Roman" w:hAnsi="Times New Roman"/>
          <w:sz w:val="22"/>
          <w:szCs w:val="24"/>
          <w:lang w:val="kk-KZ" w:eastAsia="ko-KR"/>
        </w:rPr>
      </w:pPr>
      <w:r w:rsidRPr="006A242C">
        <w:rPr>
          <w:rFonts w:ascii="Times New Roman" w:hAnsi="Times New Roman"/>
          <w:color w:val="000000"/>
          <w:sz w:val="22"/>
          <w:szCs w:val="24"/>
          <w:lang w:val="kk-KZ" w:eastAsia="ko-KR"/>
        </w:rPr>
        <w:t>атауы</w:t>
      </w:r>
      <w:r w:rsidRPr="006A242C">
        <w:rPr>
          <w:rFonts w:ascii="Times New Roman" w:hAnsi="Times New Roman"/>
          <w:color w:val="000000"/>
          <w:sz w:val="22"/>
          <w:szCs w:val="24"/>
          <w:lang w:val="en-US" w:eastAsia="ko-KR"/>
        </w:rPr>
        <w:t>, мөлшері,</w:t>
      </w:r>
      <w:r w:rsidRPr="006A242C">
        <w:rPr>
          <w:rFonts w:ascii="Times New Roman" w:hAnsi="Times New Roman"/>
          <w:color w:val="000000"/>
          <w:sz w:val="22"/>
          <w:szCs w:val="24"/>
          <w:lang w:val="kk-KZ" w:eastAsia="ko-KR"/>
        </w:rPr>
        <w:t>құны</w:t>
      </w:r>
    </w:p>
    <w:p w14:paraId="2413B6B2" w14:textId="77777777" w:rsidR="00E13ECA" w:rsidRPr="006A242C" w:rsidRDefault="00E13ECA" w:rsidP="00E13ECA">
      <w:pPr>
        <w:tabs>
          <w:tab w:val="clear" w:pos="1080"/>
        </w:tabs>
        <w:spacing w:line="240" w:lineRule="auto"/>
        <w:ind w:left="0" w:firstLine="0"/>
        <w:rPr>
          <w:rFonts w:ascii="Times New Roman" w:hAnsi="Times New Roman"/>
          <w:color w:val="000000"/>
          <w:sz w:val="22"/>
          <w:szCs w:val="24"/>
          <w:lang w:val="kk-KZ" w:eastAsia="ko-KR"/>
        </w:rPr>
      </w:pPr>
      <w:r w:rsidRPr="006A242C">
        <w:rPr>
          <w:rFonts w:ascii="Times New Roman" w:hAnsi="Times New Roman"/>
          <w:color w:val="000000"/>
          <w:sz w:val="22"/>
          <w:szCs w:val="24"/>
          <w:lang w:val="kk-KZ" w:eastAsia="ko-KR"/>
        </w:rPr>
        <w:t>Қосымша: Құжаттамалар тізімі, соның ішінде маркетингілік, ғылыми зерттеулер, консультациялық және өзге қызметтер туралы есеп (тер) (оның (олардың) бар болғаны кезде міндетті) _______________ бет</w:t>
      </w:r>
    </w:p>
    <w:p w14:paraId="2354864F" w14:textId="77777777" w:rsidR="00E13ECA" w:rsidRPr="006A242C" w:rsidRDefault="00E13ECA" w:rsidP="00E13ECA">
      <w:pPr>
        <w:tabs>
          <w:tab w:val="clear" w:pos="1080"/>
        </w:tabs>
        <w:spacing w:line="240" w:lineRule="auto"/>
        <w:ind w:left="0" w:firstLine="0"/>
        <w:rPr>
          <w:rFonts w:ascii="Times New Roman" w:hAnsi="Times New Roman"/>
          <w:sz w:val="24"/>
          <w:szCs w:val="24"/>
          <w:lang w:val="kk-KZ" w:eastAsia="ko-KR"/>
        </w:rPr>
      </w:pPr>
    </w:p>
    <w:tbl>
      <w:tblPr>
        <w:tblW w:w="22222" w:type="dxa"/>
        <w:tblCellMar>
          <w:left w:w="0" w:type="dxa"/>
          <w:right w:w="0" w:type="dxa"/>
        </w:tblCellMar>
        <w:tblLook w:val="04A0" w:firstRow="1" w:lastRow="0" w:firstColumn="1" w:lastColumn="0" w:noHBand="0" w:noVBand="1"/>
      </w:tblPr>
      <w:tblGrid>
        <w:gridCol w:w="5495"/>
        <w:gridCol w:w="9214"/>
        <w:gridCol w:w="7513"/>
      </w:tblGrid>
      <w:tr w:rsidR="00E13ECA" w:rsidRPr="00E17136" w14:paraId="2FC67CEB" w14:textId="77777777" w:rsidTr="00E13ECA">
        <w:tc>
          <w:tcPr>
            <w:tcW w:w="5495" w:type="dxa"/>
            <w:tcMar>
              <w:top w:w="0" w:type="dxa"/>
              <w:left w:w="108" w:type="dxa"/>
              <w:bottom w:w="0" w:type="dxa"/>
              <w:right w:w="108" w:type="dxa"/>
            </w:tcMar>
            <w:hideMark/>
          </w:tcPr>
          <w:p w14:paraId="7CB14EA6"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kk-KZ" w:eastAsia="ko-KR"/>
              </w:rPr>
            </w:pPr>
            <w:r w:rsidRPr="006A242C">
              <w:rPr>
                <w:rFonts w:ascii="Times New Roman" w:hAnsi="Times New Roman"/>
                <w:b/>
                <w:sz w:val="22"/>
                <w:szCs w:val="24"/>
                <w:lang w:val="kk-KZ" w:eastAsia="ko-KR"/>
              </w:rPr>
              <w:t>Тапсырды</w:t>
            </w:r>
            <w:r w:rsidRPr="006A242C">
              <w:rPr>
                <w:rFonts w:ascii="Times New Roman" w:hAnsi="Times New Roman"/>
                <w:sz w:val="22"/>
                <w:szCs w:val="24"/>
                <w:lang w:val="kk-KZ" w:eastAsia="ko-KR"/>
              </w:rPr>
              <w:t xml:space="preserve"> (Орындаушы)</w:t>
            </w:r>
            <w:r w:rsidRPr="006A242C">
              <w:rPr>
                <w:rFonts w:ascii="Times New Roman" w:hAnsi="Times New Roman"/>
                <w:color w:val="000000"/>
                <w:sz w:val="22"/>
                <w:szCs w:val="24"/>
                <w:lang w:val="kk-KZ" w:eastAsia="ko-KR"/>
              </w:rPr>
              <w:t>_____/_____/____</w:t>
            </w:r>
          </w:p>
          <w:p w14:paraId="39234139"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kk-KZ" w:eastAsia="ko-KR"/>
              </w:rPr>
            </w:pPr>
            <w:r w:rsidRPr="006A242C">
              <w:rPr>
                <w:rFonts w:ascii="Times New Roman" w:hAnsi="Times New Roman"/>
                <w:sz w:val="22"/>
                <w:szCs w:val="24"/>
                <w:lang w:val="kk-KZ" w:eastAsia="ko-KR"/>
              </w:rPr>
              <w:t>қызметі   қолы   әріппен жазу</w:t>
            </w:r>
          </w:p>
        </w:tc>
        <w:tc>
          <w:tcPr>
            <w:tcW w:w="9214" w:type="dxa"/>
          </w:tcPr>
          <w:p w14:paraId="1889F88F"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kk-KZ" w:eastAsia="ko-KR"/>
              </w:rPr>
            </w:pPr>
            <w:r w:rsidRPr="006A242C">
              <w:rPr>
                <w:rFonts w:ascii="Times New Roman" w:hAnsi="Times New Roman"/>
                <w:b/>
                <w:sz w:val="22"/>
                <w:szCs w:val="24"/>
                <w:lang w:val="kk-KZ" w:eastAsia="ko-KR"/>
              </w:rPr>
              <w:t xml:space="preserve">Қабылдады </w:t>
            </w:r>
            <w:r w:rsidRPr="006A242C">
              <w:rPr>
                <w:rFonts w:ascii="Times New Roman" w:hAnsi="Times New Roman"/>
                <w:sz w:val="22"/>
                <w:szCs w:val="24"/>
                <w:lang w:val="kk-KZ" w:eastAsia="ko-KR"/>
              </w:rPr>
              <w:t xml:space="preserve">(Тапсырысшы)  2016 жылғы ______ № ___ сенімхат негізінде әрекет ететін Бас директордың геология жөніндегі орынбасары /____________/ И.Ж.Досмұхамбетов      қызметі                                                                   қолы   әріппен жазу        </w:t>
            </w:r>
          </w:p>
        </w:tc>
        <w:tc>
          <w:tcPr>
            <w:tcW w:w="7513" w:type="dxa"/>
            <w:tcMar>
              <w:top w:w="0" w:type="dxa"/>
              <w:left w:w="108" w:type="dxa"/>
              <w:bottom w:w="0" w:type="dxa"/>
              <w:right w:w="108" w:type="dxa"/>
            </w:tcMar>
          </w:tcPr>
          <w:p w14:paraId="0011390E"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kk-KZ" w:eastAsia="ko-KR"/>
              </w:rPr>
            </w:pPr>
          </w:p>
        </w:tc>
      </w:tr>
      <w:tr w:rsidR="00E13ECA" w:rsidRPr="00E17136" w14:paraId="44A3045B" w14:textId="77777777" w:rsidTr="00E13ECA">
        <w:tc>
          <w:tcPr>
            <w:tcW w:w="5495" w:type="dxa"/>
            <w:tcMar>
              <w:top w:w="0" w:type="dxa"/>
              <w:left w:w="108" w:type="dxa"/>
              <w:bottom w:w="0" w:type="dxa"/>
              <w:right w:w="108" w:type="dxa"/>
            </w:tcMar>
            <w:hideMark/>
          </w:tcPr>
          <w:p w14:paraId="6CB30B00"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kk-KZ" w:eastAsia="ko-KR"/>
              </w:rPr>
            </w:pPr>
            <w:r w:rsidRPr="006A242C">
              <w:rPr>
                <w:rFonts w:ascii="Times New Roman" w:hAnsi="Times New Roman"/>
                <w:color w:val="000000"/>
                <w:sz w:val="22"/>
                <w:szCs w:val="24"/>
                <w:lang w:val="kk-KZ" w:eastAsia="ko-KR"/>
              </w:rPr>
              <w:t> </w:t>
            </w:r>
          </w:p>
        </w:tc>
        <w:tc>
          <w:tcPr>
            <w:tcW w:w="9214" w:type="dxa"/>
          </w:tcPr>
          <w:p w14:paraId="2BB9FF5B"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kk-KZ" w:eastAsia="ko-KR"/>
              </w:rPr>
            </w:pPr>
            <w:r w:rsidRPr="006A242C">
              <w:rPr>
                <w:rFonts w:ascii="Times New Roman" w:hAnsi="Times New Roman"/>
                <w:color w:val="000000"/>
                <w:sz w:val="22"/>
                <w:szCs w:val="24"/>
                <w:lang w:val="kk-KZ" w:eastAsia="ko-KR"/>
              </w:rPr>
              <w:t> </w:t>
            </w:r>
          </w:p>
        </w:tc>
        <w:tc>
          <w:tcPr>
            <w:tcW w:w="7513" w:type="dxa"/>
            <w:tcMar>
              <w:top w:w="0" w:type="dxa"/>
              <w:left w:w="108" w:type="dxa"/>
              <w:bottom w:w="0" w:type="dxa"/>
              <w:right w:w="108" w:type="dxa"/>
            </w:tcMar>
          </w:tcPr>
          <w:p w14:paraId="1985FF62"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kk-KZ" w:eastAsia="ko-KR"/>
              </w:rPr>
            </w:pPr>
          </w:p>
        </w:tc>
      </w:tr>
      <w:tr w:rsidR="00E13ECA" w:rsidRPr="006A242C" w14:paraId="54EAF78A" w14:textId="77777777" w:rsidTr="00E13ECA">
        <w:tc>
          <w:tcPr>
            <w:tcW w:w="5495" w:type="dxa"/>
            <w:tcMar>
              <w:top w:w="0" w:type="dxa"/>
              <w:left w:w="108" w:type="dxa"/>
              <w:bottom w:w="0" w:type="dxa"/>
              <w:right w:w="108" w:type="dxa"/>
            </w:tcMar>
            <w:hideMark/>
          </w:tcPr>
          <w:p w14:paraId="3CEAE1EA"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en-US" w:eastAsia="ko-KR"/>
              </w:rPr>
            </w:pPr>
            <w:r w:rsidRPr="006A242C">
              <w:rPr>
                <w:rFonts w:ascii="Times New Roman" w:hAnsi="Times New Roman"/>
                <w:color w:val="000000"/>
                <w:sz w:val="22"/>
                <w:szCs w:val="24"/>
                <w:lang w:val="en-US" w:eastAsia="ko-KR"/>
              </w:rPr>
              <w:t>М.О.</w:t>
            </w:r>
          </w:p>
        </w:tc>
        <w:tc>
          <w:tcPr>
            <w:tcW w:w="9214" w:type="dxa"/>
          </w:tcPr>
          <w:p w14:paraId="19E99318" w14:textId="77777777" w:rsidR="00E13ECA" w:rsidRPr="006A242C" w:rsidRDefault="00E13ECA" w:rsidP="00E13ECA">
            <w:pPr>
              <w:tabs>
                <w:tab w:val="clear" w:pos="1080"/>
              </w:tabs>
              <w:spacing w:line="240" w:lineRule="auto"/>
              <w:ind w:left="0" w:firstLine="0"/>
              <w:jc w:val="left"/>
              <w:rPr>
                <w:rFonts w:ascii="Times New Roman" w:hAnsi="Times New Roman"/>
                <w:sz w:val="22"/>
                <w:szCs w:val="24"/>
                <w:lang w:val="en-US" w:eastAsia="ko-KR"/>
              </w:rPr>
            </w:pPr>
            <w:r w:rsidRPr="006A242C">
              <w:rPr>
                <w:rFonts w:ascii="Times New Roman" w:hAnsi="Times New Roman"/>
                <w:color w:val="000000"/>
                <w:sz w:val="22"/>
                <w:szCs w:val="24"/>
                <w:lang w:val="en-US" w:eastAsia="ko-KR"/>
              </w:rPr>
              <w:t>М.О.</w:t>
            </w:r>
          </w:p>
        </w:tc>
        <w:tc>
          <w:tcPr>
            <w:tcW w:w="7513" w:type="dxa"/>
            <w:tcMar>
              <w:top w:w="0" w:type="dxa"/>
              <w:left w:w="108" w:type="dxa"/>
              <w:bottom w:w="0" w:type="dxa"/>
              <w:right w:w="108" w:type="dxa"/>
            </w:tcMar>
          </w:tcPr>
          <w:p w14:paraId="30BCC554"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en-US" w:eastAsia="ko-KR"/>
              </w:rPr>
            </w:pPr>
          </w:p>
        </w:tc>
      </w:tr>
    </w:tbl>
    <w:p w14:paraId="552742AC" w14:textId="77777777" w:rsidR="00E13ECA" w:rsidRPr="006A242C" w:rsidRDefault="00E13ECA" w:rsidP="00E13ECA">
      <w:pPr>
        <w:tabs>
          <w:tab w:val="clear" w:pos="1080"/>
        </w:tabs>
        <w:spacing w:line="240" w:lineRule="auto"/>
        <w:ind w:left="0" w:firstLine="400"/>
        <w:rPr>
          <w:rFonts w:ascii="Times New Roman" w:hAnsi="Times New Roman"/>
          <w:sz w:val="24"/>
          <w:szCs w:val="24"/>
          <w:lang w:val="en-US" w:eastAsia="ko-KR"/>
        </w:rPr>
      </w:pPr>
      <w:r w:rsidRPr="006A242C">
        <w:rPr>
          <w:rFonts w:ascii="Times New Roman" w:hAnsi="Times New Roman"/>
          <w:color w:val="000000"/>
          <w:sz w:val="24"/>
          <w:szCs w:val="24"/>
          <w:lang w:val="en-US" w:eastAsia="ko-KR"/>
        </w:rPr>
        <w:t> </w:t>
      </w:r>
    </w:p>
    <w:p w14:paraId="5E359CA5" w14:textId="77777777" w:rsidR="00E13ECA" w:rsidRPr="006A242C" w:rsidRDefault="00E13ECA" w:rsidP="00E13ECA">
      <w:pPr>
        <w:tabs>
          <w:tab w:val="clear" w:pos="1080"/>
        </w:tabs>
        <w:spacing w:line="240" w:lineRule="auto"/>
        <w:ind w:left="0" w:firstLine="400"/>
        <w:rPr>
          <w:rFonts w:ascii="Times New Roman" w:hAnsi="Times New Roman"/>
          <w:szCs w:val="24"/>
          <w:lang w:val="en-US" w:eastAsia="ko-KR"/>
        </w:rPr>
      </w:pPr>
      <w:r w:rsidRPr="006A242C">
        <w:rPr>
          <w:rFonts w:ascii="Times New Roman" w:hAnsi="Times New Roman"/>
          <w:color w:val="000000"/>
          <w:szCs w:val="24"/>
          <w:lang w:val="en-US" w:eastAsia="ko-KR"/>
        </w:rPr>
        <w:t>*</w:t>
      </w:r>
      <w:r w:rsidRPr="006A242C">
        <w:rPr>
          <w:rFonts w:ascii="Times New Roman" w:hAnsi="Times New Roman"/>
          <w:color w:val="000000"/>
          <w:szCs w:val="24"/>
          <w:lang w:val="kk-KZ" w:eastAsia="ko-KR"/>
        </w:rPr>
        <w:t>Құрылыс-монтаж жұмыстарын қоспағанда, орындалған жұмыстарды (көрсетілген қызметтерді) қабылдау-тапсыру үшін қолданылады</w:t>
      </w:r>
      <w:r w:rsidRPr="006A242C">
        <w:rPr>
          <w:rFonts w:ascii="Times New Roman" w:hAnsi="Times New Roman"/>
          <w:color w:val="000000"/>
          <w:szCs w:val="24"/>
          <w:lang w:val="en-US" w:eastAsia="ko-KR"/>
        </w:rPr>
        <w:t>.</w:t>
      </w:r>
    </w:p>
    <w:p w14:paraId="49C74FD1" w14:textId="77777777" w:rsidR="00E13ECA" w:rsidRPr="006A242C" w:rsidRDefault="00E13ECA" w:rsidP="00E13ECA">
      <w:pPr>
        <w:tabs>
          <w:tab w:val="clear" w:pos="1080"/>
        </w:tabs>
        <w:spacing w:line="240" w:lineRule="auto"/>
        <w:ind w:left="0" w:firstLine="400"/>
        <w:rPr>
          <w:rFonts w:ascii="Times New Roman" w:hAnsi="Times New Roman"/>
          <w:szCs w:val="24"/>
          <w:lang w:val="kk-KZ" w:eastAsia="ko-KR"/>
        </w:rPr>
      </w:pPr>
      <w:r w:rsidRPr="006A242C">
        <w:rPr>
          <w:rFonts w:ascii="Times New Roman" w:hAnsi="Times New Roman"/>
          <w:color w:val="000000"/>
          <w:szCs w:val="24"/>
          <w:lang w:val="en-US" w:eastAsia="ko-KR"/>
        </w:rPr>
        <w:t>**</w:t>
      </w:r>
      <w:r w:rsidRPr="006A242C">
        <w:rPr>
          <w:rFonts w:ascii="Times New Roman" w:hAnsi="Times New Roman"/>
          <w:color w:val="000000"/>
          <w:szCs w:val="24"/>
          <w:lang w:val="kk-KZ" w:eastAsia="ko-KR"/>
        </w:rPr>
        <w:t>Егер</w:t>
      </w:r>
      <w:r w:rsidRPr="006A242C">
        <w:rPr>
          <w:rFonts w:ascii="Times New Roman" w:hAnsi="Times New Roman"/>
          <w:szCs w:val="24"/>
          <w:lang w:val="kk-KZ" w:eastAsia="ko-KR"/>
        </w:rPr>
        <w:t xml:space="preserve"> орындалған жұмыстардың (көрсетілген қызметтердің) күні түрлі мерзімде, сондай-ақ жұмыстардың (көрсетілген қызметтердің) күні және жұмыстарға (қызметтерге) (қабылдау) қол қою күні әр түрлі болған жағдайда толтырылады.</w:t>
      </w:r>
    </w:p>
    <w:p w14:paraId="7E4DD1A6" w14:textId="77777777" w:rsidR="00E13ECA" w:rsidRPr="006A242C" w:rsidRDefault="00E13ECA" w:rsidP="00E13ECA">
      <w:pPr>
        <w:tabs>
          <w:tab w:val="clear" w:pos="1080"/>
        </w:tabs>
        <w:spacing w:line="240" w:lineRule="auto"/>
        <w:ind w:left="0" w:firstLine="400"/>
        <w:rPr>
          <w:rFonts w:ascii="Times New Roman" w:hAnsi="Times New Roman"/>
          <w:sz w:val="24"/>
          <w:szCs w:val="24"/>
          <w:lang w:val="kk-KZ" w:eastAsia="ko-KR"/>
        </w:rPr>
      </w:pPr>
      <w:r w:rsidRPr="006A242C">
        <w:rPr>
          <w:rFonts w:ascii="Times New Roman" w:hAnsi="Times New Roman"/>
          <w:szCs w:val="24"/>
          <w:lang w:val="kk-KZ" w:eastAsia="ko-KR"/>
        </w:rPr>
        <w:t xml:space="preserve"> </w:t>
      </w:r>
      <w:r w:rsidRPr="006A242C">
        <w:rPr>
          <w:rFonts w:ascii="Times New Roman" w:hAnsi="Times New Roman"/>
          <w:color w:val="000000"/>
          <w:szCs w:val="24"/>
          <w:lang w:val="kk-KZ" w:eastAsia="ko-KR"/>
        </w:rPr>
        <w:t xml:space="preserve"> ***</w:t>
      </w:r>
      <w:r w:rsidRPr="006A242C">
        <w:rPr>
          <w:rFonts w:ascii="Times New Roman" w:hAnsi="Times New Roman"/>
          <w:szCs w:val="24"/>
          <w:lang w:val="kk-KZ" w:eastAsia="ko-KR"/>
        </w:rPr>
        <w:t xml:space="preserve"> Ғылыми зерттеулер, маркетингілік, консультациялық және өзге қызметтер туралы есеп болған жағдайда толтырылады.</w:t>
      </w:r>
    </w:p>
    <w:p w14:paraId="0A70CD83" w14:textId="77777777" w:rsidR="00E13ECA" w:rsidRPr="006A242C" w:rsidRDefault="00E13ECA" w:rsidP="00E13ECA">
      <w:pPr>
        <w:tabs>
          <w:tab w:val="clear" w:pos="1080"/>
        </w:tabs>
        <w:spacing w:line="240" w:lineRule="auto"/>
        <w:ind w:left="0" w:firstLine="0"/>
        <w:jc w:val="left"/>
        <w:rPr>
          <w:rFonts w:ascii="Times New Roman" w:hAnsi="Times New Roman"/>
          <w:sz w:val="24"/>
          <w:szCs w:val="24"/>
          <w:lang w:val="kk-KZ" w:eastAsia="ko-KR"/>
        </w:rPr>
      </w:pPr>
    </w:p>
    <w:p w14:paraId="2488C5FA" w14:textId="1E3B487B" w:rsidR="00E13ECA" w:rsidRPr="006A242C" w:rsidRDefault="00E13ECA" w:rsidP="00E13ECA">
      <w:pPr>
        <w:keepLines/>
        <w:widowControl w:val="0"/>
        <w:tabs>
          <w:tab w:val="clear" w:pos="1080"/>
        </w:tabs>
        <w:autoSpaceDE w:val="0"/>
        <w:spacing w:line="240" w:lineRule="auto"/>
        <w:ind w:left="0" w:firstLine="0"/>
        <w:jc w:val="left"/>
        <w:rPr>
          <w:rFonts w:ascii="Times New Roman" w:hAnsi="Times New Roman"/>
          <w:b/>
          <w:sz w:val="24"/>
          <w:szCs w:val="24"/>
          <w:lang w:val="kk-KZ" w:eastAsia="kk-KZ" w:bidi="kk-KZ"/>
        </w:rPr>
      </w:pPr>
      <w:r w:rsidRPr="006A242C">
        <w:rPr>
          <w:rFonts w:ascii="Times New Roman" w:hAnsi="Times New Roman"/>
          <w:sz w:val="24"/>
          <w:szCs w:val="24"/>
          <w:lang w:val="kk-KZ" w:eastAsia="ko-KR"/>
        </w:rPr>
        <w:t xml:space="preserve">                                                            </w:t>
      </w:r>
      <w:r w:rsidRPr="006A242C">
        <w:rPr>
          <w:rFonts w:ascii="Times New Roman" w:hAnsi="Times New Roman"/>
          <w:b/>
          <w:sz w:val="24"/>
          <w:szCs w:val="24"/>
          <w:lang w:val="kk-KZ" w:eastAsia="kk-KZ" w:bidi="kk-KZ"/>
        </w:rPr>
        <w:t xml:space="preserve">ТАПСЫРЫСШЫ                                               </w:t>
      </w:r>
      <w:r w:rsidR="00635D45">
        <w:rPr>
          <w:rFonts w:ascii="Times New Roman" w:hAnsi="Times New Roman"/>
          <w:b/>
          <w:sz w:val="24"/>
          <w:szCs w:val="24"/>
          <w:lang w:val="kk-KZ" w:eastAsia="kk-KZ" w:bidi="kk-KZ"/>
        </w:rPr>
        <w:t>МЕРДІГЕР</w:t>
      </w:r>
    </w:p>
    <w:p w14:paraId="2E1FC1D1" w14:textId="77777777" w:rsidR="00E13ECA" w:rsidRPr="00E13ECA" w:rsidRDefault="00E13ECA" w:rsidP="00E13ECA">
      <w:pPr>
        <w:tabs>
          <w:tab w:val="clear" w:pos="1080"/>
        </w:tabs>
        <w:spacing w:line="240" w:lineRule="auto"/>
        <w:ind w:left="0" w:firstLine="0"/>
        <w:jc w:val="left"/>
        <w:rPr>
          <w:rFonts w:ascii="Times New Roman" w:hAnsi="Times New Roman"/>
          <w:b/>
          <w:sz w:val="24"/>
          <w:szCs w:val="24"/>
          <w:lang w:val="kk-KZ" w:eastAsia="kk-KZ" w:bidi="kk-KZ"/>
        </w:rPr>
      </w:pPr>
      <w:r w:rsidRPr="00E13ECA">
        <w:rPr>
          <w:rFonts w:ascii="Times New Roman" w:hAnsi="Times New Roman"/>
          <w:b/>
          <w:sz w:val="24"/>
          <w:szCs w:val="24"/>
          <w:lang w:val="kk-KZ" w:eastAsia="kk-KZ" w:bidi="kk-KZ"/>
        </w:rPr>
        <w:t xml:space="preserve">                                                            Бас директор                                                        </w:t>
      </w:r>
    </w:p>
    <w:p w14:paraId="135B3908" w14:textId="77777777" w:rsidR="00E13ECA" w:rsidRPr="00635D45" w:rsidRDefault="00E13ECA" w:rsidP="00E13ECA">
      <w:pPr>
        <w:tabs>
          <w:tab w:val="clear" w:pos="1080"/>
        </w:tabs>
        <w:spacing w:line="240" w:lineRule="auto"/>
        <w:ind w:left="0" w:firstLine="0"/>
        <w:rPr>
          <w:rFonts w:ascii="Times New Roman" w:eastAsia="Malgun Gothic" w:hAnsi="Times New Roman"/>
          <w:b/>
          <w:bCs/>
          <w:sz w:val="24"/>
          <w:szCs w:val="24"/>
          <w:lang w:val="kk-KZ" w:eastAsia="ko-KR"/>
        </w:rPr>
      </w:pPr>
      <w:r w:rsidRPr="00635D45">
        <w:rPr>
          <w:rFonts w:ascii="Times New Roman" w:hAnsi="Times New Roman"/>
          <w:b/>
          <w:sz w:val="24"/>
          <w:szCs w:val="24"/>
          <w:lang w:val="ru-RU" w:eastAsia="kk-KZ" w:bidi="kk-KZ"/>
        </w:rPr>
        <w:t xml:space="preserve">                                                            </w:t>
      </w:r>
      <w:r w:rsidRPr="00635D45">
        <w:rPr>
          <w:rFonts w:ascii="Times New Roman" w:hAnsi="Times New Roman"/>
          <w:b/>
          <w:sz w:val="24"/>
          <w:szCs w:val="24"/>
          <w:lang w:val="kk-KZ" w:eastAsia="kk-KZ" w:bidi="kk-KZ"/>
        </w:rPr>
        <w:t xml:space="preserve">«Жамбыл Петролеум»  ЖШС                          </w:t>
      </w:r>
    </w:p>
    <w:p w14:paraId="2DA7B409" w14:textId="77777777" w:rsidR="00E13ECA" w:rsidRPr="00635D45" w:rsidRDefault="00E13ECA" w:rsidP="00E13ECA">
      <w:pPr>
        <w:tabs>
          <w:tab w:val="clear" w:pos="1080"/>
        </w:tabs>
        <w:autoSpaceDE w:val="0"/>
        <w:spacing w:line="240" w:lineRule="auto"/>
        <w:ind w:left="0" w:firstLine="0"/>
        <w:jc w:val="left"/>
        <w:rPr>
          <w:rFonts w:ascii="Times New Roman" w:hAnsi="Times New Roman"/>
          <w:b/>
          <w:sz w:val="24"/>
          <w:szCs w:val="24"/>
          <w:lang w:val="kk-KZ" w:eastAsia="kk-KZ" w:bidi="kk-KZ"/>
        </w:rPr>
      </w:pPr>
      <w:r w:rsidRPr="00635D45">
        <w:rPr>
          <w:rFonts w:ascii="Times New Roman" w:hAnsi="Times New Roman"/>
          <w:b/>
          <w:sz w:val="24"/>
          <w:szCs w:val="24"/>
          <w:lang w:val="kk-KZ" w:eastAsia="kk-KZ" w:bidi="kk-KZ"/>
        </w:rPr>
        <w:t xml:space="preserve">                                                            </w:t>
      </w:r>
    </w:p>
    <w:p w14:paraId="15B285BA" w14:textId="77777777" w:rsidR="00E13ECA" w:rsidRPr="00635D45" w:rsidRDefault="00E13ECA" w:rsidP="00E13ECA">
      <w:pPr>
        <w:tabs>
          <w:tab w:val="clear" w:pos="1080"/>
        </w:tabs>
        <w:autoSpaceDE w:val="0"/>
        <w:spacing w:line="240" w:lineRule="auto"/>
        <w:ind w:left="0" w:firstLine="0"/>
        <w:jc w:val="left"/>
        <w:rPr>
          <w:rFonts w:ascii="Times New Roman" w:eastAsia="Calibri" w:hAnsi="Times New Roman"/>
          <w:b/>
          <w:sz w:val="24"/>
          <w:szCs w:val="24"/>
          <w:lang w:val="kk-KZ" w:eastAsia="en-US"/>
        </w:rPr>
      </w:pPr>
      <w:r w:rsidRPr="00635D45">
        <w:rPr>
          <w:rFonts w:ascii="Times New Roman" w:hAnsi="Times New Roman"/>
          <w:b/>
          <w:sz w:val="24"/>
          <w:szCs w:val="24"/>
          <w:lang w:val="kk-KZ" w:eastAsia="kk-KZ" w:bidi="kk-KZ"/>
        </w:rPr>
        <w:t xml:space="preserve">                                                              </w:t>
      </w:r>
      <w:r w:rsidRPr="00635D45">
        <w:rPr>
          <w:rFonts w:ascii="Times New Roman" w:eastAsia="Calibri" w:hAnsi="Times New Roman"/>
          <w:b/>
          <w:sz w:val="24"/>
          <w:szCs w:val="24"/>
          <w:lang w:val="kk-KZ" w:eastAsia="kk-KZ" w:bidi="kk-KZ"/>
        </w:rPr>
        <w:t xml:space="preserve">__________________Елеусінов Х.Т.               </w:t>
      </w:r>
      <w:r w:rsidRPr="00635D45">
        <w:rPr>
          <w:rFonts w:ascii="Times New Roman" w:eastAsia="Calibri" w:hAnsi="Times New Roman"/>
          <w:b/>
          <w:sz w:val="24"/>
          <w:szCs w:val="24"/>
          <w:lang w:val="kk-KZ" w:eastAsia="en-US"/>
        </w:rPr>
        <w:t xml:space="preserve">_______________ </w:t>
      </w:r>
    </w:p>
    <w:p w14:paraId="7CC0FCD8" w14:textId="73E91343" w:rsidR="00E13ECA" w:rsidRPr="00E13ECA" w:rsidRDefault="00E13ECA" w:rsidP="00B0114F">
      <w:pPr>
        <w:autoSpaceDE w:val="0"/>
        <w:autoSpaceDN w:val="0"/>
        <w:adjustRightInd w:val="0"/>
        <w:ind w:left="0" w:right="113" w:firstLine="0"/>
        <w:jc w:val="left"/>
        <w:rPr>
          <w:rFonts w:ascii="Times New Roman" w:hAnsi="Times New Roman"/>
          <w:lang w:val="kk-KZ"/>
        </w:rPr>
      </w:pPr>
      <w:r w:rsidRPr="00B0114F">
        <w:rPr>
          <w:rFonts w:ascii="Times New Roman" w:hAnsi="Times New Roman"/>
          <w:b/>
          <w:sz w:val="24"/>
          <w:szCs w:val="24"/>
          <w:lang w:val="kk-KZ" w:eastAsia="ko-KR"/>
        </w:rPr>
        <w:t xml:space="preserve">                                            </w:t>
      </w:r>
      <w:r w:rsidR="00635D45">
        <w:rPr>
          <w:rFonts w:ascii="Times New Roman" w:hAnsi="Times New Roman"/>
          <w:b/>
          <w:sz w:val="24"/>
          <w:szCs w:val="24"/>
          <w:lang w:val="kk-KZ" w:eastAsia="ko-KR"/>
        </w:rPr>
        <w:t xml:space="preserve">         </w:t>
      </w:r>
      <w:r w:rsidRPr="00B0114F">
        <w:rPr>
          <w:rFonts w:ascii="Times New Roman" w:hAnsi="Times New Roman"/>
          <w:b/>
          <w:sz w:val="24"/>
          <w:szCs w:val="24"/>
          <w:lang w:val="kk-KZ" w:eastAsia="ko-KR"/>
        </w:rPr>
        <w:t xml:space="preserve">              М.О.                                                                        М.О</w:t>
      </w:r>
    </w:p>
    <w:p w14:paraId="0965C8A0" w14:textId="77777777" w:rsidR="00E13ECA" w:rsidRDefault="00E13ECA" w:rsidP="00E13ECA">
      <w:pPr>
        <w:autoSpaceDE w:val="0"/>
        <w:autoSpaceDN w:val="0"/>
        <w:adjustRightInd w:val="0"/>
        <w:ind w:left="0" w:right="113" w:firstLine="0"/>
        <w:jc w:val="right"/>
        <w:rPr>
          <w:rFonts w:ascii="Times New Roman" w:hAnsi="Times New Roman"/>
          <w:lang w:val="kk-KZ"/>
        </w:rPr>
        <w:sectPr w:rsidR="00E13ECA" w:rsidSect="00B0114F">
          <w:pgSz w:w="16838" w:h="11906" w:orient="landscape" w:code="9"/>
          <w:pgMar w:top="851" w:right="1140" w:bottom="1701" w:left="1140" w:header="709" w:footer="431" w:gutter="0"/>
          <w:cols w:space="708"/>
          <w:docGrid w:linePitch="360"/>
        </w:sectPr>
      </w:pPr>
    </w:p>
    <w:p w14:paraId="12B0E73A" w14:textId="2BD0EECC" w:rsidR="00E13ECA" w:rsidRDefault="00E13ECA" w:rsidP="00E13ECA">
      <w:pPr>
        <w:autoSpaceDE w:val="0"/>
        <w:autoSpaceDN w:val="0"/>
        <w:adjustRightInd w:val="0"/>
        <w:ind w:left="0" w:right="113" w:firstLine="0"/>
        <w:jc w:val="right"/>
        <w:rPr>
          <w:rFonts w:ascii="Times New Roman" w:hAnsi="Times New Roman"/>
          <w:lang w:val="kk-KZ"/>
        </w:rPr>
      </w:pPr>
    </w:p>
    <w:p w14:paraId="27A3602F" w14:textId="77777777" w:rsidR="00E13ECA" w:rsidRDefault="00E13ECA" w:rsidP="00E13ECA">
      <w:pPr>
        <w:autoSpaceDE w:val="0"/>
        <w:autoSpaceDN w:val="0"/>
        <w:adjustRightInd w:val="0"/>
        <w:ind w:left="0" w:right="113" w:firstLine="0"/>
        <w:jc w:val="right"/>
        <w:rPr>
          <w:rFonts w:ascii="Times New Roman" w:hAnsi="Times New Roman"/>
          <w:lang w:val="kk-KZ"/>
        </w:rPr>
      </w:pPr>
    </w:p>
    <w:p w14:paraId="0A84CEE0" w14:textId="7C313701" w:rsidR="00635D45" w:rsidRPr="00EB736C" w:rsidRDefault="00635D45" w:rsidP="00B0114F">
      <w:pPr>
        <w:autoSpaceDE w:val="0"/>
        <w:autoSpaceDN w:val="0"/>
        <w:adjustRightInd w:val="0"/>
        <w:spacing w:line="240" w:lineRule="auto"/>
        <w:ind w:left="0" w:hanging="284"/>
        <w:jc w:val="left"/>
        <w:rPr>
          <w:rFonts w:ascii="Times New Roman" w:hAnsi="Times New Roman"/>
          <w:b/>
          <w:sz w:val="24"/>
          <w:szCs w:val="24"/>
          <w:lang w:val="kk-KZ"/>
        </w:rPr>
      </w:pPr>
      <w:r w:rsidRPr="0027455D">
        <w:rPr>
          <w:rFonts w:ascii="Times New Roman" w:hAnsi="Times New Roman"/>
          <w:b/>
          <w:lang w:val="kk-KZ"/>
        </w:rPr>
        <w:t xml:space="preserve">(Нысан)     </w:t>
      </w:r>
      <w:r>
        <w:rPr>
          <w:rFonts w:ascii="Times New Roman" w:hAnsi="Times New Roman"/>
          <w:b/>
          <w:lang w:val="kk-KZ"/>
        </w:rPr>
        <w:t xml:space="preserve">                                                                            </w:t>
      </w:r>
      <w:r w:rsidRPr="0027455D">
        <w:rPr>
          <w:rFonts w:ascii="Times New Roman" w:hAnsi="Times New Roman"/>
          <w:b/>
          <w:sz w:val="24"/>
          <w:szCs w:val="24"/>
          <w:lang w:val="kk-KZ"/>
        </w:rPr>
        <w:t>201</w:t>
      </w:r>
      <w:r>
        <w:rPr>
          <w:rFonts w:ascii="Times New Roman" w:hAnsi="Times New Roman"/>
          <w:b/>
          <w:sz w:val="24"/>
          <w:szCs w:val="24"/>
          <w:lang w:val="kk-KZ"/>
        </w:rPr>
        <w:t>8</w:t>
      </w:r>
      <w:r w:rsidRPr="0027455D">
        <w:rPr>
          <w:rFonts w:ascii="Times New Roman" w:hAnsi="Times New Roman"/>
          <w:b/>
          <w:sz w:val="24"/>
          <w:szCs w:val="24"/>
          <w:lang w:val="kk-KZ"/>
        </w:rPr>
        <w:t xml:space="preserve"> жылғы «_____»_____________ шартқа  </w:t>
      </w:r>
    </w:p>
    <w:p w14:paraId="240112FC" w14:textId="77777777" w:rsidR="00635D45" w:rsidRPr="00EB736C" w:rsidRDefault="00635D45" w:rsidP="00635D45">
      <w:pPr>
        <w:tabs>
          <w:tab w:val="left" w:pos="0"/>
        </w:tabs>
        <w:spacing w:line="240" w:lineRule="auto"/>
        <w:ind w:left="0" w:firstLine="0"/>
        <w:jc w:val="right"/>
        <w:rPr>
          <w:rFonts w:ascii="Times New Roman" w:hAnsi="Times New Roman"/>
          <w:b/>
          <w:sz w:val="24"/>
          <w:szCs w:val="24"/>
          <w:lang w:val="kk-KZ"/>
        </w:rPr>
      </w:pPr>
      <w:r w:rsidRPr="0027455D">
        <w:rPr>
          <w:rFonts w:ascii="Times New Roman" w:hAnsi="Times New Roman"/>
          <w:b/>
          <w:sz w:val="24"/>
          <w:szCs w:val="24"/>
          <w:lang w:val="kk-KZ"/>
        </w:rPr>
        <w:t>6- қосымша</w:t>
      </w:r>
    </w:p>
    <w:p w14:paraId="58421C72" w14:textId="77777777" w:rsidR="00635D45" w:rsidRPr="00B90175" w:rsidRDefault="00635D45" w:rsidP="00635D45">
      <w:pPr>
        <w:pStyle w:val="10"/>
        <w:tabs>
          <w:tab w:val="left" w:pos="0"/>
        </w:tabs>
        <w:jc w:val="center"/>
        <w:rPr>
          <w:rFonts w:ascii="Times New Roman" w:hAnsi="Times New Roman"/>
          <w:szCs w:val="24"/>
          <w:lang w:val="kk-KZ"/>
        </w:rPr>
      </w:pPr>
    </w:p>
    <w:p w14:paraId="7B4A2584" w14:textId="77777777" w:rsidR="00635D45" w:rsidRPr="00B90175" w:rsidRDefault="00635D45" w:rsidP="00635D45">
      <w:pPr>
        <w:pStyle w:val="10"/>
        <w:tabs>
          <w:tab w:val="left" w:pos="0"/>
        </w:tabs>
        <w:jc w:val="center"/>
        <w:rPr>
          <w:rFonts w:ascii="Times New Roman" w:hAnsi="Times New Roman"/>
          <w:b/>
          <w:sz w:val="20"/>
          <w:lang w:val="kk-KZ"/>
        </w:rPr>
      </w:pPr>
      <w:r w:rsidRPr="0027455D">
        <w:rPr>
          <w:rFonts w:ascii="Times New Roman" w:hAnsi="Times New Roman"/>
          <w:b/>
          <w:sz w:val="20"/>
          <w:lang w:val="kk-KZ"/>
        </w:rPr>
        <w:t xml:space="preserve">ТАПСЫРЫС-ЖҮКТЕЛІМ </w:t>
      </w:r>
    </w:p>
    <w:p w14:paraId="668E2C91" w14:textId="77777777" w:rsidR="00635D45" w:rsidRPr="00B90175" w:rsidRDefault="00635D45" w:rsidP="00635D45">
      <w:pPr>
        <w:tabs>
          <w:tab w:val="clear" w:pos="1080"/>
          <w:tab w:val="left" w:pos="0"/>
        </w:tabs>
        <w:spacing w:line="240" w:lineRule="auto"/>
        <w:ind w:left="0" w:firstLine="0"/>
        <w:rPr>
          <w:rFonts w:ascii="Times New Roman" w:hAnsi="Times New Roman"/>
          <w:lang w:val="kk-KZ"/>
        </w:rPr>
      </w:pPr>
    </w:p>
    <w:p w14:paraId="77509B00" w14:textId="77777777" w:rsidR="00635D45" w:rsidRPr="00B90175" w:rsidRDefault="00635D45" w:rsidP="00635D45">
      <w:pPr>
        <w:tabs>
          <w:tab w:val="clear" w:pos="1080"/>
          <w:tab w:val="left" w:pos="0"/>
        </w:tabs>
        <w:spacing w:line="240" w:lineRule="auto"/>
        <w:ind w:left="0" w:firstLine="0"/>
        <w:rPr>
          <w:rFonts w:ascii="Times New Roman" w:hAnsi="Times New Roman"/>
          <w:lang w:val="kk-KZ"/>
        </w:rPr>
      </w:pPr>
      <w:r w:rsidRPr="0027455D">
        <w:rPr>
          <w:rFonts w:ascii="Times New Roman" w:hAnsi="Times New Roman"/>
          <w:lang w:val="kk-KZ"/>
        </w:rPr>
        <w:t>«Жамбыл Петролеум» ЖШС</w:t>
      </w:r>
    </w:p>
    <w:tbl>
      <w:tblPr>
        <w:tblW w:w="9468"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2388"/>
        <w:gridCol w:w="789"/>
        <w:gridCol w:w="531"/>
        <w:gridCol w:w="1080"/>
        <w:gridCol w:w="2790"/>
        <w:gridCol w:w="90"/>
        <w:gridCol w:w="1800"/>
      </w:tblGrid>
      <w:tr w:rsidR="00635D45" w:rsidRPr="00B90175" w14:paraId="594FE684" w14:textId="77777777" w:rsidTr="009D5F84">
        <w:tc>
          <w:tcPr>
            <w:tcW w:w="4788" w:type="dxa"/>
            <w:gridSpan w:val="4"/>
            <w:tcBorders>
              <w:top w:val="nil"/>
              <w:left w:val="nil"/>
              <w:bottom w:val="nil"/>
              <w:right w:val="single" w:sz="4" w:space="0" w:color="auto"/>
            </w:tcBorders>
            <w:tcMar>
              <w:top w:w="29" w:type="dxa"/>
              <w:left w:w="115" w:type="dxa"/>
              <w:bottom w:w="29" w:type="dxa"/>
            </w:tcMar>
            <w:vAlign w:val="center"/>
          </w:tcPr>
          <w:p w14:paraId="6A575784" w14:textId="77777777" w:rsidR="00635D45" w:rsidRPr="00B90175" w:rsidRDefault="00635D45" w:rsidP="009D5F84">
            <w:pPr>
              <w:pStyle w:val="10"/>
              <w:tabs>
                <w:tab w:val="left" w:pos="0"/>
              </w:tabs>
              <w:jc w:val="left"/>
              <w:rPr>
                <w:rFonts w:ascii="Times New Roman" w:hAnsi="Times New Roman"/>
                <w:sz w:val="18"/>
                <w:szCs w:val="18"/>
                <w:lang w:val="kk-KZ"/>
              </w:rPr>
            </w:pPr>
            <w:r w:rsidRPr="0027455D">
              <w:rPr>
                <w:rFonts w:ascii="Times New Roman" w:hAnsi="Times New Roman"/>
                <w:sz w:val="18"/>
                <w:szCs w:val="18"/>
                <w:lang w:val="kk-KZ"/>
              </w:rPr>
              <w:t>ТАПСЫРЫС-ЖҮКТЕЛІМ НЫСАНЫ</w:t>
            </w:r>
          </w:p>
          <w:p w14:paraId="33C5615C" w14:textId="77777777" w:rsidR="00635D45" w:rsidRPr="00B90175" w:rsidRDefault="00635D45" w:rsidP="009D5F84">
            <w:pPr>
              <w:pStyle w:val="10"/>
              <w:tabs>
                <w:tab w:val="left" w:pos="0"/>
              </w:tabs>
              <w:jc w:val="left"/>
              <w:rPr>
                <w:rFonts w:ascii="Times New Roman" w:hAnsi="Times New Roman"/>
                <w:sz w:val="20"/>
                <w:lang w:val="ru-RU"/>
              </w:rPr>
            </w:pPr>
          </w:p>
        </w:tc>
        <w:tc>
          <w:tcPr>
            <w:tcW w:w="2790" w:type="dxa"/>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3634CA4F"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Өтінім нөмірі:</w:t>
            </w:r>
          </w:p>
        </w:tc>
        <w:tc>
          <w:tcPr>
            <w:tcW w:w="1890"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224201E8" w14:textId="77777777" w:rsidR="00635D45" w:rsidRPr="00B90175" w:rsidRDefault="00635D45" w:rsidP="009D5F84">
            <w:pPr>
              <w:pStyle w:val="af3"/>
              <w:tabs>
                <w:tab w:val="left" w:pos="0"/>
              </w:tabs>
              <w:spacing w:before="0" w:line="240" w:lineRule="auto"/>
              <w:ind w:left="0" w:right="0"/>
              <w:rPr>
                <w:rFonts w:ascii="Times New Roman" w:hAnsi="Times New Roman"/>
                <w:lang w:val="ru-RU"/>
              </w:rPr>
            </w:pPr>
          </w:p>
        </w:tc>
      </w:tr>
      <w:tr w:rsidR="00635D45" w:rsidRPr="00E17136" w14:paraId="4E0B0447" w14:textId="77777777" w:rsidTr="009D5F84">
        <w:tc>
          <w:tcPr>
            <w:tcW w:w="4788" w:type="dxa"/>
            <w:gridSpan w:val="4"/>
            <w:vMerge w:val="restart"/>
            <w:tcBorders>
              <w:top w:val="nil"/>
              <w:left w:val="nil"/>
              <w:bottom w:val="single" w:sz="4" w:space="0" w:color="auto"/>
              <w:right w:val="single" w:sz="4" w:space="0" w:color="auto"/>
            </w:tcBorders>
            <w:tcMar>
              <w:top w:w="29" w:type="dxa"/>
              <w:left w:w="115" w:type="dxa"/>
              <w:bottom w:w="29" w:type="dxa"/>
            </w:tcMar>
          </w:tcPr>
          <w:p w14:paraId="4A7D145B" w14:textId="77777777" w:rsidR="00635D45" w:rsidRDefault="00635D45" w:rsidP="009D5F84">
            <w:pPr>
              <w:tabs>
                <w:tab w:val="clear" w:pos="1080"/>
                <w:tab w:val="left" w:pos="0"/>
              </w:tabs>
              <w:spacing w:line="240" w:lineRule="auto"/>
              <w:ind w:left="0" w:firstLine="0"/>
              <w:rPr>
                <w:rFonts w:ascii="Times New Roman" w:hAnsi="Times New Roman"/>
                <w:lang w:val="ru-RU"/>
              </w:rPr>
            </w:pPr>
            <w:r>
              <w:rPr>
                <w:rFonts w:ascii="Times New Roman" w:hAnsi="Times New Roman"/>
                <w:lang w:val="ru-RU"/>
              </w:rPr>
              <w:t>Махамбет Өтемісұлы к-сі 132а,</w:t>
            </w:r>
          </w:p>
          <w:p w14:paraId="74803371" w14:textId="3B82BD3A" w:rsidR="00635D45" w:rsidRPr="00B90175" w:rsidRDefault="00635D45" w:rsidP="009D5F84">
            <w:pPr>
              <w:tabs>
                <w:tab w:val="clear" w:pos="1080"/>
                <w:tab w:val="left" w:pos="0"/>
              </w:tabs>
              <w:spacing w:line="240" w:lineRule="auto"/>
              <w:ind w:left="0" w:firstLine="0"/>
              <w:rPr>
                <w:rFonts w:ascii="Times New Roman" w:hAnsi="Times New Roman"/>
                <w:lang w:val="ru-RU"/>
              </w:rPr>
            </w:pPr>
            <w:r>
              <w:rPr>
                <w:rFonts w:ascii="Times New Roman" w:hAnsi="Times New Roman"/>
                <w:lang w:val="ru-RU"/>
              </w:rPr>
              <w:t xml:space="preserve"> 060005б Атырау</w:t>
            </w:r>
          </w:p>
          <w:p w14:paraId="75427188" w14:textId="77777777" w:rsidR="00635D45" w:rsidRPr="00B90175" w:rsidRDefault="00635D45" w:rsidP="009D5F84">
            <w:pPr>
              <w:tabs>
                <w:tab w:val="clear" w:pos="1080"/>
                <w:tab w:val="left" w:pos="0"/>
              </w:tabs>
              <w:spacing w:line="240" w:lineRule="auto"/>
              <w:ind w:left="0" w:firstLine="0"/>
              <w:rPr>
                <w:rFonts w:ascii="Times New Roman" w:hAnsi="Times New Roman"/>
                <w:lang w:val="ru-RU"/>
              </w:rPr>
            </w:pPr>
            <w:r w:rsidRPr="0027455D">
              <w:rPr>
                <w:rFonts w:ascii="Times New Roman" w:hAnsi="Times New Roman"/>
                <w:lang w:val="ru-RU"/>
              </w:rPr>
              <w:t>Қазақстан</w:t>
            </w:r>
          </w:p>
          <w:p w14:paraId="3D981EAA" w14:textId="77777777" w:rsidR="00635D45" w:rsidRDefault="00635D45" w:rsidP="00B0114F">
            <w:pPr>
              <w:tabs>
                <w:tab w:val="clear" w:pos="1080"/>
                <w:tab w:val="left" w:pos="0"/>
              </w:tabs>
              <w:spacing w:line="240" w:lineRule="auto"/>
              <w:ind w:left="0" w:firstLine="0"/>
              <w:rPr>
                <w:rFonts w:ascii="Times New Roman" w:hAnsi="Times New Roman"/>
                <w:lang w:val="ru-RU"/>
              </w:rPr>
            </w:pPr>
            <w:r w:rsidRPr="0027455D">
              <w:rPr>
                <w:rFonts w:ascii="Times New Roman" w:hAnsi="Times New Roman"/>
                <w:lang w:val="ru-RU"/>
              </w:rPr>
              <w:t>Факс: +7 7</w:t>
            </w:r>
            <w:r>
              <w:rPr>
                <w:rFonts w:ascii="Times New Roman" w:hAnsi="Times New Roman"/>
                <w:lang w:val="ru-RU"/>
              </w:rPr>
              <w:t>122</w:t>
            </w:r>
            <w:r w:rsidRPr="0027455D">
              <w:rPr>
                <w:rFonts w:ascii="Times New Roman" w:hAnsi="Times New Roman"/>
                <w:lang w:val="ru-RU"/>
              </w:rPr>
              <w:t xml:space="preserve"> </w:t>
            </w:r>
            <w:r>
              <w:rPr>
                <w:rFonts w:ascii="Times New Roman" w:hAnsi="Times New Roman"/>
                <w:lang w:val="ru-RU"/>
              </w:rPr>
              <w:t>510641</w:t>
            </w:r>
          </w:p>
          <w:p w14:paraId="547C53DF" w14:textId="788B3DF4" w:rsidR="00635D45" w:rsidRPr="00B90175" w:rsidRDefault="00635D45" w:rsidP="00B0114F">
            <w:pPr>
              <w:tabs>
                <w:tab w:val="clear" w:pos="1080"/>
                <w:tab w:val="left" w:pos="0"/>
              </w:tabs>
              <w:spacing w:line="240" w:lineRule="auto"/>
              <w:ind w:left="0" w:firstLine="0"/>
              <w:rPr>
                <w:rFonts w:ascii="Times New Roman" w:hAnsi="Times New Roman"/>
                <w:lang w:val="ru-RU"/>
              </w:rPr>
            </w:pPr>
            <w:r w:rsidRPr="0027455D">
              <w:rPr>
                <w:rFonts w:ascii="Times New Roman" w:hAnsi="Times New Roman"/>
                <w:lang w:val="ru-RU"/>
              </w:rPr>
              <w:t>Тел.: +7 7</w:t>
            </w:r>
            <w:r>
              <w:rPr>
                <w:rFonts w:ascii="Times New Roman" w:hAnsi="Times New Roman"/>
                <w:lang w:val="ru-RU"/>
              </w:rPr>
              <w:t>122 25 12 03 (04, 05, 18)</w:t>
            </w:r>
          </w:p>
        </w:tc>
        <w:tc>
          <w:tcPr>
            <w:tcW w:w="2790" w:type="dxa"/>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40AA75F7" w14:textId="77777777" w:rsidR="00635D45" w:rsidRPr="00B90175" w:rsidRDefault="00635D45" w:rsidP="009D5F84">
            <w:pPr>
              <w:pStyle w:val="af3"/>
              <w:tabs>
                <w:tab w:val="left" w:pos="0"/>
              </w:tabs>
              <w:spacing w:before="0" w:line="240" w:lineRule="auto"/>
              <w:ind w:left="0" w:right="0"/>
              <w:jc w:val="left"/>
              <w:rPr>
                <w:rFonts w:ascii="Times New Roman" w:hAnsi="Times New Roman"/>
                <w:lang w:val="ru-RU"/>
              </w:rPr>
            </w:pPr>
            <w:r w:rsidRPr="0027455D">
              <w:rPr>
                <w:rFonts w:ascii="Times New Roman" w:hAnsi="Times New Roman"/>
                <w:lang w:val="ru-RU"/>
              </w:rPr>
              <w:t>Материалдарға тиісті өтінім нөмірі (егер бар болса):</w:t>
            </w:r>
          </w:p>
        </w:tc>
        <w:tc>
          <w:tcPr>
            <w:tcW w:w="1890"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tcMar>
          </w:tcPr>
          <w:p w14:paraId="667C6A68" w14:textId="77777777" w:rsidR="00635D45" w:rsidRPr="00B90175" w:rsidRDefault="00635D45" w:rsidP="009D5F84">
            <w:pPr>
              <w:pStyle w:val="af3"/>
              <w:tabs>
                <w:tab w:val="left" w:pos="0"/>
              </w:tabs>
              <w:spacing w:before="0" w:line="240" w:lineRule="auto"/>
              <w:ind w:left="0" w:right="0"/>
              <w:rPr>
                <w:rFonts w:ascii="Times New Roman" w:hAnsi="Times New Roman"/>
                <w:lang w:val="ru-RU"/>
              </w:rPr>
            </w:pPr>
          </w:p>
        </w:tc>
      </w:tr>
      <w:tr w:rsidR="00635D45" w:rsidRPr="00B90175" w14:paraId="1C4C0564" w14:textId="77777777" w:rsidTr="009D5F84">
        <w:tc>
          <w:tcPr>
            <w:tcW w:w="4788" w:type="dxa"/>
            <w:gridSpan w:val="4"/>
            <w:vMerge/>
            <w:tcBorders>
              <w:top w:val="single" w:sz="4" w:space="0" w:color="auto"/>
              <w:left w:val="nil"/>
              <w:bottom w:val="nil"/>
              <w:right w:val="single" w:sz="4" w:space="0" w:color="auto"/>
            </w:tcBorders>
            <w:tcMar>
              <w:top w:w="29" w:type="dxa"/>
              <w:left w:w="115" w:type="dxa"/>
              <w:bottom w:w="29" w:type="dxa"/>
            </w:tcMar>
          </w:tcPr>
          <w:p w14:paraId="17AFF23C" w14:textId="77777777" w:rsidR="00635D45" w:rsidRPr="00B90175" w:rsidRDefault="00635D45" w:rsidP="009D5F84">
            <w:pPr>
              <w:pStyle w:val="ab"/>
              <w:tabs>
                <w:tab w:val="left" w:pos="0"/>
              </w:tabs>
              <w:spacing w:after="0"/>
              <w:rPr>
                <w:rFonts w:ascii="Times New Roman" w:hAnsi="Times New Roman"/>
                <w:lang w:val="ru-RU"/>
              </w:rPr>
            </w:pPr>
          </w:p>
        </w:tc>
        <w:tc>
          <w:tcPr>
            <w:tcW w:w="2790" w:type="dxa"/>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53ECA47D"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Шарт нөмірі:</w:t>
            </w:r>
          </w:p>
        </w:tc>
        <w:tc>
          <w:tcPr>
            <w:tcW w:w="1890"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386F2E32" w14:textId="77777777" w:rsidR="00635D45" w:rsidRPr="00B90175" w:rsidRDefault="00635D45" w:rsidP="009D5F84">
            <w:pPr>
              <w:pStyle w:val="10"/>
              <w:tabs>
                <w:tab w:val="left" w:pos="0"/>
              </w:tabs>
              <w:rPr>
                <w:rFonts w:ascii="Times New Roman" w:hAnsi="Times New Roman"/>
                <w:sz w:val="20"/>
                <w:lang w:val="ru-RU"/>
              </w:rPr>
            </w:pPr>
          </w:p>
        </w:tc>
      </w:tr>
      <w:tr w:rsidR="00635D45" w:rsidRPr="00B90175" w14:paraId="29CB99B1" w14:textId="77777777" w:rsidTr="009D5F84">
        <w:tc>
          <w:tcPr>
            <w:tcW w:w="3177" w:type="dxa"/>
            <w:gridSpan w:val="2"/>
            <w:tcBorders>
              <w:top w:val="nil"/>
              <w:left w:val="nil"/>
              <w:bottom w:val="single" w:sz="4" w:space="0" w:color="auto"/>
              <w:right w:val="nil"/>
            </w:tcBorders>
            <w:tcMar>
              <w:top w:w="29" w:type="dxa"/>
              <w:left w:w="115" w:type="dxa"/>
              <w:bottom w:w="29" w:type="dxa"/>
            </w:tcMar>
            <w:vAlign w:val="center"/>
          </w:tcPr>
          <w:p w14:paraId="2B777CE9" w14:textId="77777777" w:rsidR="00635D45" w:rsidRPr="00B90175" w:rsidRDefault="00635D45" w:rsidP="009D5F84">
            <w:pPr>
              <w:tabs>
                <w:tab w:val="clear" w:pos="1080"/>
                <w:tab w:val="left" w:pos="0"/>
              </w:tabs>
              <w:spacing w:line="240" w:lineRule="auto"/>
              <w:ind w:left="0" w:firstLine="0"/>
              <w:rPr>
                <w:rFonts w:ascii="Times New Roman" w:hAnsi="Times New Roman"/>
                <w:lang w:val="ru-RU"/>
              </w:rPr>
            </w:pPr>
          </w:p>
        </w:tc>
        <w:tc>
          <w:tcPr>
            <w:tcW w:w="1611" w:type="dxa"/>
            <w:gridSpan w:val="2"/>
            <w:tcBorders>
              <w:top w:val="nil"/>
              <w:left w:val="nil"/>
              <w:bottom w:val="nil"/>
              <w:right w:val="nil"/>
            </w:tcBorders>
            <w:tcMar>
              <w:top w:w="29" w:type="dxa"/>
              <w:left w:w="115" w:type="dxa"/>
              <w:bottom w:w="29" w:type="dxa"/>
            </w:tcMar>
            <w:vAlign w:val="center"/>
          </w:tcPr>
          <w:p w14:paraId="21FFB73C" w14:textId="77777777" w:rsidR="00635D45" w:rsidRPr="00B90175" w:rsidRDefault="00635D45" w:rsidP="009D5F84">
            <w:pPr>
              <w:tabs>
                <w:tab w:val="clear" w:pos="1080"/>
                <w:tab w:val="left" w:pos="0"/>
              </w:tabs>
              <w:spacing w:line="240" w:lineRule="auto"/>
              <w:ind w:left="0" w:firstLine="0"/>
              <w:rPr>
                <w:rFonts w:ascii="Times New Roman" w:hAnsi="Times New Roman"/>
                <w:lang w:val="ru-RU"/>
              </w:rPr>
            </w:pPr>
          </w:p>
        </w:tc>
        <w:tc>
          <w:tcPr>
            <w:tcW w:w="2790" w:type="dxa"/>
            <w:tcBorders>
              <w:top w:val="single" w:sz="4" w:space="0" w:color="auto"/>
              <w:left w:val="nil"/>
              <w:bottom w:val="single" w:sz="4" w:space="0" w:color="auto"/>
              <w:right w:val="nil"/>
            </w:tcBorders>
            <w:tcMar>
              <w:top w:w="29" w:type="dxa"/>
              <w:left w:w="115" w:type="dxa"/>
              <w:bottom w:w="29" w:type="dxa"/>
            </w:tcMar>
            <w:vAlign w:val="center"/>
          </w:tcPr>
          <w:p w14:paraId="6A25424D" w14:textId="77777777" w:rsidR="00635D45" w:rsidRPr="00B90175" w:rsidRDefault="00635D45" w:rsidP="009D5F84">
            <w:pPr>
              <w:tabs>
                <w:tab w:val="clear" w:pos="1080"/>
                <w:tab w:val="left" w:pos="0"/>
              </w:tabs>
              <w:spacing w:line="240" w:lineRule="auto"/>
              <w:ind w:left="0" w:firstLine="0"/>
              <w:rPr>
                <w:rFonts w:ascii="Times New Roman" w:hAnsi="Times New Roman"/>
                <w:lang w:val="ru-RU"/>
              </w:rPr>
            </w:pPr>
          </w:p>
        </w:tc>
        <w:tc>
          <w:tcPr>
            <w:tcW w:w="1890" w:type="dxa"/>
            <w:gridSpan w:val="2"/>
            <w:tcBorders>
              <w:top w:val="single" w:sz="4" w:space="0" w:color="auto"/>
              <w:left w:val="nil"/>
              <w:bottom w:val="single" w:sz="4" w:space="0" w:color="auto"/>
              <w:right w:val="nil"/>
            </w:tcBorders>
            <w:tcMar>
              <w:top w:w="29" w:type="dxa"/>
              <w:left w:w="115" w:type="dxa"/>
              <w:bottom w:w="29" w:type="dxa"/>
            </w:tcMar>
            <w:vAlign w:val="center"/>
          </w:tcPr>
          <w:p w14:paraId="326D6515" w14:textId="77777777" w:rsidR="00635D45" w:rsidRPr="00B90175" w:rsidRDefault="00635D45" w:rsidP="009D5F84">
            <w:pPr>
              <w:tabs>
                <w:tab w:val="clear" w:pos="1080"/>
                <w:tab w:val="left" w:pos="0"/>
              </w:tabs>
              <w:spacing w:line="240" w:lineRule="auto"/>
              <w:ind w:left="0" w:firstLine="0"/>
              <w:rPr>
                <w:rFonts w:ascii="Times New Roman" w:hAnsi="Times New Roman"/>
                <w:lang w:val="ru-RU"/>
              </w:rPr>
            </w:pPr>
          </w:p>
        </w:tc>
      </w:tr>
      <w:tr w:rsidR="00635D45" w:rsidRPr="00E17136" w14:paraId="5F9FFF7E" w14:textId="77777777" w:rsidTr="009D5F84">
        <w:tc>
          <w:tcPr>
            <w:tcW w:w="3177"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02D3E496"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Кімнен: Тапсырысшы өкілі</w:t>
            </w: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15F4F455"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714E304D"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Шоттардың әрқайсысында нөмір болуға және мынадай мәліметтер қамтылуға тиіс:</w:t>
            </w:r>
          </w:p>
        </w:tc>
      </w:tr>
      <w:tr w:rsidR="00635D45" w:rsidRPr="00B90175" w14:paraId="00EC040B" w14:textId="77777777" w:rsidTr="009D5F84">
        <w:tc>
          <w:tcPr>
            <w:tcW w:w="3177" w:type="dxa"/>
            <w:gridSpan w:val="2"/>
            <w:tcBorders>
              <w:top w:val="single" w:sz="4" w:space="0" w:color="auto"/>
              <w:left w:val="single" w:sz="4" w:space="0" w:color="auto"/>
              <w:bottom w:val="nil"/>
              <w:right w:val="single" w:sz="4" w:space="0" w:color="auto"/>
            </w:tcBorders>
            <w:tcMar>
              <w:top w:w="29" w:type="dxa"/>
              <w:left w:w="115" w:type="dxa"/>
              <w:bottom w:w="29" w:type="dxa"/>
            </w:tcMar>
            <w:vAlign w:val="center"/>
          </w:tcPr>
          <w:p w14:paraId="181978FD"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24435130"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458E58A8"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 xml:space="preserve">Шарттың сілтеме нөмірі </w:t>
            </w:r>
          </w:p>
        </w:tc>
      </w:tr>
      <w:tr w:rsidR="00635D45" w:rsidRPr="00B90175" w14:paraId="52FFD44D" w14:textId="77777777" w:rsidTr="009D5F84">
        <w:tc>
          <w:tcPr>
            <w:tcW w:w="3177" w:type="dxa"/>
            <w:gridSpan w:val="2"/>
            <w:tcBorders>
              <w:top w:val="nil"/>
              <w:left w:val="single" w:sz="4" w:space="0" w:color="auto"/>
              <w:bottom w:val="nil"/>
              <w:right w:val="single" w:sz="4" w:space="0" w:color="auto"/>
            </w:tcBorders>
            <w:tcMar>
              <w:top w:w="29" w:type="dxa"/>
              <w:left w:w="115" w:type="dxa"/>
              <w:bottom w:w="29" w:type="dxa"/>
            </w:tcMar>
            <w:vAlign w:val="center"/>
          </w:tcPr>
          <w:p w14:paraId="7963D9C2"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06A5D76D"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2346177D"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Шарттың атауы</w:t>
            </w:r>
          </w:p>
        </w:tc>
      </w:tr>
      <w:tr w:rsidR="00635D45" w:rsidRPr="00E17136" w14:paraId="5C976650" w14:textId="77777777" w:rsidTr="009D5F84">
        <w:tc>
          <w:tcPr>
            <w:tcW w:w="3177" w:type="dxa"/>
            <w:gridSpan w:val="2"/>
            <w:tcBorders>
              <w:top w:val="nil"/>
              <w:left w:val="single" w:sz="4" w:space="0" w:color="auto"/>
              <w:bottom w:val="single" w:sz="4" w:space="0" w:color="auto"/>
              <w:right w:val="single" w:sz="4" w:space="0" w:color="auto"/>
            </w:tcBorders>
            <w:tcMar>
              <w:top w:w="29" w:type="dxa"/>
              <w:left w:w="115" w:type="dxa"/>
              <w:bottom w:w="29" w:type="dxa"/>
            </w:tcMar>
            <w:vAlign w:val="center"/>
          </w:tcPr>
          <w:p w14:paraId="3B806929"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484F25E8"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1F6E1138"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 xml:space="preserve">Өтінімнің сілтеме нөмірі және датасы  </w:t>
            </w:r>
          </w:p>
        </w:tc>
      </w:tr>
      <w:tr w:rsidR="00635D45" w:rsidRPr="00B90175" w14:paraId="5A9C0A15" w14:textId="77777777" w:rsidTr="009D5F84">
        <w:tc>
          <w:tcPr>
            <w:tcW w:w="3177"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373CE427"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Кімге: Мердігер өкілі</w:t>
            </w: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360984E2"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263BAE57"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Тапсырысшы өкілі</w:t>
            </w:r>
          </w:p>
        </w:tc>
      </w:tr>
      <w:tr w:rsidR="00635D45" w:rsidRPr="00B90175" w14:paraId="30757C20" w14:textId="77777777" w:rsidTr="009D5F84">
        <w:tc>
          <w:tcPr>
            <w:tcW w:w="3177" w:type="dxa"/>
            <w:gridSpan w:val="2"/>
            <w:tcBorders>
              <w:top w:val="single" w:sz="4" w:space="0" w:color="auto"/>
              <w:left w:val="single" w:sz="4" w:space="0" w:color="auto"/>
              <w:bottom w:val="nil"/>
              <w:right w:val="single" w:sz="4" w:space="0" w:color="auto"/>
            </w:tcBorders>
            <w:tcMar>
              <w:top w:w="29" w:type="dxa"/>
              <w:left w:w="115" w:type="dxa"/>
              <w:bottom w:w="29" w:type="dxa"/>
            </w:tcMar>
            <w:vAlign w:val="center"/>
          </w:tcPr>
          <w:p w14:paraId="2F3BB699"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20D8E5CC"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3BF49143"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Орны</w:t>
            </w:r>
          </w:p>
        </w:tc>
      </w:tr>
      <w:tr w:rsidR="00635D45" w:rsidRPr="00B90175" w14:paraId="43ECF091" w14:textId="77777777" w:rsidTr="009D5F84">
        <w:tc>
          <w:tcPr>
            <w:tcW w:w="3177" w:type="dxa"/>
            <w:gridSpan w:val="2"/>
            <w:tcBorders>
              <w:top w:val="nil"/>
              <w:left w:val="single" w:sz="4" w:space="0" w:color="auto"/>
              <w:bottom w:val="nil"/>
              <w:right w:val="single" w:sz="4" w:space="0" w:color="auto"/>
            </w:tcBorders>
            <w:tcMar>
              <w:top w:w="29" w:type="dxa"/>
              <w:left w:w="115" w:type="dxa"/>
              <w:bottom w:w="29" w:type="dxa"/>
            </w:tcMar>
            <w:vAlign w:val="center"/>
          </w:tcPr>
          <w:p w14:paraId="2627A7BA"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5A5A44B7"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540AF885"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 xml:space="preserve">Ұңғыма атауы/нөмірі </w:t>
            </w:r>
          </w:p>
        </w:tc>
      </w:tr>
      <w:tr w:rsidR="00635D45" w:rsidRPr="00B90175" w14:paraId="677FA529" w14:textId="77777777" w:rsidTr="009D5F84">
        <w:tc>
          <w:tcPr>
            <w:tcW w:w="3177" w:type="dxa"/>
            <w:gridSpan w:val="2"/>
            <w:tcBorders>
              <w:top w:val="nil"/>
              <w:left w:val="single" w:sz="4" w:space="0" w:color="auto"/>
              <w:bottom w:val="single" w:sz="4" w:space="0" w:color="auto"/>
              <w:right w:val="single" w:sz="4" w:space="0" w:color="auto"/>
            </w:tcBorders>
            <w:tcMar>
              <w:top w:w="29" w:type="dxa"/>
              <w:left w:w="115" w:type="dxa"/>
              <w:bottom w:w="29" w:type="dxa"/>
            </w:tcMar>
            <w:vAlign w:val="center"/>
          </w:tcPr>
          <w:p w14:paraId="73D5B3E1"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6862AA55"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2C2D78CA"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Бұрғылау қондырғысының атауы</w:t>
            </w:r>
          </w:p>
        </w:tc>
      </w:tr>
      <w:tr w:rsidR="00635D45" w:rsidRPr="00B90175" w14:paraId="2086134F" w14:textId="77777777" w:rsidTr="009D5F84">
        <w:tc>
          <w:tcPr>
            <w:tcW w:w="3177" w:type="dxa"/>
            <w:gridSpan w:val="2"/>
            <w:tcBorders>
              <w:top w:val="single" w:sz="4" w:space="0" w:color="auto"/>
              <w:left w:val="single" w:sz="4" w:space="0" w:color="auto"/>
              <w:bottom w:val="nil"/>
              <w:right w:val="single" w:sz="4" w:space="0" w:color="auto"/>
            </w:tcBorders>
            <w:tcMar>
              <w:top w:w="29" w:type="dxa"/>
              <w:left w:w="115" w:type="dxa"/>
              <w:bottom w:w="29" w:type="dxa"/>
            </w:tcMar>
            <w:vAlign w:val="center"/>
          </w:tcPr>
          <w:p w14:paraId="26F0168C"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Көшірме мыналарға:</w:t>
            </w: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639DCDFA"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37F3D6D9"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Қызметтер сипаттамасы</w:t>
            </w:r>
          </w:p>
        </w:tc>
      </w:tr>
      <w:tr w:rsidR="00635D45" w:rsidRPr="00E17136" w14:paraId="7251C1FE" w14:textId="77777777" w:rsidTr="009D5F84">
        <w:tc>
          <w:tcPr>
            <w:tcW w:w="3177" w:type="dxa"/>
            <w:gridSpan w:val="2"/>
            <w:tcBorders>
              <w:top w:val="nil"/>
              <w:left w:val="single" w:sz="4" w:space="0" w:color="auto"/>
              <w:bottom w:val="nil"/>
              <w:right w:val="single" w:sz="4" w:space="0" w:color="auto"/>
            </w:tcBorders>
            <w:tcMar>
              <w:top w:w="29" w:type="dxa"/>
              <w:left w:w="115" w:type="dxa"/>
              <w:bottom w:w="29" w:type="dxa"/>
            </w:tcMar>
            <w:vAlign w:val="center"/>
          </w:tcPr>
          <w:p w14:paraId="529F7452"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4A3E5796"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nil"/>
              <w:right w:val="single" w:sz="4" w:space="0" w:color="auto"/>
            </w:tcBorders>
            <w:tcMar>
              <w:top w:w="29" w:type="dxa"/>
              <w:left w:w="115" w:type="dxa"/>
              <w:bottom w:w="29" w:type="dxa"/>
            </w:tcMar>
            <w:vAlign w:val="center"/>
          </w:tcPr>
          <w:p w14:paraId="54B3019D"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 xml:space="preserve">Қызметтер көрсету датасы немесе кезеңі </w:t>
            </w:r>
          </w:p>
        </w:tc>
      </w:tr>
      <w:tr w:rsidR="00635D45" w:rsidRPr="00E17136" w14:paraId="5F4A21C2" w14:textId="77777777" w:rsidTr="009D5F84">
        <w:tc>
          <w:tcPr>
            <w:tcW w:w="3177" w:type="dxa"/>
            <w:gridSpan w:val="2"/>
            <w:tcBorders>
              <w:top w:val="nil"/>
              <w:left w:val="single" w:sz="4" w:space="0" w:color="auto"/>
              <w:bottom w:val="single" w:sz="4" w:space="0" w:color="auto"/>
              <w:right w:val="single" w:sz="4" w:space="0" w:color="auto"/>
            </w:tcBorders>
            <w:tcMar>
              <w:top w:w="29" w:type="dxa"/>
              <w:left w:w="115" w:type="dxa"/>
              <w:bottom w:w="29" w:type="dxa"/>
            </w:tcMar>
            <w:vAlign w:val="center"/>
          </w:tcPr>
          <w:p w14:paraId="458C24EF"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single" w:sz="4" w:space="0" w:color="auto"/>
              <w:bottom w:val="nil"/>
              <w:right w:val="single" w:sz="4" w:space="0" w:color="auto"/>
            </w:tcBorders>
            <w:tcMar>
              <w:top w:w="29" w:type="dxa"/>
              <w:left w:w="115" w:type="dxa"/>
              <w:bottom w:w="29" w:type="dxa"/>
            </w:tcMar>
            <w:vAlign w:val="center"/>
          </w:tcPr>
          <w:p w14:paraId="2C71C1D0"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nil"/>
              <w:left w:val="single" w:sz="4" w:space="0" w:color="auto"/>
              <w:bottom w:val="single" w:sz="4" w:space="0" w:color="auto"/>
              <w:right w:val="single" w:sz="4" w:space="0" w:color="auto"/>
            </w:tcBorders>
            <w:tcMar>
              <w:top w:w="29" w:type="dxa"/>
              <w:left w:w="115" w:type="dxa"/>
              <w:bottom w:w="29" w:type="dxa"/>
            </w:tcMar>
            <w:vAlign w:val="center"/>
          </w:tcPr>
          <w:p w14:paraId="23250C00"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 xml:space="preserve">Ақша аудару үшін банк атауын, мекенжайын және шот нөмірін қоса алғанда, Мердігердің банктік деректемелері.  </w:t>
            </w:r>
          </w:p>
        </w:tc>
      </w:tr>
      <w:tr w:rsidR="00635D45" w:rsidRPr="00E17136" w14:paraId="25924D56" w14:textId="77777777" w:rsidTr="009D5F84">
        <w:tc>
          <w:tcPr>
            <w:tcW w:w="3177" w:type="dxa"/>
            <w:gridSpan w:val="2"/>
            <w:tcBorders>
              <w:top w:val="single" w:sz="4" w:space="0" w:color="auto"/>
              <w:left w:val="nil"/>
              <w:bottom w:val="single" w:sz="4" w:space="0" w:color="auto"/>
              <w:right w:val="nil"/>
            </w:tcBorders>
            <w:tcMar>
              <w:top w:w="29" w:type="dxa"/>
              <w:left w:w="115" w:type="dxa"/>
              <w:bottom w:w="29" w:type="dxa"/>
            </w:tcMar>
            <w:vAlign w:val="center"/>
          </w:tcPr>
          <w:p w14:paraId="39FDED70" w14:textId="77777777" w:rsidR="00635D45" w:rsidRPr="00B90175" w:rsidRDefault="00635D45" w:rsidP="009D5F84">
            <w:pPr>
              <w:pStyle w:val="ab"/>
              <w:tabs>
                <w:tab w:val="left" w:pos="0"/>
              </w:tabs>
              <w:spacing w:after="0"/>
              <w:rPr>
                <w:rFonts w:ascii="Times New Roman" w:hAnsi="Times New Roman"/>
                <w:lang w:val="ru-RU"/>
              </w:rPr>
            </w:pPr>
          </w:p>
        </w:tc>
        <w:tc>
          <w:tcPr>
            <w:tcW w:w="1611" w:type="dxa"/>
            <w:gridSpan w:val="2"/>
            <w:tcBorders>
              <w:top w:val="nil"/>
              <w:left w:val="nil"/>
              <w:bottom w:val="single" w:sz="4" w:space="0" w:color="auto"/>
              <w:right w:val="nil"/>
            </w:tcBorders>
            <w:tcMar>
              <w:top w:w="29" w:type="dxa"/>
              <w:left w:w="115" w:type="dxa"/>
              <w:bottom w:w="29" w:type="dxa"/>
            </w:tcMar>
            <w:vAlign w:val="center"/>
          </w:tcPr>
          <w:p w14:paraId="5D8AB2FC" w14:textId="77777777" w:rsidR="00635D45" w:rsidRPr="00B90175" w:rsidRDefault="00635D45" w:rsidP="009D5F84">
            <w:pPr>
              <w:pStyle w:val="ab"/>
              <w:tabs>
                <w:tab w:val="left" w:pos="0"/>
              </w:tabs>
              <w:spacing w:after="0"/>
              <w:rPr>
                <w:rFonts w:ascii="Times New Roman" w:hAnsi="Times New Roman"/>
                <w:lang w:val="ru-RU"/>
              </w:rPr>
            </w:pPr>
          </w:p>
        </w:tc>
        <w:tc>
          <w:tcPr>
            <w:tcW w:w="4680" w:type="dxa"/>
            <w:gridSpan w:val="3"/>
            <w:tcBorders>
              <w:top w:val="single" w:sz="4" w:space="0" w:color="auto"/>
              <w:left w:val="nil"/>
              <w:bottom w:val="single" w:sz="4" w:space="0" w:color="auto"/>
              <w:right w:val="nil"/>
            </w:tcBorders>
            <w:tcMar>
              <w:top w:w="29" w:type="dxa"/>
              <w:left w:w="115" w:type="dxa"/>
              <w:bottom w:w="29" w:type="dxa"/>
            </w:tcMar>
            <w:vAlign w:val="center"/>
          </w:tcPr>
          <w:p w14:paraId="2D014A76" w14:textId="77777777" w:rsidR="00635D45" w:rsidRPr="00B90175" w:rsidRDefault="00635D45" w:rsidP="009D5F84">
            <w:pPr>
              <w:pStyle w:val="ab"/>
              <w:tabs>
                <w:tab w:val="left" w:pos="0"/>
              </w:tabs>
              <w:spacing w:after="0"/>
              <w:rPr>
                <w:rFonts w:ascii="Times New Roman" w:hAnsi="Times New Roman"/>
                <w:lang w:val="ru-RU"/>
              </w:rPr>
            </w:pPr>
          </w:p>
        </w:tc>
      </w:tr>
      <w:tr w:rsidR="00635D45" w:rsidRPr="00E17136" w14:paraId="57BAE9BA" w14:textId="77777777" w:rsidTr="009D5F84">
        <w:tc>
          <w:tcPr>
            <w:tcW w:w="9468" w:type="dxa"/>
            <w:gridSpan w:val="7"/>
            <w:tcBorders>
              <w:top w:val="single" w:sz="4" w:space="0" w:color="auto"/>
              <w:left w:val="single" w:sz="4" w:space="0" w:color="auto"/>
              <w:bottom w:val="nil"/>
              <w:right w:val="single" w:sz="4" w:space="0" w:color="auto"/>
            </w:tcBorders>
            <w:tcMar>
              <w:top w:w="29" w:type="dxa"/>
              <w:left w:w="115" w:type="dxa"/>
              <w:bottom w:w="29" w:type="dxa"/>
            </w:tcMar>
            <w:vAlign w:val="center"/>
          </w:tcPr>
          <w:p w14:paraId="78ADA61E"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Мердігер осы өтінімде көрсетілген қызметтерді Шарт талаптарына және ережелеріне сәйкес орындауға тиіс:</w:t>
            </w:r>
          </w:p>
          <w:p w14:paraId="38CAD0D9" w14:textId="77777777" w:rsidR="00635D45" w:rsidRPr="00B90175" w:rsidRDefault="00635D45" w:rsidP="009D5F84">
            <w:pPr>
              <w:pStyle w:val="ab"/>
              <w:tabs>
                <w:tab w:val="left" w:pos="0"/>
              </w:tabs>
              <w:spacing w:after="0"/>
              <w:jc w:val="left"/>
              <w:rPr>
                <w:rFonts w:ascii="Times New Roman" w:hAnsi="Times New Roman"/>
                <w:lang w:val="ru-RU"/>
              </w:rPr>
            </w:pPr>
          </w:p>
        </w:tc>
      </w:tr>
      <w:tr w:rsidR="00635D45" w:rsidRPr="00E17136" w14:paraId="6F5C7FAC" w14:textId="77777777" w:rsidTr="009D5F84">
        <w:tc>
          <w:tcPr>
            <w:tcW w:w="2388" w:type="dxa"/>
            <w:tcBorders>
              <w:top w:val="single" w:sz="4" w:space="0" w:color="auto"/>
              <w:left w:val="nil"/>
              <w:bottom w:val="single" w:sz="4" w:space="0" w:color="auto"/>
              <w:right w:val="nil"/>
            </w:tcBorders>
            <w:tcMar>
              <w:top w:w="29" w:type="dxa"/>
              <w:left w:w="115" w:type="dxa"/>
              <w:bottom w:w="29" w:type="dxa"/>
            </w:tcMar>
            <w:vAlign w:val="center"/>
          </w:tcPr>
          <w:p w14:paraId="43E24097" w14:textId="77777777" w:rsidR="00635D45" w:rsidRPr="00B90175" w:rsidRDefault="00635D45" w:rsidP="009D5F84">
            <w:pPr>
              <w:pStyle w:val="ab"/>
              <w:tabs>
                <w:tab w:val="left" w:pos="0"/>
              </w:tabs>
              <w:spacing w:after="0"/>
              <w:rPr>
                <w:rFonts w:ascii="Times New Roman" w:hAnsi="Times New Roman"/>
                <w:lang w:val="ru-RU"/>
              </w:rPr>
            </w:pPr>
          </w:p>
        </w:tc>
        <w:tc>
          <w:tcPr>
            <w:tcW w:w="1320" w:type="dxa"/>
            <w:gridSpan w:val="2"/>
            <w:tcBorders>
              <w:top w:val="single" w:sz="4" w:space="0" w:color="auto"/>
              <w:left w:val="nil"/>
              <w:bottom w:val="single" w:sz="4" w:space="0" w:color="auto"/>
              <w:right w:val="nil"/>
            </w:tcBorders>
            <w:tcMar>
              <w:top w:w="29" w:type="dxa"/>
              <w:left w:w="115" w:type="dxa"/>
              <w:bottom w:w="29" w:type="dxa"/>
            </w:tcMar>
            <w:vAlign w:val="center"/>
          </w:tcPr>
          <w:p w14:paraId="59D4C017" w14:textId="77777777" w:rsidR="00635D45" w:rsidRPr="00B90175" w:rsidRDefault="00635D45" w:rsidP="009D5F84">
            <w:pPr>
              <w:pStyle w:val="ab"/>
              <w:tabs>
                <w:tab w:val="left" w:pos="0"/>
              </w:tabs>
              <w:spacing w:after="0"/>
              <w:rPr>
                <w:rFonts w:ascii="Times New Roman" w:hAnsi="Times New Roman"/>
                <w:lang w:val="ru-RU"/>
              </w:rPr>
            </w:pPr>
          </w:p>
        </w:tc>
        <w:tc>
          <w:tcPr>
            <w:tcW w:w="3960" w:type="dxa"/>
            <w:gridSpan w:val="3"/>
            <w:tcBorders>
              <w:top w:val="single" w:sz="4" w:space="0" w:color="auto"/>
              <w:left w:val="nil"/>
              <w:bottom w:val="single" w:sz="4" w:space="0" w:color="auto"/>
              <w:right w:val="nil"/>
            </w:tcBorders>
            <w:tcMar>
              <w:top w:w="29" w:type="dxa"/>
              <w:left w:w="115" w:type="dxa"/>
              <w:bottom w:w="29" w:type="dxa"/>
            </w:tcMar>
            <w:vAlign w:val="center"/>
          </w:tcPr>
          <w:p w14:paraId="51DA0706" w14:textId="77777777" w:rsidR="00635D45" w:rsidRPr="00B90175" w:rsidRDefault="00635D45" w:rsidP="009D5F84">
            <w:pPr>
              <w:pStyle w:val="ab"/>
              <w:tabs>
                <w:tab w:val="left" w:pos="0"/>
              </w:tabs>
              <w:spacing w:after="0"/>
              <w:rPr>
                <w:rFonts w:ascii="Times New Roman" w:hAnsi="Times New Roman"/>
                <w:lang w:val="ru-RU"/>
              </w:rPr>
            </w:pPr>
          </w:p>
        </w:tc>
        <w:tc>
          <w:tcPr>
            <w:tcW w:w="1800" w:type="dxa"/>
            <w:tcBorders>
              <w:top w:val="single" w:sz="4" w:space="0" w:color="auto"/>
              <w:left w:val="nil"/>
              <w:bottom w:val="single" w:sz="4" w:space="0" w:color="auto"/>
              <w:right w:val="nil"/>
            </w:tcBorders>
            <w:tcMar>
              <w:top w:w="29" w:type="dxa"/>
              <w:left w:w="115" w:type="dxa"/>
              <w:bottom w:w="29" w:type="dxa"/>
            </w:tcMar>
            <w:vAlign w:val="center"/>
          </w:tcPr>
          <w:p w14:paraId="344C54C3" w14:textId="77777777" w:rsidR="00635D45" w:rsidRPr="00B90175" w:rsidRDefault="00635D45" w:rsidP="009D5F84">
            <w:pPr>
              <w:pStyle w:val="ab"/>
              <w:tabs>
                <w:tab w:val="left" w:pos="0"/>
              </w:tabs>
              <w:spacing w:after="0"/>
              <w:rPr>
                <w:rFonts w:ascii="Times New Roman" w:hAnsi="Times New Roman"/>
                <w:lang w:val="ru-RU"/>
              </w:rPr>
            </w:pPr>
          </w:p>
        </w:tc>
      </w:tr>
      <w:tr w:rsidR="00635D45" w:rsidRPr="00B90175" w14:paraId="3DA95004" w14:textId="77777777" w:rsidTr="009D5F84">
        <w:tc>
          <w:tcPr>
            <w:tcW w:w="2388" w:type="dxa"/>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4A9AEA96"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Өтінім бойынша жұмыстардың басталу датасы:</w:t>
            </w:r>
          </w:p>
        </w:tc>
        <w:tc>
          <w:tcPr>
            <w:tcW w:w="1320" w:type="dxa"/>
            <w:gridSpan w:val="2"/>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34265522"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396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3D9CCE9F" w14:textId="77777777" w:rsidR="00635D45" w:rsidRPr="00B90175" w:rsidRDefault="00635D45" w:rsidP="009D5F84">
            <w:pPr>
              <w:pStyle w:val="ab"/>
              <w:tabs>
                <w:tab w:val="left" w:pos="0"/>
              </w:tabs>
              <w:spacing w:after="0"/>
              <w:jc w:val="left"/>
              <w:rPr>
                <w:rFonts w:ascii="Times New Roman" w:hAnsi="Times New Roman"/>
                <w:lang w:val="ru-RU"/>
              </w:rPr>
            </w:pPr>
            <w:r w:rsidRPr="0027455D">
              <w:rPr>
                <w:rFonts w:ascii="Times New Roman" w:hAnsi="Times New Roman"/>
                <w:lang w:val="ru-RU"/>
              </w:rPr>
              <w:t>Шарт бойынша мөлшерлемелер негізінде өтінімнің болжамды бағасы:</w:t>
            </w:r>
          </w:p>
        </w:tc>
        <w:tc>
          <w:tcPr>
            <w:tcW w:w="1800" w:type="dxa"/>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43AF785D"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en-US"/>
              </w:rPr>
              <w:t>KZT</w:t>
            </w:r>
          </w:p>
        </w:tc>
      </w:tr>
      <w:tr w:rsidR="00635D45" w:rsidRPr="00B90175" w14:paraId="5BBD6B1D" w14:textId="77777777" w:rsidTr="009D5F84">
        <w:tc>
          <w:tcPr>
            <w:tcW w:w="2388" w:type="dxa"/>
            <w:tcBorders>
              <w:top w:val="single" w:sz="4" w:space="0" w:color="auto"/>
              <w:left w:val="nil"/>
              <w:bottom w:val="single" w:sz="4" w:space="0" w:color="auto"/>
              <w:right w:val="nil"/>
            </w:tcBorders>
            <w:tcMar>
              <w:top w:w="29" w:type="dxa"/>
              <w:left w:w="115" w:type="dxa"/>
              <w:bottom w:w="29" w:type="dxa"/>
            </w:tcMar>
            <w:vAlign w:val="center"/>
          </w:tcPr>
          <w:p w14:paraId="236F8731"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2400" w:type="dxa"/>
            <w:gridSpan w:val="3"/>
            <w:tcBorders>
              <w:top w:val="single" w:sz="4" w:space="0" w:color="auto"/>
              <w:left w:val="nil"/>
              <w:bottom w:val="single" w:sz="4" w:space="0" w:color="auto"/>
              <w:right w:val="nil"/>
            </w:tcBorders>
            <w:tcMar>
              <w:top w:w="29" w:type="dxa"/>
              <w:left w:w="115" w:type="dxa"/>
              <w:bottom w:w="29" w:type="dxa"/>
            </w:tcMar>
            <w:vAlign w:val="center"/>
          </w:tcPr>
          <w:p w14:paraId="08A21F32"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2880" w:type="dxa"/>
            <w:gridSpan w:val="2"/>
            <w:tcBorders>
              <w:top w:val="single" w:sz="4" w:space="0" w:color="auto"/>
              <w:left w:val="nil"/>
              <w:bottom w:val="single" w:sz="4" w:space="0" w:color="auto"/>
              <w:right w:val="nil"/>
            </w:tcBorders>
            <w:tcMar>
              <w:top w:w="29" w:type="dxa"/>
              <w:left w:w="115" w:type="dxa"/>
              <w:bottom w:w="29" w:type="dxa"/>
            </w:tcMar>
            <w:vAlign w:val="center"/>
          </w:tcPr>
          <w:p w14:paraId="4E938413"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1800" w:type="dxa"/>
            <w:tcBorders>
              <w:top w:val="single" w:sz="4" w:space="0" w:color="auto"/>
              <w:left w:val="nil"/>
              <w:bottom w:val="single" w:sz="4" w:space="0" w:color="auto"/>
              <w:right w:val="nil"/>
            </w:tcBorders>
            <w:tcMar>
              <w:top w:w="29" w:type="dxa"/>
              <w:left w:w="115" w:type="dxa"/>
              <w:bottom w:w="29" w:type="dxa"/>
            </w:tcMar>
            <w:vAlign w:val="center"/>
          </w:tcPr>
          <w:p w14:paraId="0C3EAE9D" w14:textId="77777777" w:rsidR="00635D45" w:rsidRPr="00B90175" w:rsidRDefault="00635D45" w:rsidP="009D5F84">
            <w:pPr>
              <w:pStyle w:val="ab"/>
              <w:keepNext/>
              <w:tabs>
                <w:tab w:val="left" w:pos="0"/>
              </w:tabs>
              <w:spacing w:after="0"/>
              <w:outlineLvl w:val="2"/>
              <w:rPr>
                <w:rFonts w:ascii="Times New Roman" w:hAnsi="Times New Roman"/>
                <w:lang w:val="ru-RU"/>
              </w:rPr>
            </w:pPr>
          </w:p>
        </w:tc>
      </w:tr>
      <w:tr w:rsidR="00635D45" w:rsidRPr="00B90175" w14:paraId="13493790" w14:textId="77777777" w:rsidTr="009D5F84">
        <w:tc>
          <w:tcPr>
            <w:tcW w:w="4788" w:type="dxa"/>
            <w:gridSpan w:val="4"/>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0CC32C94"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Тапсырысшының атынан:</w:t>
            </w: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3691D29A"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Мердігердің атынан:</w:t>
            </w:r>
          </w:p>
        </w:tc>
      </w:tr>
      <w:tr w:rsidR="00635D45" w:rsidRPr="00B90175" w14:paraId="48BE4FCF" w14:textId="77777777" w:rsidTr="009D5F84">
        <w:tc>
          <w:tcPr>
            <w:tcW w:w="4788" w:type="dxa"/>
            <w:gridSpan w:val="4"/>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7AE54C13"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Қол қойған:</w:t>
            </w:r>
          </w:p>
          <w:p w14:paraId="49A48105" w14:textId="77777777" w:rsidR="00635D45" w:rsidRPr="00B90175" w:rsidRDefault="00635D45" w:rsidP="009D5F84">
            <w:pPr>
              <w:pStyle w:val="ab"/>
              <w:keepNext/>
              <w:tabs>
                <w:tab w:val="left" w:pos="0"/>
              </w:tabs>
              <w:spacing w:after="0"/>
              <w:outlineLvl w:val="2"/>
              <w:rPr>
                <w:rFonts w:ascii="Times New Roman" w:hAnsi="Times New Roman"/>
                <w:lang w:val="ru-RU"/>
              </w:rPr>
            </w:pPr>
          </w:p>
          <w:p w14:paraId="46F66A11" w14:textId="77777777" w:rsidR="00635D45" w:rsidRPr="00B90175" w:rsidRDefault="00635D45" w:rsidP="009D5F84">
            <w:pPr>
              <w:pStyle w:val="ab"/>
              <w:keepNext/>
              <w:tabs>
                <w:tab w:val="left" w:pos="0"/>
              </w:tabs>
              <w:spacing w:after="0"/>
              <w:outlineLvl w:val="2"/>
              <w:rPr>
                <w:rFonts w:ascii="Times New Roman" w:hAnsi="Times New Roman"/>
                <w:lang w:val="ru-RU"/>
              </w:rPr>
            </w:pP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764FF26D"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Қол қойған:</w:t>
            </w:r>
          </w:p>
          <w:p w14:paraId="74144125" w14:textId="77777777" w:rsidR="00635D45" w:rsidRPr="00B90175" w:rsidRDefault="00635D45" w:rsidP="009D5F84">
            <w:pPr>
              <w:pStyle w:val="ab"/>
              <w:keepNext/>
              <w:tabs>
                <w:tab w:val="left" w:pos="0"/>
              </w:tabs>
              <w:spacing w:after="0"/>
              <w:outlineLvl w:val="2"/>
              <w:rPr>
                <w:rFonts w:ascii="Times New Roman" w:hAnsi="Times New Roman"/>
                <w:lang w:val="ru-RU"/>
              </w:rPr>
            </w:pPr>
          </w:p>
          <w:p w14:paraId="48142AE4" w14:textId="77777777" w:rsidR="00635D45" w:rsidRPr="00B90175" w:rsidRDefault="00635D45" w:rsidP="009D5F84">
            <w:pPr>
              <w:pStyle w:val="ab"/>
              <w:keepNext/>
              <w:tabs>
                <w:tab w:val="left" w:pos="0"/>
              </w:tabs>
              <w:spacing w:after="0"/>
              <w:outlineLvl w:val="2"/>
              <w:rPr>
                <w:rFonts w:ascii="Times New Roman" w:hAnsi="Times New Roman"/>
                <w:lang w:val="ru-RU"/>
              </w:rPr>
            </w:pPr>
          </w:p>
        </w:tc>
      </w:tr>
      <w:tr w:rsidR="00635D45" w:rsidRPr="00B90175" w14:paraId="3E696DAE" w14:textId="77777777" w:rsidTr="009D5F84">
        <w:tc>
          <w:tcPr>
            <w:tcW w:w="4788" w:type="dxa"/>
            <w:gridSpan w:val="4"/>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48089004"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Аты-жөні.</w:t>
            </w: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0B89BECD"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Аты-жөні.</w:t>
            </w:r>
          </w:p>
        </w:tc>
      </w:tr>
      <w:tr w:rsidR="00635D45" w:rsidRPr="00B90175" w14:paraId="028D71CB" w14:textId="77777777" w:rsidTr="009D5F84">
        <w:tc>
          <w:tcPr>
            <w:tcW w:w="4788" w:type="dxa"/>
            <w:gridSpan w:val="4"/>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6DA17051"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Лауазымы:</w:t>
            </w: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655ED7E6"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Лауазымы:</w:t>
            </w:r>
          </w:p>
        </w:tc>
      </w:tr>
      <w:tr w:rsidR="00635D45" w:rsidRPr="00B90175" w14:paraId="6054E72A" w14:textId="77777777" w:rsidTr="009D5F84">
        <w:tc>
          <w:tcPr>
            <w:tcW w:w="4788" w:type="dxa"/>
            <w:gridSpan w:val="4"/>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0753270E"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Датасы:</w:t>
            </w:r>
          </w:p>
        </w:tc>
        <w:tc>
          <w:tcPr>
            <w:tcW w:w="4680" w:type="dxa"/>
            <w:gridSpan w:val="3"/>
            <w:tcBorders>
              <w:top w:val="single" w:sz="4" w:space="0" w:color="auto"/>
              <w:left w:val="single" w:sz="4" w:space="0" w:color="auto"/>
              <w:bottom w:val="single" w:sz="4" w:space="0" w:color="auto"/>
              <w:right w:val="single" w:sz="4" w:space="0" w:color="auto"/>
            </w:tcBorders>
            <w:tcMar>
              <w:top w:w="29" w:type="dxa"/>
              <w:left w:w="115" w:type="dxa"/>
              <w:bottom w:w="29" w:type="dxa"/>
            </w:tcMar>
            <w:vAlign w:val="center"/>
          </w:tcPr>
          <w:p w14:paraId="1C0E014F" w14:textId="77777777" w:rsidR="00635D45" w:rsidRPr="00B90175" w:rsidRDefault="00635D45" w:rsidP="009D5F84">
            <w:pPr>
              <w:pStyle w:val="ab"/>
              <w:tabs>
                <w:tab w:val="left" w:pos="0"/>
              </w:tabs>
              <w:spacing w:after="0"/>
              <w:rPr>
                <w:rFonts w:ascii="Times New Roman" w:hAnsi="Times New Roman"/>
                <w:lang w:val="ru-RU"/>
              </w:rPr>
            </w:pPr>
            <w:r w:rsidRPr="0027455D">
              <w:rPr>
                <w:rFonts w:ascii="Times New Roman" w:hAnsi="Times New Roman"/>
                <w:lang w:val="ru-RU"/>
              </w:rPr>
              <w:t>Датасы:</w:t>
            </w:r>
          </w:p>
        </w:tc>
      </w:tr>
    </w:tbl>
    <w:p w14:paraId="34351F0C" w14:textId="77777777" w:rsidR="00635D45" w:rsidRDefault="00635D45" w:rsidP="00635D45">
      <w:pPr>
        <w:pStyle w:val="3"/>
        <w:tabs>
          <w:tab w:val="left" w:pos="0"/>
        </w:tabs>
        <w:jc w:val="right"/>
        <w:rPr>
          <w:rFonts w:ascii="Times New Roman" w:hAnsi="Times New Roman"/>
          <w:b w:val="0"/>
          <w:sz w:val="24"/>
          <w:szCs w:val="24"/>
          <w:lang w:val="ru-RU"/>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788"/>
        <w:gridCol w:w="4680"/>
      </w:tblGrid>
      <w:tr w:rsidR="00635D45" w:rsidRPr="00210677" w14:paraId="52BD8E19" w14:textId="77777777" w:rsidTr="009D5F84">
        <w:tc>
          <w:tcPr>
            <w:tcW w:w="4788" w:type="dxa"/>
            <w:tcBorders>
              <w:top w:val="single" w:sz="4" w:space="0" w:color="auto"/>
              <w:left w:val="nil"/>
              <w:bottom w:val="nil"/>
              <w:right w:val="nil"/>
            </w:tcBorders>
            <w:tcMar>
              <w:top w:w="29" w:type="dxa"/>
              <w:left w:w="115" w:type="dxa"/>
              <w:bottom w:w="29" w:type="dxa"/>
            </w:tcMar>
            <w:vAlign w:val="center"/>
          </w:tcPr>
          <w:p w14:paraId="38DF653D" w14:textId="0CF08F1E" w:rsidR="00635D45" w:rsidRPr="00910213" w:rsidRDefault="00635D45" w:rsidP="009D5F84">
            <w:pPr>
              <w:pStyle w:val="ab"/>
              <w:tabs>
                <w:tab w:val="left" w:pos="0"/>
              </w:tabs>
              <w:rPr>
                <w:rFonts w:ascii="Times New Roman" w:hAnsi="Times New Roman"/>
                <w:b/>
                <w:lang w:val="ru-RU"/>
              </w:rPr>
            </w:pPr>
            <w:r>
              <w:rPr>
                <w:rFonts w:ascii="Times New Roman" w:hAnsi="Times New Roman"/>
                <w:b/>
                <w:lang w:val="ru-RU"/>
              </w:rPr>
              <w:t>ТАПСЫРЫСЩЫ</w:t>
            </w:r>
            <w:r w:rsidRPr="00910213">
              <w:rPr>
                <w:rFonts w:ascii="Times New Roman" w:hAnsi="Times New Roman"/>
                <w:b/>
                <w:lang w:val="ru-RU"/>
              </w:rPr>
              <w:t xml:space="preserve">                                                                                     </w:t>
            </w:r>
          </w:p>
          <w:p w14:paraId="6D3B97C5" w14:textId="40C46C57" w:rsidR="00635D45" w:rsidRPr="00910213" w:rsidRDefault="00635D45" w:rsidP="009D5F84">
            <w:pPr>
              <w:pStyle w:val="ab"/>
              <w:tabs>
                <w:tab w:val="left" w:pos="0"/>
              </w:tabs>
              <w:rPr>
                <w:rFonts w:ascii="Times New Roman" w:hAnsi="Times New Roman"/>
                <w:b/>
                <w:lang w:val="ru-RU"/>
              </w:rPr>
            </w:pPr>
            <w:r w:rsidRPr="00910213">
              <w:rPr>
                <w:rFonts w:ascii="Times New Roman" w:hAnsi="Times New Roman"/>
                <w:b/>
                <w:lang w:val="ru-RU"/>
              </w:rPr>
              <w:t>«Жамбыл Петролеум»</w:t>
            </w:r>
            <w:r>
              <w:rPr>
                <w:rFonts w:ascii="Times New Roman" w:hAnsi="Times New Roman"/>
                <w:b/>
                <w:lang w:val="ru-RU"/>
              </w:rPr>
              <w:t xml:space="preserve"> ЖШС</w:t>
            </w:r>
          </w:p>
          <w:p w14:paraId="223A4CC4" w14:textId="6E3AA192" w:rsidR="00635D45" w:rsidRPr="00910213" w:rsidRDefault="00635D45" w:rsidP="009D5F84">
            <w:pPr>
              <w:pStyle w:val="ab"/>
              <w:tabs>
                <w:tab w:val="left" w:pos="0"/>
              </w:tabs>
              <w:rPr>
                <w:rFonts w:ascii="Times New Roman" w:hAnsi="Times New Roman"/>
                <w:b/>
                <w:lang w:val="ru-RU"/>
              </w:rPr>
            </w:pPr>
            <w:r>
              <w:rPr>
                <w:rFonts w:ascii="Times New Roman" w:hAnsi="Times New Roman"/>
                <w:b/>
                <w:lang w:val="ru-RU"/>
              </w:rPr>
              <w:t>Бас директоры</w:t>
            </w:r>
          </w:p>
          <w:p w14:paraId="319FB9C5" w14:textId="0B31317B" w:rsidR="00635D45" w:rsidRPr="00210677" w:rsidRDefault="00635D45" w:rsidP="009D5F84">
            <w:pPr>
              <w:pStyle w:val="ab"/>
              <w:tabs>
                <w:tab w:val="left" w:pos="0"/>
              </w:tabs>
              <w:rPr>
                <w:rFonts w:ascii="Times New Roman" w:hAnsi="Times New Roman"/>
                <w:b/>
                <w:lang w:val="ru-RU"/>
              </w:rPr>
            </w:pPr>
            <w:r w:rsidRPr="00210677">
              <w:rPr>
                <w:rFonts w:ascii="Times New Roman" w:hAnsi="Times New Roman"/>
                <w:b/>
                <w:lang w:val="ru-RU"/>
              </w:rPr>
              <w:t xml:space="preserve">___________ </w:t>
            </w:r>
            <w:r w:rsidRPr="00B0114F">
              <w:rPr>
                <w:rFonts w:ascii="Times New Roman" w:hAnsi="Times New Roman"/>
                <w:b/>
                <w:szCs w:val="24"/>
                <w:lang w:val="ru-RU"/>
              </w:rPr>
              <w:t xml:space="preserve">Х.Т.  Елеусінов      </w:t>
            </w:r>
          </w:p>
        </w:tc>
        <w:tc>
          <w:tcPr>
            <w:tcW w:w="4680" w:type="dxa"/>
            <w:tcBorders>
              <w:top w:val="single" w:sz="4" w:space="0" w:color="auto"/>
              <w:left w:val="nil"/>
              <w:bottom w:val="nil"/>
              <w:right w:val="nil"/>
            </w:tcBorders>
            <w:tcMar>
              <w:top w:w="29" w:type="dxa"/>
              <w:left w:w="115" w:type="dxa"/>
              <w:bottom w:w="29" w:type="dxa"/>
            </w:tcMar>
            <w:vAlign w:val="center"/>
          </w:tcPr>
          <w:p w14:paraId="57A687BE" w14:textId="6ABEBBA9" w:rsidR="00635D45" w:rsidRPr="00B0114F" w:rsidRDefault="00635D45" w:rsidP="009D5F84">
            <w:pPr>
              <w:pStyle w:val="ab"/>
              <w:tabs>
                <w:tab w:val="left" w:pos="0"/>
              </w:tabs>
              <w:spacing w:after="0"/>
              <w:rPr>
                <w:rFonts w:ascii="Times New Roman" w:hAnsi="Times New Roman"/>
                <w:b/>
                <w:lang w:val="kk-KZ"/>
              </w:rPr>
            </w:pPr>
            <w:r>
              <w:rPr>
                <w:rFonts w:ascii="Times New Roman" w:hAnsi="Times New Roman"/>
                <w:b/>
                <w:lang w:val="ru-RU"/>
              </w:rPr>
              <w:t>МЕРД</w:t>
            </w:r>
            <w:r>
              <w:rPr>
                <w:rFonts w:ascii="Times New Roman" w:hAnsi="Times New Roman"/>
                <w:b/>
                <w:lang w:val="kk-KZ"/>
              </w:rPr>
              <w:t>ІГЕР</w:t>
            </w:r>
          </w:p>
          <w:p w14:paraId="2AB26150" w14:textId="77777777" w:rsidR="00635D45" w:rsidRPr="00210677" w:rsidRDefault="00635D45" w:rsidP="009D5F84">
            <w:pPr>
              <w:pStyle w:val="ab"/>
              <w:tabs>
                <w:tab w:val="left" w:pos="0"/>
              </w:tabs>
              <w:spacing w:after="0"/>
              <w:rPr>
                <w:rFonts w:ascii="Times New Roman" w:hAnsi="Times New Roman"/>
                <w:b/>
                <w:lang w:val="ru-RU"/>
              </w:rPr>
            </w:pPr>
          </w:p>
          <w:p w14:paraId="184BF303" w14:textId="77777777" w:rsidR="00635D45" w:rsidRPr="00210677" w:rsidRDefault="00635D45" w:rsidP="009D5F84">
            <w:pPr>
              <w:pStyle w:val="ab"/>
              <w:tabs>
                <w:tab w:val="left" w:pos="0"/>
              </w:tabs>
              <w:spacing w:after="0"/>
              <w:rPr>
                <w:rFonts w:ascii="Times New Roman" w:hAnsi="Times New Roman"/>
                <w:b/>
                <w:lang w:val="ru-RU"/>
              </w:rPr>
            </w:pPr>
          </w:p>
          <w:p w14:paraId="34B66F5D" w14:textId="77777777" w:rsidR="00635D45" w:rsidRPr="00210677" w:rsidRDefault="00635D45" w:rsidP="009D5F84">
            <w:pPr>
              <w:pStyle w:val="ab"/>
              <w:tabs>
                <w:tab w:val="left" w:pos="0"/>
              </w:tabs>
              <w:spacing w:after="0"/>
              <w:rPr>
                <w:rFonts w:ascii="Times New Roman" w:hAnsi="Times New Roman"/>
                <w:b/>
                <w:lang w:val="ru-RU"/>
              </w:rPr>
            </w:pPr>
          </w:p>
          <w:p w14:paraId="55DB223E" w14:textId="77777777" w:rsidR="00635D45" w:rsidRPr="00210677" w:rsidRDefault="00635D45" w:rsidP="009D5F84">
            <w:pPr>
              <w:pStyle w:val="ab"/>
              <w:tabs>
                <w:tab w:val="left" w:pos="0"/>
              </w:tabs>
              <w:spacing w:after="0"/>
              <w:rPr>
                <w:rFonts w:ascii="Times New Roman" w:hAnsi="Times New Roman"/>
                <w:b/>
                <w:lang w:val="ru-RU"/>
              </w:rPr>
            </w:pPr>
            <w:r w:rsidRPr="00210677">
              <w:rPr>
                <w:rFonts w:ascii="Times New Roman" w:hAnsi="Times New Roman"/>
                <w:b/>
                <w:lang w:val="ru-RU"/>
              </w:rPr>
              <w:t>____________________</w:t>
            </w:r>
          </w:p>
        </w:tc>
      </w:tr>
    </w:tbl>
    <w:p w14:paraId="4B23643E" w14:textId="77777777" w:rsidR="00D21B51" w:rsidRDefault="00D21B51" w:rsidP="00635D45">
      <w:pPr>
        <w:rPr>
          <w:lang w:val="ru-RU"/>
        </w:rPr>
        <w:sectPr w:rsidR="00D21B51" w:rsidSect="00B0114F">
          <w:pgSz w:w="11906" w:h="16838" w:code="9"/>
          <w:pgMar w:top="1140" w:right="1701" w:bottom="1140" w:left="851" w:header="709" w:footer="431" w:gutter="0"/>
          <w:cols w:space="708"/>
          <w:docGrid w:linePitch="360"/>
        </w:sectPr>
      </w:pPr>
    </w:p>
    <w:p w14:paraId="4A5F11A9" w14:textId="337BDA7E" w:rsidR="00D21B51" w:rsidRPr="00EB736C" w:rsidRDefault="00D21B51" w:rsidP="00B0114F">
      <w:pPr>
        <w:tabs>
          <w:tab w:val="left" w:pos="3851"/>
        </w:tabs>
        <w:autoSpaceDE w:val="0"/>
        <w:autoSpaceDN w:val="0"/>
        <w:adjustRightInd w:val="0"/>
        <w:spacing w:line="240" w:lineRule="auto"/>
        <w:ind w:left="0"/>
        <w:jc w:val="left"/>
        <w:rPr>
          <w:rFonts w:ascii="Times New Roman" w:hAnsi="Times New Roman"/>
          <w:b/>
          <w:sz w:val="24"/>
          <w:szCs w:val="24"/>
          <w:lang w:val="kk-KZ"/>
        </w:rPr>
      </w:pPr>
      <w:r w:rsidRPr="00B0114F">
        <w:rPr>
          <w:rFonts w:ascii="Times New Roman" w:hAnsi="Times New Roman"/>
          <w:b/>
          <w:lang w:val="kk-KZ"/>
        </w:rPr>
        <w:t xml:space="preserve">                                            (Нысан</w:t>
      </w:r>
      <w:r>
        <w:rPr>
          <w:rFonts w:ascii="Times New Roman" w:hAnsi="Times New Roman"/>
          <w:b/>
          <w:lang w:val="kk-KZ"/>
        </w:rPr>
        <w:t xml:space="preserve">)                                                                                                                                                         </w:t>
      </w:r>
      <w:r w:rsidRPr="0027455D">
        <w:rPr>
          <w:rFonts w:ascii="Times New Roman" w:hAnsi="Times New Roman"/>
          <w:b/>
          <w:sz w:val="24"/>
          <w:szCs w:val="24"/>
          <w:lang w:val="kk-KZ"/>
        </w:rPr>
        <w:t>201</w:t>
      </w:r>
      <w:r>
        <w:rPr>
          <w:rFonts w:ascii="Times New Roman" w:hAnsi="Times New Roman"/>
          <w:b/>
          <w:sz w:val="24"/>
          <w:szCs w:val="24"/>
          <w:lang w:val="kk-KZ"/>
        </w:rPr>
        <w:t>8</w:t>
      </w:r>
      <w:r w:rsidRPr="0027455D">
        <w:rPr>
          <w:rFonts w:ascii="Times New Roman" w:hAnsi="Times New Roman"/>
          <w:b/>
          <w:sz w:val="24"/>
          <w:szCs w:val="24"/>
          <w:lang w:val="kk-KZ"/>
        </w:rPr>
        <w:t xml:space="preserve"> жылғы «_____»_____________ шартқа  </w:t>
      </w:r>
    </w:p>
    <w:p w14:paraId="3C355AFC" w14:textId="77777777" w:rsidR="00D21B51" w:rsidRPr="00EB736C" w:rsidRDefault="00D21B51" w:rsidP="00D21B51">
      <w:pPr>
        <w:tabs>
          <w:tab w:val="left" w:pos="0"/>
        </w:tabs>
        <w:spacing w:line="240" w:lineRule="auto"/>
        <w:ind w:left="0" w:firstLine="0"/>
        <w:jc w:val="right"/>
        <w:rPr>
          <w:rFonts w:ascii="Times New Roman" w:hAnsi="Times New Roman"/>
          <w:b/>
          <w:sz w:val="24"/>
          <w:szCs w:val="24"/>
          <w:lang w:val="kk-KZ"/>
        </w:rPr>
      </w:pPr>
      <w:r w:rsidRPr="0027455D">
        <w:rPr>
          <w:rFonts w:ascii="Times New Roman" w:hAnsi="Times New Roman"/>
          <w:b/>
          <w:sz w:val="24"/>
          <w:szCs w:val="24"/>
          <w:lang w:val="kk-KZ"/>
        </w:rPr>
        <w:t>7- қосымша</w:t>
      </w:r>
    </w:p>
    <w:p w14:paraId="65F0402C" w14:textId="77777777" w:rsidR="00D21B51" w:rsidRPr="00B90175" w:rsidRDefault="00D21B51" w:rsidP="00D21B51">
      <w:pPr>
        <w:tabs>
          <w:tab w:val="left" w:pos="0"/>
        </w:tabs>
        <w:ind w:left="0" w:firstLine="0"/>
        <w:jc w:val="center"/>
        <w:rPr>
          <w:rFonts w:ascii="Times New Roman" w:hAnsi="Times New Roman"/>
          <w:sz w:val="16"/>
          <w:szCs w:val="16"/>
          <w:lang w:val="kk-KZ"/>
        </w:rPr>
      </w:pPr>
      <w:r w:rsidRPr="0027455D">
        <w:rPr>
          <w:rFonts w:ascii="Times New Roman" w:hAnsi="Times New Roman"/>
          <w:b/>
          <w:bCs/>
          <w:iCs/>
          <w:lang w:val="kk-KZ"/>
        </w:rPr>
        <w:t xml:space="preserve">Жұмыстар мен қызметтердегі қазақстандық қамту бойынша есептілік </w:t>
      </w:r>
    </w:p>
    <w:tbl>
      <w:tblPr>
        <w:tblW w:w="15285" w:type="dxa"/>
        <w:tblInd w:w="108" w:type="dxa"/>
        <w:tblLayout w:type="fixed"/>
        <w:tblLook w:val="0000" w:firstRow="0" w:lastRow="0" w:firstColumn="0" w:lastColumn="0" w:noHBand="0" w:noVBand="0"/>
      </w:tblPr>
      <w:tblGrid>
        <w:gridCol w:w="851"/>
        <w:gridCol w:w="993"/>
        <w:gridCol w:w="1417"/>
        <w:gridCol w:w="1888"/>
        <w:gridCol w:w="1940"/>
        <w:gridCol w:w="713"/>
        <w:gridCol w:w="1697"/>
        <w:gridCol w:w="805"/>
        <w:gridCol w:w="891"/>
        <w:gridCol w:w="1247"/>
        <w:gridCol w:w="891"/>
        <w:gridCol w:w="863"/>
        <w:gridCol w:w="1089"/>
      </w:tblGrid>
      <w:tr w:rsidR="00D21B51" w:rsidRPr="00B90175" w14:paraId="6D8A74A9" w14:textId="77777777" w:rsidTr="009D5F84">
        <w:trPr>
          <w:trHeight w:val="279"/>
        </w:trPr>
        <w:tc>
          <w:tcPr>
            <w:tcW w:w="851" w:type="dxa"/>
            <w:vMerge w:val="restart"/>
            <w:tcBorders>
              <w:top w:val="single" w:sz="4" w:space="0" w:color="auto"/>
              <w:left w:val="single" w:sz="4" w:space="0" w:color="auto"/>
              <w:bottom w:val="dotted" w:sz="4" w:space="0" w:color="000000"/>
              <w:right w:val="dotted" w:sz="4" w:space="0" w:color="auto"/>
            </w:tcBorders>
            <w:vAlign w:val="center"/>
          </w:tcPr>
          <w:p w14:paraId="4CDAD4E4"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Шарт</w:t>
            </w:r>
          </w:p>
          <w:p w14:paraId="022600CE"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 р/с</w:t>
            </w:r>
          </w:p>
          <w:p w14:paraId="06F98760"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(m)</w:t>
            </w:r>
          </w:p>
        </w:tc>
        <w:tc>
          <w:tcPr>
            <w:tcW w:w="993" w:type="dxa"/>
            <w:vMerge w:val="restart"/>
            <w:tcBorders>
              <w:top w:val="single" w:sz="4" w:space="0" w:color="auto"/>
              <w:left w:val="dotted" w:sz="4" w:space="0" w:color="auto"/>
              <w:bottom w:val="dotted" w:sz="4" w:space="0" w:color="000000"/>
              <w:right w:val="dotted" w:sz="4" w:space="0" w:color="auto"/>
            </w:tcBorders>
            <w:vAlign w:val="center"/>
          </w:tcPr>
          <w:p w14:paraId="2DCB2B9F"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Шарт</w:t>
            </w:r>
          </w:p>
          <w:p w14:paraId="665530A4"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lang w:val="kk-KZ"/>
              </w:rPr>
              <w:t>қ</w:t>
            </w:r>
            <w:r w:rsidRPr="0027455D">
              <w:rPr>
                <w:rFonts w:ascii="Times New Roman" w:hAnsi="Times New Roman"/>
                <w:sz w:val="12"/>
              </w:rPr>
              <w:t>ұны</w:t>
            </w:r>
          </w:p>
          <w:p w14:paraId="6D37F5E1"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(СДj)</w:t>
            </w:r>
          </w:p>
          <w:p w14:paraId="16E0A949"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KZT</w:t>
            </w:r>
          </w:p>
        </w:tc>
        <w:tc>
          <w:tcPr>
            <w:tcW w:w="1417" w:type="dxa"/>
            <w:vMerge w:val="restart"/>
            <w:tcBorders>
              <w:top w:val="single" w:sz="4" w:space="0" w:color="auto"/>
              <w:left w:val="dotted" w:sz="4" w:space="0" w:color="auto"/>
              <w:bottom w:val="dotted" w:sz="4" w:space="0" w:color="000000"/>
              <w:right w:val="dotted" w:sz="4" w:space="0" w:color="auto"/>
            </w:tcBorders>
            <w:vAlign w:val="center"/>
          </w:tcPr>
          <w:p w14:paraId="43CB0267" w14:textId="77777777" w:rsidR="00D21B51" w:rsidRPr="00B90175" w:rsidRDefault="00D21B51" w:rsidP="009D5F84">
            <w:pPr>
              <w:spacing w:line="240" w:lineRule="auto"/>
              <w:ind w:left="0" w:hanging="185"/>
              <w:jc w:val="center"/>
              <w:rPr>
                <w:rFonts w:ascii="Times New Roman" w:hAnsi="Times New Roman"/>
                <w:sz w:val="12"/>
                <w:lang w:val="kk-KZ"/>
              </w:rPr>
            </w:pPr>
            <w:r w:rsidRPr="0027455D">
              <w:rPr>
                <w:rFonts w:ascii="Times New Roman" w:hAnsi="Times New Roman"/>
                <w:sz w:val="12"/>
              </w:rPr>
              <w:t xml:space="preserve">Шарт шеңберіндегі тауарлардың  </w:t>
            </w:r>
            <w:r w:rsidRPr="0027455D">
              <w:rPr>
                <w:rFonts w:ascii="Times New Roman" w:hAnsi="Times New Roman"/>
                <w:sz w:val="12"/>
                <w:szCs w:val="12"/>
              </w:rPr>
              <w:br/>
            </w:r>
            <w:r w:rsidRPr="0027455D">
              <w:rPr>
                <w:rFonts w:ascii="Times New Roman" w:hAnsi="Times New Roman"/>
                <w:sz w:val="12"/>
              </w:rPr>
              <w:t xml:space="preserve"> жиынтық құны</w:t>
            </w:r>
          </w:p>
          <w:p w14:paraId="5E27FBB0"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(СТj)</w:t>
            </w:r>
          </w:p>
          <w:p w14:paraId="3EEF79B6"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KZT</w:t>
            </w:r>
          </w:p>
        </w:tc>
        <w:tc>
          <w:tcPr>
            <w:tcW w:w="1888" w:type="dxa"/>
            <w:vMerge w:val="restart"/>
            <w:tcBorders>
              <w:top w:val="single" w:sz="4" w:space="0" w:color="auto"/>
              <w:left w:val="dotted" w:sz="4" w:space="0" w:color="auto"/>
              <w:bottom w:val="dotted" w:sz="4" w:space="0" w:color="000000"/>
              <w:right w:val="dotted" w:sz="4" w:space="0" w:color="auto"/>
            </w:tcBorders>
            <w:vAlign w:val="center"/>
          </w:tcPr>
          <w:p w14:paraId="041D0EBE"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Шарт шеңберіндегі қосалқы мердігерлік шарттардың жиынтық құны</w:t>
            </w:r>
          </w:p>
          <w:p w14:paraId="69CB3768"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(ССДj)</w:t>
            </w:r>
          </w:p>
          <w:p w14:paraId="34198D50"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KZT</w:t>
            </w:r>
          </w:p>
        </w:tc>
        <w:tc>
          <w:tcPr>
            <w:tcW w:w="1940" w:type="dxa"/>
            <w:vMerge w:val="restart"/>
            <w:tcBorders>
              <w:top w:val="single" w:sz="4" w:space="0" w:color="auto"/>
              <w:left w:val="dotted" w:sz="4" w:space="0" w:color="auto"/>
              <w:bottom w:val="dotted" w:sz="4" w:space="0" w:color="000000"/>
              <w:right w:val="dotted" w:sz="4" w:space="0" w:color="auto"/>
            </w:tcBorders>
            <w:vAlign w:val="center"/>
          </w:tcPr>
          <w:p w14:paraId="534F0B8E"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j-шартты орындайтын қазақстандық кадрлардың еңбекақы қорының үлесі (Rj)</w:t>
            </w:r>
          </w:p>
          <w:p w14:paraId="1A7B2A18"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(Rj)</w:t>
            </w:r>
          </w:p>
          <w:p w14:paraId="020A9697"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w:t>
            </w:r>
          </w:p>
        </w:tc>
        <w:tc>
          <w:tcPr>
            <w:tcW w:w="713" w:type="dxa"/>
            <w:vMerge w:val="restart"/>
            <w:tcBorders>
              <w:top w:val="single" w:sz="4" w:space="0" w:color="auto"/>
              <w:left w:val="dotted" w:sz="4" w:space="0" w:color="auto"/>
              <w:bottom w:val="dotted" w:sz="4" w:space="0" w:color="000000"/>
              <w:right w:val="dotted" w:sz="4" w:space="0" w:color="auto"/>
            </w:tcBorders>
            <w:vAlign w:val="center"/>
          </w:tcPr>
          <w:p w14:paraId="6B3FD759"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Тауар</w:t>
            </w:r>
          </w:p>
          <w:p w14:paraId="0B356FE4"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 р/с</w:t>
            </w:r>
          </w:p>
          <w:p w14:paraId="1C12404B"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(n)</w:t>
            </w:r>
          </w:p>
        </w:tc>
        <w:tc>
          <w:tcPr>
            <w:tcW w:w="1697" w:type="dxa"/>
            <w:vMerge w:val="restart"/>
            <w:tcBorders>
              <w:top w:val="single" w:sz="4" w:space="0" w:color="auto"/>
              <w:left w:val="dotted" w:sz="4" w:space="0" w:color="auto"/>
              <w:bottom w:val="dotted" w:sz="4" w:space="0" w:color="000000"/>
              <w:right w:val="dotted" w:sz="4" w:space="0" w:color="auto"/>
            </w:tcBorders>
            <w:vAlign w:val="center"/>
          </w:tcPr>
          <w:p w14:paraId="03393526"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lang w:val="kk-KZ"/>
              </w:rPr>
              <w:t xml:space="preserve">Өнім беруші </w:t>
            </w:r>
            <w:r w:rsidRPr="0027455D">
              <w:rPr>
                <w:rFonts w:ascii="Times New Roman" w:hAnsi="Times New Roman"/>
                <w:sz w:val="12"/>
              </w:rPr>
              <w:t xml:space="preserve"> шартты орындау мақсатында сатып алған тауарлар саны</w:t>
            </w:r>
          </w:p>
          <w:p w14:paraId="44B89340" w14:textId="77777777" w:rsidR="00D21B51" w:rsidRPr="00B90175" w:rsidRDefault="00D21B51" w:rsidP="009D5F84">
            <w:pPr>
              <w:spacing w:line="240" w:lineRule="auto"/>
              <w:ind w:left="0" w:hanging="185"/>
              <w:jc w:val="center"/>
              <w:rPr>
                <w:rFonts w:ascii="Times New Roman" w:hAnsi="Times New Roman"/>
                <w:sz w:val="12"/>
                <w:szCs w:val="12"/>
              </w:rPr>
            </w:pPr>
          </w:p>
        </w:tc>
        <w:tc>
          <w:tcPr>
            <w:tcW w:w="805" w:type="dxa"/>
            <w:vMerge w:val="restart"/>
            <w:tcBorders>
              <w:top w:val="single" w:sz="4" w:space="0" w:color="auto"/>
              <w:left w:val="dotted" w:sz="4" w:space="0" w:color="auto"/>
              <w:bottom w:val="dotted" w:sz="4" w:space="0" w:color="000000"/>
              <w:right w:val="dotted" w:sz="4" w:space="0" w:color="auto"/>
            </w:tcBorders>
            <w:vAlign w:val="center"/>
          </w:tcPr>
          <w:p w14:paraId="77F5CAAD"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Тауардың бағасы</w:t>
            </w:r>
          </w:p>
          <w:p w14:paraId="2B6D4A2E"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KZT</w:t>
            </w:r>
          </w:p>
        </w:tc>
        <w:tc>
          <w:tcPr>
            <w:tcW w:w="891" w:type="dxa"/>
            <w:vMerge w:val="restart"/>
            <w:tcBorders>
              <w:top w:val="single" w:sz="4" w:space="0" w:color="auto"/>
              <w:left w:val="dotted" w:sz="4" w:space="0" w:color="auto"/>
              <w:bottom w:val="dotted" w:sz="4" w:space="0" w:color="000000"/>
              <w:right w:val="dotted" w:sz="4" w:space="0" w:color="auto"/>
            </w:tcBorders>
            <w:vAlign w:val="center"/>
          </w:tcPr>
          <w:p w14:paraId="1AC39FF4"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Құны</w:t>
            </w:r>
          </w:p>
          <w:p w14:paraId="5DDC13ED"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(CTi)</w:t>
            </w:r>
          </w:p>
          <w:p w14:paraId="5EF56574"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KZT</w:t>
            </w:r>
          </w:p>
        </w:tc>
        <w:tc>
          <w:tcPr>
            <w:tcW w:w="1247" w:type="dxa"/>
            <w:vMerge w:val="restart"/>
            <w:tcBorders>
              <w:top w:val="single" w:sz="4" w:space="0" w:color="auto"/>
              <w:left w:val="dotted" w:sz="4" w:space="0" w:color="auto"/>
              <w:bottom w:val="dotted" w:sz="4" w:space="0" w:color="000000"/>
              <w:right w:val="dotted" w:sz="4" w:space="0" w:color="auto"/>
            </w:tcBorders>
            <w:vAlign w:val="center"/>
          </w:tcPr>
          <w:p w14:paraId="074204BC"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sz w:val="12"/>
              </w:rPr>
              <w:t>СТ-KZ сертификатына сәйкес қазақстандық қамту үлесі (Ki)</w:t>
            </w:r>
          </w:p>
          <w:p w14:paraId="0ABC61DD" w14:textId="77777777" w:rsidR="00D21B51" w:rsidRPr="00B90175" w:rsidRDefault="00D21B51" w:rsidP="009D5F84">
            <w:pPr>
              <w:spacing w:line="240" w:lineRule="auto"/>
              <w:ind w:left="0" w:hanging="185"/>
              <w:jc w:val="center"/>
              <w:rPr>
                <w:rFonts w:ascii="Times New Roman" w:hAnsi="Times New Roman"/>
                <w:sz w:val="12"/>
                <w:szCs w:val="12"/>
              </w:rPr>
            </w:pPr>
            <w:r w:rsidRPr="0027455D">
              <w:rPr>
                <w:rFonts w:ascii="Times New Roman" w:hAnsi="Times New Roman"/>
                <w:b/>
                <w:sz w:val="12"/>
              </w:rPr>
              <w:t>%</w:t>
            </w:r>
          </w:p>
        </w:tc>
        <w:tc>
          <w:tcPr>
            <w:tcW w:w="1754" w:type="dxa"/>
            <w:gridSpan w:val="2"/>
            <w:tcBorders>
              <w:top w:val="single" w:sz="4" w:space="0" w:color="auto"/>
              <w:left w:val="nil"/>
              <w:bottom w:val="dotted" w:sz="4" w:space="0" w:color="auto"/>
              <w:right w:val="nil"/>
            </w:tcBorders>
            <w:vAlign w:val="center"/>
          </w:tcPr>
          <w:p w14:paraId="78030C49" w14:textId="77777777" w:rsidR="00D21B51" w:rsidRPr="00B90175" w:rsidRDefault="00D21B51" w:rsidP="009D5F84">
            <w:pPr>
              <w:spacing w:line="240" w:lineRule="auto"/>
              <w:ind w:left="0" w:hanging="145"/>
              <w:jc w:val="center"/>
              <w:rPr>
                <w:rFonts w:ascii="Times New Roman" w:hAnsi="Times New Roman"/>
                <w:sz w:val="12"/>
                <w:szCs w:val="12"/>
              </w:rPr>
            </w:pPr>
            <w:r w:rsidRPr="0027455D">
              <w:rPr>
                <w:rFonts w:ascii="Times New Roman" w:hAnsi="Times New Roman"/>
                <w:sz w:val="12"/>
              </w:rPr>
              <w:t>СТ-KZ сертификаты</w:t>
            </w:r>
          </w:p>
        </w:tc>
        <w:tc>
          <w:tcPr>
            <w:tcW w:w="1089" w:type="dxa"/>
            <w:vMerge w:val="restart"/>
            <w:tcBorders>
              <w:top w:val="single" w:sz="4" w:space="0" w:color="auto"/>
              <w:left w:val="dotted" w:sz="4" w:space="0" w:color="auto"/>
              <w:bottom w:val="dotted" w:sz="4" w:space="0" w:color="000000"/>
              <w:right w:val="single" w:sz="4" w:space="0" w:color="auto"/>
            </w:tcBorders>
            <w:vAlign w:val="center"/>
          </w:tcPr>
          <w:p w14:paraId="27FB44C8" w14:textId="77777777" w:rsidR="00D21B51" w:rsidRPr="00B90175" w:rsidRDefault="00D21B51" w:rsidP="009D5F84">
            <w:pPr>
              <w:spacing w:line="240" w:lineRule="auto"/>
              <w:ind w:left="0" w:hanging="145"/>
              <w:jc w:val="center"/>
              <w:rPr>
                <w:rFonts w:ascii="Times New Roman" w:hAnsi="Times New Roman"/>
                <w:sz w:val="12"/>
                <w:szCs w:val="12"/>
                <w:lang w:val="kk-KZ"/>
              </w:rPr>
            </w:pPr>
            <w:r w:rsidRPr="0027455D">
              <w:rPr>
                <w:rFonts w:ascii="Times New Roman" w:hAnsi="Times New Roman"/>
                <w:sz w:val="12"/>
                <w:lang w:val="kk-KZ"/>
              </w:rPr>
              <w:t>Ескерту</w:t>
            </w:r>
          </w:p>
        </w:tc>
      </w:tr>
      <w:tr w:rsidR="00D21B51" w:rsidRPr="00B90175" w14:paraId="240DA8EF" w14:textId="77777777" w:rsidTr="009D5F84">
        <w:trPr>
          <w:trHeight w:val="701"/>
        </w:trPr>
        <w:tc>
          <w:tcPr>
            <w:tcW w:w="851" w:type="dxa"/>
            <w:vMerge/>
            <w:tcBorders>
              <w:top w:val="single" w:sz="4" w:space="0" w:color="auto"/>
              <w:left w:val="single" w:sz="4" w:space="0" w:color="auto"/>
              <w:bottom w:val="dotted" w:sz="4" w:space="0" w:color="000000"/>
              <w:right w:val="dotted" w:sz="4" w:space="0" w:color="auto"/>
            </w:tcBorders>
            <w:vAlign w:val="center"/>
          </w:tcPr>
          <w:p w14:paraId="73AA6696"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993" w:type="dxa"/>
            <w:vMerge/>
            <w:tcBorders>
              <w:top w:val="single" w:sz="4" w:space="0" w:color="auto"/>
              <w:left w:val="dotted" w:sz="4" w:space="0" w:color="auto"/>
              <w:bottom w:val="dotted" w:sz="4" w:space="0" w:color="000000"/>
              <w:right w:val="dotted" w:sz="4" w:space="0" w:color="auto"/>
            </w:tcBorders>
            <w:vAlign w:val="center"/>
          </w:tcPr>
          <w:p w14:paraId="6B2E779C"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1417" w:type="dxa"/>
            <w:vMerge/>
            <w:tcBorders>
              <w:top w:val="single" w:sz="4" w:space="0" w:color="auto"/>
              <w:left w:val="dotted" w:sz="4" w:space="0" w:color="auto"/>
              <w:bottom w:val="dotted" w:sz="4" w:space="0" w:color="000000"/>
              <w:right w:val="dotted" w:sz="4" w:space="0" w:color="auto"/>
            </w:tcBorders>
            <w:vAlign w:val="center"/>
          </w:tcPr>
          <w:p w14:paraId="70AF83E5"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1888" w:type="dxa"/>
            <w:vMerge/>
            <w:tcBorders>
              <w:top w:val="single" w:sz="4" w:space="0" w:color="auto"/>
              <w:left w:val="dotted" w:sz="4" w:space="0" w:color="auto"/>
              <w:bottom w:val="dotted" w:sz="4" w:space="0" w:color="000000"/>
              <w:right w:val="dotted" w:sz="4" w:space="0" w:color="auto"/>
            </w:tcBorders>
            <w:vAlign w:val="center"/>
          </w:tcPr>
          <w:p w14:paraId="1863DB82"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1940" w:type="dxa"/>
            <w:vMerge/>
            <w:tcBorders>
              <w:top w:val="single" w:sz="4" w:space="0" w:color="auto"/>
              <w:left w:val="dotted" w:sz="4" w:space="0" w:color="auto"/>
              <w:bottom w:val="dotted" w:sz="4" w:space="0" w:color="000000"/>
              <w:right w:val="dotted" w:sz="4" w:space="0" w:color="auto"/>
            </w:tcBorders>
            <w:vAlign w:val="center"/>
          </w:tcPr>
          <w:p w14:paraId="49E8D2AF"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713" w:type="dxa"/>
            <w:vMerge/>
            <w:tcBorders>
              <w:top w:val="single" w:sz="4" w:space="0" w:color="auto"/>
              <w:left w:val="dotted" w:sz="4" w:space="0" w:color="auto"/>
              <w:bottom w:val="dotted" w:sz="4" w:space="0" w:color="000000"/>
              <w:right w:val="dotted" w:sz="4" w:space="0" w:color="auto"/>
            </w:tcBorders>
            <w:vAlign w:val="center"/>
          </w:tcPr>
          <w:p w14:paraId="03E74FDB"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1697" w:type="dxa"/>
            <w:vMerge/>
            <w:tcBorders>
              <w:top w:val="single" w:sz="4" w:space="0" w:color="auto"/>
              <w:left w:val="dotted" w:sz="4" w:space="0" w:color="auto"/>
              <w:bottom w:val="dotted" w:sz="4" w:space="0" w:color="000000"/>
              <w:right w:val="dotted" w:sz="4" w:space="0" w:color="auto"/>
            </w:tcBorders>
            <w:vAlign w:val="center"/>
          </w:tcPr>
          <w:p w14:paraId="5BEF3496"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805" w:type="dxa"/>
            <w:vMerge/>
            <w:tcBorders>
              <w:top w:val="single" w:sz="4" w:space="0" w:color="auto"/>
              <w:left w:val="dotted" w:sz="4" w:space="0" w:color="auto"/>
              <w:bottom w:val="dotted" w:sz="4" w:space="0" w:color="000000"/>
              <w:right w:val="dotted" w:sz="4" w:space="0" w:color="auto"/>
            </w:tcBorders>
            <w:vAlign w:val="center"/>
          </w:tcPr>
          <w:p w14:paraId="02C148E5"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891" w:type="dxa"/>
            <w:vMerge/>
            <w:tcBorders>
              <w:top w:val="single" w:sz="4" w:space="0" w:color="auto"/>
              <w:left w:val="dotted" w:sz="4" w:space="0" w:color="auto"/>
              <w:bottom w:val="dotted" w:sz="4" w:space="0" w:color="000000"/>
              <w:right w:val="dotted" w:sz="4" w:space="0" w:color="auto"/>
            </w:tcBorders>
            <w:vAlign w:val="center"/>
          </w:tcPr>
          <w:p w14:paraId="4C1629F8"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1247" w:type="dxa"/>
            <w:vMerge/>
            <w:tcBorders>
              <w:top w:val="single" w:sz="4" w:space="0" w:color="auto"/>
              <w:left w:val="dotted" w:sz="4" w:space="0" w:color="auto"/>
              <w:bottom w:val="dotted" w:sz="4" w:space="0" w:color="000000"/>
              <w:right w:val="dotted" w:sz="4" w:space="0" w:color="auto"/>
            </w:tcBorders>
            <w:vAlign w:val="center"/>
          </w:tcPr>
          <w:p w14:paraId="0954F274" w14:textId="77777777" w:rsidR="00D21B51" w:rsidRPr="00B90175" w:rsidRDefault="00D21B51" w:rsidP="009D5F84">
            <w:pPr>
              <w:tabs>
                <w:tab w:val="left" w:pos="0"/>
              </w:tabs>
              <w:spacing w:line="240" w:lineRule="auto"/>
              <w:ind w:left="0" w:hanging="185"/>
              <w:jc w:val="center"/>
              <w:rPr>
                <w:rFonts w:ascii="Times New Roman" w:hAnsi="Times New Roman"/>
                <w:sz w:val="16"/>
                <w:szCs w:val="16"/>
              </w:rPr>
            </w:pPr>
          </w:p>
        </w:tc>
        <w:tc>
          <w:tcPr>
            <w:tcW w:w="891" w:type="dxa"/>
            <w:tcBorders>
              <w:top w:val="nil"/>
              <w:left w:val="nil"/>
              <w:bottom w:val="dotted" w:sz="4" w:space="0" w:color="auto"/>
              <w:right w:val="nil"/>
            </w:tcBorders>
            <w:vAlign w:val="center"/>
          </w:tcPr>
          <w:p w14:paraId="1AE61114" w14:textId="77777777" w:rsidR="00D21B51" w:rsidRPr="00B90175" w:rsidRDefault="00D21B51" w:rsidP="009D5F84">
            <w:pPr>
              <w:tabs>
                <w:tab w:val="left" w:pos="0"/>
              </w:tabs>
              <w:spacing w:line="240" w:lineRule="auto"/>
              <w:ind w:left="0" w:hanging="145"/>
              <w:jc w:val="center"/>
              <w:rPr>
                <w:rFonts w:ascii="Times New Roman" w:hAnsi="Times New Roman"/>
              </w:rPr>
            </w:pPr>
            <w:r w:rsidRPr="0027455D">
              <w:rPr>
                <w:rFonts w:ascii="Times New Roman" w:hAnsi="Times New Roman"/>
                <w:sz w:val="12"/>
              </w:rPr>
              <w:t>Нөмірі</w:t>
            </w:r>
          </w:p>
        </w:tc>
        <w:tc>
          <w:tcPr>
            <w:tcW w:w="863" w:type="dxa"/>
            <w:tcBorders>
              <w:top w:val="nil"/>
              <w:left w:val="dotted" w:sz="4" w:space="0" w:color="auto"/>
              <w:bottom w:val="dotted" w:sz="4" w:space="0" w:color="auto"/>
              <w:right w:val="nil"/>
            </w:tcBorders>
            <w:vAlign w:val="center"/>
          </w:tcPr>
          <w:p w14:paraId="0729E3F1" w14:textId="77777777" w:rsidR="00D21B51" w:rsidRPr="00B90175" w:rsidRDefault="00D21B51" w:rsidP="009D5F84">
            <w:pPr>
              <w:tabs>
                <w:tab w:val="left" w:pos="0"/>
              </w:tabs>
              <w:spacing w:line="240" w:lineRule="auto"/>
              <w:ind w:left="0" w:hanging="145"/>
              <w:jc w:val="center"/>
              <w:rPr>
                <w:rFonts w:ascii="Times New Roman" w:hAnsi="Times New Roman"/>
              </w:rPr>
            </w:pPr>
            <w:r w:rsidRPr="0027455D">
              <w:rPr>
                <w:rFonts w:ascii="Times New Roman" w:hAnsi="Times New Roman"/>
                <w:sz w:val="12"/>
              </w:rPr>
              <w:t>Нөмірі</w:t>
            </w:r>
          </w:p>
        </w:tc>
        <w:tc>
          <w:tcPr>
            <w:tcW w:w="1089" w:type="dxa"/>
            <w:vMerge/>
            <w:tcBorders>
              <w:top w:val="single" w:sz="4" w:space="0" w:color="auto"/>
              <w:left w:val="dotted" w:sz="4" w:space="0" w:color="auto"/>
              <w:bottom w:val="dotted" w:sz="4" w:space="0" w:color="000000"/>
              <w:right w:val="single" w:sz="4" w:space="0" w:color="auto"/>
            </w:tcBorders>
            <w:vAlign w:val="center"/>
          </w:tcPr>
          <w:p w14:paraId="6D1A4673" w14:textId="77777777" w:rsidR="00D21B51" w:rsidRPr="00B90175" w:rsidRDefault="00D21B51" w:rsidP="009D5F84">
            <w:pPr>
              <w:widowControl w:val="0"/>
              <w:tabs>
                <w:tab w:val="left" w:pos="0"/>
              </w:tabs>
              <w:spacing w:line="240" w:lineRule="auto"/>
              <w:ind w:left="0" w:hanging="145"/>
              <w:outlineLvl w:val="0"/>
              <w:rPr>
                <w:rFonts w:ascii="Times New Roman" w:hAnsi="Times New Roman"/>
                <w:sz w:val="16"/>
                <w:szCs w:val="16"/>
              </w:rPr>
            </w:pPr>
          </w:p>
        </w:tc>
      </w:tr>
      <w:tr w:rsidR="00D21B51" w:rsidRPr="00B90175" w14:paraId="69DF62FE" w14:textId="77777777" w:rsidTr="009D5F84">
        <w:trPr>
          <w:trHeight w:val="279"/>
        </w:trPr>
        <w:tc>
          <w:tcPr>
            <w:tcW w:w="851" w:type="dxa"/>
            <w:tcBorders>
              <w:top w:val="nil"/>
              <w:left w:val="single" w:sz="4" w:space="0" w:color="auto"/>
              <w:bottom w:val="dotted" w:sz="4" w:space="0" w:color="auto"/>
              <w:right w:val="dotted" w:sz="4" w:space="0" w:color="auto"/>
            </w:tcBorders>
            <w:noWrap/>
            <w:vAlign w:val="center"/>
          </w:tcPr>
          <w:p w14:paraId="3B1695BE" w14:textId="77777777" w:rsidR="00D21B51" w:rsidRPr="00B90175" w:rsidRDefault="00D21B51" w:rsidP="009D5F84">
            <w:pPr>
              <w:spacing w:line="240" w:lineRule="auto"/>
              <w:ind w:left="0" w:firstLineChars="100" w:firstLine="140"/>
              <w:jc w:val="center"/>
              <w:rPr>
                <w:rFonts w:ascii="Times New Roman" w:hAnsi="Times New Roman"/>
                <w:sz w:val="14"/>
              </w:rPr>
            </w:pPr>
            <w:r w:rsidRPr="0027455D">
              <w:rPr>
                <w:rFonts w:ascii="Times New Roman" w:hAnsi="Times New Roman"/>
                <w:sz w:val="14"/>
              </w:rPr>
              <w:t>1</w:t>
            </w:r>
          </w:p>
        </w:tc>
        <w:tc>
          <w:tcPr>
            <w:tcW w:w="993" w:type="dxa"/>
            <w:tcBorders>
              <w:top w:val="nil"/>
              <w:left w:val="nil"/>
              <w:bottom w:val="dotted" w:sz="4" w:space="0" w:color="auto"/>
              <w:right w:val="dotted" w:sz="4" w:space="0" w:color="auto"/>
            </w:tcBorders>
            <w:noWrap/>
            <w:vAlign w:val="center"/>
          </w:tcPr>
          <w:p w14:paraId="6C7B6759" w14:textId="77777777" w:rsidR="00D21B51" w:rsidRPr="00B90175" w:rsidRDefault="00D21B51" w:rsidP="009D5F84">
            <w:pPr>
              <w:spacing w:line="240" w:lineRule="auto"/>
              <w:ind w:left="0" w:hanging="185"/>
              <w:jc w:val="center"/>
              <w:rPr>
                <w:rFonts w:ascii="Times New Roman" w:hAnsi="Times New Roman"/>
                <w:b/>
                <w:bCs/>
                <w:sz w:val="14"/>
              </w:rPr>
            </w:pPr>
          </w:p>
        </w:tc>
        <w:tc>
          <w:tcPr>
            <w:tcW w:w="1417" w:type="dxa"/>
            <w:tcBorders>
              <w:top w:val="nil"/>
              <w:left w:val="nil"/>
              <w:bottom w:val="dotted" w:sz="4" w:space="0" w:color="auto"/>
              <w:right w:val="dotted" w:sz="4" w:space="0" w:color="auto"/>
            </w:tcBorders>
            <w:noWrap/>
            <w:vAlign w:val="center"/>
          </w:tcPr>
          <w:p w14:paraId="5538AC8E" w14:textId="77777777" w:rsidR="00D21B51" w:rsidRPr="00B90175" w:rsidRDefault="00D21B51" w:rsidP="009D5F84">
            <w:pPr>
              <w:spacing w:line="240" w:lineRule="auto"/>
              <w:ind w:left="0" w:hanging="185"/>
              <w:jc w:val="center"/>
              <w:rPr>
                <w:rFonts w:ascii="Times New Roman" w:hAnsi="Times New Roman"/>
                <w:sz w:val="14"/>
              </w:rPr>
            </w:pPr>
          </w:p>
        </w:tc>
        <w:tc>
          <w:tcPr>
            <w:tcW w:w="1888" w:type="dxa"/>
            <w:tcBorders>
              <w:top w:val="nil"/>
              <w:left w:val="nil"/>
              <w:bottom w:val="dotted" w:sz="4" w:space="0" w:color="auto"/>
              <w:right w:val="dotted" w:sz="4" w:space="0" w:color="auto"/>
            </w:tcBorders>
            <w:noWrap/>
            <w:vAlign w:val="center"/>
          </w:tcPr>
          <w:p w14:paraId="7A409AB9" w14:textId="77777777" w:rsidR="00D21B51" w:rsidRPr="00B90175" w:rsidRDefault="00D21B51" w:rsidP="009D5F84">
            <w:pPr>
              <w:spacing w:line="240" w:lineRule="auto"/>
              <w:ind w:left="0" w:hanging="185"/>
              <w:jc w:val="center"/>
              <w:rPr>
                <w:rFonts w:ascii="Times New Roman" w:hAnsi="Times New Roman"/>
                <w:sz w:val="14"/>
              </w:rPr>
            </w:pPr>
          </w:p>
        </w:tc>
        <w:tc>
          <w:tcPr>
            <w:tcW w:w="1940" w:type="dxa"/>
            <w:tcBorders>
              <w:top w:val="nil"/>
              <w:left w:val="nil"/>
              <w:bottom w:val="dotted" w:sz="4" w:space="0" w:color="auto"/>
              <w:right w:val="dotted" w:sz="4" w:space="0" w:color="auto"/>
            </w:tcBorders>
            <w:noWrap/>
            <w:vAlign w:val="center"/>
          </w:tcPr>
          <w:p w14:paraId="1B7CB4EE" w14:textId="77777777" w:rsidR="00D21B51" w:rsidRPr="00B90175" w:rsidRDefault="00D21B51" w:rsidP="009D5F84">
            <w:pPr>
              <w:spacing w:line="240" w:lineRule="auto"/>
              <w:ind w:left="0" w:hanging="185"/>
              <w:jc w:val="center"/>
              <w:rPr>
                <w:rFonts w:ascii="Times New Roman" w:hAnsi="Times New Roman"/>
                <w:sz w:val="14"/>
              </w:rPr>
            </w:pPr>
          </w:p>
        </w:tc>
        <w:tc>
          <w:tcPr>
            <w:tcW w:w="713" w:type="dxa"/>
            <w:tcBorders>
              <w:top w:val="nil"/>
              <w:left w:val="nil"/>
              <w:bottom w:val="dotted" w:sz="4" w:space="0" w:color="auto"/>
              <w:right w:val="dotted" w:sz="4" w:space="0" w:color="auto"/>
            </w:tcBorders>
            <w:noWrap/>
            <w:vAlign w:val="center"/>
          </w:tcPr>
          <w:p w14:paraId="1A35BC8B" w14:textId="77777777" w:rsidR="00D21B51" w:rsidRPr="00B90175" w:rsidRDefault="00D21B51" w:rsidP="009D5F84">
            <w:pPr>
              <w:spacing w:line="240" w:lineRule="auto"/>
              <w:ind w:left="0" w:firstLineChars="100" w:firstLine="140"/>
              <w:jc w:val="center"/>
              <w:rPr>
                <w:rFonts w:ascii="Times New Roman" w:hAnsi="Times New Roman"/>
                <w:sz w:val="14"/>
              </w:rPr>
            </w:pPr>
            <w:r w:rsidRPr="0027455D">
              <w:rPr>
                <w:rFonts w:ascii="Times New Roman" w:hAnsi="Times New Roman"/>
                <w:sz w:val="14"/>
              </w:rPr>
              <w:t>1</w:t>
            </w:r>
          </w:p>
        </w:tc>
        <w:tc>
          <w:tcPr>
            <w:tcW w:w="1697" w:type="dxa"/>
            <w:tcBorders>
              <w:top w:val="nil"/>
              <w:left w:val="nil"/>
              <w:bottom w:val="dotted" w:sz="4" w:space="0" w:color="auto"/>
              <w:right w:val="dotted" w:sz="4" w:space="0" w:color="auto"/>
            </w:tcBorders>
            <w:noWrap/>
            <w:vAlign w:val="center"/>
          </w:tcPr>
          <w:p w14:paraId="1A8EEF2C" w14:textId="77777777" w:rsidR="00D21B51" w:rsidRPr="00B90175" w:rsidRDefault="00D21B51" w:rsidP="009D5F84">
            <w:pPr>
              <w:spacing w:line="240" w:lineRule="auto"/>
              <w:ind w:left="0" w:hanging="185"/>
              <w:jc w:val="center"/>
              <w:rPr>
                <w:rFonts w:ascii="Times New Roman" w:hAnsi="Times New Roman"/>
                <w:sz w:val="14"/>
              </w:rPr>
            </w:pPr>
          </w:p>
        </w:tc>
        <w:tc>
          <w:tcPr>
            <w:tcW w:w="805" w:type="dxa"/>
            <w:tcBorders>
              <w:top w:val="nil"/>
              <w:left w:val="nil"/>
              <w:bottom w:val="dotted" w:sz="4" w:space="0" w:color="auto"/>
              <w:right w:val="dotted" w:sz="4" w:space="0" w:color="auto"/>
            </w:tcBorders>
            <w:noWrap/>
            <w:vAlign w:val="center"/>
          </w:tcPr>
          <w:p w14:paraId="787A3A2E" w14:textId="77777777" w:rsidR="00D21B51" w:rsidRPr="00B90175" w:rsidRDefault="00D21B51" w:rsidP="009D5F84">
            <w:pPr>
              <w:spacing w:line="240" w:lineRule="auto"/>
              <w:ind w:left="0" w:hanging="185"/>
              <w:jc w:val="center"/>
              <w:rPr>
                <w:rFonts w:ascii="Times New Roman" w:hAnsi="Times New Roman"/>
                <w:sz w:val="14"/>
              </w:rPr>
            </w:pPr>
          </w:p>
        </w:tc>
        <w:tc>
          <w:tcPr>
            <w:tcW w:w="891" w:type="dxa"/>
            <w:tcBorders>
              <w:top w:val="nil"/>
              <w:left w:val="nil"/>
              <w:bottom w:val="dotted" w:sz="4" w:space="0" w:color="auto"/>
              <w:right w:val="dotted" w:sz="4" w:space="0" w:color="auto"/>
            </w:tcBorders>
            <w:noWrap/>
            <w:vAlign w:val="center"/>
          </w:tcPr>
          <w:p w14:paraId="0416F6B1" w14:textId="77777777" w:rsidR="00D21B51" w:rsidRPr="00B90175" w:rsidRDefault="00D21B51" w:rsidP="009D5F84">
            <w:pPr>
              <w:spacing w:line="240" w:lineRule="auto"/>
              <w:ind w:left="0" w:hanging="185"/>
              <w:jc w:val="center"/>
              <w:rPr>
                <w:rFonts w:ascii="Times New Roman" w:hAnsi="Times New Roman"/>
                <w:sz w:val="14"/>
              </w:rPr>
            </w:pPr>
          </w:p>
        </w:tc>
        <w:tc>
          <w:tcPr>
            <w:tcW w:w="1247" w:type="dxa"/>
            <w:tcBorders>
              <w:top w:val="nil"/>
              <w:left w:val="nil"/>
              <w:bottom w:val="dotted" w:sz="4" w:space="0" w:color="auto"/>
              <w:right w:val="dotted" w:sz="4" w:space="0" w:color="auto"/>
            </w:tcBorders>
            <w:noWrap/>
            <w:vAlign w:val="center"/>
          </w:tcPr>
          <w:p w14:paraId="0002A112" w14:textId="77777777" w:rsidR="00D21B51" w:rsidRPr="00B90175" w:rsidRDefault="00D21B51" w:rsidP="009D5F84">
            <w:pPr>
              <w:spacing w:line="240" w:lineRule="auto"/>
              <w:ind w:left="0" w:hanging="185"/>
              <w:jc w:val="center"/>
              <w:rPr>
                <w:rFonts w:ascii="Times New Roman" w:hAnsi="Times New Roman"/>
              </w:rPr>
            </w:pPr>
          </w:p>
        </w:tc>
        <w:tc>
          <w:tcPr>
            <w:tcW w:w="891" w:type="dxa"/>
            <w:tcBorders>
              <w:top w:val="nil"/>
              <w:left w:val="nil"/>
              <w:bottom w:val="dotted" w:sz="4" w:space="0" w:color="auto"/>
              <w:right w:val="dotted" w:sz="4" w:space="0" w:color="auto"/>
            </w:tcBorders>
            <w:noWrap/>
            <w:vAlign w:val="center"/>
          </w:tcPr>
          <w:p w14:paraId="7FE9EEED" w14:textId="77777777" w:rsidR="00D21B51" w:rsidRPr="00B90175" w:rsidRDefault="00D21B51" w:rsidP="009D5F84">
            <w:pPr>
              <w:widowControl w:val="0"/>
              <w:tabs>
                <w:tab w:val="left" w:pos="0"/>
              </w:tabs>
              <w:spacing w:line="240" w:lineRule="auto"/>
              <w:ind w:left="0" w:firstLine="0"/>
              <w:jc w:val="center"/>
              <w:outlineLvl w:val="0"/>
              <w:rPr>
                <w:rFonts w:ascii="Times New Roman" w:hAnsi="Times New Roman"/>
                <w:sz w:val="16"/>
                <w:szCs w:val="16"/>
              </w:rPr>
            </w:pPr>
          </w:p>
        </w:tc>
        <w:tc>
          <w:tcPr>
            <w:tcW w:w="863" w:type="dxa"/>
            <w:tcBorders>
              <w:top w:val="nil"/>
              <w:left w:val="nil"/>
              <w:bottom w:val="dotted" w:sz="4" w:space="0" w:color="auto"/>
              <w:right w:val="dotted" w:sz="4" w:space="0" w:color="auto"/>
            </w:tcBorders>
            <w:noWrap/>
            <w:vAlign w:val="center"/>
          </w:tcPr>
          <w:p w14:paraId="4C7FED90" w14:textId="77777777" w:rsidR="00D21B51" w:rsidRPr="00B90175" w:rsidRDefault="00D21B51" w:rsidP="009D5F84">
            <w:pPr>
              <w:widowControl w:val="0"/>
              <w:tabs>
                <w:tab w:val="left" w:pos="0"/>
              </w:tabs>
              <w:spacing w:line="240" w:lineRule="auto"/>
              <w:ind w:left="0" w:firstLine="0"/>
              <w:jc w:val="center"/>
              <w:outlineLvl w:val="0"/>
              <w:rPr>
                <w:rFonts w:ascii="Times New Roman" w:hAnsi="Times New Roman"/>
                <w:sz w:val="16"/>
                <w:szCs w:val="16"/>
              </w:rPr>
            </w:pPr>
          </w:p>
        </w:tc>
        <w:tc>
          <w:tcPr>
            <w:tcW w:w="1089" w:type="dxa"/>
            <w:tcBorders>
              <w:top w:val="nil"/>
              <w:left w:val="nil"/>
              <w:bottom w:val="dotted" w:sz="4" w:space="0" w:color="auto"/>
              <w:right w:val="single" w:sz="4" w:space="0" w:color="auto"/>
            </w:tcBorders>
            <w:noWrap/>
            <w:vAlign w:val="center"/>
          </w:tcPr>
          <w:p w14:paraId="62C9917D" w14:textId="77777777" w:rsidR="00D21B51" w:rsidRPr="00B90175" w:rsidRDefault="00D21B51" w:rsidP="009D5F84">
            <w:pPr>
              <w:widowControl w:val="0"/>
              <w:tabs>
                <w:tab w:val="left" w:pos="0"/>
              </w:tabs>
              <w:spacing w:line="240" w:lineRule="auto"/>
              <w:ind w:left="0" w:firstLine="0"/>
              <w:jc w:val="center"/>
              <w:outlineLvl w:val="0"/>
              <w:rPr>
                <w:rFonts w:ascii="Times New Roman" w:hAnsi="Times New Roman"/>
                <w:i/>
                <w:iCs/>
                <w:sz w:val="16"/>
                <w:szCs w:val="16"/>
              </w:rPr>
            </w:pPr>
          </w:p>
        </w:tc>
      </w:tr>
      <w:tr w:rsidR="00D21B51" w:rsidRPr="00B90175" w14:paraId="4D48196F" w14:textId="77777777" w:rsidTr="009D5F84">
        <w:trPr>
          <w:trHeight w:val="279"/>
        </w:trPr>
        <w:tc>
          <w:tcPr>
            <w:tcW w:w="851" w:type="dxa"/>
            <w:tcBorders>
              <w:top w:val="nil"/>
              <w:left w:val="single" w:sz="4" w:space="0" w:color="auto"/>
              <w:bottom w:val="dotted" w:sz="4" w:space="0" w:color="auto"/>
              <w:right w:val="dotted" w:sz="4" w:space="0" w:color="auto"/>
            </w:tcBorders>
            <w:noWrap/>
            <w:vAlign w:val="center"/>
          </w:tcPr>
          <w:p w14:paraId="39E58A68" w14:textId="77777777" w:rsidR="00D21B51" w:rsidRPr="00B90175" w:rsidRDefault="00D21B51" w:rsidP="009D5F84">
            <w:pPr>
              <w:spacing w:line="240" w:lineRule="auto"/>
              <w:ind w:left="0" w:firstLineChars="100" w:firstLine="140"/>
              <w:jc w:val="center"/>
              <w:rPr>
                <w:rFonts w:ascii="Times New Roman" w:hAnsi="Times New Roman"/>
                <w:sz w:val="14"/>
              </w:rPr>
            </w:pPr>
            <w:r w:rsidRPr="0027455D">
              <w:rPr>
                <w:rFonts w:ascii="Times New Roman" w:hAnsi="Times New Roman"/>
                <w:sz w:val="14"/>
              </w:rPr>
              <w:t>2</w:t>
            </w:r>
          </w:p>
        </w:tc>
        <w:tc>
          <w:tcPr>
            <w:tcW w:w="993" w:type="dxa"/>
            <w:tcBorders>
              <w:top w:val="nil"/>
              <w:left w:val="nil"/>
              <w:bottom w:val="dotted" w:sz="4" w:space="0" w:color="auto"/>
              <w:right w:val="dotted" w:sz="4" w:space="0" w:color="auto"/>
            </w:tcBorders>
            <w:noWrap/>
            <w:vAlign w:val="center"/>
          </w:tcPr>
          <w:p w14:paraId="35FB9358" w14:textId="77777777" w:rsidR="00D21B51" w:rsidRPr="00B90175" w:rsidRDefault="00D21B51" w:rsidP="009D5F84">
            <w:pPr>
              <w:spacing w:line="240" w:lineRule="auto"/>
              <w:ind w:left="0" w:hanging="185"/>
              <w:jc w:val="center"/>
              <w:rPr>
                <w:rFonts w:ascii="Times New Roman" w:hAnsi="Times New Roman"/>
                <w:sz w:val="14"/>
              </w:rPr>
            </w:pPr>
          </w:p>
        </w:tc>
        <w:tc>
          <w:tcPr>
            <w:tcW w:w="1417" w:type="dxa"/>
            <w:tcBorders>
              <w:top w:val="nil"/>
              <w:left w:val="nil"/>
              <w:bottom w:val="dotted" w:sz="4" w:space="0" w:color="auto"/>
              <w:right w:val="dotted" w:sz="4" w:space="0" w:color="auto"/>
            </w:tcBorders>
            <w:noWrap/>
            <w:vAlign w:val="center"/>
          </w:tcPr>
          <w:p w14:paraId="0F506F76" w14:textId="77777777" w:rsidR="00D21B51" w:rsidRPr="00B90175" w:rsidRDefault="00D21B51" w:rsidP="009D5F84">
            <w:pPr>
              <w:spacing w:line="240" w:lineRule="auto"/>
              <w:ind w:left="0" w:hanging="185"/>
              <w:jc w:val="center"/>
              <w:rPr>
                <w:rFonts w:ascii="Times New Roman" w:hAnsi="Times New Roman"/>
                <w:sz w:val="14"/>
              </w:rPr>
            </w:pPr>
          </w:p>
        </w:tc>
        <w:tc>
          <w:tcPr>
            <w:tcW w:w="1888" w:type="dxa"/>
            <w:tcBorders>
              <w:top w:val="nil"/>
              <w:left w:val="nil"/>
              <w:bottom w:val="dotted" w:sz="4" w:space="0" w:color="auto"/>
              <w:right w:val="dotted" w:sz="4" w:space="0" w:color="auto"/>
            </w:tcBorders>
            <w:noWrap/>
            <w:vAlign w:val="center"/>
          </w:tcPr>
          <w:p w14:paraId="1BD0C934" w14:textId="77777777" w:rsidR="00D21B51" w:rsidRPr="00B90175" w:rsidRDefault="00D21B51" w:rsidP="009D5F84">
            <w:pPr>
              <w:spacing w:line="240" w:lineRule="auto"/>
              <w:ind w:left="0" w:hanging="185"/>
              <w:jc w:val="center"/>
              <w:rPr>
                <w:rFonts w:ascii="Times New Roman" w:hAnsi="Times New Roman"/>
                <w:sz w:val="14"/>
              </w:rPr>
            </w:pPr>
          </w:p>
        </w:tc>
        <w:tc>
          <w:tcPr>
            <w:tcW w:w="1940" w:type="dxa"/>
            <w:tcBorders>
              <w:top w:val="nil"/>
              <w:left w:val="nil"/>
              <w:bottom w:val="dotted" w:sz="4" w:space="0" w:color="auto"/>
              <w:right w:val="dotted" w:sz="4" w:space="0" w:color="auto"/>
            </w:tcBorders>
            <w:noWrap/>
            <w:vAlign w:val="center"/>
          </w:tcPr>
          <w:p w14:paraId="33C3805F" w14:textId="77777777" w:rsidR="00D21B51" w:rsidRPr="00B90175" w:rsidRDefault="00D21B51" w:rsidP="009D5F84">
            <w:pPr>
              <w:spacing w:line="240" w:lineRule="auto"/>
              <w:ind w:left="0" w:hanging="185"/>
              <w:jc w:val="center"/>
              <w:rPr>
                <w:rFonts w:ascii="Times New Roman" w:hAnsi="Times New Roman"/>
                <w:sz w:val="14"/>
              </w:rPr>
            </w:pPr>
          </w:p>
        </w:tc>
        <w:tc>
          <w:tcPr>
            <w:tcW w:w="713" w:type="dxa"/>
            <w:tcBorders>
              <w:top w:val="nil"/>
              <w:left w:val="nil"/>
              <w:bottom w:val="dotted" w:sz="4" w:space="0" w:color="auto"/>
              <w:right w:val="dotted" w:sz="4" w:space="0" w:color="auto"/>
            </w:tcBorders>
            <w:noWrap/>
            <w:vAlign w:val="center"/>
          </w:tcPr>
          <w:p w14:paraId="6E2083FE" w14:textId="77777777" w:rsidR="00D21B51" w:rsidRPr="00B90175" w:rsidRDefault="00D21B51" w:rsidP="009D5F84">
            <w:pPr>
              <w:spacing w:line="240" w:lineRule="auto"/>
              <w:ind w:left="0" w:firstLineChars="100" w:firstLine="140"/>
              <w:jc w:val="center"/>
              <w:rPr>
                <w:rFonts w:ascii="Times New Roman" w:hAnsi="Times New Roman"/>
                <w:iCs/>
                <w:sz w:val="14"/>
              </w:rPr>
            </w:pPr>
            <w:r w:rsidRPr="0027455D">
              <w:rPr>
                <w:rFonts w:ascii="Times New Roman" w:hAnsi="Times New Roman"/>
                <w:sz w:val="14"/>
              </w:rPr>
              <w:t>2</w:t>
            </w:r>
          </w:p>
        </w:tc>
        <w:tc>
          <w:tcPr>
            <w:tcW w:w="1697" w:type="dxa"/>
            <w:tcBorders>
              <w:top w:val="nil"/>
              <w:left w:val="nil"/>
              <w:bottom w:val="dotted" w:sz="4" w:space="0" w:color="auto"/>
              <w:right w:val="dotted" w:sz="4" w:space="0" w:color="auto"/>
            </w:tcBorders>
            <w:noWrap/>
            <w:vAlign w:val="center"/>
          </w:tcPr>
          <w:p w14:paraId="70748C0D" w14:textId="77777777" w:rsidR="00D21B51" w:rsidRPr="00B90175" w:rsidRDefault="00D21B51" w:rsidP="009D5F84">
            <w:pPr>
              <w:spacing w:line="240" w:lineRule="auto"/>
              <w:ind w:left="0" w:hanging="185"/>
              <w:jc w:val="center"/>
              <w:rPr>
                <w:rFonts w:ascii="Times New Roman" w:hAnsi="Times New Roman"/>
                <w:sz w:val="14"/>
              </w:rPr>
            </w:pPr>
          </w:p>
        </w:tc>
        <w:tc>
          <w:tcPr>
            <w:tcW w:w="805" w:type="dxa"/>
            <w:tcBorders>
              <w:top w:val="nil"/>
              <w:left w:val="nil"/>
              <w:bottom w:val="dotted" w:sz="4" w:space="0" w:color="auto"/>
              <w:right w:val="dotted" w:sz="4" w:space="0" w:color="auto"/>
            </w:tcBorders>
            <w:noWrap/>
            <w:vAlign w:val="center"/>
          </w:tcPr>
          <w:p w14:paraId="422DB467" w14:textId="77777777" w:rsidR="00D21B51" w:rsidRPr="00B90175" w:rsidRDefault="00D21B51" w:rsidP="009D5F84">
            <w:pPr>
              <w:spacing w:line="240" w:lineRule="auto"/>
              <w:ind w:left="0" w:hanging="185"/>
              <w:jc w:val="center"/>
              <w:rPr>
                <w:rFonts w:ascii="Times New Roman" w:hAnsi="Times New Roman"/>
                <w:sz w:val="14"/>
              </w:rPr>
            </w:pPr>
          </w:p>
        </w:tc>
        <w:tc>
          <w:tcPr>
            <w:tcW w:w="891" w:type="dxa"/>
            <w:tcBorders>
              <w:top w:val="nil"/>
              <w:left w:val="nil"/>
              <w:bottom w:val="dotted" w:sz="4" w:space="0" w:color="auto"/>
              <w:right w:val="dotted" w:sz="4" w:space="0" w:color="auto"/>
            </w:tcBorders>
            <w:noWrap/>
            <w:vAlign w:val="center"/>
          </w:tcPr>
          <w:p w14:paraId="6E6E99A0" w14:textId="77777777" w:rsidR="00D21B51" w:rsidRPr="00B90175" w:rsidRDefault="00D21B51" w:rsidP="009D5F84">
            <w:pPr>
              <w:spacing w:line="240" w:lineRule="auto"/>
              <w:ind w:left="0" w:hanging="185"/>
              <w:jc w:val="center"/>
              <w:rPr>
                <w:rFonts w:ascii="Times New Roman" w:hAnsi="Times New Roman"/>
                <w:sz w:val="14"/>
              </w:rPr>
            </w:pPr>
          </w:p>
        </w:tc>
        <w:tc>
          <w:tcPr>
            <w:tcW w:w="1247" w:type="dxa"/>
            <w:tcBorders>
              <w:top w:val="nil"/>
              <w:left w:val="nil"/>
              <w:bottom w:val="dotted" w:sz="4" w:space="0" w:color="auto"/>
              <w:right w:val="dotted" w:sz="4" w:space="0" w:color="auto"/>
            </w:tcBorders>
            <w:noWrap/>
            <w:vAlign w:val="center"/>
          </w:tcPr>
          <w:p w14:paraId="24087089" w14:textId="77777777" w:rsidR="00D21B51" w:rsidRPr="00B90175" w:rsidRDefault="00D21B51" w:rsidP="009D5F84">
            <w:pPr>
              <w:spacing w:line="240" w:lineRule="auto"/>
              <w:ind w:left="0" w:hanging="185"/>
              <w:jc w:val="center"/>
              <w:rPr>
                <w:rFonts w:ascii="Times New Roman" w:hAnsi="Times New Roman"/>
              </w:rPr>
            </w:pPr>
          </w:p>
        </w:tc>
        <w:tc>
          <w:tcPr>
            <w:tcW w:w="891" w:type="dxa"/>
            <w:tcBorders>
              <w:top w:val="nil"/>
              <w:left w:val="nil"/>
              <w:bottom w:val="dotted" w:sz="4" w:space="0" w:color="auto"/>
              <w:right w:val="dotted" w:sz="4" w:space="0" w:color="auto"/>
            </w:tcBorders>
            <w:noWrap/>
            <w:vAlign w:val="center"/>
          </w:tcPr>
          <w:p w14:paraId="72D1F056" w14:textId="77777777" w:rsidR="00D21B51" w:rsidRPr="00B90175" w:rsidRDefault="00D21B51" w:rsidP="009D5F84">
            <w:pPr>
              <w:widowControl w:val="0"/>
              <w:tabs>
                <w:tab w:val="left" w:pos="0"/>
              </w:tabs>
              <w:ind w:left="0" w:firstLine="0"/>
              <w:jc w:val="center"/>
              <w:outlineLvl w:val="0"/>
              <w:rPr>
                <w:rFonts w:ascii="Times New Roman" w:hAnsi="Times New Roman"/>
                <w:sz w:val="16"/>
                <w:szCs w:val="16"/>
              </w:rPr>
            </w:pPr>
          </w:p>
        </w:tc>
        <w:tc>
          <w:tcPr>
            <w:tcW w:w="863" w:type="dxa"/>
            <w:tcBorders>
              <w:top w:val="nil"/>
              <w:left w:val="nil"/>
              <w:bottom w:val="dotted" w:sz="4" w:space="0" w:color="auto"/>
              <w:right w:val="dotted" w:sz="4" w:space="0" w:color="auto"/>
            </w:tcBorders>
            <w:noWrap/>
            <w:vAlign w:val="center"/>
          </w:tcPr>
          <w:p w14:paraId="7AFE18C3" w14:textId="77777777" w:rsidR="00D21B51" w:rsidRPr="00B90175" w:rsidRDefault="00D21B51" w:rsidP="009D5F84">
            <w:pPr>
              <w:widowControl w:val="0"/>
              <w:tabs>
                <w:tab w:val="left" w:pos="0"/>
              </w:tabs>
              <w:ind w:left="0" w:firstLine="0"/>
              <w:jc w:val="center"/>
              <w:outlineLvl w:val="0"/>
              <w:rPr>
                <w:rFonts w:ascii="Times New Roman" w:hAnsi="Times New Roman"/>
                <w:sz w:val="16"/>
                <w:szCs w:val="16"/>
              </w:rPr>
            </w:pPr>
          </w:p>
        </w:tc>
        <w:tc>
          <w:tcPr>
            <w:tcW w:w="1089" w:type="dxa"/>
            <w:tcBorders>
              <w:top w:val="nil"/>
              <w:left w:val="nil"/>
              <w:bottom w:val="dotted" w:sz="4" w:space="0" w:color="auto"/>
              <w:right w:val="single" w:sz="4" w:space="0" w:color="auto"/>
            </w:tcBorders>
            <w:noWrap/>
            <w:vAlign w:val="center"/>
          </w:tcPr>
          <w:p w14:paraId="0108E50F" w14:textId="77777777" w:rsidR="00D21B51" w:rsidRPr="00B90175" w:rsidRDefault="00D21B51" w:rsidP="009D5F84">
            <w:pPr>
              <w:widowControl w:val="0"/>
              <w:tabs>
                <w:tab w:val="left" w:pos="0"/>
              </w:tabs>
              <w:ind w:left="0" w:firstLine="0"/>
              <w:jc w:val="center"/>
              <w:outlineLvl w:val="0"/>
              <w:rPr>
                <w:rFonts w:ascii="Times New Roman" w:hAnsi="Times New Roman"/>
                <w:sz w:val="16"/>
                <w:szCs w:val="16"/>
              </w:rPr>
            </w:pPr>
          </w:p>
        </w:tc>
      </w:tr>
      <w:tr w:rsidR="00D21B51" w:rsidRPr="00B90175" w14:paraId="04F1D57A" w14:textId="77777777" w:rsidTr="009D5F84">
        <w:trPr>
          <w:trHeight w:val="279"/>
        </w:trPr>
        <w:tc>
          <w:tcPr>
            <w:tcW w:w="851" w:type="dxa"/>
            <w:tcBorders>
              <w:top w:val="nil"/>
              <w:left w:val="single" w:sz="4" w:space="0" w:color="auto"/>
              <w:bottom w:val="dotted" w:sz="4" w:space="0" w:color="auto"/>
              <w:right w:val="dotted" w:sz="4" w:space="0" w:color="auto"/>
            </w:tcBorders>
            <w:noWrap/>
            <w:vAlign w:val="center"/>
          </w:tcPr>
          <w:p w14:paraId="62049EE0" w14:textId="77777777" w:rsidR="00D21B51" w:rsidRPr="00B90175" w:rsidRDefault="00D21B51" w:rsidP="009D5F84">
            <w:pPr>
              <w:spacing w:line="240" w:lineRule="auto"/>
              <w:ind w:left="0" w:hanging="185"/>
              <w:jc w:val="center"/>
              <w:rPr>
                <w:rFonts w:ascii="Times New Roman" w:hAnsi="Times New Roman"/>
                <w:sz w:val="14"/>
              </w:rPr>
            </w:pPr>
            <w:r w:rsidRPr="0027455D">
              <w:rPr>
                <w:rFonts w:ascii="Times New Roman" w:hAnsi="Times New Roman"/>
                <w:sz w:val="14"/>
              </w:rPr>
              <w:t>m</w:t>
            </w:r>
          </w:p>
        </w:tc>
        <w:tc>
          <w:tcPr>
            <w:tcW w:w="993" w:type="dxa"/>
            <w:tcBorders>
              <w:top w:val="nil"/>
              <w:left w:val="nil"/>
              <w:bottom w:val="dotted" w:sz="4" w:space="0" w:color="auto"/>
              <w:right w:val="dotted" w:sz="4" w:space="0" w:color="auto"/>
            </w:tcBorders>
            <w:noWrap/>
            <w:vAlign w:val="center"/>
          </w:tcPr>
          <w:p w14:paraId="664FDDBA" w14:textId="77777777" w:rsidR="00D21B51" w:rsidRPr="00B90175" w:rsidRDefault="00D21B51" w:rsidP="009D5F84">
            <w:pPr>
              <w:spacing w:line="240" w:lineRule="auto"/>
              <w:ind w:left="0" w:hanging="185"/>
              <w:jc w:val="center"/>
              <w:rPr>
                <w:rFonts w:ascii="Times New Roman" w:hAnsi="Times New Roman"/>
                <w:sz w:val="14"/>
              </w:rPr>
            </w:pPr>
          </w:p>
        </w:tc>
        <w:tc>
          <w:tcPr>
            <w:tcW w:w="1417" w:type="dxa"/>
            <w:tcBorders>
              <w:top w:val="nil"/>
              <w:left w:val="nil"/>
              <w:bottom w:val="dotted" w:sz="4" w:space="0" w:color="auto"/>
              <w:right w:val="dotted" w:sz="4" w:space="0" w:color="auto"/>
            </w:tcBorders>
            <w:noWrap/>
            <w:vAlign w:val="center"/>
          </w:tcPr>
          <w:p w14:paraId="20FA070F" w14:textId="77777777" w:rsidR="00D21B51" w:rsidRPr="00B90175" w:rsidRDefault="00D21B51" w:rsidP="009D5F84">
            <w:pPr>
              <w:spacing w:line="240" w:lineRule="auto"/>
              <w:ind w:left="0" w:hanging="185"/>
              <w:jc w:val="center"/>
              <w:rPr>
                <w:rFonts w:ascii="Times New Roman" w:hAnsi="Times New Roman"/>
                <w:sz w:val="14"/>
              </w:rPr>
            </w:pPr>
          </w:p>
        </w:tc>
        <w:tc>
          <w:tcPr>
            <w:tcW w:w="1888" w:type="dxa"/>
            <w:tcBorders>
              <w:top w:val="nil"/>
              <w:left w:val="nil"/>
              <w:bottom w:val="dotted" w:sz="4" w:space="0" w:color="auto"/>
              <w:right w:val="dotted" w:sz="4" w:space="0" w:color="auto"/>
            </w:tcBorders>
            <w:noWrap/>
            <w:vAlign w:val="center"/>
          </w:tcPr>
          <w:p w14:paraId="32ED7FCD" w14:textId="77777777" w:rsidR="00D21B51" w:rsidRPr="00B90175" w:rsidRDefault="00D21B51" w:rsidP="009D5F84">
            <w:pPr>
              <w:spacing w:line="240" w:lineRule="auto"/>
              <w:ind w:left="0" w:hanging="185"/>
              <w:jc w:val="center"/>
              <w:rPr>
                <w:rFonts w:ascii="Times New Roman" w:hAnsi="Times New Roman"/>
                <w:sz w:val="14"/>
              </w:rPr>
            </w:pPr>
          </w:p>
        </w:tc>
        <w:tc>
          <w:tcPr>
            <w:tcW w:w="1940" w:type="dxa"/>
            <w:tcBorders>
              <w:top w:val="nil"/>
              <w:left w:val="nil"/>
              <w:bottom w:val="dotted" w:sz="4" w:space="0" w:color="auto"/>
              <w:right w:val="dotted" w:sz="4" w:space="0" w:color="auto"/>
            </w:tcBorders>
            <w:noWrap/>
            <w:vAlign w:val="center"/>
          </w:tcPr>
          <w:p w14:paraId="5C4C9B89" w14:textId="77777777" w:rsidR="00D21B51" w:rsidRPr="00B90175" w:rsidRDefault="00D21B51" w:rsidP="009D5F84">
            <w:pPr>
              <w:spacing w:line="240" w:lineRule="auto"/>
              <w:ind w:left="0" w:hanging="185"/>
              <w:jc w:val="center"/>
              <w:rPr>
                <w:rFonts w:ascii="Times New Roman" w:hAnsi="Times New Roman"/>
                <w:sz w:val="14"/>
              </w:rPr>
            </w:pPr>
          </w:p>
        </w:tc>
        <w:tc>
          <w:tcPr>
            <w:tcW w:w="713" w:type="dxa"/>
            <w:tcBorders>
              <w:top w:val="nil"/>
              <w:left w:val="nil"/>
              <w:bottom w:val="dotted" w:sz="4" w:space="0" w:color="auto"/>
              <w:right w:val="dotted" w:sz="4" w:space="0" w:color="auto"/>
            </w:tcBorders>
            <w:noWrap/>
            <w:vAlign w:val="center"/>
          </w:tcPr>
          <w:p w14:paraId="01F7BC3A" w14:textId="77777777" w:rsidR="00D21B51" w:rsidRPr="00B90175" w:rsidRDefault="00D21B51" w:rsidP="009D5F84">
            <w:pPr>
              <w:spacing w:line="240" w:lineRule="auto"/>
              <w:ind w:left="0" w:firstLineChars="100" w:firstLine="140"/>
              <w:jc w:val="center"/>
              <w:rPr>
                <w:rFonts w:ascii="Times New Roman" w:hAnsi="Times New Roman"/>
                <w:iCs/>
                <w:sz w:val="14"/>
              </w:rPr>
            </w:pPr>
            <w:r w:rsidRPr="0027455D">
              <w:rPr>
                <w:rFonts w:ascii="Times New Roman" w:hAnsi="Times New Roman"/>
                <w:sz w:val="14"/>
              </w:rPr>
              <w:t>n</w:t>
            </w:r>
          </w:p>
        </w:tc>
        <w:tc>
          <w:tcPr>
            <w:tcW w:w="1697" w:type="dxa"/>
            <w:tcBorders>
              <w:top w:val="nil"/>
              <w:left w:val="nil"/>
              <w:bottom w:val="dotted" w:sz="4" w:space="0" w:color="auto"/>
              <w:right w:val="dotted" w:sz="4" w:space="0" w:color="auto"/>
            </w:tcBorders>
            <w:noWrap/>
            <w:vAlign w:val="center"/>
          </w:tcPr>
          <w:p w14:paraId="17FCAE4D" w14:textId="77777777" w:rsidR="00D21B51" w:rsidRPr="00B90175" w:rsidRDefault="00D21B51" w:rsidP="009D5F84">
            <w:pPr>
              <w:spacing w:line="240" w:lineRule="auto"/>
              <w:ind w:left="0" w:hanging="185"/>
              <w:jc w:val="center"/>
              <w:rPr>
                <w:rFonts w:ascii="Times New Roman" w:hAnsi="Times New Roman"/>
                <w:sz w:val="14"/>
              </w:rPr>
            </w:pPr>
          </w:p>
        </w:tc>
        <w:tc>
          <w:tcPr>
            <w:tcW w:w="805" w:type="dxa"/>
            <w:tcBorders>
              <w:top w:val="nil"/>
              <w:left w:val="nil"/>
              <w:bottom w:val="dotted" w:sz="4" w:space="0" w:color="auto"/>
              <w:right w:val="dotted" w:sz="4" w:space="0" w:color="auto"/>
            </w:tcBorders>
            <w:noWrap/>
            <w:vAlign w:val="center"/>
          </w:tcPr>
          <w:p w14:paraId="53B7806A" w14:textId="77777777" w:rsidR="00D21B51" w:rsidRPr="00B90175" w:rsidRDefault="00D21B51" w:rsidP="009D5F84">
            <w:pPr>
              <w:spacing w:line="240" w:lineRule="auto"/>
              <w:ind w:left="0" w:hanging="185"/>
              <w:jc w:val="center"/>
              <w:rPr>
                <w:rFonts w:ascii="Times New Roman" w:hAnsi="Times New Roman"/>
                <w:sz w:val="14"/>
              </w:rPr>
            </w:pPr>
          </w:p>
        </w:tc>
        <w:tc>
          <w:tcPr>
            <w:tcW w:w="891" w:type="dxa"/>
            <w:tcBorders>
              <w:top w:val="nil"/>
              <w:left w:val="nil"/>
              <w:bottom w:val="dotted" w:sz="4" w:space="0" w:color="auto"/>
              <w:right w:val="dotted" w:sz="4" w:space="0" w:color="auto"/>
            </w:tcBorders>
            <w:noWrap/>
            <w:vAlign w:val="center"/>
          </w:tcPr>
          <w:p w14:paraId="41C63514" w14:textId="77777777" w:rsidR="00D21B51" w:rsidRPr="00B90175" w:rsidRDefault="00D21B51" w:rsidP="009D5F84">
            <w:pPr>
              <w:spacing w:line="240" w:lineRule="auto"/>
              <w:ind w:left="0" w:hanging="185"/>
              <w:jc w:val="center"/>
              <w:rPr>
                <w:rFonts w:ascii="Times New Roman" w:hAnsi="Times New Roman"/>
                <w:sz w:val="14"/>
              </w:rPr>
            </w:pPr>
          </w:p>
        </w:tc>
        <w:tc>
          <w:tcPr>
            <w:tcW w:w="1247" w:type="dxa"/>
            <w:tcBorders>
              <w:top w:val="nil"/>
              <w:left w:val="nil"/>
              <w:bottom w:val="dotted" w:sz="4" w:space="0" w:color="auto"/>
              <w:right w:val="dotted" w:sz="4" w:space="0" w:color="auto"/>
            </w:tcBorders>
            <w:noWrap/>
            <w:vAlign w:val="center"/>
          </w:tcPr>
          <w:p w14:paraId="6BEF208C" w14:textId="77777777" w:rsidR="00D21B51" w:rsidRPr="00B90175" w:rsidRDefault="00D21B51" w:rsidP="009D5F84">
            <w:pPr>
              <w:spacing w:line="240" w:lineRule="auto"/>
              <w:ind w:left="0" w:hanging="185"/>
              <w:jc w:val="center"/>
              <w:rPr>
                <w:rFonts w:ascii="Times New Roman" w:hAnsi="Times New Roman"/>
              </w:rPr>
            </w:pPr>
          </w:p>
        </w:tc>
        <w:tc>
          <w:tcPr>
            <w:tcW w:w="891" w:type="dxa"/>
            <w:tcBorders>
              <w:top w:val="nil"/>
              <w:left w:val="nil"/>
              <w:bottom w:val="dotted" w:sz="4" w:space="0" w:color="auto"/>
              <w:right w:val="dotted" w:sz="4" w:space="0" w:color="auto"/>
            </w:tcBorders>
            <w:noWrap/>
            <w:vAlign w:val="center"/>
          </w:tcPr>
          <w:p w14:paraId="4FC0845C" w14:textId="77777777" w:rsidR="00D21B51" w:rsidRPr="00B90175" w:rsidRDefault="00D21B51" w:rsidP="009D5F84">
            <w:pPr>
              <w:widowControl w:val="0"/>
              <w:tabs>
                <w:tab w:val="left" w:pos="0"/>
              </w:tabs>
              <w:ind w:left="0" w:firstLine="0"/>
              <w:jc w:val="center"/>
              <w:outlineLvl w:val="0"/>
              <w:rPr>
                <w:rFonts w:ascii="Times New Roman" w:hAnsi="Times New Roman"/>
                <w:sz w:val="16"/>
                <w:szCs w:val="16"/>
              </w:rPr>
            </w:pPr>
          </w:p>
        </w:tc>
        <w:tc>
          <w:tcPr>
            <w:tcW w:w="863" w:type="dxa"/>
            <w:tcBorders>
              <w:top w:val="nil"/>
              <w:left w:val="nil"/>
              <w:bottom w:val="dotted" w:sz="4" w:space="0" w:color="auto"/>
              <w:right w:val="dotted" w:sz="4" w:space="0" w:color="auto"/>
            </w:tcBorders>
            <w:noWrap/>
            <w:vAlign w:val="center"/>
          </w:tcPr>
          <w:p w14:paraId="27A28DAC" w14:textId="77777777" w:rsidR="00D21B51" w:rsidRPr="00B90175" w:rsidRDefault="00D21B51" w:rsidP="009D5F84">
            <w:pPr>
              <w:widowControl w:val="0"/>
              <w:tabs>
                <w:tab w:val="left" w:pos="0"/>
              </w:tabs>
              <w:ind w:left="0" w:firstLine="0"/>
              <w:jc w:val="center"/>
              <w:outlineLvl w:val="0"/>
              <w:rPr>
                <w:rFonts w:ascii="Times New Roman" w:hAnsi="Times New Roman"/>
                <w:sz w:val="16"/>
                <w:szCs w:val="16"/>
              </w:rPr>
            </w:pPr>
          </w:p>
        </w:tc>
        <w:tc>
          <w:tcPr>
            <w:tcW w:w="1089" w:type="dxa"/>
            <w:tcBorders>
              <w:top w:val="nil"/>
              <w:left w:val="nil"/>
              <w:bottom w:val="dotted" w:sz="4" w:space="0" w:color="auto"/>
              <w:right w:val="single" w:sz="4" w:space="0" w:color="auto"/>
            </w:tcBorders>
            <w:noWrap/>
            <w:vAlign w:val="center"/>
          </w:tcPr>
          <w:p w14:paraId="2221C791" w14:textId="77777777" w:rsidR="00D21B51" w:rsidRPr="00B90175" w:rsidRDefault="00D21B51" w:rsidP="009D5F84">
            <w:pPr>
              <w:widowControl w:val="0"/>
              <w:tabs>
                <w:tab w:val="left" w:pos="0"/>
              </w:tabs>
              <w:ind w:left="0" w:firstLine="0"/>
              <w:jc w:val="center"/>
              <w:outlineLvl w:val="0"/>
              <w:rPr>
                <w:rFonts w:ascii="Times New Roman" w:hAnsi="Times New Roman"/>
                <w:sz w:val="16"/>
                <w:szCs w:val="16"/>
              </w:rPr>
            </w:pPr>
          </w:p>
        </w:tc>
      </w:tr>
      <w:tr w:rsidR="00D21B51" w:rsidRPr="00B90175" w14:paraId="146FD60D" w14:textId="77777777" w:rsidTr="009D5F84">
        <w:trPr>
          <w:trHeight w:val="279"/>
        </w:trPr>
        <w:tc>
          <w:tcPr>
            <w:tcW w:w="851" w:type="dxa"/>
            <w:tcBorders>
              <w:top w:val="nil"/>
              <w:left w:val="single" w:sz="4" w:space="0" w:color="auto"/>
              <w:bottom w:val="single" w:sz="4" w:space="0" w:color="auto"/>
              <w:right w:val="dotted" w:sz="4" w:space="0" w:color="auto"/>
            </w:tcBorders>
            <w:noWrap/>
            <w:vAlign w:val="center"/>
          </w:tcPr>
          <w:p w14:paraId="4C976DF4" w14:textId="77777777" w:rsidR="00D21B51" w:rsidRPr="00B90175" w:rsidRDefault="00D21B51" w:rsidP="009D5F84">
            <w:pPr>
              <w:spacing w:line="240" w:lineRule="auto"/>
              <w:ind w:left="0" w:hanging="185"/>
              <w:jc w:val="center"/>
              <w:rPr>
                <w:rFonts w:ascii="Times New Roman" w:hAnsi="Times New Roman"/>
                <w:b/>
                <w:bCs/>
                <w:sz w:val="14"/>
                <w:lang w:val="kk-KZ"/>
              </w:rPr>
            </w:pPr>
            <w:r w:rsidRPr="0027455D">
              <w:rPr>
                <w:rFonts w:ascii="Times New Roman" w:hAnsi="Times New Roman"/>
                <w:b/>
                <w:sz w:val="14"/>
                <w:lang w:val="kk-KZ"/>
              </w:rPr>
              <w:t>ЖИЫНЫ</w:t>
            </w:r>
          </w:p>
        </w:tc>
        <w:tc>
          <w:tcPr>
            <w:tcW w:w="993" w:type="dxa"/>
            <w:tcBorders>
              <w:top w:val="nil"/>
              <w:left w:val="nil"/>
              <w:bottom w:val="single" w:sz="4" w:space="0" w:color="auto"/>
              <w:right w:val="dotted" w:sz="4" w:space="0" w:color="auto"/>
            </w:tcBorders>
            <w:noWrap/>
            <w:vAlign w:val="center"/>
          </w:tcPr>
          <w:p w14:paraId="6862122A" w14:textId="77777777" w:rsidR="00D21B51" w:rsidRPr="00B90175" w:rsidRDefault="00D21B51" w:rsidP="009D5F84">
            <w:pPr>
              <w:spacing w:line="240" w:lineRule="auto"/>
              <w:ind w:left="0" w:hanging="185"/>
              <w:jc w:val="center"/>
              <w:rPr>
                <w:rFonts w:ascii="Times New Roman" w:hAnsi="Times New Roman"/>
                <w:b/>
                <w:bCs/>
                <w:sz w:val="14"/>
              </w:rPr>
            </w:pPr>
          </w:p>
        </w:tc>
        <w:tc>
          <w:tcPr>
            <w:tcW w:w="1417" w:type="dxa"/>
            <w:tcBorders>
              <w:top w:val="nil"/>
              <w:left w:val="nil"/>
              <w:bottom w:val="single" w:sz="4" w:space="0" w:color="auto"/>
              <w:right w:val="dotted" w:sz="4" w:space="0" w:color="auto"/>
            </w:tcBorders>
            <w:noWrap/>
            <w:vAlign w:val="center"/>
          </w:tcPr>
          <w:p w14:paraId="155FBE03" w14:textId="77777777" w:rsidR="00D21B51" w:rsidRPr="00B90175" w:rsidRDefault="00D21B51" w:rsidP="009D5F84">
            <w:pPr>
              <w:spacing w:line="240" w:lineRule="auto"/>
              <w:ind w:left="0" w:hanging="185"/>
              <w:jc w:val="center"/>
              <w:rPr>
                <w:rFonts w:ascii="Times New Roman" w:hAnsi="Times New Roman"/>
                <w:b/>
                <w:bCs/>
                <w:sz w:val="14"/>
              </w:rPr>
            </w:pPr>
          </w:p>
        </w:tc>
        <w:tc>
          <w:tcPr>
            <w:tcW w:w="1888" w:type="dxa"/>
            <w:tcBorders>
              <w:top w:val="nil"/>
              <w:left w:val="nil"/>
              <w:bottom w:val="single" w:sz="4" w:space="0" w:color="auto"/>
              <w:right w:val="dotted" w:sz="4" w:space="0" w:color="auto"/>
            </w:tcBorders>
            <w:noWrap/>
            <w:vAlign w:val="center"/>
          </w:tcPr>
          <w:p w14:paraId="15092A05" w14:textId="77777777" w:rsidR="00D21B51" w:rsidRPr="00B90175" w:rsidRDefault="00D21B51" w:rsidP="009D5F84">
            <w:pPr>
              <w:spacing w:line="240" w:lineRule="auto"/>
              <w:ind w:left="0" w:hanging="185"/>
              <w:jc w:val="center"/>
              <w:rPr>
                <w:rFonts w:ascii="Times New Roman" w:hAnsi="Times New Roman"/>
                <w:b/>
                <w:bCs/>
                <w:sz w:val="14"/>
              </w:rPr>
            </w:pPr>
          </w:p>
        </w:tc>
        <w:tc>
          <w:tcPr>
            <w:tcW w:w="1940" w:type="dxa"/>
            <w:tcBorders>
              <w:top w:val="nil"/>
              <w:left w:val="nil"/>
              <w:bottom w:val="single" w:sz="4" w:space="0" w:color="auto"/>
              <w:right w:val="dotted" w:sz="4" w:space="0" w:color="auto"/>
            </w:tcBorders>
            <w:noWrap/>
            <w:vAlign w:val="center"/>
          </w:tcPr>
          <w:p w14:paraId="1B9DCCBF" w14:textId="77777777" w:rsidR="00D21B51" w:rsidRPr="00B90175" w:rsidRDefault="00D21B51" w:rsidP="009D5F84">
            <w:pPr>
              <w:spacing w:line="240" w:lineRule="auto"/>
              <w:ind w:left="0" w:hanging="185"/>
              <w:jc w:val="center"/>
              <w:rPr>
                <w:rFonts w:ascii="Times New Roman" w:hAnsi="Times New Roman"/>
                <w:b/>
                <w:bCs/>
                <w:sz w:val="14"/>
              </w:rPr>
            </w:pPr>
          </w:p>
        </w:tc>
        <w:tc>
          <w:tcPr>
            <w:tcW w:w="713" w:type="dxa"/>
            <w:tcBorders>
              <w:top w:val="nil"/>
              <w:left w:val="nil"/>
              <w:bottom w:val="single" w:sz="4" w:space="0" w:color="auto"/>
              <w:right w:val="dotted" w:sz="4" w:space="0" w:color="auto"/>
            </w:tcBorders>
            <w:noWrap/>
            <w:vAlign w:val="center"/>
          </w:tcPr>
          <w:p w14:paraId="0FC48771" w14:textId="77777777" w:rsidR="00D21B51" w:rsidRPr="00B90175" w:rsidRDefault="00D21B51" w:rsidP="009D5F84">
            <w:pPr>
              <w:spacing w:line="240" w:lineRule="auto"/>
              <w:ind w:left="0" w:firstLineChars="100" w:firstLine="141"/>
              <w:jc w:val="center"/>
              <w:rPr>
                <w:rFonts w:ascii="Times New Roman" w:hAnsi="Times New Roman"/>
                <w:b/>
                <w:bCs/>
                <w:i/>
                <w:iCs/>
                <w:sz w:val="14"/>
              </w:rPr>
            </w:pPr>
          </w:p>
        </w:tc>
        <w:tc>
          <w:tcPr>
            <w:tcW w:w="1697" w:type="dxa"/>
            <w:tcBorders>
              <w:top w:val="nil"/>
              <w:left w:val="nil"/>
              <w:bottom w:val="single" w:sz="4" w:space="0" w:color="auto"/>
              <w:right w:val="dotted" w:sz="4" w:space="0" w:color="auto"/>
            </w:tcBorders>
            <w:noWrap/>
            <w:vAlign w:val="center"/>
          </w:tcPr>
          <w:p w14:paraId="018CBB8B" w14:textId="77777777" w:rsidR="00D21B51" w:rsidRPr="00B90175" w:rsidRDefault="00D21B51" w:rsidP="009D5F84">
            <w:pPr>
              <w:spacing w:line="240" w:lineRule="auto"/>
              <w:ind w:left="0" w:hanging="185"/>
              <w:jc w:val="center"/>
              <w:rPr>
                <w:rFonts w:ascii="Times New Roman" w:hAnsi="Times New Roman"/>
                <w:b/>
                <w:bCs/>
                <w:sz w:val="14"/>
              </w:rPr>
            </w:pPr>
          </w:p>
        </w:tc>
        <w:tc>
          <w:tcPr>
            <w:tcW w:w="805" w:type="dxa"/>
            <w:tcBorders>
              <w:top w:val="nil"/>
              <w:left w:val="nil"/>
              <w:bottom w:val="single" w:sz="4" w:space="0" w:color="auto"/>
              <w:right w:val="dotted" w:sz="4" w:space="0" w:color="auto"/>
            </w:tcBorders>
            <w:noWrap/>
            <w:vAlign w:val="center"/>
          </w:tcPr>
          <w:p w14:paraId="0F036D89" w14:textId="77777777" w:rsidR="00D21B51" w:rsidRPr="00B90175" w:rsidRDefault="00D21B51" w:rsidP="009D5F84">
            <w:pPr>
              <w:spacing w:line="240" w:lineRule="auto"/>
              <w:ind w:left="0" w:hanging="185"/>
              <w:jc w:val="center"/>
              <w:rPr>
                <w:rFonts w:ascii="Times New Roman" w:hAnsi="Times New Roman"/>
                <w:b/>
                <w:bCs/>
                <w:sz w:val="14"/>
              </w:rPr>
            </w:pPr>
          </w:p>
        </w:tc>
        <w:tc>
          <w:tcPr>
            <w:tcW w:w="891" w:type="dxa"/>
            <w:tcBorders>
              <w:top w:val="nil"/>
              <w:left w:val="nil"/>
              <w:bottom w:val="single" w:sz="4" w:space="0" w:color="auto"/>
              <w:right w:val="dotted" w:sz="4" w:space="0" w:color="auto"/>
            </w:tcBorders>
            <w:noWrap/>
            <w:vAlign w:val="center"/>
          </w:tcPr>
          <w:p w14:paraId="118DD06E" w14:textId="77777777" w:rsidR="00D21B51" w:rsidRPr="00B90175" w:rsidRDefault="00D21B51" w:rsidP="009D5F84">
            <w:pPr>
              <w:spacing w:line="240" w:lineRule="auto"/>
              <w:ind w:left="0" w:hanging="185"/>
              <w:jc w:val="center"/>
              <w:rPr>
                <w:rFonts w:ascii="Times New Roman" w:hAnsi="Times New Roman"/>
                <w:b/>
                <w:bCs/>
                <w:sz w:val="14"/>
              </w:rPr>
            </w:pPr>
          </w:p>
        </w:tc>
        <w:tc>
          <w:tcPr>
            <w:tcW w:w="1247" w:type="dxa"/>
            <w:tcBorders>
              <w:top w:val="nil"/>
              <w:left w:val="nil"/>
              <w:bottom w:val="single" w:sz="4" w:space="0" w:color="auto"/>
              <w:right w:val="dotted" w:sz="4" w:space="0" w:color="auto"/>
            </w:tcBorders>
            <w:noWrap/>
            <w:vAlign w:val="center"/>
          </w:tcPr>
          <w:p w14:paraId="0881B8A9" w14:textId="77777777" w:rsidR="00D21B51" w:rsidRPr="00B90175" w:rsidRDefault="00D21B51" w:rsidP="009D5F84">
            <w:pPr>
              <w:spacing w:line="240" w:lineRule="auto"/>
              <w:ind w:left="0" w:hanging="185"/>
              <w:jc w:val="center"/>
              <w:rPr>
                <w:rFonts w:ascii="Times New Roman" w:hAnsi="Times New Roman"/>
                <w:b/>
                <w:bCs/>
              </w:rPr>
            </w:pPr>
          </w:p>
        </w:tc>
        <w:tc>
          <w:tcPr>
            <w:tcW w:w="891" w:type="dxa"/>
            <w:tcBorders>
              <w:top w:val="nil"/>
              <w:left w:val="nil"/>
              <w:bottom w:val="single" w:sz="4" w:space="0" w:color="auto"/>
              <w:right w:val="dotted" w:sz="4" w:space="0" w:color="auto"/>
            </w:tcBorders>
            <w:noWrap/>
            <w:vAlign w:val="center"/>
          </w:tcPr>
          <w:p w14:paraId="7395D90F" w14:textId="77777777" w:rsidR="00D21B51" w:rsidRPr="00B90175" w:rsidRDefault="00D21B51" w:rsidP="009D5F84">
            <w:pPr>
              <w:tabs>
                <w:tab w:val="left" w:pos="0"/>
              </w:tabs>
              <w:ind w:left="0" w:firstLine="0"/>
              <w:rPr>
                <w:rFonts w:ascii="Times New Roman" w:hAnsi="Times New Roman"/>
                <w:b/>
                <w:bCs/>
                <w:sz w:val="16"/>
                <w:szCs w:val="16"/>
              </w:rPr>
            </w:pPr>
            <w:r w:rsidRPr="0027455D">
              <w:rPr>
                <w:rFonts w:ascii="Times New Roman" w:hAnsi="Times New Roman"/>
                <w:b/>
                <w:bCs/>
                <w:sz w:val="16"/>
                <w:szCs w:val="16"/>
              </w:rPr>
              <w:t> </w:t>
            </w:r>
          </w:p>
        </w:tc>
        <w:tc>
          <w:tcPr>
            <w:tcW w:w="863" w:type="dxa"/>
            <w:tcBorders>
              <w:top w:val="nil"/>
              <w:left w:val="nil"/>
              <w:bottom w:val="single" w:sz="4" w:space="0" w:color="auto"/>
              <w:right w:val="dotted" w:sz="4" w:space="0" w:color="auto"/>
            </w:tcBorders>
            <w:noWrap/>
            <w:vAlign w:val="center"/>
          </w:tcPr>
          <w:p w14:paraId="56B51CB5" w14:textId="77777777" w:rsidR="00D21B51" w:rsidRPr="00B90175" w:rsidRDefault="00D21B51" w:rsidP="009D5F84">
            <w:pPr>
              <w:tabs>
                <w:tab w:val="left" w:pos="0"/>
              </w:tabs>
              <w:ind w:left="0" w:firstLine="0"/>
              <w:rPr>
                <w:rFonts w:ascii="Times New Roman" w:hAnsi="Times New Roman"/>
                <w:b/>
                <w:bCs/>
                <w:sz w:val="16"/>
                <w:szCs w:val="16"/>
              </w:rPr>
            </w:pPr>
            <w:r w:rsidRPr="0027455D">
              <w:rPr>
                <w:rFonts w:ascii="Times New Roman" w:hAnsi="Times New Roman"/>
                <w:b/>
                <w:bCs/>
                <w:sz w:val="16"/>
                <w:szCs w:val="16"/>
              </w:rPr>
              <w:t> </w:t>
            </w:r>
          </w:p>
        </w:tc>
        <w:tc>
          <w:tcPr>
            <w:tcW w:w="1089" w:type="dxa"/>
            <w:tcBorders>
              <w:top w:val="nil"/>
              <w:left w:val="nil"/>
              <w:bottom w:val="single" w:sz="4" w:space="0" w:color="auto"/>
              <w:right w:val="single" w:sz="4" w:space="0" w:color="auto"/>
            </w:tcBorders>
            <w:noWrap/>
            <w:vAlign w:val="center"/>
          </w:tcPr>
          <w:p w14:paraId="7D1B1E8C" w14:textId="77777777" w:rsidR="00D21B51" w:rsidRPr="00B90175" w:rsidRDefault="00D21B51" w:rsidP="009D5F84">
            <w:pPr>
              <w:tabs>
                <w:tab w:val="left" w:pos="0"/>
              </w:tabs>
              <w:ind w:left="0" w:firstLine="0"/>
              <w:rPr>
                <w:rFonts w:ascii="Times New Roman" w:hAnsi="Times New Roman"/>
                <w:b/>
                <w:bCs/>
                <w:sz w:val="16"/>
                <w:szCs w:val="16"/>
              </w:rPr>
            </w:pPr>
            <w:r w:rsidRPr="0027455D">
              <w:rPr>
                <w:rFonts w:ascii="Times New Roman" w:hAnsi="Times New Roman"/>
                <w:b/>
                <w:bCs/>
                <w:sz w:val="16"/>
                <w:szCs w:val="16"/>
              </w:rPr>
              <w:t> </w:t>
            </w:r>
          </w:p>
        </w:tc>
      </w:tr>
    </w:tbl>
    <w:p w14:paraId="2173677F" w14:textId="77777777" w:rsidR="00D21B51" w:rsidRPr="00B0114F" w:rsidRDefault="00D21B51" w:rsidP="00D21B51">
      <w:pPr>
        <w:ind w:right="-2"/>
        <w:rPr>
          <w:rFonts w:ascii="Times New Roman" w:hAnsi="Times New Roman"/>
          <w:iCs/>
          <w:sz w:val="16"/>
          <w:szCs w:val="18"/>
        </w:rPr>
      </w:pPr>
      <w:r w:rsidRPr="00B0114F">
        <w:rPr>
          <w:rFonts w:ascii="Times New Roman" w:hAnsi="Times New Roman"/>
          <w:sz w:val="16"/>
          <w:szCs w:val="18"/>
        </w:rPr>
        <w:t>Қазақстандық қамту үлесі Қазақстан Республикасы Үкіметінің 2010 жылғы 20 қыркүйектегі №964 қаулысымен бекітілген Ұйымдардың  тауарларды, жұмыстарды және қызметтерді сатып алу кезінде бірыңғай есеп айырысуы әдістемесіне сәйкес мынадай формула бойынша есептеледі:</w:t>
      </w:r>
    </w:p>
    <w:p w14:paraId="63564482" w14:textId="77777777" w:rsidR="00D21B51" w:rsidRPr="00B90175" w:rsidRDefault="00D21B51" w:rsidP="00D21B51">
      <w:pPr>
        <w:ind w:right="-2"/>
        <w:rPr>
          <w:rFonts w:ascii="Times New Roman" w:hAnsi="Times New Roman"/>
          <w:sz w:val="18"/>
          <w:szCs w:val="18"/>
          <w:lang w:val="ru-RU"/>
        </w:rPr>
      </w:pPr>
      <w:r w:rsidRPr="00B90175">
        <w:rPr>
          <w:rFonts w:ascii="Times New Roman" w:hAnsi="Times New Roman"/>
          <w:i/>
          <w:iCs/>
          <w:position w:val="-4"/>
          <w:sz w:val="18"/>
          <w:szCs w:val="18"/>
        </w:rPr>
        <w:object w:dxaOrig="180" w:dyaOrig="280" w14:anchorId="6B908308">
          <v:shape id="_x0000_i1026" type="#_x0000_t75" style="width:9.75pt;height:14.25pt" o:ole="">
            <v:imagedata r:id="rId13" o:title=""/>
          </v:shape>
          <o:OLEObject Type="Embed" ProgID="Msxml2.SAXXMLReader.5.0" ShapeID="_x0000_i1026" DrawAspect="Content" ObjectID="_1575446879" r:id="rId19"/>
        </w:object>
      </w:r>
      <w:r w:rsidRPr="0027455D">
        <w:rPr>
          <w:rFonts w:ascii="Times New Roman" w:hAnsi="Times New Roman"/>
          <w:sz w:val="18"/>
          <w:szCs w:val="18"/>
        </w:rPr>
        <w:t>                                              n</w:t>
      </w:r>
      <w:r w:rsidRPr="0027455D">
        <w:rPr>
          <w:rFonts w:ascii="Times New Roman" w:hAnsi="Times New Roman"/>
          <w:sz w:val="18"/>
          <w:szCs w:val="18"/>
          <w:lang w:val="ru-RU"/>
        </w:rPr>
        <w:t xml:space="preserve"> </w:t>
      </w:r>
      <w:r w:rsidRPr="0027455D">
        <w:rPr>
          <w:rFonts w:ascii="Times New Roman" w:hAnsi="Times New Roman"/>
          <w:sz w:val="18"/>
          <w:szCs w:val="18"/>
        </w:rPr>
        <w:t>                      </w:t>
      </w:r>
      <w:r w:rsidRPr="0027455D">
        <w:rPr>
          <w:rFonts w:ascii="Times New Roman" w:hAnsi="Times New Roman"/>
          <w:sz w:val="18"/>
          <w:szCs w:val="18"/>
          <w:lang w:val="ru-RU"/>
        </w:rPr>
        <w:t xml:space="preserve"> </w:t>
      </w:r>
      <w:r w:rsidRPr="0027455D">
        <w:rPr>
          <w:rFonts w:ascii="Times New Roman" w:hAnsi="Times New Roman"/>
          <w:sz w:val="18"/>
          <w:szCs w:val="18"/>
        </w:rPr>
        <w:t> m</w:t>
      </w:r>
    </w:p>
    <w:p w14:paraId="7F8F131A" w14:textId="7C06D354" w:rsidR="00D21B51" w:rsidRPr="00B90175" w:rsidRDefault="00D21B51" w:rsidP="00D21B51">
      <w:pPr>
        <w:ind w:right="-2" w:firstLine="400"/>
        <w:rPr>
          <w:rFonts w:ascii="Times New Roman" w:hAnsi="Times New Roman"/>
          <w:sz w:val="18"/>
          <w:szCs w:val="18"/>
          <w:lang w:val="ru-RU"/>
        </w:rPr>
      </w:pPr>
      <w:r>
        <w:rPr>
          <w:rFonts w:ascii="Times New Roman" w:hAnsi="Times New Roman"/>
          <w:noProof/>
          <w:sz w:val="18"/>
          <w:szCs w:val="18"/>
          <w:lang w:val="ru-RU"/>
        </w:rPr>
        <mc:AlternateContent>
          <mc:Choice Requires="wps">
            <w:drawing>
              <wp:anchor distT="0" distB="0" distL="114300" distR="114300" simplePos="0" relativeHeight="251669504" behindDoc="0" locked="0" layoutInCell="1" allowOverlap="1" wp14:anchorId="221A1233" wp14:editId="15AFC6A1">
                <wp:simplePos x="0" y="0"/>
                <wp:positionH relativeFrom="page">
                  <wp:align>right</wp:align>
                </wp:positionH>
                <wp:positionV relativeFrom="paragraph">
                  <wp:posOffset>11164</wp:posOffset>
                </wp:positionV>
                <wp:extent cx="5483860" cy="1214120"/>
                <wp:effectExtent l="0" t="0" r="2540" b="5080"/>
                <wp:wrapSquare wrapText="bothSides"/>
                <wp:docPr id="3" name="Надпись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83860" cy="1214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1FFB7FA" w14:textId="77777777" w:rsidR="0029175A" w:rsidRPr="00CB25F5" w:rsidRDefault="0029175A" w:rsidP="00D21B51">
                            <w:pPr>
                              <w:spacing w:line="240" w:lineRule="auto"/>
                              <w:rPr>
                                <w:rFonts w:ascii="Times New Roman" w:hAnsi="Times New Roman"/>
                                <w:color w:val="000000"/>
                                <w:sz w:val="16"/>
                                <w:szCs w:val="16"/>
                                <w:lang w:val="kk-KZ"/>
                              </w:rPr>
                            </w:pPr>
                            <w:r w:rsidRPr="00B800EA">
                              <w:rPr>
                                <w:b/>
                                <w:bCs/>
                                <w:color w:val="0000FF"/>
                                <w:sz w:val="14"/>
                              </w:rPr>
                              <w:t>m</w:t>
                            </w:r>
                            <w:r w:rsidRPr="00B800EA">
                              <w:rPr>
                                <w:b/>
                                <w:bCs/>
                                <w:color w:val="0000FF"/>
                                <w:sz w:val="16"/>
                                <w:szCs w:val="18"/>
                              </w:rPr>
                              <w:tab/>
                            </w:r>
                            <w:r w:rsidRPr="00CB25F5">
                              <w:rPr>
                                <w:rFonts w:ascii="Times New Roman" w:hAnsi="Times New Roman"/>
                                <w:bCs/>
                                <w:sz w:val="16"/>
                                <w:szCs w:val="16"/>
                                <w:lang w:val="kk-KZ"/>
                              </w:rPr>
                              <w:t>Тапсырысшы мен мердігер, мердігер мен қосалқы мердігерлер арасындағы және т.б.  шарттарды қоса алғанда, жұмыстар орындау (қызметтер көрсету) мақсатында жасалған жалпы шарттар саны;</w:t>
                            </w:r>
                          </w:p>
                          <w:p w14:paraId="6A41C537"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j</w:t>
                            </w:r>
                            <w:r w:rsidRPr="00CB25F5">
                              <w:rPr>
                                <w:rFonts w:ascii="Times New Roman" w:hAnsi="Times New Roman"/>
                                <w:color w:val="000000"/>
                                <w:sz w:val="16"/>
                                <w:szCs w:val="16"/>
                                <w:lang w:val="kk-KZ"/>
                              </w:rPr>
                              <w:tab/>
                              <w:t>Шарттың реттік нөмірі;</w:t>
                            </w:r>
                          </w:p>
                          <w:p w14:paraId="7837AF2F"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СДj</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j-шартының құны;</w:t>
                            </w:r>
                          </w:p>
                          <w:p w14:paraId="0B48A6F9" w14:textId="77777777" w:rsidR="0029175A" w:rsidRPr="00CB25F5" w:rsidRDefault="0029175A" w:rsidP="00D21B51">
                            <w:pPr>
                              <w:spacing w:line="240" w:lineRule="auto"/>
                              <w:ind w:left="705" w:hanging="705"/>
                              <w:rPr>
                                <w:rFonts w:ascii="Times New Roman" w:hAnsi="Times New Roman"/>
                                <w:color w:val="000000"/>
                                <w:sz w:val="16"/>
                                <w:szCs w:val="16"/>
                                <w:lang w:val="kk-KZ"/>
                              </w:rPr>
                            </w:pPr>
                            <w:r w:rsidRPr="00CB25F5">
                              <w:rPr>
                                <w:rFonts w:ascii="Times New Roman" w:hAnsi="Times New Roman"/>
                                <w:b/>
                                <w:bCs/>
                                <w:color w:val="0000FF"/>
                                <w:sz w:val="16"/>
                                <w:szCs w:val="16"/>
                                <w:lang w:val="kk-KZ"/>
                              </w:rPr>
                              <w:t>CTj</w:t>
                            </w:r>
                            <w:r w:rsidRPr="00CB25F5">
                              <w:rPr>
                                <w:rFonts w:ascii="Times New Roman" w:hAnsi="Times New Roman"/>
                                <w:b/>
                                <w:bCs/>
                                <w:color w:val="0000FF"/>
                                <w:sz w:val="16"/>
                                <w:szCs w:val="16"/>
                                <w:lang w:val="kk-KZ"/>
                              </w:rPr>
                              <w:tab/>
                            </w:r>
                            <w:r w:rsidRPr="00CB25F5">
                              <w:rPr>
                                <w:rFonts w:ascii="Times New Roman" w:hAnsi="Times New Roman"/>
                                <w:bCs/>
                                <w:sz w:val="16"/>
                                <w:szCs w:val="16"/>
                                <w:lang w:val="kk-KZ"/>
                              </w:rPr>
                              <w:t xml:space="preserve">Өнім беруші немесе қосалқы мердігер </w:t>
                            </w:r>
                            <w:r w:rsidRPr="00CB25F5">
                              <w:rPr>
                                <w:rFonts w:ascii="Times New Roman" w:hAnsi="Times New Roman"/>
                                <w:sz w:val="16"/>
                                <w:szCs w:val="16"/>
                                <w:lang w:val="kk-KZ"/>
                              </w:rPr>
                              <w:t>j-шарты</w:t>
                            </w:r>
                            <w:r w:rsidRPr="00CB25F5">
                              <w:rPr>
                                <w:rFonts w:ascii="Times New Roman" w:hAnsi="Times New Roman"/>
                                <w:color w:val="000000"/>
                                <w:sz w:val="16"/>
                                <w:szCs w:val="16"/>
                                <w:lang w:val="kk-KZ"/>
                              </w:rPr>
                              <w:t xml:space="preserve"> шеңберінде сатып алған тауарлардың жиынтық құны;</w:t>
                            </w:r>
                          </w:p>
                          <w:p w14:paraId="7D3A4C89" w14:textId="77777777" w:rsidR="0029175A" w:rsidRPr="00CB25F5" w:rsidRDefault="0029175A" w:rsidP="00D21B51">
                            <w:pPr>
                              <w:spacing w:line="240" w:lineRule="auto"/>
                              <w:ind w:left="705" w:hanging="705"/>
                              <w:rPr>
                                <w:rFonts w:ascii="Times New Roman" w:hAnsi="Times New Roman"/>
                                <w:color w:val="000000"/>
                                <w:sz w:val="16"/>
                                <w:szCs w:val="16"/>
                                <w:lang w:val="kk-KZ"/>
                              </w:rPr>
                            </w:pPr>
                            <w:r w:rsidRPr="00CB25F5">
                              <w:rPr>
                                <w:rFonts w:ascii="Times New Roman" w:hAnsi="Times New Roman"/>
                                <w:b/>
                                <w:bCs/>
                                <w:color w:val="0000FF"/>
                                <w:sz w:val="16"/>
                                <w:szCs w:val="16"/>
                                <w:lang w:val="kk-KZ"/>
                              </w:rPr>
                              <w:t>CСДj</w:t>
                            </w:r>
                            <w:r w:rsidRPr="00CB25F5">
                              <w:rPr>
                                <w:rFonts w:ascii="Times New Roman" w:hAnsi="Times New Roman"/>
                                <w:b/>
                                <w:bCs/>
                                <w:color w:val="0000FF"/>
                                <w:sz w:val="16"/>
                                <w:szCs w:val="16"/>
                                <w:lang w:val="kk-KZ"/>
                              </w:rPr>
                              <w:tab/>
                            </w:r>
                            <w:r w:rsidRPr="00CB25F5">
                              <w:rPr>
                                <w:rFonts w:ascii="Times New Roman" w:hAnsi="Times New Roman"/>
                                <w:sz w:val="16"/>
                                <w:szCs w:val="16"/>
                                <w:lang w:val="kk-KZ"/>
                              </w:rPr>
                              <w:t>j-шартын орындау</w:t>
                            </w:r>
                            <w:r w:rsidRPr="00CB25F5">
                              <w:rPr>
                                <w:rFonts w:ascii="Times New Roman" w:hAnsi="Times New Roman"/>
                                <w:color w:val="000000"/>
                                <w:sz w:val="16"/>
                                <w:szCs w:val="16"/>
                                <w:lang w:val="kk-KZ"/>
                              </w:rPr>
                              <w:t xml:space="preserve"> шеңберінде  жасалған мердігерлік шарттардың жиынтық құны;</w:t>
                            </w:r>
                          </w:p>
                          <w:p w14:paraId="409718CF"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Rj</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j-шартын орындайтын өнім беруші немесе қосалқы мердігер қызметкерлерінің жалпы еңбекақы қорындағы қазақстандық кадрлардың еңбекақы қорының үлесі;</w:t>
                            </w:r>
                          </w:p>
                          <w:p w14:paraId="7F9F8C8B" w14:textId="77777777" w:rsidR="0029175A" w:rsidRPr="00CB25F5" w:rsidRDefault="0029175A" w:rsidP="00B0114F">
                            <w:pPr>
                              <w:spacing w:line="240" w:lineRule="auto"/>
                              <w:rPr>
                                <w:rFonts w:ascii="Times New Roman" w:hAnsi="Times New Roman"/>
                                <w:sz w:val="16"/>
                                <w:szCs w:val="18"/>
                                <w:lang w:val="kk-KZ"/>
                              </w:rPr>
                            </w:pPr>
                            <w:r w:rsidRPr="00CB25F5">
                              <w:rPr>
                                <w:rFonts w:ascii="Times New Roman" w:hAnsi="Times New Roman"/>
                                <w:b/>
                                <w:bCs/>
                                <w:color w:val="0000FF"/>
                                <w:sz w:val="14"/>
                                <w:lang w:val="kk-KZ"/>
                              </w:rPr>
                              <w:t>S</w:t>
                            </w:r>
                            <w:r w:rsidRPr="00CB25F5">
                              <w:rPr>
                                <w:rFonts w:ascii="Times New Roman" w:hAnsi="Times New Roman"/>
                                <w:color w:val="000000"/>
                                <w:sz w:val="16"/>
                                <w:szCs w:val="18"/>
                                <w:lang w:val="kk-KZ"/>
                              </w:rPr>
                              <w:tab/>
                              <w:t xml:space="preserve">жұмыстар (қызметтер) сатып алу туралы шартының жалпы құны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21A1233" id="Надпись 3" o:spid="_x0000_s1028" type="#_x0000_t202" style="position:absolute;left:0;text-align:left;margin-left:380.6pt;margin-top:.9pt;width:431.8pt;height:95.6pt;z-index:251669504;visibility:visible;mso-wrap-style:square;mso-width-percent:0;mso-height-percent:0;mso-wrap-distance-left:9pt;mso-wrap-distance-top:0;mso-wrap-distance-right:9pt;mso-wrap-distance-bottom:0;mso-position-horizontal:right;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" stroked="f">
                <v:textbox>
                  <w:txbxContent>
                    <w:p w14:paraId="21FFB7FA" w14:textId="77777777" w:rsidR="0029175A" w:rsidRPr="00CB25F5" w:rsidRDefault="0029175A" w:rsidP="00D21B51">
                      <w:pPr>
                        <w:spacing w:line="240" w:lineRule="auto"/>
                        <w:rPr>
                          <w:rFonts w:ascii="Times New Roman" w:hAnsi="Times New Roman"/>
                          <w:color w:val="000000"/>
                          <w:sz w:val="16"/>
                          <w:szCs w:val="16"/>
                          <w:lang w:val="kk-KZ"/>
                        </w:rPr>
                      </w:pPr>
                      <w:r w:rsidRPr="00B800EA">
                        <w:rPr>
                          <w:b/>
                          <w:bCs/>
                          <w:color w:val="0000FF"/>
                          <w:sz w:val="14"/>
                        </w:rPr>
                        <w:t>m</w:t>
                      </w:r>
                      <w:r w:rsidRPr="00B800EA">
                        <w:rPr>
                          <w:b/>
                          <w:bCs/>
                          <w:color w:val="0000FF"/>
                          <w:sz w:val="16"/>
                          <w:szCs w:val="18"/>
                        </w:rPr>
                        <w:tab/>
                      </w:r>
                      <w:r w:rsidRPr="00CB25F5">
                        <w:rPr>
                          <w:rFonts w:ascii="Times New Roman" w:hAnsi="Times New Roman"/>
                          <w:bCs/>
                          <w:sz w:val="16"/>
                          <w:szCs w:val="16"/>
                          <w:lang w:val="kk-KZ"/>
                        </w:rPr>
                        <w:t>Тапсырысшы мен мердігер, мердігер мен қосалқы мердігерлер арасындағы және т.б.  шарттарды қоса алғанда, жұмыстар орындау (қызметтер көрсету) мақсатында жасалған жалпы шарттар саны;</w:t>
                      </w:r>
                    </w:p>
                    <w:p w14:paraId="6A41C537"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j</w:t>
                      </w:r>
                      <w:r w:rsidRPr="00CB25F5">
                        <w:rPr>
                          <w:rFonts w:ascii="Times New Roman" w:hAnsi="Times New Roman"/>
                          <w:color w:val="000000"/>
                          <w:sz w:val="16"/>
                          <w:szCs w:val="16"/>
                          <w:lang w:val="kk-KZ"/>
                        </w:rPr>
                        <w:tab/>
                        <w:t>Шарттың реттік нөмірі;</w:t>
                      </w:r>
                    </w:p>
                    <w:p w14:paraId="7837AF2F"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СДj</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j-шартының құны;</w:t>
                      </w:r>
                    </w:p>
                    <w:p w14:paraId="0B48A6F9" w14:textId="77777777" w:rsidR="0029175A" w:rsidRPr="00CB25F5" w:rsidRDefault="0029175A" w:rsidP="00D21B51">
                      <w:pPr>
                        <w:spacing w:line="240" w:lineRule="auto"/>
                        <w:ind w:left="705" w:hanging="705"/>
                        <w:rPr>
                          <w:rFonts w:ascii="Times New Roman" w:hAnsi="Times New Roman"/>
                          <w:color w:val="000000"/>
                          <w:sz w:val="16"/>
                          <w:szCs w:val="16"/>
                          <w:lang w:val="kk-KZ"/>
                        </w:rPr>
                      </w:pPr>
                      <w:r w:rsidRPr="00CB25F5">
                        <w:rPr>
                          <w:rFonts w:ascii="Times New Roman" w:hAnsi="Times New Roman"/>
                          <w:b/>
                          <w:bCs/>
                          <w:color w:val="0000FF"/>
                          <w:sz w:val="16"/>
                          <w:szCs w:val="16"/>
                          <w:lang w:val="kk-KZ"/>
                        </w:rPr>
                        <w:t>CTj</w:t>
                      </w:r>
                      <w:r w:rsidRPr="00CB25F5">
                        <w:rPr>
                          <w:rFonts w:ascii="Times New Roman" w:hAnsi="Times New Roman"/>
                          <w:b/>
                          <w:bCs/>
                          <w:color w:val="0000FF"/>
                          <w:sz w:val="16"/>
                          <w:szCs w:val="16"/>
                          <w:lang w:val="kk-KZ"/>
                        </w:rPr>
                        <w:tab/>
                      </w:r>
                      <w:r w:rsidRPr="00CB25F5">
                        <w:rPr>
                          <w:rFonts w:ascii="Times New Roman" w:hAnsi="Times New Roman"/>
                          <w:bCs/>
                          <w:sz w:val="16"/>
                          <w:szCs w:val="16"/>
                          <w:lang w:val="kk-KZ"/>
                        </w:rPr>
                        <w:t xml:space="preserve">Өнім беруші немесе қосалқы мердігер </w:t>
                      </w:r>
                      <w:r w:rsidRPr="00CB25F5">
                        <w:rPr>
                          <w:rFonts w:ascii="Times New Roman" w:hAnsi="Times New Roman"/>
                          <w:sz w:val="16"/>
                          <w:szCs w:val="16"/>
                          <w:lang w:val="kk-KZ"/>
                        </w:rPr>
                        <w:t>j-шарты</w:t>
                      </w:r>
                      <w:r w:rsidRPr="00CB25F5">
                        <w:rPr>
                          <w:rFonts w:ascii="Times New Roman" w:hAnsi="Times New Roman"/>
                          <w:color w:val="000000"/>
                          <w:sz w:val="16"/>
                          <w:szCs w:val="16"/>
                          <w:lang w:val="kk-KZ"/>
                        </w:rPr>
                        <w:t xml:space="preserve"> шеңберінде сатып алған тауарлардың жиынтық құны;</w:t>
                      </w:r>
                    </w:p>
                    <w:p w14:paraId="7D3A4C89" w14:textId="77777777" w:rsidR="0029175A" w:rsidRPr="00CB25F5" w:rsidRDefault="0029175A" w:rsidP="00D21B51">
                      <w:pPr>
                        <w:spacing w:line="240" w:lineRule="auto"/>
                        <w:ind w:left="705" w:hanging="705"/>
                        <w:rPr>
                          <w:rFonts w:ascii="Times New Roman" w:hAnsi="Times New Roman"/>
                          <w:color w:val="000000"/>
                          <w:sz w:val="16"/>
                          <w:szCs w:val="16"/>
                          <w:lang w:val="kk-KZ"/>
                        </w:rPr>
                      </w:pPr>
                      <w:r w:rsidRPr="00CB25F5">
                        <w:rPr>
                          <w:rFonts w:ascii="Times New Roman" w:hAnsi="Times New Roman"/>
                          <w:b/>
                          <w:bCs/>
                          <w:color w:val="0000FF"/>
                          <w:sz w:val="16"/>
                          <w:szCs w:val="16"/>
                          <w:lang w:val="kk-KZ"/>
                        </w:rPr>
                        <w:t>CСДj</w:t>
                      </w:r>
                      <w:r w:rsidRPr="00CB25F5">
                        <w:rPr>
                          <w:rFonts w:ascii="Times New Roman" w:hAnsi="Times New Roman"/>
                          <w:b/>
                          <w:bCs/>
                          <w:color w:val="0000FF"/>
                          <w:sz w:val="16"/>
                          <w:szCs w:val="16"/>
                          <w:lang w:val="kk-KZ"/>
                        </w:rPr>
                        <w:tab/>
                      </w:r>
                      <w:r w:rsidRPr="00CB25F5">
                        <w:rPr>
                          <w:rFonts w:ascii="Times New Roman" w:hAnsi="Times New Roman"/>
                          <w:sz w:val="16"/>
                          <w:szCs w:val="16"/>
                          <w:lang w:val="kk-KZ"/>
                        </w:rPr>
                        <w:t>j-шартын орындау</w:t>
                      </w:r>
                      <w:r w:rsidRPr="00CB25F5">
                        <w:rPr>
                          <w:rFonts w:ascii="Times New Roman" w:hAnsi="Times New Roman"/>
                          <w:color w:val="000000"/>
                          <w:sz w:val="16"/>
                          <w:szCs w:val="16"/>
                          <w:lang w:val="kk-KZ"/>
                        </w:rPr>
                        <w:t xml:space="preserve"> шеңберінде  жасалған мердігерлік шарттардың жиынтық құны;</w:t>
                      </w:r>
                    </w:p>
                    <w:p w14:paraId="409718CF"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Rj</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j-шартын орындайтын өнім беруші немесе қосалқы мердігер қызметкерлерінің жалпы еңбекақы қорындағы қазақстандық кадрлардың еңбекақы қорының үлесі;</w:t>
                      </w:r>
                    </w:p>
                    <w:p w14:paraId="7F9F8C8B" w14:textId="77777777" w:rsidR="0029175A" w:rsidRPr="00CB25F5" w:rsidRDefault="0029175A" w:rsidP="00B0114F">
                      <w:pPr>
                        <w:spacing w:line="240" w:lineRule="auto"/>
                        <w:rPr>
                          <w:rFonts w:ascii="Times New Roman" w:hAnsi="Times New Roman"/>
                          <w:sz w:val="16"/>
                          <w:szCs w:val="18"/>
                          <w:lang w:val="kk-KZ"/>
                        </w:rPr>
                      </w:pPr>
                      <w:r w:rsidRPr="00CB25F5">
                        <w:rPr>
                          <w:rFonts w:ascii="Times New Roman" w:hAnsi="Times New Roman"/>
                          <w:b/>
                          <w:bCs/>
                          <w:color w:val="0000FF"/>
                          <w:sz w:val="14"/>
                          <w:lang w:val="kk-KZ"/>
                        </w:rPr>
                        <w:t>S</w:t>
                      </w:r>
                      <w:r w:rsidRPr="00CB25F5">
                        <w:rPr>
                          <w:rFonts w:ascii="Times New Roman" w:hAnsi="Times New Roman"/>
                          <w:color w:val="000000"/>
                          <w:sz w:val="16"/>
                          <w:szCs w:val="18"/>
                          <w:lang w:val="kk-KZ"/>
                        </w:rPr>
                        <w:tab/>
                        <w:t xml:space="preserve">жұмыстар (қызметтер) сатып алу туралы шартының жалпы құны </w:t>
                      </w:r>
                    </w:p>
                  </w:txbxContent>
                </v:textbox>
                <w10:wrap type="square" anchorx="page"/>
              </v:shape>
            </w:pict>
          </mc:Fallback>
        </mc:AlternateContent>
      </w:r>
      <w:r w:rsidRPr="0027455D">
        <w:rPr>
          <w:rFonts w:ascii="Times New Roman" w:hAnsi="Times New Roman"/>
          <w:sz w:val="18"/>
          <w:szCs w:val="18"/>
          <w:lang w:val="ru-RU"/>
        </w:rPr>
        <w:t>КС</w:t>
      </w:r>
      <w:r w:rsidRPr="0027455D">
        <w:rPr>
          <w:rFonts w:ascii="Times New Roman" w:hAnsi="Times New Roman"/>
          <w:sz w:val="18"/>
          <w:szCs w:val="18"/>
          <w:vertAlign w:val="subscript"/>
          <w:lang w:val="ru-RU"/>
        </w:rPr>
        <w:t xml:space="preserve">р/у </w:t>
      </w:r>
      <w:r w:rsidRPr="0027455D">
        <w:rPr>
          <w:rFonts w:ascii="Times New Roman" w:hAnsi="Times New Roman"/>
          <w:sz w:val="18"/>
          <w:szCs w:val="18"/>
          <w:lang w:val="ru-RU"/>
        </w:rPr>
        <w:t>= 100% х [(</w:t>
      </w:r>
      <w:r w:rsidRPr="0027455D">
        <w:rPr>
          <w:rFonts w:ascii="Times New Roman" w:hAnsi="Times New Roman"/>
          <w:sz w:val="18"/>
          <w:szCs w:val="18"/>
        </w:rPr>
        <w:sym w:font="Times New Roman" w:char="003F"/>
      </w:r>
      <w:r w:rsidRPr="0027455D">
        <w:rPr>
          <w:rFonts w:ascii="Times New Roman" w:hAnsi="Times New Roman"/>
          <w:sz w:val="18"/>
          <w:szCs w:val="18"/>
          <w:lang w:val="ru-RU"/>
        </w:rPr>
        <w:t>СТ</w:t>
      </w:r>
      <w:r w:rsidRPr="0027455D">
        <w:rPr>
          <w:rFonts w:ascii="Times New Roman" w:hAnsi="Times New Roman"/>
          <w:sz w:val="18"/>
          <w:szCs w:val="18"/>
          <w:vertAlign w:val="subscript"/>
        </w:rPr>
        <w:t>i</w:t>
      </w:r>
      <w:r w:rsidRPr="0027455D">
        <w:rPr>
          <w:rFonts w:ascii="Times New Roman" w:hAnsi="Times New Roman"/>
          <w:sz w:val="18"/>
          <w:szCs w:val="18"/>
          <w:lang w:val="ru-RU"/>
        </w:rPr>
        <w:t xml:space="preserve"> х </w:t>
      </w:r>
      <w:r w:rsidRPr="0027455D">
        <w:rPr>
          <w:rFonts w:ascii="Times New Roman" w:hAnsi="Times New Roman"/>
          <w:sz w:val="18"/>
          <w:szCs w:val="18"/>
        </w:rPr>
        <w:t>K</w:t>
      </w:r>
      <w:r w:rsidRPr="0027455D">
        <w:rPr>
          <w:rFonts w:ascii="Times New Roman" w:hAnsi="Times New Roman"/>
          <w:sz w:val="18"/>
          <w:szCs w:val="18"/>
          <w:vertAlign w:val="subscript"/>
        </w:rPr>
        <w:t>i</w:t>
      </w:r>
      <w:r w:rsidRPr="0027455D">
        <w:rPr>
          <w:rFonts w:ascii="Times New Roman" w:hAnsi="Times New Roman"/>
          <w:sz w:val="18"/>
          <w:szCs w:val="18"/>
          <w:lang w:val="ru-RU"/>
        </w:rPr>
        <w:t xml:space="preserve"> + </w:t>
      </w:r>
      <w:r w:rsidRPr="0027455D">
        <w:rPr>
          <w:rFonts w:ascii="Times New Roman" w:hAnsi="Times New Roman"/>
          <w:sz w:val="18"/>
          <w:szCs w:val="18"/>
        </w:rPr>
        <w:sym w:font="Times New Roman" w:char="003F"/>
      </w:r>
      <w:r w:rsidRPr="0027455D">
        <w:rPr>
          <w:rFonts w:ascii="Times New Roman" w:hAnsi="Times New Roman"/>
          <w:sz w:val="18"/>
          <w:szCs w:val="18"/>
          <w:lang w:val="ru-RU"/>
        </w:rPr>
        <w:t>) (СД</w:t>
      </w:r>
      <w:r w:rsidRPr="0027455D">
        <w:rPr>
          <w:rFonts w:ascii="Times New Roman" w:hAnsi="Times New Roman"/>
          <w:sz w:val="18"/>
          <w:szCs w:val="18"/>
          <w:vertAlign w:val="subscript"/>
        </w:rPr>
        <w:t>j</w:t>
      </w:r>
      <w:r w:rsidRPr="0027455D">
        <w:rPr>
          <w:rFonts w:ascii="Times New Roman" w:hAnsi="Times New Roman"/>
          <w:sz w:val="18"/>
          <w:szCs w:val="18"/>
          <w:lang w:val="ru-RU"/>
        </w:rPr>
        <w:t xml:space="preserve"> - СТ</w:t>
      </w:r>
      <w:r w:rsidRPr="0027455D">
        <w:rPr>
          <w:rFonts w:ascii="Times New Roman" w:hAnsi="Times New Roman"/>
          <w:sz w:val="18"/>
          <w:szCs w:val="18"/>
          <w:vertAlign w:val="subscript"/>
        </w:rPr>
        <w:t>j</w:t>
      </w:r>
      <w:r w:rsidRPr="0027455D">
        <w:rPr>
          <w:rFonts w:ascii="Times New Roman" w:hAnsi="Times New Roman"/>
          <w:sz w:val="18"/>
          <w:szCs w:val="18"/>
          <w:lang w:val="ru-RU"/>
        </w:rPr>
        <w:t xml:space="preserve"> - ССД</w:t>
      </w:r>
      <w:r w:rsidRPr="0027455D">
        <w:rPr>
          <w:rFonts w:ascii="Times New Roman" w:hAnsi="Times New Roman"/>
          <w:sz w:val="18"/>
          <w:szCs w:val="18"/>
          <w:vertAlign w:val="subscript"/>
        </w:rPr>
        <w:t>j</w:t>
      </w:r>
      <w:r w:rsidRPr="0027455D">
        <w:rPr>
          <w:rFonts w:ascii="Times New Roman" w:hAnsi="Times New Roman"/>
          <w:sz w:val="18"/>
          <w:szCs w:val="18"/>
          <w:lang w:val="ru-RU"/>
        </w:rPr>
        <w:t xml:space="preserve">) х </w:t>
      </w:r>
      <w:r w:rsidRPr="0027455D">
        <w:rPr>
          <w:rFonts w:ascii="Times New Roman" w:hAnsi="Times New Roman"/>
          <w:sz w:val="18"/>
          <w:szCs w:val="18"/>
        </w:rPr>
        <w:t>R</w:t>
      </w:r>
      <w:r w:rsidRPr="0027455D">
        <w:rPr>
          <w:rFonts w:ascii="Times New Roman" w:hAnsi="Times New Roman"/>
          <w:sz w:val="18"/>
          <w:szCs w:val="18"/>
          <w:vertAlign w:val="subscript"/>
        </w:rPr>
        <w:t>j</w:t>
      </w:r>
      <w:r w:rsidRPr="0027455D">
        <w:rPr>
          <w:rFonts w:ascii="Times New Roman" w:hAnsi="Times New Roman"/>
          <w:sz w:val="18"/>
          <w:szCs w:val="18"/>
          <w:lang w:val="ru-RU"/>
        </w:rPr>
        <w:t xml:space="preserve">] / </w:t>
      </w:r>
      <w:r w:rsidRPr="0027455D">
        <w:rPr>
          <w:rFonts w:ascii="Times New Roman" w:hAnsi="Times New Roman"/>
          <w:sz w:val="18"/>
          <w:szCs w:val="18"/>
        </w:rPr>
        <w:t>S</w:t>
      </w:r>
    </w:p>
    <w:p w14:paraId="2EDCD185" w14:textId="2CE62F42" w:rsidR="00D21B51" w:rsidRPr="00B90175" w:rsidRDefault="00D21B51" w:rsidP="00D21B51">
      <w:pPr>
        <w:tabs>
          <w:tab w:val="left" w:pos="0"/>
        </w:tabs>
        <w:rPr>
          <w:rFonts w:ascii="Times New Roman" w:hAnsi="Times New Roman"/>
          <w:sz w:val="18"/>
          <w:szCs w:val="18"/>
          <w:lang w:val="ru-RU"/>
        </w:rPr>
      </w:pPr>
      <w:r>
        <w:rPr>
          <w:rFonts w:ascii="Times New Roman" w:hAnsi="Times New Roman"/>
          <w:noProof/>
          <w:sz w:val="18"/>
          <w:szCs w:val="18"/>
          <w:lang w:val="ru-RU"/>
        </w:rPr>
        <mc:AlternateContent>
          <mc:Choice Requires="wps">
            <w:drawing>
              <wp:anchor distT="0" distB="0" distL="114300" distR="114300" simplePos="0" relativeHeight="251670528" behindDoc="0" locked="0" layoutInCell="1" allowOverlap="1" wp14:anchorId="5D38EAB1" wp14:editId="592129B1">
                <wp:simplePos x="0" y="0"/>
                <wp:positionH relativeFrom="margin">
                  <wp:align>left</wp:align>
                </wp:positionH>
                <wp:positionV relativeFrom="paragraph">
                  <wp:posOffset>223698</wp:posOffset>
                </wp:positionV>
                <wp:extent cx="4389120" cy="882015"/>
                <wp:effectExtent l="0" t="0" r="0" b="0"/>
                <wp:wrapSquare wrapText="bothSides"/>
                <wp:docPr id="1" name="Надпись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89120" cy="88201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6DFBE6A" w14:textId="77777777" w:rsidR="0029175A" w:rsidRPr="00CB25F5" w:rsidRDefault="0029175A" w:rsidP="00D21B51">
                            <w:pPr>
                              <w:spacing w:line="240" w:lineRule="auto"/>
                              <w:rPr>
                                <w:rFonts w:ascii="Times New Roman" w:hAnsi="Times New Roman"/>
                                <w:sz w:val="16"/>
                                <w:szCs w:val="16"/>
                                <w:lang w:val="kk-KZ"/>
                              </w:rPr>
                            </w:pPr>
                            <w:r w:rsidRPr="00B800EA">
                              <w:rPr>
                                <w:b/>
                                <w:bCs/>
                                <w:color w:val="0000FF"/>
                                <w:sz w:val="17"/>
                                <w:szCs w:val="17"/>
                              </w:rPr>
                              <w:t>КСр/у</w:t>
                            </w:r>
                            <w:r w:rsidRPr="00B800EA">
                              <w:rPr>
                                <w:b/>
                                <w:bCs/>
                                <w:color w:val="0000FF"/>
                                <w:sz w:val="17"/>
                                <w:szCs w:val="17"/>
                              </w:rPr>
                              <w:tab/>
                            </w:r>
                            <w:r w:rsidRPr="00CB25F5">
                              <w:rPr>
                                <w:rFonts w:ascii="Times New Roman" w:hAnsi="Times New Roman"/>
                                <w:bCs/>
                                <w:sz w:val="16"/>
                                <w:szCs w:val="16"/>
                                <w:lang w:val="kk-KZ"/>
                              </w:rPr>
                              <w:t xml:space="preserve">Жұмыстар орындау (қызметтер көрсету) шартындағы қазақстандық қамту </w:t>
                            </w:r>
                            <w:r w:rsidRPr="00CB25F5">
                              <w:rPr>
                                <w:rFonts w:ascii="Times New Roman" w:hAnsi="Times New Roman"/>
                                <w:sz w:val="16"/>
                                <w:szCs w:val="16"/>
                              </w:rPr>
                              <w:t>(КСр/у)</w:t>
                            </w:r>
                            <w:r w:rsidRPr="00CB25F5">
                              <w:rPr>
                                <w:rFonts w:ascii="Times New Roman" w:hAnsi="Times New Roman"/>
                                <w:sz w:val="16"/>
                                <w:szCs w:val="16"/>
                                <w:lang w:val="kk-KZ"/>
                              </w:rPr>
                              <w:t>;</w:t>
                            </w:r>
                          </w:p>
                          <w:p w14:paraId="70989D2E" w14:textId="77777777" w:rsidR="0029175A" w:rsidRPr="00CB25F5" w:rsidRDefault="0029175A" w:rsidP="00D21B51">
                            <w:pPr>
                              <w:spacing w:line="240" w:lineRule="auto"/>
                              <w:rPr>
                                <w:rFonts w:ascii="Times New Roman" w:hAnsi="Times New Roman"/>
                                <w:bCs/>
                                <w:sz w:val="16"/>
                                <w:szCs w:val="16"/>
                                <w:lang w:val="kk-KZ"/>
                              </w:rPr>
                            </w:pPr>
                            <w:r w:rsidRPr="00CB25F5">
                              <w:rPr>
                                <w:rFonts w:ascii="Times New Roman" w:hAnsi="Times New Roman"/>
                                <w:b/>
                                <w:bCs/>
                                <w:color w:val="0000FF"/>
                                <w:sz w:val="16"/>
                                <w:szCs w:val="16"/>
                                <w:lang w:val="kk-KZ"/>
                              </w:rPr>
                              <w:t>n</w:t>
                            </w:r>
                            <w:r w:rsidRPr="00CB25F5">
                              <w:rPr>
                                <w:rFonts w:ascii="Times New Roman" w:hAnsi="Times New Roman"/>
                                <w:b/>
                                <w:bCs/>
                                <w:color w:val="0000FF"/>
                                <w:sz w:val="16"/>
                                <w:szCs w:val="16"/>
                                <w:lang w:val="kk-KZ"/>
                              </w:rPr>
                              <w:tab/>
                            </w:r>
                            <w:r w:rsidRPr="00CB25F5">
                              <w:rPr>
                                <w:rFonts w:ascii="Times New Roman" w:hAnsi="Times New Roman"/>
                                <w:bCs/>
                                <w:sz w:val="16"/>
                                <w:szCs w:val="16"/>
                                <w:lang w:val="kk-KZ"/>
                              </w:rPr>
                              <w:t>Өнім беруші шартты орындау мақсатында тікелей және мердігерлік шарт жасасу арқылы сатып алған тауардың жалпы мөлшері;</w:t>
                            </w:r>
                          </w:p>
                          <w:p w14:paraId="29D2E227"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і</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Тауардың реттік нөмірі;</w:t>
                            </w:r>
                          </w:p>
                          <w:p w14:paraId="1A3AB023"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CТi</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i- тауардың құны;</w:t>
                            </w:r>
                          </w:p>
                          <w:p w14:paraId="5883EA82"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Ki</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 xml:space="preserve"> «CT-KZ» сертификатында көрсетілген  тауардағы қазақстандық қамту үлесі;</w:t>
                            </w:r>
                          </w:p>
                          <w:p w14:paraId="57C8551E" w14:textId="77777777" w:rsidR="0029175A" w:rsidRPr="00CB25F5" w:rsidRDefault="0029175A" w:rsidP="00D21B51">
                            <w:pPr>
                              <w:spacing w:line="240" w:lineRule="auto"/>
                              <w:rPr>
                                <w:rFonts w:ascii="Times New Roman" w:hAnsi="Times New Roman"/>
                                <w:sz w:val="16"/>
                                <w:szCs w:val="16"/>
                                <w:lang w:val="kk-KZ"/>
                              </w:rPr>
                            </w:pPr>
                            <w:r w:rsidRPr="00CB25F5">
                              <w:rPr>
                                <w:rFonts w:ascii="Times New Roman" w:hAnsi="Times New Roman"/>
                                <w:color w:val="000000"/>
                                <w:sz w:val="16"/>
                                <w:szCs w:val="16"/>
                                <w:lang w:val="kk-KZ"/>
                              </w:rPr>
                              <w:tab/>
                              <w:t>Ki = 0, «CT-KZ» сертификаты болмаған жағдайда;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D38EAB1" id="Надпись 1" o:spid="_x0000_s1029" type="#_x0000_t202" style="position:absolute;left:0;text-align:left;margin-left:0;margin-top:17.6pt;width:345.6pt;height:69.45pt;z-index:25167052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" stroked="f">
                <v:textbox>
                  <w:txbxContent>
                    <w:p w14:paraId="26DFBE6A" w14:textId="77777777" w:rsidR="0029175A" w:rsidRPr="00CB25F5" w:rsidRDefault="0029175A" w:rsidP="00D21B51">
                      <w:pPr>
                        <w:spacing w:line="240" w:lineRule="auto"/>
                        <w:rPr>
                          <w:rFonts w:ascii="Times New Roman" w:hAnsi="Times New Roman"/>
                          <w:sz w:val="16"/>
                          <w:szCs w:val="16"/>
                          <w:lang w:val="kk-KZ"/>
                        </w:rPr>
                      </w:pPr>
                      <w:r w:rsidRPr="00B800EA">
                        <w:rPr>
                          <w:b/>
                          <w:bCs/>
                          <w:color w:val="0000FF"/>
                          <w:sz w:val="17"/>
                          <w:szCs w:val="17"/>
                        </w:rPr>
                        <w:t>КСр/у</w:t>
                      </w:r>
                      <w:r w:rsidRPr="00B800EA">
                        <w:rPr>
                          <w:b/>
                          <w:bCs/>
                          <w:color w:val="0000FF"/>
                          <w:sz w:val="17"/>
                          <w:szCs w:val="17"/>
                        </w:rPr>
                        <w:tab/>
                      </w:r>
                      <w:r w:rsidRPr="00CB25F5">
                        <w:rPr>
                          <w:rFonts w:ascii="Times New Roman" w:hAnsi="Times New Roman"/>
                          <w:bCs/>
                          <w:sz w:val="16"/>
                          <w:szCs w:val="16"/>
                          <w:lang w:val="kk-KZ"/>
                        </w:rPr>
                        <w:t xml:space="preserve">Жұмыстар орындау (қызметтер көрсету) шартындағы қазақстандық қамту </w:t>
                      </w:r>
                      <w:r w:rsidRPr="00CB25F5">
                        <w:rPr>
                          <w:rFonts w:ascii="Times New Roman" w:hAnsi="Times New Roman"/>
                          <w:sz w:val="16"/>
                          <w:szCs w:val="16"/>
                        </w:rPr>
                        <w:t>(КСр/у)</w:t>
                      </w:r>
                      <w:r w:rsidRPr="00CB25F5">
                        <w:rPr>
                          <w:rFonts w:ascii="Times New Roman" w:hAnsi="Times New Roman"/>
                          <w:sz w:val="16"/>
                          <w:szCs w:val="16"/>
                          <w:lang w:val="kk-KZ"/>
                        </w:rPr>
                        <w:t>;</w:t>
                      </w:r>
                    </w:p>
                    <w:p w14:paraId="70989D2E" w14:textId="77777777" w:rsidR="0029175A" w:rsidRPr="00CB25F5" w:rsidRDefault="0029175A" w:rsidP="00D21B51">
                      <w:pPr>
                        <w:spacing w:line="240" w:lineRule="auto"/>
                        <w:rPr>
                          <w:rFonts w:ascii="Times New Roman" w:hAnsi="Times New Roman"/>
                          <w:bCs/>
                          <w:sz w:val="16"/>
                          <w:szCs w:val="16"/>
                          <w:lang w:val="kk-KZ"/>
                        </w:rPr>
                      </w:pPr>
                      <w:r w:rsidRPr="00CB25F5">
                        <w:rPr>
                          <w:rFonts w:ascii="Times New Roman" w:hAnsi="Times New Roman"/>
                          <w:b/>
                          <w:bCs/>
                          <w:color w:val="0000FF"/>
                          <w:sz w:val="16"/>
                          <w:szCs w:val="16"/>
                          <w:lang w:val="kk-KZ"/>
                        </w:rPr>
                        <w:t>n</w:t>
                      </w:r>
                      <w:r w:rsidRPr="00CB25F5">
                        <w:rPr>
                          <w:rFonts w:ascii="Times New Roman" w:hAnsi="Times New Roman"/>
                          <w:b/>
                          <w:bCs/>
                          <w:color w:val="0000FF"/>
                          <w:sz w:val="16"/>
                          <w:szCs w:val="16"/>
                          <w:lang w:val="kk-KZ"/>
                        </w:rPr>
                        <w:tab/>
                      </w:r>
                      <w:r w:rsidRPr="00CB25F5">
                        <w:rPr>
                          <w:rFonts w:ascii="Times New Roman" w:hAnsi="Times New Roman"/>
                          <w:bCs/>
                          <w:sz w:val="16"/>
                          <w:szCs w:val="16"/>
                          <w:lang w:val="kk-KZ"/>
                        </w:rPr>
                        <w:t>Өнім беруші шартты орындау мақсатында тікелей және мердігерлік шарт жасасу арқылы сатып алған тауардың жалпы мөлшері;</w:t>
                      </w:r>
                    </w:p>
                    <w:p w14:paraId="29D2E227"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і</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Тауардың реттік нөмірі;</w:t>
                      </w:r>
                    </w:p>
                    <w:p w14:paraId="1A3AB023"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CТi</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i- тауардың құны;</w:t>
                      </w:r>
                    </w:p>
                    <w:p w14:paraId="5883EA82" w14:textId="77777777" w:rsidR="0029175A" w:rsidRPr="00CB25F5" w:rsidRDefault="0029175A" w:rsidP="00D21B51">
                      <w:pPr>
                        <w:spacing w:line="240" w:lineRule="auto"/>
                        <w:rPr>
                          <w:rFonts w:ascii="Times New Roman" w:hAnsi="Times New Roman"/>
                          <w:color w:val="000000"/>
                          <w:sz w:val="16"/>
                          <w:szCs w:val="16"/>
                          <w:lang w:val="kk-KZ"/>
                        </w:rPr>
                      </w:pPr>
                      <w:r w:rsidRPr="00CB25F5">
                        <w:rPr>
                          <w:rFonts w:ascii="Times New Roman" w:hAnsi="Times New Roman"/>
                          <w:b/>
                          <w:bCs/>
                          <w:color w:val="0000FF"/>
                          <w:sz w:val="16"/>
                          <w:szCs w:val="16"/>
                          <w:lang w:val="kk-KZ"/>
                        </w:rPr>
                        <w:t>Ki</w:t>
                      </w:r>
                      <w:r w:rsidRPr="00CB25F5">
                        <w:rPr>
                          <w:rFonts w:ascii="Times New Roman" w:hAnsi="Times New Roman"/>
                          <w:b/>
                          <w:bCs/>
                          <w:color w:val="0000FF"/>
                          <w:sz w:val="16"/>
                          <w:szCs w:val="16"/>
                          <w:lang w:val="kk-KZ"/>
                        </w:rPr>
                        <w:tab/>
                      </w:r>
                      <w:r w:rsidRPr="00CB25F5">
                        <w:rPr>
                          <w:rFonts w:ascii="Times New Roman" w:hAnsi="Times New Roman"/>
                          <w:color w:val="000000"/>
                          <w:sz w:val="16"/>
                          <w:szCs w:val="16"/>
                          <w:lang w:val="kk-KZ"/>
                        </w:rPr>
                        <w:t xml:space="preserve"> «CT-KZ» сертификатында көрсетілген  тауардағы қазақстандық қамту үлесі;</w:t>
                      </w:r>
                    </w:p>
                    <w:p w14:paraId="57C8551E" w14:textId="77777777" w:rsidR="0029175A" w:rsidRPr="00CB25F5" w:rsidRDefault="0029175A" w:rsidP="00D21B51">
                      <w:pPr>
                        <w:spacing w:line="240" w:lineRule="auto"/>
                        <w:rPr>
                          <w:rFonts w:ascii="Times New Roman" w:hAnsi="Times New Roman"/>
                          <w:sz w:val="16"/>
                          <w:szCs w:val="16"/>
                          <w:lang w:val="kk-KZ"/>
                        </w:rPr>
                      </w:pPr>
                      <w:r w:rsidRPr="00CB25F5">
                        <w:rPr>
                          <w:rFonts w:ascii="Times New Roman" w:hAnsi="Times New Roman"/>
                          <w:color w:val="000000"/>
                          <w:sz w:val="16"/>
                          <w:szCs w:val="16"/>
                          <w:lang w:val="kk-KZ"/>
                        </w:rPr>
                        <w:tab/>
                        <w:t>Ki = 0, «CT-KZ» сертификаты болмаған жағдайда;</w:t>
                      </w:r>
                    </w:p>
                  </w:txbxContent>
                </v:textbox>
                <w10:wrap type="square" anchorx="margin"/>
              </v:shape>
            </w:pict>
          </mc:Fallback>
        </mc:AlternateContent>
      </w:r>
      <w:r w:rsidRPr="0027455D">
        <w:rPr>
          <w:rFonts w:ascii="Times New Roman" w:hAnsi="Times New Roman"/>
          <w:sz w:val="18"/>
          <w:szCs w:val="18"/>
        </w:rPr>
        <w:t>                                               i</w:t>
      </w:r>
      <w:r w:rsidRPr="0027455D">
        <w:rPr>
          <w:rFonts w:ascii="Times New Roman" w:hAnsi="Times New Roman"/>
          <w:sz w:val="18"/>
          <w:szCs w:val="18"/>
          <w:lang w:val="ru-RU"/>
        </w:rPr>
        <w:t xml:space="preserve">=1 </w:t>
      </w:r>
      <w:r w:rsidRPr="0027455D">
        <w:rPr>
          <w:rFonts w:ascii="Times New Roman" w:hAnsi="Times New Roman"/>
          <w:sz w:val="18"/>
          <w:szCs w:val="18"/>
        </w:rPr>
        <w:t>                   </w:t>
      </w:r>
      <w:r w:rsidRPr="0027455D">
        <w:rPr>
          <w:rFonts w:ascii="Times New Roman" w:hAnsi="Times New Roman"/>
          <w:sz w:val="18"/>
          <w:szCs w:val="18"/>
          <w:lang w:val="ru-RU"/>
        </w:rPr>
        <w:t xml:space="preserve"> </w:t>
      </w:r>
      <w:r w:rsidRPr="0027455D">
        <w:rPr>
          <w:rFonts w:ascii="Times New Roman" w:hAnsi="Times New Roman"/>
          <w:sz w:val="18"/>
          <w:szCs w:val="18"/>
        </w:rPr>
        <w:t> j</w:t>
      </w:r>
      <w:r w:rsidRPr="0027455D">
        <w:rPr>
          <w:rFonts w:ascii="Times New Roman" w:hAnsi="Times New Roman"/>
          <w:sz w:val="18"/>
          <w:szCs w:val="18"/>
          <w:lang w:val="ru-RU"/>
        </w:rPr>
        <w:t>=1</w:t>
      </w:r>
    </w:p>
    <w:p w14:paraId="68494F41" w14:textId="77777777" w:rsidR="00D21B51" w:rsidRDefault="00D21B51" w:rsidP="00B0114F">
      <w:pPr>
        <w:tabs>
          <w:tab w:val="left" w:pos="0"/>
        </w:tabs>
        <w:spacing w:line="240" w:lineRule="auto"/>
        <w:ind w:firstLine="180"/>
        <w:rPr>
          <w:rFonts w:ascii="Times New Roman" w:hAnsi="Times New Roman"/>
          <w:sz w:val="18"/>
          <w:szCs w:val="18"/>
          <w:lang w:val="kk-KZ"/>
        </w:rPr>
      </w:pPr>
    </w:p>
    <w:p w14:paraId="1202AC1B" w14:textId="77777777" w:rsidR="00D21B51" w:rsidRPr="00B0114F" w:rsidRDefault="00D21B51" w:rsidP="00B0114F">
      <w:pPr>
        <w:tabs>
          <w:tab w:val="left" w:pos="0"/>
        </w:tabs>
        <w:spacing w:line="240" w:lineRule="auto"/>
        <w:ind w:firstLine="180"/>
        <w:rPr>
          <w:rFonts w:ascii="Times New Roman" w:hAnsi="Times New Roman"/>
          <w:sz w:val="16"/>
          <w:szCs w:val="18"/>
          <w:lang w:val="ru-RU"/>
        </w:rPr>
      </w:pPr>
      <w:r w:rsidRPr="00B0114F">
        <w:rPr>
          <w:rFonts w:ascii="Times New Roman" w:hAnsi="Times New Roman"/>
          <w:sz w:val="16"/>
          <w:szCs w:val="18"/>
          <w:lang w:val="kk-KZ"/>
        </w:rPr>
        <w:t>Қазақстандық қамту үлесі</w:t>
      </w:r>
      <w:r w:rsidRPr="00B0114F">
        <w:rPr>
          <w:rFonts w:ascii="Times New Roman" w:hAnsi="Times New Roman"/>
          <w:sz w:val="16"/>
          <w:szCs w:val="18"/>
          <w:lang w:val="ru-RU"/>
        </w:rPr>
        <w:t xml:space="preserve"> (%):</w:t>
      </w:r>
    </w:p>
    <w:p w14:paraId="0B914807" w14:textId="77777777" w:rsidR="00D21B51" w:rsidRPr="00B0114F" w:rsidRDefault="00D21B51" w:rsidP="00B0114F">
      <w:pPr>
        <w:tabs>
          <w:tab w:val="left" w:pos="0"/>
        </w:tabs>
        <w:spacing w:line="240" w:lineRule="auto"/>
        <w:ind w:firstLine="180"/>
        <w:rPr>
          <w:rFonts w:ascii="Times New Roman" w:hAnsi="Times New Roman"/>
          <w:sz w:val="16"/>
          <w:szCs w:val="18"/>
          <w:lang w:val="ru-RU"/>
        </w:rPr>
      </w:pP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t>____________________________ М.</w:t>
      </w:r>
      <w:r w:rsidRPr="00B0114F">
        <w:rPr>
          <w:rFonts w:ascii="Times New Roman" w:hAnsi="Times New Roman"/>
          <w:sz w:val="16"/>
          <w:szCs w:val="18"/>
          <w:lang w:val="kk-KZ"/>
        </w:rPr>
        <w:t>О</w:t>
      </w:r>
      <w:r w:rsidRPr="00B0114F">
        <w:rPr>
          <w:rFonts w:ascii="Times New Roman" w:hAnsi="Times New Roman"/>
          <w:sz w:val="16"/>
          <w:szCs w:val="18"/>
          <w:lang w:val="ru-RU"/>
        </w:rPr>
        <w:t>.</w:t>
      </w:r>
    </w:p>
    <w:p w14:paraId="5F84DB34" w14:textId="77777777" w:rsidR="00D21B51" w:rsidRPr="00B0114F" w:rsidRDefault="00D21B51" w:rsidP="00B0114F">
      <w:pPr>
        <w:tabs>
          <w:tab w:val="left" w:pos="0"/>
        </w:tabs>
        <w:spacing w:line="240" w:lineRule="auto"/>
        <w:ind w:firstLine="180"/>
        <w:rPr>
          <w:rFonts w:ascii="Times New Roman" w:hAnsi="Times New Roman"/>
          <w:sz w:val="16"/>
          <w:szCs w:val="18"/>
          <w:lang w:val="kk-KZ"/>
        </w:rPr>
      </w:pP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sz w:val="16"/>
          <w:szCs w:val="18"/>
          <w:lang w:val="ru-RU"/>
        </w:rPr>
        <w:tab/>
      </w:r>
      <w:r w:rsidRPr="00B0114F">
        <w:rPr>
          <w:rFonts w:ascii="Times New Roman" w:hAnsi="Times New Roman"/>
          <w:i/>
          <w:iCs/>
          <w:sz w:val="16"/>
          <w:szCs w:val="18"/>
          <w:lang w:val="kk-KZ"/>
        </w:rPr>
        <w:t>Басшының аты-жөні, қолы</w:t>
      </w:r>
    </w:p>
    <w:p w14:paraId="06DA4F9B" w14:textId="77777777" w:rsidR="00D21B51" w:rsidRPr="00B0114F" w:rsidRDefault="00D21B51" w:rsidP="00B0114F">
      <w:pPr>
        <w:tabs>
          <w:tab w:val="left" w:pos="0"/>
        </w:tabs>
        <w:spacing w:line="240" w:lineRule="auto"/>
        <w:ind w:firstLine="180"/>
        <w:rPr>
          <w:rFonts w:ascii="Times New Roman" w:hAnsi="Times New Roman"/>
          <w:b/>
          <w:bCs/>
          <w:sz w:val="16"/>
          <w:szCs w:val="18"/>
          <w:lang w:val="kk-KZ"/>
        </w:rPr>
      </w:pPr>
      <w:r w:rsidRPr="00B0114F">
        <w:rPr>
          <w:rFonts w:ascii="Times New Roman" w:hAnsi="Times New Roman"/>
          <w:b/>
          <w:bCs/>
          <w:sz w:val="16"/>
          <w:szCs w:val="18"/>
          <w:lang w:val="kk-KZ"/>
        </w:rPr>
        <w:t>**КСр/у  = ___________</w:t>
      </w:r>
    </w:p>
    <w:p w14:paraId="002CAE80" w14:textId="77777777" w:rsidR="00D21B51" w:rsidRPr="00B0114F" w:rsidRDefault="00D21B51" w:rsidP="00B0114F">
      <w:pPr>
        <w:tabs>
          <w:tab w:val="left" w:pos="0"/>
        </w:tabs>
        <w:spacing w:line="240" w:lineRule="auto"/>
        <w:ind w:firstLine="180"/>
        <w:rPr>
          <w:rFonts w:ascii="Times New Roman" w:hAnsi="Times New Roman"/>
          <w:i/>
          <w:sz w:val="16"/>
          <w:szCs w:val="18"/>
          <w:lang w:val="kk-KZ"/>
        </w:rPr>
      </w:pP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p>
    <w:p w14:paraId="4D2F1906" w14:textId="77777777" w:rsidR="00D21B51" w:rsidRPr="00B0114F" w:rsidRDefault="00D21B51" w:rsidP="00B0114F">
      <w:pPr>
        <w:tabs>
          <w:tab w:val="left" w:pos="0"/>
        </w:tabs>
        <w:spacing w:line="240" w:lineRule="auto"/>
        <w:ind w:firstLine="180"/>
        <w:rPr>
          <w:rFonts w:ascii="Times New Roman" w:hAnsi="Times New Roman"/>
          <w:i/>
          <w:sz w:val="16"/>
          <w:szCs w:val="18"/>
          <w:lang w:val="kk-KZ"/>
        </w:rPr>
      </w:pPr>
      <w:r w:rsidRPr="00B0114F">
        <w:rPr>
          <w:rFonts w:ascii="Times New Roman" w:hAnsi="Times New Roman"/>
          <w:i/>
          <w:sz w:val="16"/>
          <w:szCs w:val="18"/>
          <w:lang w:val="kk-KZ"/>
        </w:rPr>
        <w:t>** шарттағы қазақстандық қамтудың жиынтық үлесі жүздік үлеске дейін сандық форматта көрсетіледі (0,00)</w:t>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r>
      <w:r w:rsidRPr="00B0114F">
        <w:rPr>
          <w:rFonts w:ascii="Times New Roman" w:hAnsi="Times New Roman"/>
          <w:i/>
          <w:sz w:val="16"/>
          <w:szCs w:val="18"/>
          <w:lang w:val="kk-KZ"/>
        </w:rPr>
        <w:tab/>
        <w:t>_______________________________________________</w:t>
      </w:r>
    </w:p>
    <w:p w14:paraId="22DFE1AF" w14:textId="77777777" w:rsidR="00D21B51" w:rsidRPr="00B0114F" w:rsidRDefault="00D21B51" w:rsidP="00B0114F">
      <w:pPr>
        <w:tabs>
          <w:tab w:val="left" w:pos="0"/>
        </w:tabs>
        <w:spacing w:line="240" w:lineRule="auto"/>
        <w:rPr>
          <w:rFonts w:ascii="Times New Roman" w:hAnsi="Times New Roman"/>
          <w:b/>
          <w:spacing w:val="-1"/>
          <w:sz w:val="16"/>
          <w:szCs w:val="18"/>
          <w:lang w:val="kk-KZ"/>
        </w:rPr>
      </w:pPr>
      <w:r w:rsidRPr="00B0114F">
        <w:rPr>
          <w:rFonts w:ascii="Times New Roman" w:hAnsi="Times New Roman"/>
          <w:i/>
          <w:iCs/>
          <w:sz w:val="16"/>
          <w:szCs w:val="18"/>
          <w:lang w:val="kk-KZ"/>
        </w:rPr>
        <w:t xml:space="preserve">                                       Мердігерның аты-жөні, байланыс телефоны</w:t>
      </w:r>
    </w:p>
    <w:p w14:paraId="56E11F31" w14:textId="77777777" w:rsidR="00D21B51" w:rsidRDefault="00D21B51" w:rsidP="00D21B51">
      <w:pPr>
        <w:pStyle w:val="3"/>
        <w:tabs>
          <w:tab w:val="left" w:pos="0"/>
        </w:tabs>
        <w:jc w:val="right"/>
        <w:rPr>
          <w:rFonts w:ascii="Times New Roman" w:hAnsi="Times New Roman"/>
          <w:b w:val="0"/>
          <w:sz w:val="24"/>
          <w:szCs w:val="24"/>
          <w:lang w:val="ru-RU"/>
        </w:rPr>
      </w:pPr>
    </w:p>
    <w:tbl>
      <w:tblPr>
        <w:tblW w:w="94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right w:w="0" w:type="dxa"/>
        </w:tblCellMar>
        <w:tblLook w:val="0000" w:firstRow="0" w:lastRow="0" w:firstColumn="0" w:lastColumn="0" w:noHBand="0" w:noVBand="0"/>
      </w:tblPr>
      <w:tblGrid>
        <w:gridCol w:w="4788"/>
        <w:gridCol w:w="4680"/>
      </w:tblGrid>
      <w:tr w:rsidR="00D21B51" w:rsidRPr="00210677" w14:paraId="5A9D2590" w14:textId="77777777" w:rsidTr="00B0114F">
        <w:trPr>
          <w:jc w:val="center"/>
        </w:trPr>
        <w:tc>
          <w:tcPr>
            <w:tcW w:w="4788" w:type="dxa"/>
            <w:tcBorders>
              <w:top w:val="single" w:sz="4" w:space="0" w:color="auto"/>
              <w:left w:val="nil"/>
              <w:bottom w:val="nil"/>
              <w:right w:val="nil"/>
            </w:tcBorders>
            <w:tcMar>
              <w:top w:w="29" w:type="dxa"/>
              <w:left w:w="115" w:type="dxa"/>
              <w:bottom w:w="29" w:type="dxa"/>
            </w:tcMar>
            <w:vAlign w:val="center"/>
          </w:tcPr>
          <w:p w14:paraId="15766C8D" w14:textId="77777777" w:rsidR="00D21B51" w:rsidRPr="00910213" w:rsidRDefault="00D21B51" w:rsidP="009D5F84">
            <w:pPr>
              <w:pStyle w:val="ab"/>
              <w:tabs>
                <w:tab w:val="left" w:pos="0"/>
              </w:tabs>
              <w:rPr>
                <w:rFonts w:ascii="Times New Roman" w:hAnsi="Times New Roman"/>
                <w:b/>
                <w:lang w:val="ru-RU"/>
              </w:rPr>
            </w:pPr>
            <w:r>
              <w:rPr>
                <w:rFonts w:ascii="Times New Roman" w:hAnsi="Times New Roman"/>
                <w:b/>
                <w:lang w:val="ru-RU"/>
              </w:rPr>
              <w:t>ТАПСЫРЫСЩЫ</w:t>
            </w:r>
            <w:r w:rsidRPr="00910213">
              <w:rPr>
                <w:rFonts w:ascii="Times New Roman" w:hAnsi="Times New Roman"/>
                <w:b/>
                <w:lang w:val="ru-RU"/>
              </w:rPr>
              <w:t xml:space="preserve">                                                                                     </w:t>
            </w:r>
          </w:p>
          <w:p w14:paraId="7B2F1737" w14:textId="77777777" w:rsidR="00D21B51" w:rsidRPr="00910213" w:rsidRDefault="00D21B51" w:rsidP="009D5F84">
            <w:pPr>
              <w:pStyle w:val="ab"/>
              <w:tabs>
                <w:tab w:val="left" w:pos="0"/>
              </w:tabs>
              <w:rPr>
                <w:rFonts w:ascii="Times New Roman" w:hAnsi="Times New Roman"/>
                <w:b/>
                <w:lang w:val="ru-RU"/>
              </w:rPr>
            </w:pPr>
            <w:r w:rsidRPr="00910213">
              <w:rPr>
                <w:rFonts w:ascii="Times New Roman" w:hAnsi="Times New Roman"/>
                <w:b/>
                <w:lang w:val="ru-RU"/>
              </w:rPr>
              <w:t>«Жамбыл Петролеум»</w:t>
            </w:r>
            <w:r>
              <w:rPr>
                <w:rFonts w:ascii="Times New Roman" w:hAnsi="Times New Roman"/>
                <w:b/>
                <w:lang w:val="ru-RU"/>
              </w:rPr>
              <w:t xml:space="preserve"> ЖШС</w:t>
            </w:r>
          </w:p>
          <w:p w14:paraId="589A8972" w14:textId="77777777" w:rsidR="00D21B51" w:rsidRPr="00910213" w:rsidRDefault="00D21B51" w:rsidP="009D5F84">
            <w:pPr>
              <w:pStyle w:val="ab"/>
              <w:tabs>
                <w:tab w:val="left" w:pos="0"/>
              </w:tabs>
              <w:rPr>
                <w:rFonts w:ascii="Times New Roman" w:hAnsi="Times New Roman"/>
                <w:b/>
                <w:lang w:val="ru-RU"/>
              </w:rPr>
            </w:pPr>
            <w:r>
              <w:rPr>
                <w:rFonts w:ascii="Times New Roman" w:hAnsi="Times New Roman"/>
                <w:b/>
                <w:lang w:val="ru-RU"/>
              </w:rPr>
              <w:t>Бас директоры</w:t>
            </w:r>
          </w:p>
          <w:p w14:paraId="3B97CCFB" w14:textId="77777777" w:rsidR="00D21B51" w:rsidRPr="00210677" w:rsidRDefault="00D21B51" w:rsidP="009D5F84">
            <w:pPr>
              <w:pStyle w:val="ab"/>
              <w:tabs>
                <w:tab w:val="left" w:pos="0"/>
              </w:tabs>
              <w:rPr>
                <w:rFonts w:ascii="Times New Roman" w:hAnsi="Times New Roman"/>
                <w:b/>
                <w:lang w:val="ru-RU"/>
              </w:rPr>
            </w:pPr>
            <w:r w:rsidRPr="00210677">
              <w:rPr>
                <w:rFonts w:ascii="Times New Roman" w:hAnsi="Times New Roman"/>
                <w:b/>
                <w:lang w:val="ru-RU"/>
              </w:rPr>
              <w:t xml:space="preserve">___________ </w:t>
            </w:r>
            <w:r w:rsidRPr="00055145">
              <w:rPr>
                <w:rFonts w:ascii="Times New Roman" w:hAnsi="Times New Roman"/>
                <w:b/>
                <w:szCs w:val="24"/>
                <w:lang w:val="ru-RU"/>
              </w:rPr>
              <w:t xml:space="preserve">Х.Т.  Елеусінов      </w:t>
            </w:r>
          </w:p>
        </w:tc>
        <w:tc>
          <w:tcPr>
            <w:tcW w:w="4680" w:type="dxa"/>
            <w:tcBorders>
              <w:top w:val="single" w:sz="4" w:space="0" w:color="auto"/>
              <w:left w:val="nil"/>
              <w:bottom w:val="nil"/>
              <w:right w:val="nil"/>
            </w:tcBorders>
            <w:tcMar>
              <w:top w:w="29" w:type="dxa"/>
              <w:left w:w="115" w:type="dxa"/>
              <w:bottom w:w="29" w:type="dxa"/>
            </w:tcMar>
            <w:vAlign w:val="center"/>
          </w:tcPr>
          <w:p w14:paraId="499F889B" w14:textId="77777777" w:rsidR="00D21B51" w:rsidRPr="00055145" w:rsidRDefault="00D21B51" w:rsidP="009D5F84">
            <w:pPr>
              <w:pStyle w:val="ab"/>
              <w:tabs>
                <w:tab w:val="left" w:pos="0"/>
              </w:tabs>
              <w:spacing w:after="0"/>
              <w:rPr>
                <w:rFonts w:ascii="Times New Roman" w:hAnsi="Times New Roman"/>
                <w:b/>
                <w:lang w:val="kk-KZ"/>
              </w:rPr>
            </w:pPr>
            <w:r>
              <w:rPr>
                <w:rFonts w:ascii="Times New Roman" w:hAnsi="Times New Roman"/>
                <w:b/>
                <w:lang w:val="ru-RU"/>
              </w:rPr>
              <w:t>МЕРД</w:t>
            </w:r>
            <w:r>
              <w:rPr>
                <w:rFonts w:ascii="Times New Roman" w:hAnsi="Times New Roman"/>
                <w:b/>
                <w:lang w:val="kk-KZ"/>
              </w:rPr>
              <w:t>ІГЕР</w:t>
            </w:r>
          </w:p>
          <w:p w14:paraId="084890D5" w14:textId="77777777" w:rsidR="00D21B51" w:rsidRPr="00210677" w:rsidRDefault="00D21B51" w:rsidP="009D5F84">
            <w:pPr>
              <w:pStyle w:val="ab"/>
              <w:tabs>
                <w:tab w:val="left" w:pos="0"/>
              </w:tabs>
              <w:spacing w:after="0"/>
              <w:rPr>
                <w:rFonts w:ascii="Times New Roman" w:hAnsi="Times New Roman"/>
                <w:b/>
                <w:lang w:val="ru-RU"/>
              </w:rPr>
            </w:pPr>
          </w:p>
          <w:p w14:paraId="62E8EBC8" w14:textId="77777777" w:rsidR="00D21B51" w:rsidRPr="00210677" w:rsidRDefault="00D21B51" w:rsidP="009D5F84">
            <w:pPr>
              <w:pStyle w:val="ab"/>
              <w:tabs>
                <w:tab w:val="left" w:pos="0"/>
              </w:tabs>
              <w:spacing w:after="0"/>
              <w:rPr>
                <w:rFonts w:ascii="Times New Roman" w:hAnsi="Times New Roman"/>
                <w:b/>
                <w:lang w:val="ru-RU"/>
              </w:rPr>
            </w:pPr>
          </w:p>
          <w:p w14:paraId="1CAA3E89" w14:textId="77777777" w:rsidR="00D21B51" w:rsidRPr="00210677" w:rsidRDefault="00D21B51" w:rsidP="009D5F84">
            <w:pPr>
              <w:pStyle w:val="ab"/>
              <w:tabs>
                <w:tab w:val="left" w:pos="0"/>
              </w:tabs>
              <w:spacing w:after="0"/>
              <w:rPr>
                <w:rFonts w:ascii="Times New Roman" w:hAnsi="Times New Roman"/>
                <w:b/>
                <w:lang w:val="ru-RU"/>
              </w:rPr>
            </w:pPr>
          </w:p>
          <w:p w14:paraId="4A2DD04E" w14:textId="77777777" w:rsidR="00D21B51" w:rsidRPr="00210677" w:rsidRDefault="00D21B51" w:rsidP="009D5F84">
            <w:pPr>
              <w:pStyle w:val="ab"/>
              <w:tabs>
                <w:tab w:val="left" w:pos="0"/>
              </w:tabs>
              <w:spacing w:after="0"/>
              <w:rPr>
                <w:rFonts w:ascii="Times New Roman" w:hAnsi="Times New Roman"/>
                <w:b/>
                <w:lang w:val="ru-RU"/>
              </w:rPr>
            </w:pPr>
            <w:r w:rsidRPr="00210677">
              <w:rPr>
                <w:rFonts w:ascii="Times New Roman" w:hAnsi="Times New Roman"/>
                <w:b/>
                <w:lang w:val="ru-RU"/>
              </w:rPr>
              <w:t>____________________</w:t>
            </w:r>
          </w:p>
        </w:tc>
      </w:tr>
    </w:tbl>
    <w:p w14:paraId="4E364D7E" w14:textId="77777777" w:rsidR="00D21B51" w:rsidRPr="00B90175" w:rsidRDefault="00D21B51" w:rsidP="00D21B51">
      <w:pPr>
        <w:tabs>
          <w:tab w:val="left" w:pos="0"/>
        </w:tabs>
        <w:ind w:left="0" w:firstLine="0"/>
        <w:rPr>
          <w:rFonts w:ascii="Times New Roman" w:hAnsi="Times New Roman"/>
          <w:i/>
          <w:iCs/>
          <w:sz w:val="16"/>
          <w:szCs w:val="16"/>
          <w:lang w:val="kk-KZ"/>
        </w:rPr>
        <w:sectPr w:rsidR="00D21B51" w:rsidRPr="00B90175" w:rsidSect="000F3AA1">
          <w:pgSz w:w="16838" w:h="11906" w:orient="landscape" w:code="9"/>
          <w:pgMar w:top="1699" w:right="1138" w:bottom="850" w:left="1138" w:header="706" w:footer="432" w:gutter="0"/>
          <w:cols w:space="708"/>
          <w:docGrid w:linePitch="360"/>
        </w:sectPr>
      </w:pPr>
    </w:p>
    <w:p w14:paraId="6E8FDFD9" w14:textId="77777777" w:rsidR="00D21B51" w:rsidRDefault="00D21B51" w:rsidP="00635D45">
      <w:pPr>
        <w:autoSpaceDE w:val="0"/>
        <w:autoSpaceDN w:val="0"/>
        <w:adjustRightInd w:val="0"/>
        <w:spacing w:line="240" w:lineRule="auto"/>
        <w:ind w:left="0"/>
        <w:jc w:val="right"/>
        <w:rPr>
          <w:rFonts w:ascii="Times New Roman" w:hAnsi="Times New Roman"/>
          <w:b/>
          <w:sz w:val="24"/>
          <w:szCs w:val="24"/>
          <w:lang w:val="kk-KZ"/>
        </w:rPr>
      </w:pPr>
    </w:p>
    <w:p w14:paraId="4CDC6594" w14:textId="42BC5D32" w:rsidR="00635D45" w:rsidRPr="00EB736C" w:rsidRDefault="00635D45" w:rsidP="00635D45">
      <w:pPr>
        <w:autoSpaceDE w:val="0"/>
        <w:autoSpaceDN w:val="0"/>
        <w:adjustRightInd w:val="0"/>
        <w:spacing w:line="240" w:lineRule="auto"/>
        <w:ind w:left="0"/>
        <w:jc w:val="right"/>
        <w:rPr>
          <w:rFonts w:ascii="Times New Roman" w:hAnsi="Times New Roman"/>
          <w:b/>
          <w:sz w:val="24"/>
          <w:szCs w:val="24"/>
          <w:lang w:val="kk-KZ"/>
        </w:rPr>
      </w:pPr>
      <w:r>
        <w:rPr>
          <w:rFonts w:ascii="Times New Roman" w:hAnsi="Times New Roman"/>
          <w:b/>
          <w:sz w:val="24"/>
          <w:szCs w:val="24"/>
          <w:lang w:val="kk-KZ"/>
        </w:rPr>
        <w:t>201</w:t>
      </w:r>
      <w:r w:rsidR="00D21B51">
        <w:rPr>
          <w:rFonts w:ascii="Times New Roman" w:hAnsi="Times New Roman"/>
          <w:b/>
          <w:sz w:val="24"/>
          <w:szCs w:val="24"/>
          <w:lang w:val="kk-KZ"/>
        </w:rPr>
        <w:t>8</w:t>
      </w:r>
      <w:r>
        <w:rPr>
          <w:rFonts w:ascii="Times New Roman" w:hAnsi="Times New Roman"/>
          <w:b/>
          <w:sz w:val="24"/>
          <w:szCs w:val="24"/>
          <w:lang w:val="kk-KZ"/>
        </w:rPr>
        <w:t xml:space="preserve"> жылғы «____</w:t>
      </w:r>
      <w:r w:rsidRPr="0027455D">
        <w:rPr>
          <w:rFonts w:ascii="Times New Roman" w:hAnsi="Times New Roman"/>
          <w:b/>
          <w:sz w:val="24"/>
          <w:szCs w:val="24"/>
          <w:lang w:val="kk-KZ"/>
        </w:rPr>
        <w:t>»_____________ шартқа  </w:t>
      </w:r>
    </w:p>
    <w:p w14:paraId="3E31B3F6" w14:textId="77777777" w:rsidR="00635D45" w:rsidRPr="00EB736C" w:rsidRDefault="00635D45" w:rsidP="00635D45">
      <w:pPr>
        <w:tabs>
          <w:tab w:val="left" w:pos="0"/>
        </w:tabs>
        <w:spacing w:line="240" w:lineRule="auto"/>
        <w:ind w:left="0" w:firstLine="0"/>
        <w:jc w:val="right"/>
        <w:rPr>
          <w:rFonts w:ascii="Times New Roman" w:hAnsi="Times New Roman"/>
          <w:b/>
          <w:sz w:val="24"/>
          <w:szCs w:val="24"/>
          <w:lang w:val="kk-KZ"/>
        </w:rPr>
      </w:pPr>
      <w:r w:rsidRPr="0027455D">
        <w:rPr>
          <w:rFonts w:ascii="Times New Roman" w:hAnsi="Times New Roman"/>
          <w:b/>
          <w:sz w:val="24"/>
          <w:szCs w:val="24"/>
          <w:lang w:val="kk-KZ"/>
        </w:rPr>
        <w:t>8- қосымша</w:t>
      </w:r>
    </w:p>
    <w:p w14:paraId="13D1AC00" w14:textId="77777777" w:rsidR="00635D45" w:rsidRPr="00B90175" w:rsidRDefault="00635D45" w:rsidP="00635D45">
      <w:pPr>
        <w:tabs>
          <w:tab w:val="left" w:pos="0"/>
        </w:tabs>
        <w:ind w:left="0" w:firstLine="0"/>
        <w:jc w:val="center"/>
        <w:rPr>
          <w:rFonts w:ascii="Times New Roman" w:hAnsi="Times New Roman"/>
          <w:iCs/>
          <w:sz w:val="16"/>
          <w:szCs w:val="16"/>
          <w:lang w:val="kk-KZ"/>
        </w:rPr>
      </w:pPr>
    </w:p>
    <w:p w14:paraId="6DC04859" w14:textId="77777777" w:rsidR="00635D45" w:rsidRPr="00B90175" w:rsidRDefault="00635D45" w:rsidP="00635D45">
      <w:pPr>
        <w:widowControl w:val="0"/>
        <w:shd w:val="clear" w:color="auto" w:fill="FFFFFF"/>
        <w:tabs>
          <w:tab w:val="left" w:pos="710"/>
        </w:tabs>
        <w:autoSpaceDE w:val="0"/>
        <w:autoSpaceDN w:val="0"/>
        <w:adjustRightInd w:val="0"/>
        <w:spacing w:before="120"/>
        <w:ind w:right="5"/>
        <w:jc w:val="center"/>
        <w:rPr>
          <w:rFonts w:ascii="Times New Roman" w:hAnsi="Times New Roman"/>
          <w:b/>
          <w:lang w:val="kk-KZ"/>
        </w:rPr>
      </w:pPr>
      <w:r w:rsidRPr="0027455D">
        <w:rPr>
          <w:rFonts w:ascii="Times New Roman" w:hAnsi="Times New Roman"/>
          <w:b/>
          <w:u w:val="single"/>
          <w:lang w:val="kk-KZ"/>
        </w:rPr>
        <w:t>ДЕҚОҚ БОЙЫНША МӘЛІМЕТТЕР</w:t>
      </w:r>
    </w:p>
    <w:p w14:paraId="04A4820F" w14:textId="77777777" w:rsidR="00635D45" w:rsidRPr="00B90175" w:rsidRDefault="00635D45" w:rsidP="00635D45">
      <w:pPr>
        <w:widowControl w:val="0"/>
        <w:shd w:val="clear" w:color="auto" w:fill="FFFFFF"/>
        <w:tabs>
          <w:tab w:val="left" w:pos="710"/>
        </w:tabs>
        <w:autoSpaceDE w:val="0"/>
        <w:autoSpaceDN w:val="0"/>
        <w:adjustRightInd w:val="0"/>
        <w:spacing w:before="120"/>
        <w:ind w:right="5"/>
        <w:rPr>
          <w:rFonts w:ascii="Times New Roman" w:hAnsi="Times New Roman"/>
          <w:b/>
          <w:lang w:val="kk-KZ"/>
        </w:rPr>
      </w:pPr>
    </w:p>
    <w:p w14:paraId="361E3984" w14:textId="77777777" w:rsidR="00635D45" w:rsidRPr="00EB736C" w:rsidRDefault="00635D45" w:rsidP="00635D45">
      <w:pPr>
        <w:widowControl w:val="0"/>
        <w:shd w:val="clear" w:color="auto" w:fill="FFFFFF"/>
        <w:tabs>
          <w:tab w:val="left" w:pos="0"/>
        </w:tabs>
        <w:autoSpaceDE w:val="0"/>
        <w:autoSpaceDN w:val="0"/>
        <w:adjustRightInd w:val="0"/>
        <w:spacing w:before="120"/>
        <w:ind w:left="0" w:right="5" w:firstLine="0"/>
        <w:rPr>
          <w:rFonts w:ascii="Times New Roman" w:hAnsi="Times New Roman"/>
          <w:sz w:val="24"/>
          <w:szCs w:val="24"/>
          <w:lang w:val="kk-KZ"/>
        </w:rPr>
      </w:pPr>
      <w:r w:rsidRPr="0027455D">
        <w:rPr>
          <w:rFonts w:ascii="Times New Roman" w:hAnsi="Times New Roman"/>
          <w:b/>
          <w:sz w:val="24"/>
          <w:szCs w:val="24"/>
          <w:lang w:val="kk-KZ"/>
        </w:rPr>
        <w:t>Осы Шарттың 10 бабының 10.18-тармағына сәйкес</w:t>
      </w:r>
      <w:r w:rsidRPr="0027455D">
        <w:rPr>
          <w:rFonts w:ascii="Times New Roman" w:hAnsi="Times New Roman"/>
          <w:sz w:val="24"/>
          <w:szCs w:val="24"/>
          <w:lang w:val="kk-KZ"/>
        </w:rPr>
        <w:t xml:space="preserve"> тауарларды жеткізуге және/немесе қызметтерді көрсетуге мүдделі ықтимал өнім берушілер  конкурстық өтінімдерді дайындау кезінде міндетті түрде төменде берілген кестені толтырып, ДЕҚОҚ бойынша мәліметтер ұсынады. Сұралған мәліметтердің болмауы немесе толық ұсынылмауы осындай өтінімді қабылдамау үшін негіз бола алады.</w:t>
      </w:r>
    </w:p>
    <w:p w14:paraId="40913C0B" w14:textId="77777777" w:rsidR="00635D45" w:rsidRPr="00B90175" w:rsidRDefault="00635D45" w:rsidP="00635D45">
      <w:pPr>
        <w:widowControl w:val="0"/>
        <w:shd w:val="clear" w:color="auto" w:fill="FFFFFF"/>
        <w:tabs>
          <w:tab w:val="left" w:pos="710"/>
        </w:tabs>
        <w:autoSpaceDE w:val="0"/>
        <w:autoSpaceDN w:val="0"/>
        <w:adjustRightInd w:val="0"/>
        <w:spacing w:before="120"/>
        <w:ind w:right="5"/>
        <w:rPr>
          <w:rFonts w:ascii="Times New Roman" w:hAnsi="Times New Roman"/>
          <w:lang w:val="kk-KZ"/>
        </w:rPr>
      </w:pPr>
    </w:p>
    <w:tbl>
      <w:tblPr>
        <w:tblW w:w="0" w:type="auto"/>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2098"/>
        <w:gridCol w:w="2126"/>
        <w:gridCol w:w="2116"/>
        <w:gridCol w:w="2899"/>
      </w:tblGrid>
      <w:tr w:rsidR="00635D45" w:rsidRPr="00B90175" w14:paraId="4548E64B" w14:textId="77777777" w:rsidTr="00B0114F">
        <w:trPr>
          <w:trHeight w:val="423"/>
        </w:trPr>
        <w:tc>
          <w:tcPr>
            <w:tcW w:w="9239"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1EB94997" w14:textId="77777777" w:rsidR="00635D45" w:rsidRPr="00B90175" w:rsidRDefault="00635D45" w:rsidP="009D5F84">
            <w:pPr>
              <w:rPr>
                <w:rFonts w:ascii="Times New Roman" w:hAnsi="Times New Roman"/>
                <w:b/>
                <w:i/>
              </w:rPr>
            </w:pPr>
            <w:r w:rsidRPr="0027455D">
              <w:rPr>
                <w:rFonts w:ascii="Times New Roman" w:hAnsi="Times New Roman"/>
                <w:b/>
                <w:i/>
              </w:rPr>
              <w:t>ЖАЛПЫ МӘЛІМЕТТЕР</w:t>
            </w:r>
          </w:p>
        </w:tc>
      </w:tr>
      <w:tr w:rsidR="00635D45" w:rsidRPr="00B90175" w14:paraId="597B80B2" w14:textId="77777777" w:rsidTr="00B0114F">
        <w:trPr>
          <w:trHeight w:val="43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18B7AD2E" w14:textId="2237633A" w:rsidR="00635D45" w:rsidRPr="00B90175" w:rsidRDefault="00635D45" w:rsidP="00D21B51">
            <w:pPr>
              <w:rPr>
                <w:rFonts w:ascii="Times New Roman" w:hAnsi="Times New Roman"/>
                <w:b/>
              </w:rPr>
            </w:pPr>
            <w:r w:rsidRPr="0027455D">
              <w:rPr>
                <w:rFonts w:ascii="Times New Roman" w:hAnsi="Times New Roman"/>
                <w:b/>
              </w:rPr>
              <w:t xml:space="preserve">Ұйымның атауы: </w:t>
            </w:r>
          </w:p>
        </w:tc>
      </w:tr>
      <w:tr w:rsidR="00635D45" w:rsidRPr="00B90175" w14:paraId="48107AEE" w14:textId="77777777" w:rsidTr="00B0114F">
        <w:trPr>
          <w:trHeight w:val="416"/>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2051556" w14:textId="47444C7E" w:rsidR="00635D45" w:rsidRPr="00B90175" w:rsidRDefault="00635D45" w:rsidP="00D21B51">
            <w:pPr>
              <w:rPr>
                <w:rFonts w:ascii="Times New Roman" w:hAnsi="Times New Roman"/>
                <w:b/>
              </w:rPr>
            </w:pPr>
            <w:r w:rsidRPr="0027455D">
              <w:rPr>
                <w:rFonts w:ascii="Times New Roman" w:hAnsi="Times New Roman"/>
                <w:b/>
              </w:rPr>
              <w:t xml:space="preserve">Конкурстың атауы: </w:t>
            </w:r>
          </w:p>
        </w:tc>
      </w:tr>
      <w:tr w:rsidR="00635D45" w:rsidRPr="00B90175" w14:paraId="72B42C44" w14:textId="77777777" w:rsidTr="00B0114F">
        <w:trPr>
          <w:trHeight w:val="409"/>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3B48CB83" w14:textId="5C125B45" w:rsidR="00635D45" w:rsidRPr="00B90175" w:rsidRDefault="00635D45" w:rsidP="00D21B51">
            <w:pPr>
              <w:rPr>
                <w:rFonts w:ascii="Times New Roman" w:hAnsi="Times New Roman"/>
                <w:b/>
              </w:rPr>
            </w:pPr>
            <w:r w:rsidRPr="0027455D">
              <w:rPr>
                <w:rFonts w:ascii="Times New Roman" w:hAnsi="Times New Roman"/>
                <w:b/>
              </w:rPr>
              <w:t xml:space="preserve">Тауарлар жеткізу және/немесе қызметтер көрсету бойынша жұмыстардың қысқаша сипаттамасы: </w:t>
            </w:r>
          </w:p>
        </w:tc>
      </w:tr>
      <w:tr w:rsidR="00635D45" w:rsidRPr="00B90175" w14:paraId="42ADF94C" w14:textId="77777777" w:rsidTr="00B0114F">
        <w:trPr>
          <w:trHeight w:val="849"/>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05131814" w14:textId="77777777" w:rsidR="00635D45" w:rsidRPr="00B90175" w:rsidRDefault="00635D45" w:rsidP="009D5F84">
            <w:pPr>
              <w:rPr>
                <w:rFonts w:ascii="Times New Roman" w:hAnsi="Times New Roman"/>
              </w:rPr>
            </w:pPr>
            <w:r w:rsidRPr="0027455D">
              <w:rPr>
                <w:rFonts w:ascii="Times New Roman" w:hAnsi="Times New Roman"/>
                <w:b/>
              </w:rPr>
              <w:t>Тауарлар жеткізу және/немесе қызметтер көрсету бойынша жұмыстар орындалатын жер</w:t>
            </w:r>
            <w:r w:rsidRPr="0027455D">
              <w:rPr>
                <w:rFonts w:ascii="Times New Roman" w:hAnsi="Times New Roman"/>
              </w:rPr>
              <w:t xml:space="preserve"> (жұмыстар орындалатын нақты жерді көрсету – облыс, қала, елді мекен, Каспий теңізі/ жұмыстар аймағы, Тапсырысшының бұрғылау қондырғысы, өндірістік қойма және т.с.с.):</w:t>
            </w:r>
          </w:p>
          <w:p w14:paraId="488F75FB" w14:textId="731086DA" w:rsidR="00635D45" w:rsidRPr="00B90175" w:rsidRDefault="00635D45" w:rsidP="00B0114F">
            <w:pPr>
              <w:tabs>
                <w:tab w:val="clear" w:pos="1080"/>
              </w:tabs>
              <w:spacing w:line="240" w:lineRule="auto"/>
              <w:ind w:left="720" w:firstLine="0"/>
              <w:jc w:val="left"/>
              <w:rPr>
                <w:rFonts w:ascii="Times New Roman" w:hAnsi="Times New Roman"/>
                <w:u w:val="single"/>
              </w:rPr>
            </w:pPr>
          </w:p>
        </w:tc>
      </w:tr>
      <w:tr w:rsidR="00635D45" w:rsidRPr="00B90175" w14:paraId="57D3E375" w14:textId="77777777" w:rsidTr="00B0114F">
        <w:trPr>
          <w:trHeight w:val="100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2741ADA8" w14:textId="77777777" w:rsidR="00635D45" w:rsidRPr="00B90175" w:rsidRDefault="00635D45" w:rsidP="009D5F84">
            <w:pPr>
              <w:rPr>
                <w:rFonts w:ascii="Times New Roman" w:hAnsi="Times New Roman"/>
              </w:rPr>
            </w:pPr>
            <w:r w:rsidRPr="0027455D">
              <w:rPr>
                <w:rFonts w:ascii="Times New Roman" w:hAnsi="Times New Roman"/>
                <w:b/>
              </w:rPr>
              <w:t>Тауарлар жеткізу және/немесе қызметтер көрсету тәртібі және кезеңі</w:t>
            </w:r>
            <w:r w:rsidRPr="0027455D">
              <w:rPr>
                <w:rFonts w:ascii="Times New Roman" w:hAnsi="Times New Roman"/>
              </w:rPr>
              <w:t xml:space="preserve"> ( кезеңдердің әрқайсысы бойынша жұмыстарды орындау кезеңдері және кезектілігі, сондай-ақ күндері және ұзақтығы қысқаша сипатталады):</w:t>
            </w:r>
          </w:p>
          <w:p w14:paraId="436D6BF8" w14:textId="77777777" w:rsidR="00635D45" w:rsidRPr="00B90175" w:rsidRDefault="00635D45" w:rsidP="00B0114F">
            <w:pPr>
              <w:tabs>
                <w:tab w:val="clear" w:pos="1080"/>
              </w:tabs>
              <w:spacing w:line="240" w:lineRule="auto"/>
              <w:ind w:left="720" w:firstLine="0"/>
              <w:jc w:val="left"/>
              <w:rPr>
                <w:rFonts w:ascii="Times New Roman" w:hAnsi="Times New Roman"/>
                <w:u w:val="single"/>
              </w:rPr>
            </w:pPr>
          </w:p>
        </w:tc>
      </w:tr>
      <w:tr w:rsidR="00635D45" w:rsidRPr="00E17136" w14:paraId="6CAE93AF" w14:textId="77777777" w:rsidTr="00B0114F">
        <w:trPr>
          <w:trHeight w:val="561"/>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6C9DB96" w14:textId="77777777" w:rsidR="00635D45" w:rsidRPr="00B90175" w:rsidRDefault="00635D45" w:rsidP="009D5F84">
            <w:pPr>
              <w:rPr>
                <w:rFonts w:ascii="Times New Roman" w:hAnsi="Times New Roman"/>
              </w:rPr>
            </w:pPr>
            <w:r w:rsidRPr="0027455D">
              <w:rPr>
                <w:rFonts w:ascii="Times New Roman" w:hAnsi="Times New Roman"/>
                <w:b/>
              </w:rPr>
              <w:t>Қосалқы мердігерлікке тартылатын ұйымдар</w:t>
            </w:r>
            <w:r w:rsidRPr="0027455D">
              <w:rPr>
                <w:rFonts w:ascii="Times New Roman" w:hAnsi="Times New Roman"/>
              </w:rPr>
              <w:t xml:space="preserve"> (атауы және орындалатын жұмыстар көрсетілсін):</w:t>
            </w:r>
          </w:p>
          <w:p w14:paraId="38FA12C3" w14:textId="77777777" w:rsidR="00635D45" w:rsidRPr="00B90175" w:rsidRDefault="00635D45" w:rsidP="00635D45">
            <w:pPr>
              <w:numPr>
                <w:ilvl w:val="0"/>
                <w:numId w:val="88"/>
              </w:numPr>
              <w:tabs>
                <w:tab w:val="clear" w:pos="1080"/>
              </w:tabs>
              <w:spacing w:line="240" w:lineRule="auto"/>
              <w:jc w:val="left"/>
              <w:rPr>
                <w:rFonts w:ascii="Times New Roman" w:hAnsi="Times New Roman"/>
                <w:u w:val="single"/>
                <w:lang w:val="ru-RU"/>
              </w:rPr>
            </w:pPr>
            <w:r w:rsidRPr="0027455D">
              <w:rPr>
                <w:rFonts w:ascii="Times New Roman" w:hAnsi="Times New Roman"/>
                <w:u w:val="single"/>
              </w:rPr>
              <w:t xml:space="preserve"> </w:t>
            </w:r>
            <w:r w:rsidRPr="0027455D">
              <w:rPr>
                <w:rFonts w:ascii="Times New Roman" w:hAnsi="Times New Roman"/>
                <w:u w:val="single"/>
                <w:lang w:val="ru-RU"/>
              </w:rPr>
              <w:t>Субподряд мекемелерін тарту жоспарда жоқ.</w:t>
            </w:r>
          </w:p>
        </w:tc>
      </w:tr>
      <w:tr w:rsidR="00635D45" w:rsidRPr="00E17136" w14:paraId="19D428A5" w14:textId="77777777" w:rsidTr="00B0114F">
        <w:trPr>
          <w:trHeight w:val="561"/>
        </w:trPr>
        <w:tc>
          <w:tcPr>
            <w:tcW w:w="9239" w:type="dxa"/>
            <w:gridSpan w:val="4"/>
            <w:tcBorders>
              <w:top w:val="single" w:sz="4" w:space="0" w:color="000000"/>
              <w:left w:val="single" w:sz="4" w:space="0" w:color="000000"/>
              <w:bottom w:val="single" w:sz="4" w:space="0" w:color="000000"/>
              <w:right w:val="single" w:sz="4" w:space="0" w:color="000000"/>
            </w:tcBorders>
          </w:tcPr>
          <w:p w14:paraId="0064A068" w14:textId="77777777" w:rsidR="00635D45" w:rsidRPr="00B90175" w:rsidRDefault="00635D45" w:rsidP="009D5F84">
            <w:pPr>
              <w:rPr>
                <w:rFonts w:ascii="Times New Roman" w:hAnsi="Times New Roman"/>
                <w:lang w:val="ru-RU"/>
              </w:rPr>
            </w:pPr>
            <w:r w:rsidRPr="0027455D">
              <w:rPr>
                <w:rFonts w:ascii="Times New Roman" w:hAnsi="Times New Roman"/>
                <w:b/>
                <w:lang w:val="ru-RU"/>
              </w:rPr>
              <w:t>Мемлекеттік рұқсаттар</w:t>
            </w:r>
            <w:r w:rsidRPr="0027455D">
              <w:rPr>
                <w:rFonts w:ascii="Times New Roman" w:hAnsi="Times New Roman"/>
                <w:lang w:val="ru-RU"/>
              </w:rPr>
              <w:t xml:space="preserve"> (Шарт бойынша қызметті жүзеге асыру үшін қолда бар және талап етілетін рұқсаттар көрсетілсін):</w:t>
            </w:r>
          </w:p>
          <w:p w14:paraId="1FA86269" w14:textId="77777777" w:rsidR="00635D45" w:rsidRPr="00B90175" w:rsidRDefault="00635D45" w:rsidP="00B0114F">
            <w:pPr>
              <w:pStyle w:val="afc"/>
              <w:rPr>
                <w:rFonts w:ascii="Times New Roman" w:hAnsi="Times New Roman"/>
                <w:lang w:val="ru-RU"/>
              </w:rPr>
            </w:pPr>
          </w:p>
        </w:tc>
      </w:tr>
      <w:tr w:rsidR="00635D45" w:rsidRPr="00E17136" w14:paraId="46EABC73" w14:textId="77777777" w:rsidTr="00B0114F">
        <w:trPr>
          <w:trHeight w:val="561"/>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B27F4E4" w14:textId="7DE33E8F" w:rsidR="00635D45" w:rsidRPr="00B90175" w:rsidRDefault="00635D45" w:rsidP="00D21B51">
            <w:pPr>
              <w:rPr>
                <w:rFonts w:ascii="Times New Roman" w:hAnsi="Times New Roman"/>
                <w:b/>
                <w:lang w:val="ru-RU"/>
              </w:rPr>
            </w:pPr>
            <w:r w:rsidRPr="0027455D">
              <w:rPr>
                <w:rFonts w:ascii="Times New Roman" w:hAnsi="Times New Roman"/>
                <w:b/>
                <w:lang w:val="ru-RU"/>
              </w:rPr>
              <w:t xml:space="preserve">Шарт бойынша жауапты тұлға (аты-жөні, лауазымы, тел., </w:t>
            </w:r>
            <w:r w:rsidRPr="0027455D">
              <w:rPr>
                <w:rFonts w:ascii="Times New Roman" w:hAnsi="Times New Roman"/>
                <w:b/>
              </w:rPr>
              <w:t>email</w:t>
            </w:r>
            <w:r w:rsidRPr="0027455D">
              <w:rPr>
                <w:rFonts w:ascii="Times New Roman" w:hAnsi="Times New Roman"/>
                <w:b/>
                <w:lang w:val="ru-RU"/>
              </w:rPr>
              <w:t xml:space="preserve">): </w:t>
            </w:r>
          </w:p>
        </w:tc>
      </w:tr>
      <w:tr w:rsidR="00635D45" w:rsidRPr="00B90175" w14:paraId="29CE4D25"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364C57BA" w14:textId="77777777" w:rsidR="00635D45" w:rsidRPr="00B90175" w:rsidRDefault="00635D45" w:rsidP="009D5F84">
            <w:pPr>
              <w:rPr>
                <w:rFonts w:ascii="Times New Roman" w:hAnsi="Times New Roman"/>
                <w:b/>
                <w:i/>
              </w:rPr>
            </w:pPr>
            <w:r w:rsidRPr="0027455D">
              <w:rPr>
                <w:rFonts w:ascii="Times New Roman" w:hAnsi="Times New Roman"/>
                <w:b/>
                <w:i/>
              </w:rPr>
              <w:t>ПАЙДАЛАНЫЛАТЫН МАТЕРИАЛДЫҚ-ТЕХНИКАЛЫҚ РЕСУРСТАР</w:t>
            </w:r>
          </w:p>
        </w:tc>
      </w:tr>
      <w:tr w:rsidR="00635D45" w:rsidRPr="00B90175" w14:paraId="24546012"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6A723E5C" w14:textId="77777777" w:rsidR="00635D45" w:rsidRPr="00B90175" w:rsidRDefault="00635D45" w:rsidP="009D5F84">
            <w:pPr>
              <w:rPr>
                <w:rFonts w:ascii="Times New Roman" w:hAnsi="Times New Roman"/>
              </w:rPr>
            </w:pPr>
            <w:r w:rsidRPr="0027455D">
              <w:rPr>
                <w:rFonts w:ascii="Times New Roman" w:hAnsi="Times New Roman"/>
              </w:rPr>
              <w:t>Қауіпті материалдар және заттар (пайдалануға жоспарланған, адамдардың денсаулығына және қоршаған ортаға қауіп төндіретін материалдардың және/немесе заттардың типі/түрі, атаулары көрсетілсін):</w:t>
            </w:r>
          </w:p>
          <w:p w14:paraId="0878FB7B" w14:textId="0E0F2759" w:rsidR="00635D45" w:rsidRPr="00B90175" w:rsidRDefault="00635D45" w:rsidP="00B0114F">
            <w:pPr>
              <w:tabs>
                <w:tab w:val="clear" w:pos="1080"/>
              </w:tabs>
              <w:spacing w:line="240" w:lineRule="auto"/>
              <w:ind w:left="720" w:firstLine="0"/>
              <w:jc w:val="left"/>
              <w:rPr>
                <w:rFonts w:ascii="Times New Roman" w:hAnsi="Times New Roman"/>
                <w:b/>
              </w:rPr>
            </w:pPr>
          </w:p>
        </w:tc>
      </w:tr>
      <w:tr w:rsidR="00635D45" w:rsidRPr="00B90175" w14:paraId="4B258765"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53F669D4" w14:textId="77777777" w:rsidR="00635D45" w:rsidRPr="00B90175" w:rsidRDefault="00635D45" w:rsidP="009D5F84">
            <w:pPr>
              <w:rPr>
                <w:rFonts w:ascii="Times New Roman" w:hAnsi="Times New Roman"/>
                <w:b/>
              </w:rPr>
            </w:pPr>
            <w:r w:rsidRPr="0027455D">
              <w:rPr>
                <w:rFonts w:ascii="Times New Roman" w:hAnsi="Times New Roman"/>
                <w:b/>
              </w:rPr>
              <w:t>Қысым астындағы жабдықтар және ыдыстар</w:t>
            </w:r>
            <w:r w:rsidRPr="0027455D">
              <w:rPr>
                <w:rFonts w:ascii="Times New Roman" w:hAnsi="Times New Roman"/>
              </w:rPr>
              <w:t xml:space="preserve"> (типі/түрі, атауы және арналуы көрсетілсін):</w:t>
            </w:r>
          </w:p>
          <w:p w14:paraId="5B259081" w14:textId="3460EC3A" w:rsidR="00635D45" w:rsidRPr="00B90175" w:rsidRDefault="00635D45" w:rsidP="00B0114F">
            <w:pPr>
              <w:tabs>
                <w:tab w:val="clear" w:pos="1080"/>
              </w:tabs>
              <w:spacing w:line="240" w:lineRule="auto"/>
              <w:ind w:left="720" w:firstLine="0"/>
              <w:jc w:val="left"/>
              <w:rPr>
                <w:rFonts w:ascii="Times New Roman" w:hAnsi="Times New Roman"/>
                <w:b/>
              </w:rPr>
            </w:pPr>
          </w:p>
        </w:tc>
      </w:tr>
      <w:tr w:rsidR="00635D45" w:rsidRPr="00B0114F" w14:paraId="75D5ACB5"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9C8020F" w14:textId="77777777" w:rsidR="00635D45" w:rsidRPr="00B90175" w:rsidRDefault="00635D45" w:rsidP="009D5F84">
            <w:pPr>
              <w:rPr>
                <w:rFonts w:ascii="Times New Roman" w:hAnsi="Times New Roman"/>
                <w:b/>
              </w:rPr>
            </w:pPr>
            <w:r w:rsidRPr="0027455D">
              <w:rPr>
                <w:rFonts w:ascii="Times New Roman" w:hAnsi="Times New Roman"/>
                <w:b/>
              </w:rPr>
              <w:t>Энергия өндіру көздері</w:t>
            </w:r>
            <w:r w:rsidRPr="0027455D">
              <w:rPr>
                <w:rFonts w:ascii="Times New Roman" w:hAnsi="Times New Roman"/>
              </w:rPr>
              <w:t xml:space="preserve"> (типі/түрі, маркасының атауы, үлгісі, қуаты, отын шығысы көрсетілсін):</w:t>
            </w:r>
          </w:p>
          <w:p w14:paraId="0903E786" w14:textId="2B4BC105" w:rsidR="00635D45" w:rsidRPr="00BD296B" w:rsidRDefault="00635D45" w:rsidP="00B0114F">
            <w:pPr>
              <w:tabs>
                <w:tab w:val="clear" w:pos="1080"/>
              </w:tabs>
              <w:spacing w:line="240" w:lineRule="auto"/>
              <w:ind w:left="720" w:firstLine="0"/>
              <w:jc w:val="left"/>
              <w:rPr>
                <w:rFonts w:ascii="Times New Roman" w:hAnsi="Times New Roman"/>
                <w:b/>
              </w:rPr>
            </w:pPr>
          </w:p>
        </w:tc>
      </w:tr>
      <w:tr w:rsidR="00635D45" w:rsidRPr="00B90175" w14:paraId="4DD8509F"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214FA254" w14:textId="77777777" w:rsidR="00635D45" w:rsidRPr="00BD296B" w:rsidRDefault="00635D45" w:rsidP="009D5F84">
            <w:pPr>
              <w:rPr>
                <w:rFonts w:ascii="Times New Roman" w:hAnsi="Times New Roman"/>
                <w:b/>
              </w:rPr>
            </w:pPr>
            <w:r w:rsidRPr="0027455D">
              <w:rPr>
                <w:rFonts w:ascii="Times New Roman" w:hAnsi="Times New Roman"/>
                <w:b/>
                <w:lang w:val="ru-RU"/>
              </w:rPr>
              <w:t>Ірі</w:t>
            </w:r>
            <w:r w:rsidRPr="00BD296B">
              <w:rPr>
                <w:rFonts w:ascii="Times New Roman" w:hAnsi="Times New Roman"/>
                <w:b/>
              </w:rPr>
              <w:t xml:space="preserve"> </w:t>
            </w:r>
            <w:r w:rsidRPr="0027455D">
              <w:rPr>
                <w:rFonts w:ascii="Times New Roman" w:hAnsi="Times New Roman"/>
                <w:b/>
                <w:lang w:val="ru-RU"/>
              </w:rPr>
              <w:t>көлемді</w:t>
            </w:r>
            <w:r w:rsidRPr="00BD296B">
              <w:rPr>
                <w:rFonts w:ascii="Times New Roman" w:hAnsi="Times New Roman"/>
                <w:b/>
              </w:rPr>
              <w:t xml:space="preserve"> </w:t>
            </w:r>
            <w:r w:rsidRPr="0027455D">
              <w:rPr>
                <w:rFonts w:ascii="Times New Roman" w:hAnsi="Times New Roman"/>
                <w:b/>
                <w:lang w:val="ru-RU"/>
              </w:rPr>
              <w:t>жабдық</w:t>
            </w:r>
            <w:r w:rsidRPr="00BD296B">
              <w:rPr>
                <w:rFonts w:ascii="Times New Roman" w:hAnsi="Times New Roman"/>
                <w:b/>
              </w:rPr>
              <w:t xml:space="preserve"> </w:t>
            </w:r>
            <w:r w:rsidRPr="0027455D">
              <w:rPr>
                <w:rFonts w:ascii="Times New Roman" w:hAnsi="Times New Roman"/>
                <w:b/>
                <w:lang w:val="ru-RU"/>
              </w:rPr>
              <w:t>және</w:t>
            </w:r>
            <w:r w:rsidRPr="00BD296B">
              <w:rPr>
                <w:rFonts w:ascii="Times New Roman" w:hAnsi="Times New Roman"/>
                <w:b/>
              </w:rPr>
              <w:t>/</w:t>
            </w:r>
            <w:r w:rsidRPr="0027455D">
              <w:rPr>
                <w:rFonts w:ascii="Times New Roman" w:hAnsi="Times New Roman"/>
                <w:b/>
                <w:lang w:val="ru-RU"/>
              </w:rPr>
              <w:t>немесе</w:t>
            </w:r>
            <w:r w:rsidRPr="00BD296B">
              <w:rPr>
                <w:rFonts w:ascii="Times New Roman" w:hAnsi="Times New Roman"/>
                <w:b/>
              </w:rPr>
              <w:t xml:space="preserve"> </w:t>
            </w:r>
            <w:r w:rsidRPr="0027455D">
              <w:rPr>
                <w:rFonts w:ascii="Times New Roman" w:hAnsi="Times New Roman"/>
                <w:b/>
                <w:lang w:val="ru-RU"/>
              </w:rPr>
              <w:t>механизмдер</w:t>
            </w:r>
            <w:r w:rsidRPr="00BD296B">
              <w:rPr>
                <w:rFonts w:ascii="Times New Roman" w:hAnsi="Times New Roman"/>
              </w:rPr>
              <w:t xml:space="preserve"> (</w:t>
            </w:r>
            <w:r w:rsidRPr="0027455D">
              <w:rPr>
                <w:rFonts w:ascii="Times New Roman" w:hAnsi="Times New Roman"/>
                <w:lang w:val="ru-RU"/>
              </w:rPr>
              <w:t>типі</w:t>
            </w:r>
            <w:r w:rsidRPr="00BD296B">
              <w:rPr>
                <w:rFonts w:ascii="Times New Roman" w:hAnsi="Times New Roman"/>
              </w:rPr>
              <w:t>/</w:t>
            </w:r>
            <w:r w:rsidRPr="0027455D">
              <w:rPr>
                <w:rFonts w:ascii="Times New Roman" w:hAnsi="Times New Roman"/>
                <w:lang w:val="ru-RU"/>
              </w:rPr>
              <w:t>түрі</w:t>
            </w:r>
            <w:r w:rsidRPr="00BD296B">
              <w:rPr>
                <w:rFonts w:ascii="Times New Roman" w:hAnsi="Times New Roman"/>
              </w:rPr>
              <w:t xml:space="preserve">, </w:t>
            </w:r>
            <w:r w:rsidRPr="0027455D">
              <w:rPr>
                <w:rFonts w:ascii="Times New Roman" w:hAnsi="Times New Roman"/>
                <w:lang w:val="ru-RU"/>
              </w:rPr>
              <w:t>атауы</w:t>
            </w:r>
            <w:r w:rsidRPr="00BD296B">
              <w:rPr>
                <w:rFonts w:ascii="Times New Roman" w:hAnsi="Times New Roman"/>
              </w:rPr>
              <w:t xml:space="preserve">, </w:t>
            </w:r>
            <w:r w:rsidRPr="0027455D">
              <w:rPr>
                <w:rFonts w:ascii="Times New Roman" w:hAnsi="Times New Roman"/>
                <w:lang w:val="ru-RU"/>
              </w:rPr>
              <w:t>өндірушісі</w:t>
            </w:r>
            <w:r w:rsidRPr="00BD296B">
              <w:rPr>
                <w:rFonts w:ascii="Times New Roman" w:hAnsi="Times New Roman"/>
              </w:rPr>
              <w:t xml:space="preserve">, </w:t>
            </w:r>
            <w:r w:rsidRPr="0027455D">
              <w:rPr>
                <w:rFonts w:ascii="Times New Roman" w:hAnsi="Times New Roman"/>
                <w:lang w:val="ru-RU"/>
              </w:rPr>
              <w:t>салмағы</w:t>
            </w:r>
            <w:r w:rsidRPr="00BD296B">
              <w:rPr>
                <w:rFonts w:ascii="Times New Roman" w:hAnsi="Times New Roman"/>
              </w:rPr>
              <w:t xml:space="preserve"> </w:t>
            </w:r>
            <w:r w:rsidRPr="0027455D">
              <w:rPr>
                <w:rFonts w:ascii="Times New Roman" w:hAnsi="Times New Roman"/>
                <w:lang w:val="ru-RU"/>
              </w:rPr>
              <w:t>және</w:t>
            </w:r>
            <w:r w:rsidRPr="00BD296B">
              <w:rPr>
                <w:rFonts w:ascii="Times New Roman" w:hAnsi="Times New Roman"/>
              </w:rPr>
              <w:t xml:space="preserve"> </w:t>
            </w:r>
            <w:r w:rsidRPr="0027455D">
              <w:rPr>
                <w:rFonts w:ascii="Times New Roman" w:hAnsi="Times New Roman"/>
                <w:lang w:val="ru-RU"/>
              </w:rPr>
              <w:t>қысқаша</w:t>
            </w:r>
            <w:r w:rsidRPr="00BD296B">
              <w:rPr>
                <w:rFonts w:ascii="Times New Roman" w:hAnsi="Times New Roman"/>
              </w:rPr>
              <w:t xml:space="preserve"> </w:t>
            </w:r>
            <w:r w:rsidRPr="0027455D">
              <w:rPr>
                <w:rFonts w:ascii="Times New Roman" w:hAnsi="Times New Roman"/>
                <w:lang w:val="ru-RU"/>
              </w:rPr>
              <w:t>сипаттамасы</w:t>
            </w:r>
            <w:r w:rsidRPr="00BD296B">
              <w:rPr>
                <w:rFonts w:ascii="Times New Roman" w:hAnsi="Times New Roman"/>
              </w:rPr>
              <w:t xml:space="preserve"> </w:t>
            </w:r>
            <w:r w:rsidRPr="0027455D">
              <w:rPr>
                <w:rFonts w:ascii="Times New Roman" w:hAnsi="Times New Roman"/>
                <w:lang w:val="ru-RU"/>
              </w:rPr>
              <w:t>көрсетілсін</w:t>
            </w:r>
            <w:r w:rsidRPr="00BD296B">
              <w:rPr>
                <w:rFonts w:ascii="Times New Roman" w:hAnsi="Times New Roman"/>
              </w:rPr>
              <w:t>):</w:t>
            </w:r>
          </w:p>
          <w:p w14:paraId="05A609F3" w14:textId="24A7BB20" w:rsidR="00635D45" w:rsidRPr="00B90175" w:rsidRDefault="00635D45" w:rsidP="00B0114F">
            <w:pPr>
              <w:tabs>
                <w:tab w:val="clear" w:pos="1080"/>
              </w:tabs>
              <w:spacing w:line="240" w:lineRule="auto"/>
              <w:ind w:left="720" w:firstLine="0"/>
              <w:jc w:val="left"/>
              <w:rPr>
                <w:rFonts w:ascii="Times New Roman" w:hAnsi="Times New Roman"/>
                <w:b/>
              </w:rPr>
            </w:pPr>
          </w:p>
        </w:tc>
      </w:tr>
      <w:tr w:rsidR="00635D45" w:rsidRPr="00B90175" w14:paraId="3B7D2060"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E99B714" w14:textId="77777777" w:rsidR="00635D45" w:rsidRPr="00B90175" w:rsidRDefault="00635D45" w:rsidP="009D5F84">
            <w:pPr>
              <w:rPr>
                <w:rFonts w:ascii="Times New Roman" w:hAnsi="Times New Roman"/>
              </w:rPr>
            </w:pPr>
            <w:r w:rsidRPr="0027455D">
              <w:rPr>
                <w:rFonts w:ascii="Times New Roman" w:hAnsi="Times New Roman"/>
                <w:b/>
              </w:rPr>
              <w:t>Жүк көтергіш жабдық</w:t>
            </w:r>
            <w:r w:rsidRPr="0027455D">
              <w:rPr>
                <w:rFonts w:ascii="Times New Roman" w:hAnsi="Times New Roman"/>
              </w:rPr>
              <w:t xml:space="preserve"> (типі/түрі, маркасының атауы, үлгісі, қуаты, отын шығысы көрсетілсін):</w:t>
            </w:r>
          </w:p>
          <w:p w14:paraId="6A1179DE" w14:textId="12257680" w:rsidR="00635D45" w:rsidRPr="00B90175" w:rsidRDefault="00635D45" w:rsidP="00B0114F">
            <w:pPr>
              <w:tabs>
                <w:tab w:val="clear" w:pos="1080"/>
              </w:tabs>
              <w:spacing w:line="240" w:lineRule="auto"/>
              <w:ind w:left="720" w:firstLine="0"/>
              <w:jc w:val="left"/>
              <w:rPr>
                <w:rFonts w:ascii="Times New Roman" w:hAnsi="Times New Roman"/>
                <w:b/>
              </w:rPr>
            </w:pPr>
          </w:p>
        </w:tc>
      </w:tr>
      <w:tr w:rsidR="00635D45" w:rsidRPr="00B90175" w14:paraId="5A2527EB"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4A4FDDD6" w14:textId="77777777" w:rsidR="00635D45" w:rsidRPr="00B90175" w:rsidRDefault="00635D45" w:rsidP="009D5F84">
            <w:pPr>
              <w:rPr>
                <w:rFonts w:ascii="Times New Roman" w:hAnsi="Times New Roman"/>
              </w:rPr>
            </w:pPr>
            <w:r w:rsidRPr="0027455D">
              <w:rPr>
                <w:rFonts w:ascii="Times New Roman" w:hAnsi="Times New Roman"/>
                <w:b/>
              </w:rPr>
              <w:t>Көлік</w:t>
            </w:r>
            <w:r w:rsidRPr="0027455D">
              <w:rPr>
                <w:rFonts w:ascii="Times New Roman" w:hAnsi="Times New Roman"/>
              </w:rPr>
              <w:t xml:space="preserve"> (типі/түрі, маркасының атауы, үлгісі, қуаты, отын шығысы көрсетілсін):</w:t>
            </w:r>
          </w:p>
          <w:p w14:paraId="74FE4836" w14:textId="6D499F93" w:rsidR="00635D45" w:rsidRPr="00B90175" w:rsidRDefault="00635D45" w:rsidP="00B0114F">
            <w:pPr>
              <w:tabs>
                <w:tab w:val="clear" w:pos="1080"/>
              </w:tabs>
              <w:spacing w:line="240" w:lineRule="auto"/>
              <w:ind w:left="720" w:firstLine="0"/>
              <w:jc w:val="left"/>
              <w:rPr>
                <w:rFonts w:ascii="Times New Roman" w:hAnsi="Times New Roman"/>
                <w:b/>
              </w:rPr>
            </w:pPr>
          </w:p>
        </w:tc>
      </w:tr>
      <w:tr w:rsidR="00635D45" w:rsidRPr="00B90175" w14:paraId="063E8883"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5E793637" w14:textId="77777777" w:rsidR="00635D45" w:rsidRPr="00B90175" w:rsidRDefault="00635D45" w:rsidP="009D5F84">
            <w:pPr>
              <w:rPr>
                <w:rFonts w:ascii="Times New Roman" w:hAnsi="Times New Roman"/>
              </w:rPr>
            </w:pPr>
            <w:r w:rsidRPr="0027455D">
              <w:rPr>
                <w:rFonts w:ascii="Times New Roman" w:hAnsi="Times New Roman"/>
                <w:b/>
              </w:rPr>
              <w:t>Теңіз кемелері</w:t>
            </w:r>
            <w:r w:rsidRPr="0027455D">
              <w:rPr>
                <w:rFonts w:ascii="Times New Roman" w:hAnsi="Times New Roman"/>
              </w:rPr>
              <w:t xml:space="preserve"> (типі, атауы, меншік иесі, жүк көтеру қабілеті, палубасының алаңы, жүк ыдыстарының саны және арналуы, құрғақ және сұйық ыдыссыз материалдарды беруге арналған жабдықтың  болуы, қозғалтқыш/қозғалтқыштар қуаты, отын шығысы, экипаж құрамы, клиника, зардап шеккендерді тұрақтандыру және тасымалдау мүмкіндігі, апаттық –құтқару жабдығының сипаттамасы көрсетілсін):</w:t>
            </w:r>
          </w:p>
          <w:p w14:paraId="08C19A06" w14:textId="77777777" w:rsidR="00635D45" w:rsidRPr="00B90175" w:rsidRDefault="00635D45" w:rsidP="00635D45">
            <w:pPr>
              <w:rPr>
                <w:rFonts w:ascii="Times New Roman" w:hAnsi="Times New Roman"/>
                <w:b/>
              </w:rPr>
            </w:pPr>
          </w:p>
        </w:tc>
      </w:tr>
      <w:tr w:rsidR="00635D45" w:rsidRPr="00B90175" w14:paraId="5631955B"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2807C323" w14:textId="77777777" w:rsidR="00635D45" w:rsidRPr="00B90175" w:rsidRDefault="00635D45" w:rsidP="009D5F84">
            <w:pPr>
              <w:rPr>
                <w:rFonts w:ascii="Times New Roman" w:hAnsi="Times New Roman"/>
              </w:rPr>
            </w:pPr>
            <w:r w:rsidRPr="0027455D">
              <w:rPr>
                <w:rFonts w:ascii="Times New Roman" w:hAnsi="Times New Roman"/>
                <w:b/>
              </w:rPr>
              <w:t>Әуе кемелері</w:t>
            </w:r>
            <w:r w:rsidRPr="0027455D">
              <w:rPr>
                <w:rFonts w:ascii="Times New Roman" w:hAnsi="Times New Roman"/>
              </w:rPr>
              <w:t xml:space="preserve"> (типі, атауы, маркасы, үлгісі, жүккөтеру қабілеті, жолаушы орындарының саны, отын шығысы, зардап шеккендерді тұрақтандыру және тасымалдау мүмкіндігі, апаттық –құтқару жабдығының сипаттамасы көрсетілсін):</w:t>
            </w:r>
          </w:p>
          <w:p w14:paraId="43740D5E" w14:textId="77777777" w:rsidR="00635D45" w:rsidRPr="00B90175" w:rsidRDefault="00635D45" w:rsidP="009D5F84">
            <w:pPr>
              <w:ind w:left="360"/>
              <w:rPr>
                <w:rFonts w:ascii="Times New Roman" w:hAnsi="Times New Roman"/>
                <w:b/>
              </w:rPr>
            </w:pPr>
            <w:r w:rsidRPr="0027455D">
              <w:rPr>
                <w:rFonts w:ascii="Times New Roman" w:hAnsi="Times New Roman"/>
                <w:b/>
              </w:rPr>
              <w:t xml:space="preserve"> </w:t>
            </w:r>
          </w:p>
        </w:tc>
      </w:tr>
      <w:tr w:rsidR="00635D45" w:rsidRPr="00B90175" w14:paraId="5647A52A" w14:textId="77777777" w:rsidTr="00B0114F">
        <w:trPr>
          <w:trHeight w:val="398"/>
        </w:trPr>
        <w:tc>
          <w:tcPr>
            <w:tcW w:w="9239"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473BA577" w14:textId="77777777" w:rsidR="00635D45" w:rsidRPr="00B90175" w:rsidRDefault="00635D45" w:rsidP="009D5F84">
            <w:pPr>
              <w:rPr>
                <w:rFonts w:ascii="Times New Roman" w:hAnsi="Times New Roman"/>
              </w:rPr>
            </w:pPr>
            <w:r w:rsidRPr="0027455D">
              <w:rPr>
                <w:rFonts w:ascii="Times New Roman" w:hAnsi="Times New Roman"/>
                <w:b/>
                <w:i/>
              </w:rPr>
              <w:t>ПЕРСОНАЛ БОЙЫНША МӘЛІМЕТТЕР</w:t>
            </w:r>
          </w:p>
        </w:tc>
      </w:tr>
      <w:tr w:rsidR="00635D45" w:rsidRPr="00B90175" w14:paraId="21BCB9BE" w14:textId="77777777" w:rsidTr="00B0114F">
        <w:trPr>
          <w:trHeight w:val="849"/>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15981B6B" w14:textId="77777777" w:rsidR="00635D45" w:rsidRPr="00B90175" w:rsidRDefault="00635D45" w:rsidP="009D5F84">
            <w:pPr>
              <w:rPr>
                <w:rFonts w:ascii="Times New Roman" w:hAnsi="Times New Roman"/>
                <w:b/>
              </w:rPr>
            </w:pPr>
            <w:r w:rsidRPr="0027455D">
              <w:rPr>
                <w:rFonts w:ascii="Times New Roman" w:hAnsi="Times New Roman"/>
              </w:rPr>
              <w:t>Тартылатын персоналдың саны, оның ішінде тартылатын қосалқы мердігерлік ұйымдардың персоналы (қосалқы мердігерлік шарттарының әрқайсысы бойынша):</w:t>
            </w:r>
          </w:p>
          <w:p w14:paraId="0760A593" w14:textId="4B945C47" w:rsidR="00635D45" w:rsidRPr="00B90175" w:rsidRDefault="00635D45" w:rsidP="00B0114F">
            <w:pPr>
              <w:tabs>
                <w:tab w:val="clear" w:pos="1080"/>
              </w:tabs>
              <w:spacing w:line="240" w:lineRule="auto"/>
              <w:ind w:left="720" w:firstLine="0"/>
              <w:jc w:val="left"/>
              <w:rPr>
                <w:rFonts w:ascii="Times New Roman" w:hAnsi="Times New Roman"/>
                <w:u w:val="single"/>
              </w:rPr>
            </w:pPr>
          </w:p>
        </w:tc>
      </w:tr>
      <w:tr w:rsidR="00635D45" w:rsidRPr="00B90175" w14:paraId="00DB66BC" w14:textId="77777777" w:rsidTr="00B0114F">
        <w:trPr>
          <w:trHeight w:val="900"/>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602E707C" w14:textId="77777777" w:rsidR="00635D45" w:rsidRPr="00B90175" w:rsidRDefault="00635D45" w:rsidP="009D5F84">
            <w:pPr>
              <w:rPr>
                <w:rFonts w:ascii="Times New Roman" w:hAnsi="Times New Roman"/>
                <w:u w:val="single"/>
              </w:rPr>
            </w:pPr>
            <w:r w:rsidRPr="0027455D">
              <w:rPr>
                <w:rFonts w:ascii="Times New Roman" w:hAnsi="Times New Roman"/>
              </w:rPr>
              <w:t>Тартылатын персоналды, оның ішінде тартылатын қосалқы мердігерлік ұйымдардың персоналын сақтандыру бойынша мәліметтер (сақтандыру түрлері және шарттардың қолданылу даталары көрсетіледі):</w:t>
            </w:r>
          </w:p>
          <w:p w14:paraId="3B13C78E" w14:textId="77777777" w:rsidR="00635D45" w:rsidRPr="00B90175" w:rsidRDefault="00635D45" w:rsidP="00B0114F">
            <w:pPr>
              <w:tabs>
                <w:tab w:val="clear" w:pos="1080"/>
              </w:tabs>
              <w:spacing w:line="240" w:lineRule="auto"/>
              <w:ind w:left="720" w:firstLine="0"/>
              <w:jc w:val="left"/>
              <w:rPr>
                <w:rFonts w:ascii="Times New Roman" w:hAnsi="Times New Roman"/>
                <w:u w:val="single"/>
              </w:rPr>
            </w:pPr>
          </w:p>
        </w:tc>
      </w:tr>
      <w:tr w:rsidR="00635D45" w:rsidRPr="00B90175" w14:paraId="465ABDEF" w14:textId="77777777" w:rsidTr="00B0114F">
        <w:trPr>
          <w:trHeight w:val="849"/>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C00ED18" w14:textId="77777777" w:rsidR="00635D45" w:rsidRPr="00B90175" w:rsidRDefault="00635D45" w:rsidP="009D5F84">
            <w:pPr>
              <w:rPr>
                <w:rFonts w:ascii="Times New Roman" w:hAnsi="Times New Roman"/>
                <w:u w:val="single"/>
              </w:rPr>
            </w:pPr>
            <w:r w:rsidRPr="0027455D">
              <w:rPr>
                <w:rFonts w:ascii="Times New Roman" w:hAnsi="Times New Roman"/>
                <w:b/>
              </w:rPr>
              <w:t>Атырау және Ақтау қалалары шеңберінде медициналық мекемелермен еңбек жағдайына денсаулық күйі бойынша жарамдылықты айқындауға арналған медициналық тексеру, зардап шеккендерге стационар жағдайында жедел медициналық көмек көрсету/ауруханаға жатқызу/тұрақтандыру және орналастыру, емдеу, алкоголь және есірткі заттарын анықтауға арналған анализдер жасау сияқты медициналық қызметтерді көрсету бойынша шарттар көзделген бе</w:t>
            </w:r>
            <w:r w:rsidRPr="0027455D">
              <w:rPr>
                <w:rFonts w:ascii="Times New Roman" w:hAnsi="Times New Roman"/>
              </w:rPr>
              <w:t xml:space="preserve"> (медициналық мекемелер мен көрсетілетін қызметтердің атауы көрсетілсін):</w:t>
            </w:r>
          </w:p>
          <w:p w14:paraId="4A94B7C4" w14:textId="064EDD14" w:rsidR="00635D45" w:rsidRPr="00B90175" w:rsidRDefault="00635D45" w:rsidP="00B0114F">
            <w:pPr>
              <w:tabs>
                <w:tab w:val="clear" w:pos="1080"/>
              </w:tabs>
              <w:spacing w:line="240" w:lineRule="auto"/>
              <w:ind w:left="720" w:firstLine="0"/>
              <w:jc w:val="left"/>
              <w:rPr>
                <w:rFonts w:ascii="Times New Roman" w:hAnsi="Times New Roman"/>
              </w:rPr>
            </w:pPr>
          </w:p>
        </w:tc>
      </w:tr>
      <w:tr w:rsidR="00635D45" w:rsidRPr="00B90175" w14:paraId="66442742" w14:textId="77777777" w:rsidTr="00B0114F">
        <w:trPr>
          <w:trHeight w:val="849"/>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22354A99" w14:textId="77777777" w:rsidR="00635D45" w:rsidRPr="00B90175" w:rsidRDefault="00635D45" w:rsidP="009D5F84">
            <w:pPr>
              <w:rPr>
                <w:rFonts w:ascii="Times New Roman" w:hAnsi="Times New Roman"/>
                <w:u w:val="single"/>
              </w:rPr>
            </w:pPr>
            <w:r w:rsidRPr="0027455D">
              <w:rPr>
                <w:rFonts w:ascii="Times New Roman" w:hAnsi="Times New Roman"/>
                <w:b/>
              </w:rPr>
              <w:t>Тартылатын персоналдың біліктілік арттыру курстарынан өтуі туралы мәліметтер</w:t>
            </w:r>
            <w:r w:rsidRPr="0027455D">
              <w:rPr>
                <w:rFonts w:ascii="Times New Roman" w:hAnsi="Times New Roman"/>
              </w:rPr>
              <w:t xml:space="preserve"> (негізгі персонал және соңғы 5 жыл бойынша әрбір мамандық/профиль бойынша біліктілікті арттыру курстары көрсетілсін):</w:t>
            </w:r>
          </w:p>
          <w:p w14:paraId="6BACFBC8" w14:textId="254C9723" w:rsidR="00635D45" w:rsidRPr="00B90175" w:rsidRDefault="00635D45" w:rsidP="00B0114F">
            <w:pPr>
              <w:tabs>
                <w:tab w:val="clear" w:pos="1080"/>
              </w:tabs>
              <w:spacing w:line="240" w:lineRule="auto"/>
              <w:ind w:left="720" w:firstLine="0"/>
              <w:jc w:val="left"/>
              <w:rPr>
                <w:rFonts w:ascii="Times New Roman" w:hAnsi="Times New Roman"/>
              </w:rPr>
            </w:pPr>
          </w:p>
        </w:tc>
      </w:tr>
      <w:tr w:rsidR="00635D45" w:rsidRPr="00B90175" w14:paraId="09B8D55B" w14:textId="77777777" w:rsidTr="00B0114F">
        <w:trPr>
          <w:trHeight w:val="437"/>
        </w:trPr>
        <w:tc>
          <w:tcPr>
            <w:tcW w:w="9239"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5FA2F5B4" w14:textId="77777777" w:rsidR="00635D45" w:rsidRPr="00B90175" w:rsidRDefault="00635D45" w:rsidP="009D5F84">
            <w:pPr>
              <w:rPr>
                <w:rFonts w:ascii="Times New Roman" w:hAnsi="Times New Roman"/>
              </w:rPr>
            </w:pPr>
            <w:r w:rsidRPr="0027455D">
              <w:rPr>
                <w:rFonts w:ascii="Times New Roman" w:hAnsi="Times New Roman"/>
                <w:b/>
                <w:i/>
              </w:rPr>
              <w:t>ДЕҚОҚ БОЙЫНША МӘЛІМЕТТЕР</w:t>
            </w:r>
          </w:p>
        </w:tc>
      </w:tr>
      <w:tr w:rsidR="00635D45" w:rsidRPr="00B0114F" w14:paraId="4EB12BCB" w14:textId="77777777" w:rsidTr="00B0114F">
        <w:trPr>
          <w:trHeight w:val="494"/>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12DDCB2B" w14:textId="77777777" w:rsidR="00635D45" w:rsidRPr="00B90175" w:rsidRDefault="00635D45" w:rsidP="009D5F84">
            <w:pPr>
              <w:rPr>
                <w:rFonts w:ascii="Times New Roman" w:hAnsi="Times New Roman"/>
                <w:b/>
              </w:rPr>
            </w:pPr>
            <w:r w:rsidRPr="0027455D">
              <w:rPr>
                <w:rFonts w:ascii="Times New Roman" w:hAnsi="Times New Roman"/>
                <w:b/>
              </w:rPr>
              <w:t>ДЕҚОҚ қамтамасыз ету үшін  жауапты тұлға  (аты-жөні, лауазымы, тел., email):</w:t>
            </w:r>
          </w:p>
          <w:p w14:paraId="61C7F28E" w14:textId="34EC0AED" w:rsidR="00635D45" w:rsidRPr="00BD296B" w:rsidRDefault="00635D45" w:rsidP="009D5F84">
            <w:pPr>
              <w:rPr>
                <w:rFonts w:ascii="Times New Roman" w:hAnsi="Times New Roman"/>
                <w:b/>
              </w:rPr>
            </w:pPr>
          </w:p>
        </w:tc>
      </w:tr>
      <w:tr w:rsidR="00635D45" w:rsidRPr="00B0114F" w14:paraId="126BAF3A" w14:textId="77777777" w:rsidTr="00B0114F">
        <w:trPr>
          <w:trHeight w:val="55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7DE9EE66" w14:textId="77777777" w:rsidR="00635D45" w:rsidRPr="00BD296B" w:rsidRDefault="00635D45" w:rsidP="009D5F84">
            <w:pPr>
              <w:rPr>
                <w:rFonts w:ascii="Times New Roman" w:hAnsi="Times New Roman"/>
                <w:b/>
              </w:rPr>
            </w:pPr>
            <w:r w:rsidRPr="0027455D">
              <w:rPr>
                <w:rFonts w:ascii="Times New Roman" w:hAnsi="Times New Roman"/>
                <w:b/>
                <w:lang w:val="ru-RU"/>
              </w:rPr>
              <w:t>Шарт</w:t>
            </w:r>
            <w:r w:rsidRPr="00BD296B">
              <w:rPr>
                <w:rFonts w:ascii="Times New Roman" w:hAnsi="Times New Roman"/>
                <w:b/>
              </w:rPr>
              <w:t xml:space="preserve"> </w:t>
            </w:r>
            <w:r w:rsidRPr="0027455D">
              <w:rPr>
                <w:rFonts w:ascii="Times New Roman" w:hAnsi="Times New Roman"/>
                <w:b/>
                <w:lang w:val="ru-RU"/>
              </w:rPr>
              <w:t>бойынша</w:t>
            </w:r>
            <w:r w:rsidRPr="00BD296B">
              <w:rPr>
                <w:rFonts w:ascii="Times New Roman" w:hAnsi="Times New Roman"/>
                <w:b/>
              </w:rPr>
              <w:t xml:space="preserve"> </w:t>
            </w:r>
            <w:r w:rsidRPr="0027455D">
              <w:rPr>
                <w:rFonts w:ascii="Times New Roman" w:hAnsi="Times New Roman"/>
                <w:b/>
                <w:lang w:val="ru-RU"/>
              </w:rPr>
              <w:t>қызметке</w:t>
            </w:r>
            <w:r w:rsidRPr="00BD296B">
              <w:rPr>
                <w:rFonts w:ascii="Times New Roman" w:hAnsi="Times New Roman"/>
                <w:b/>
              </w:rPr>
              <w:t xml:space="preserve"> </w:t>
            </w:r>
            <w:r w:rsidRPr="0027455D">
              <w:rPr>
                <w:rFonts w:ascii="Times New Roman" w:hAnsi="Times New Roman"/>
                <w:b/>
                <w:lang w:val="ru-RU"/>
              </w:rPr>
              <w:t>қолданылатын</w:t>
            </w:r>
            <w:r w:rsidRPr="00BD296B">
              <w:rPr>
                <w:rFonts w:ascii="Times New Roman" w:hAnsi="Times New Roman"/>
                <w:b/>
              </w:rPr>
              <w:t xml:space="preserve"> </w:t>
            </w:r>
            <w:r w:rsidRPr="0027455D">
              <w:rPr>
                <w:rFonts w:ascii="Times New Roman" w:hAnsi="Times New Roman"/>
                <w:b/>
                <w:lang w:val="ru-RU"/>
              </w:rPr>
              <w:t>ДЕҚОҚ</w:t>
            </w:r>
            <w:r w:rsidRPr="00BD296B">
              <w:rPr>
                <w:rFonts w:ascii="Times New Roman" w:hAnsi="Times New Roman"/>
                <w:b/>
              </w:rPr>
              <w:t xml:space="preserve"> </w:t>
            </w:r>
            <w:r w:rsidRPr="0027455D">
              <w:rPr>
                <w:rFonts w:ascii="Times New Roman" w:hAnsi="Times New Roman"/>
                <w:b/>
                <w:lang w:val="ru-RU"/>
              </w:rPr>
              <w:t>саласындағы</w:t>
            </w:r>
            <w:r w:rsidRPr="00BD296B">
              <w:rPr>
                <w:rFonts w:ascii="Times New Roman" w:hAnsi="Times New Roman"/>
                <w:b/>
              </w:rPr>
              <w:t xml:space="preserve"> </w:t>
            </w:r>
            <w:r w:rsidRPr="0027455D">
              <w:rPr>
                <w:rFonts w:ascii="Times New Roman" w:hAnsi="Times New Roman"/>
                <w:b/>
                <w:lang w:val="ru-RU"/>
              </w:rPr>
              <w:t>заңнамалық</w:t>
            </w:r>
            <w:r w:rsidRPr="00BD296B">
              <w:rPr>
                <w:rFonts w:ascii="Times New Roman" w:hAnsi="Times New Roman"/>
                <w:b/>
              </w:rPr>
              <w:t xml:space="preserve"> </w:t>
            </w:r>
            <w:r w:rsidRPr="0027455D">
              <w:rPr>
                <w:rFonts w:ascii="Times New Roman" w:hAnsi="Times New Roman"/>
                <w:b/>
                <w:lang w:val="ru-RU"/>
              </w:rPr>
              <w:t>талаптар</w:t>
            </w:r>
          </w:p>
        </w:tc>
      </w:tr>
      <w:tr w:rsidR="00635D45" w:rsidRPr="00B0114F" w14:paraId="4794E663" w14:textId="77777777" w:rsidTr="00B0114F">
        <w:trPr>
          <w:trHeight w:val="421"/>
        </w:trPr>
        <w:tc>
          <w:tcPr>
            <w:tcW w:w="4224" w:type="dxa"/>
            <w:gridSpan w:val="2"/>
            <w:tcBorders>
              <w:top w:val="single" w:sz="4" w:space="0" w:color="000000"/>
              <w:left w:val="single" w:sz="4" w:space="0" w:color="000000"/>
              <w:bottom w:val="single" w:sz="4" w:space="0" w:color="000000"/>
              <w:right w:val="single" w:sz="4" w:space="0" w:color="000000"/>
            </w:tcBorders>
            <w:vAlign w:val="center"/>
          </w:tcPr>
          <w:p w14:paraId="482DF466" w14:textId="77777777" w:rsidR="00635D45" w:rsidRPr="00BD296B" w:rsidRDefault="00635D45" w:rsidP="009D5F84">
            <w:pPr>
              <w:rPr>
                <w:rFonts w:ascii="Times New Roman" w:hAnsi="Times New Roman"/>
              </w:rPr>
            </w:pPr>
            <w:r w:rsidRPr="00BD296B">
              <w:rPr>
                <w:rFonts w:ascii="Times New Roman" w:hAnsi="Times New Roman"/>
              </w:rPr>
              <w:t>(</w:t>
            </w:r>
            <w:r w:rsidRPr="0027455D">
              <w:rPr>
                <w:rFonts w:ascii="Times New Roman" w:hAnsi="Times New Roman"/>
                <w:lang w:val="ru-RU"/>
              </w:rPr>
              <w:t>атауы</w:t>
            </w:r>
            <w:r w:rsidRPr="00BD296B">
              <w:rPr>
                <w:rFonts w:ascii="Times New Roman" w:hAnsi="Times New Roman"/>
              </w:rPr>
              <w:t xml:space="preserve">, </w:t>
            </w:r>
            <w:r w:rsidRPr="0027455D">
              <w:rPr>
                <w:rFonts w:ascii="Times New Roman" w:hAnsi="Times New Roman"/>
                <w:lang w:val="ru-RU"/>
              </w:rPr>
              <w:t>нөмірі</w:t>
            </w:r>
            <w:r w:rsidRPr="00BD296B">
              <w:rPr>
                <w:rFonts w:ascii="Times New Roman" w:hAnsi="Times New Roman"/>
              </w:rPr>
              <w:t xml:space="preserve">, </w:t>
            </w:r>
            <w:r w:rsidRPr="0027455D">
              <w:rPr>
                <w:rFonts w:ascii="Times New Roman" w:hAnsi="Times New Roman"/>
                <w:lang w:val="ru-RU"/>
              </w:rPr>
              <w:t>датасы</w:t>
            </w:r>
            <w:r w:rsidRPr="00BD296B">
              <w:rPr>
                <w:rFonts w:ascii="Times New Roman" w:hAnsi="Times New Roman"/>
              </w:rPr>
              <w:t xml:space="preserve">, </w:t>
            </w:r>
            <w:r w:rsidRPr="0027455D">
              <w:rPr>
                <w:rFonts w:ascii="Times New Roman" w:hAnsi="Times New Roman"/>
                <w:lang w:val="ru-RU"/>
              </w:rPr>
              <w:t>бап</w:t>
            </w:r>
            <w:r w:rsidRPr="00BD296B">
              <w:rPr>
                <w:rFonts w:ascii="Times New Roman" w:hAnsi="Times New Roman"/>
              </w:rPr>
              <w:t xml:space="preserve"> </w:t>
            </w:r>
            <w:r w:rsidRPr="0027455D">
              <w:rPr>
                <w:rFonts w:ascii="Times New Roman" w:hAnsi="Times New Roman"/>
                <w:lang w:val="ru-RU"/>
              </w:rPr>
              <w:t>және</w:t>
            </w:r>
            <w:r w:rsidRPr="00BD296B">
              <w:rPr>
                <w:rFonts w:ascii="Times New Roman" w:hAnsi="Times New Roman"/>
              </w:rPr>
              <w:t>/</w:t>
            </w:r>
            <w:r w:rsidRPr="0027455D">
              <w:rPr>
                <w:rFonts w:ascii="Times New Roman" w:hAnsi="Times New Roman"/>
                <w:lang w:val="ru-RU"/>
              </w:rPr>
              <w:t>немесе</w:t>
            </w:r>
            <w:r w:rsidRPr="00BD296B">
              <w:rPr>
                <w:rFonts w:ascii="Times New Roman" w:hAnsi="Times New Roman"/>
              </w:rPr>
              <w:t xml:space="preserve"> </w:t>
            </w:r>
            <w:r w:rsidRPr="0027455D">
              <w:rPr>
                <w:rFonts w:ascii="Times New Roman" w:hAnsi="Times New Roman"/>
                <w:lang w:val="ru-RU"/>
              </w:rPr>
              <w:t>тармақша</w:t>
            </w:r>
            <w:r w:rsidRPr="00BD296B">
              <w:rPr>
                <w:rFonts w:ascii="Times New Roman" w:hAnsi="Times New Roman"/>
              </w:rPr>
              <w:t xml:space="preserve"> </w:t>
            </w:r>
            <w:r w:rsidRPr="0027455D">
              <w:rPr>
                <w:rFonts w:ascii="Times New Roman" w:hAnsi="Times New Roman"/>
                <w:lang w:val="ru-RU"/>
              </w:rPr>
              <w:t>нөмірі</w:t>
            </w:r>
            <w:r w:rsidRPr="00BD296B">
              <w:rPr>
                <w:rFonts w:ascii="Times New Roman" w:hAnsi="Times New Roman"/>
              </w:rPr>
              <w:t xml:space="preserve"> </w:t>
            </w:r>
            <w:r w:rsidRPr="0027455D">
              <w:rPr>
                <w:rFonts w:ascii="Times New Roman" w:hAnsi="Times New Roman"/>
                <w:lang w:val="ru-RU"/>
              </w:rPr>
              <w:t>көрсетілсін</w:t>
            </w:r>
            <w:r w:rsidRPr="00BD296B">
              <w:rPr>
                <w:rFonts w:ascii="Times New Roman" w:hAnsi="Times New Roman"/>
              </w:rPr>
              <w:t>):</w:t>
            </w:r>
          </w:p>
        </w:tc>
        <w:tc>
          <w:tcPr>
            <w:tcW w:w="5015" w:type="dxa"/>
            <w:gridSpan w:val="2"/>
            <w:tcBorders>
              <w:top w:val="single" w:sz="4" w:space="0" w:color="000000"/>
              <w:left w:val="single" w:sz="4" w:space="0" w:color="000000"/>
              <w:bottom w:val="single" w:sz="4" w:space="0" w:color="000000"/>
              <w:right w:val="single" w:sz="4" w:space="0" w:color="000000"/>
            </w:tcBorders>
            <w:vAlign w:val="center"/>
          </w:tcPr>
          <w:p w14:paraId="2605CCF7" w14:textId="77777777" w:rsidR="00635D45" w:rsidRPr="00BD296B" w:rsidRDefault="00635D45" w:rsidP="009D5F84">
            <w:pPr>
              <w:rPr>
                <w:rFonts w:ascii="Times New Roman" w:hAnsi="Times New Roman"/>
              </w:rPr>
            </w:pPr>
            <w:r w:rsidRPr="00BD296B">
              <w:rPr>
                <w:rFonts w:ascii="Times New Roman" w:hAnsi="Times New Roman"/>
              </w:rPr>
              <w:t>(</w:t>
            </w:r>
            <w:r w:rsidRPr="0027455D">
              <w:rPr>
                <w:rFonts w:ascii="Times New Roman" w:hAnsi="Times New Roman"/>
                <w:lang w:val="ru-RU"/>
              </w:rPr>
              <w:t>талаптардың</w:t>
            </w:r>
            <w:r w:rsidRPr="00BD296B">
              <w:rPr>
                <w:rFonts w:ascii="Times New Roman" w:hAnsi="Times New Roman"/>
              </w:rPr>
              <w:t xml:space="preserve"> </w:t>
            </w:r>
            <w:r w:rsidRPr="0027455D">
              <w:rPr>
                <w:rFonts w:ascii="Times New Roman" w:hAnsi="Times New Roman"/>
                <w:lang w:val="ru-RU"/>
              </w:rPr>
              <w:t>орындалуы</w:t>
            </w:r>
            <w:r w:rsidRPr="00BD296B">
              <w:rPr>
                <w:rFonts w:ascii="Times New Roman" w:hAnsi="Times New Roman"/>
              </w:rPr>
              <w:t xml:space="preserve"> </w:t>
            </w:r>
            <w:r w:rsidRPr="0027455D">
              <w:rPr>
                <w:rFonts w:ascii="Times New Roman" w:hAnsi="Times New Roman"/>
                <w:lang w:val="ru-RU"/>
              </w:rPr>
              <w:t>немен</w:t>
            </w:r>
            <w:r w:rsidRPr="00BD296B">
              <w:rPr>
                <w:rFonts w:ascii="Times New Roman" w:hAnsi="Times New Roman"/>
              </w:rPr>
              <w:t xml:space="preserve"> </w:t>
            </w:r>
            <w:r w:rsidRPr="0027455D">
              <w:rPr>
                <w:rFonts w:ascii="Times New Roman" w:hAnsi="Times New Roman"/>
                <w:lang w:val="ru-RU"/>
              </w:rPr>
              <w:t>қамтамасыз</w:t>
            </w:r>
            <w:r w:rsidRPr="00BD296B">
              <w:rPr>
                <w:rFonts w:ascii="Times New Roman" w:hAnsi="Times New Roman"/>
              </w:rPr>
              <w:t xml:space="preserve"> </w:t>
            </w:r>
            <w:r w:rsidRPr="0027455D">
              <w:rPr>
                <w:rFonts w:ascii="Times New Roman" w:hAnsi="Times New Roman"/>
                <w:lang w:val="ru-RU"/>
              </w:rPr>
              <w:t>етілетіні</w:t>
            </w:r>
            <w:r w:rsidRPr="00BD296B">
              <w:rPr>
                <w:rFonts w:ascii="Times New Roman" w:hAnsi="Times New Roman"/>
              </w:rPr>
              <w:t xml:space="preserve"> </w:t>
            </w:r>
            <w:r w:rsidRPr="0027455D">
              <w:rPr>
                <w:rFonts w:ascii="Times New Roman" w:hAnsi="Times New Roman"/>
                <w:lang w:val="ru-RU"/>
              </w:rPr>
              <w:t>көрсетілсін</w:t>
            </w:r>
            <w:r w:rsidRPr="00BD296B">
              <w:rPr>
                <w:rFonts w:ascii="Times New Roman" w:hAnsi="Times New Roman"/>
              </w:rPr>
              <w:t>):</w:t>
            </w:r>
          </w:p>
        </w:tc>
      </w:tr>
      <w:tr w:rsidR="00635D45" w:rsidRPr="00B0114F" w14:paraId="5E15F78B" w14:textId="77777777" w:rsidTr="00B0114F">
        <w:trPr>
          <w:trHeight w:val="539"/>
        </w:trPr>
        <w:tc>
          <w:tcPr>
            <w:tcW w:w="4224" w:type="dxa"/>
            <w:gridSpan w:val="2"/>
            <w:tcBorders>
              <w:top w:val="single" w:sz="4" w:space="0" w:color="000000"/>
              <w:left w:val="single" w:sz="4" w:space="0" w:color="000000"/>
              <w:bottom w:val="single" w:sz="4" w:space="0" w:color="000000"/>
              <w:right w:val="single" w:sz="4" w:space="0" w:color="000000"/>
            </w:tcBorders>
          </w:tcPr>
          <w:p w14:paraId="365748D2" w14:textId="25846589" w:rsidR="00635D45" w:rsidRPr="00BD296B" w:rsidRDefault="00635D45" w:rsidP="009D5F84">
            <w:pPr>
              <w:ind w:left="34" w:hanging="34"/>
              <w:rPr>
                <w:rFonts w:ascii="Times New Roman" w:hAnsi="Times New Roman"/>
              </w:rPr>
            </w:pPr>
          </w:p>
        </w:tc>
        <w:tc>
          <w:tcPr>
            <w:tcW w:w="5015" w:type="dxa"/>
            <w:gridSpan w:val="2"/>
            <w:tcBorders>
              <w:top w:val="single" w:sz="4" w:space="0" w:color="000000"/>
              <w:left w:val="single" w:sz="4" w:space="0" w:color="000000"/>
              <w:bottom w:val="single" w:sz="4" w:space="0" w:color="000000"/>
              <w:right w:val="single" w:sz="4" w:space="0" w:color="000000"/>
            </w:tcBorders>
          </w:tcPr>
          <w:p w14:paraId="4D91667F" w14:textId="5073E7B3" w:rsidR="00635D45" w:rsidRPr="00BD296B" w:rsidRDefault="00635D45" w:rsidP="009D5F84">
            <w:pPr>
              <w:ind w:left="0" w:firstLine="0"/>
              <w:rPr>
                <w:rFonts w:ascii="Times New Roman" w:hAnsi="Times New Roman"/>
              </w:rPr>
            </w:pPr>
          </w:p>
        </w:tc>
      </w:tr>
      <w:tr w:rsidR="00635D45" w:rsidRPr="00B90175" w14:paraId="3A2B1D00" w14:textId="77777777" w:rsidTr="00B0114F">
        <w:trPr>
          <w:trHeight w:val="55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4D7FC811" w14:textId="77777777" w:rsidR="00635D45" w:rsidRPr="00B90175" w:rsidRDefault="00635D45" w:rsidP="009D5F84">
            <w:pPr>
              <w:ind w:left="34" w:hanging="34"/>
              <w:rPr>
                <w:rFonts w:ascii="Times New Roman" w:hAnsi="Times New Roman"/>
              </w:rPr>
            </w:pPr>
            <w:r w:rsidRPr="0027455D">
              <w:rPr>
                <w:rFonts w:ascii="Times New Roman" w:hAnsi="Times New Roman"/>
                <w:b/>
              </w:rPr>
              <w:t>ДЕҚОҚ бойынша құжаттама</w:t>
            </w:r>
          </w:p>
        </w:tc>
      </w:tr>
      <w:tr w:rsidR="00635D45" w:rsidRPr="00B90175" w14:paraId="6CE24A3B" w14:textId="77777777" w:rsidTr="00B0114F">
        <w:trPr>
          <w:trHeight w:val="567"/>
        </w:trPr>
        <w:tc>
          <w:tcPr>
            <w:tcW w:w="4224" w:type="dxa"/>
            <w:gridSpan w:val="2"/>
            <w:tcBorders>
              <w:top w:val="single" w:sz="4" w:space="0" w:color="000000"/>
              <w:left w:val="single" w:sz="4" w:space="0" w:color="000000"/>
              <w:bottom w:val="single" w:sz="4" w:space="0" w:color="000000"/>
              <w:right w:val="single" w:sz="4" w:space="0" w:color="000000"/>
            </w:tcBorders>
            <w:vAlign w:val="center"/>
          </w:tcPr>
          <w:p w14:paraId="23046743" w14:textId="77777777" w:rsidR="00635D45" w:rsidRPr="00B90175" w:rsidRDefault="00635D45" w:rsidP="009D5F84">
            <w:pPr>
              <w:ind w:left="34" w:hanging="34"/>
              <w:rPr>
                <w:rFonts w:ascii="Times New Roman" w:hAnsi="Times New Roman"/>
              </w:rPr>
            </w:pPr>
            <w:r w:rsidRPr="0027455D">
              <w:rPr>
                <w:rFonts w:ascii="Times New Roman" w:hAnsi="Times New Roman"/>
              </w:rPr>
              <w:t>(соңғы басылымның толық атауы, нөмірі және күні көрсетілсін):</w:t>
            </w:r>
          </w:p>
        </w:tc>
        <w:tc>
          <w:tcPr>
            <w:tcW w:w="5015" w:type="dxa"/>
            <w:gridSpan w:val="2"/>
            <w:tcBorders>
              <w:top w:val="single" w:sz="4" w:space="0" w:color="000000"/>
              <w:left w:val="single" w:sz="4" w:space="0" w:color="000000"/>
              <w:bottom w:val="single" w:sz="4" w:space="0" w:color="000000"/>
              <w:right w:val="single" w:sz="4" w:space="0" w:color="000000"/>
            </w:tcBorders>
            <w:vAlign w:val="center"/>
          </w:tcPr>
          <w:p w14:paraId="7AFA3C25" w14:textId="77777777" w:rsidR="00635D45" w:rsidRPr="00B90175" w:rsidRDefault="00635D45" w:rsidP="009D5F84">
            <w:pPr>
              <w:rPr>
                <w:rFonts w:ascii="Times New Roman" w:hAnsi="Times New Roman"/>
              </w:rPr>
            </w:pPr>
            <w:r w:rsidRPr="0027455D">
              <w:rPr>
                <w:rFonts w:ascii="Times New Roman" w:hAnsi="Times New Roman"/>
              </w:rPr>
              <w:t xml:space="preserve"> (құжаттың арналуы, мақсаты және міндеттері):</w:t>
            </w:r>
          </w:p>
        </w:tc>
      </w:tr>
      <w:tr w:rsidR="00635D45" w:rsidRPr="00B90175" w14:paraId="49049924" w14:textId="77777777" w:rsidTr="00635D45">
        <w:trPr>
          <w:trHeight w:val="567"/>
        </w:trPr>
        <w:tc>
          <w:tcPr>
            <w:tcW w:w="4224" w:type="dxa"/>
            <w:gridSpan w:val="2"/>
            <w:tcBorders>
              <w:top w:val="single" w:sz="4" w:space="0" w:color="000000"/>
              <w:left w:val="single" w:sz="4" w:space="0" w:color="000000"/>
              <w:bottom w:val="single" w:sz="4" w:space="0" w:color="000000"/>
              <w:right w:val="single" w:sz="4" w:space="0" w:color="000000"/>
            </w:tcBorders>
            <w:vAlign w:val="center"/>
          </w:tcPr>
          <w:p w14:paraId="42DD04A9" w14:textId="77777777" w:rsidR="00635D45" w:rsidRPr="0027455D" w:rsidRDefault="00635D45" w:rsidP="009D5F84">
            <w:pPr>
              <w:ind w:left="34" w:hanging="34"/>
              <w:rPr>
                <w:rFonts w:ascii="Times New Roman" w:hAnsi="Times New Roman"/>
              </w:rPr>
            </w:pPr>
          </w:p>
        </w:tc>
        <w:tc>
          <w:tcPr>
            <w:tcW w:w="5015" w:type="dxa"/>
            <w:gridSpan w:val="2"/>
            <w:tcBorders>
              <w:top w:val="single" w:sz="4" w:space="0" w:color="000000"/>
              <w:left w:val="single" w:sz="4" w:space="0" w:color="000000"/>
              <w:bottom w:val="single" w:sz="4" w:space="0" w:color="000000"/>
              <w:right w:val="single" w:sz="4" w:space="0" w:color="000000"/>
            </w:tcBorders>
            <w:vAlign w:val="center"/>
          </w:tcPr>
          <w:p w14:paraId="340899E4" w14:textId="77777777" w:rsidR="00635D45" w:rsidRPr="0027455D" w:rsidRDefault="00635D45" w:rsidP="009D5F84">
            <w:pPr>
              <w:rPr>
                <w:rFonts w:ascii="Times New Roman" w:hAnsi="Times New Roman"/>
              </w:rPr>
            </w:pPr>
          </w:p>
        </w:tc>
      </w:tr>
      <w:tr w:rsidR="00635D45" w:rsidRPr="00B0114F" w14:paraId="04772E4B" w14:textId="77777777" w:rsidTr="00B0114F">
        <w:trPr>
          <w:trHeight w:val="72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5815B7E2" w14:textId="77777777" w:rsidR="00635D45" w:rsidRPr="00B90175" w:rsidRDefault="00635D45" w:rsidP="009D5F84">
            <w:pPr>
              <w:rPr>
                <w:rFonts w:ascii="Times New Roman" w:hAnsi="Times New Roman"/>
                <w:b/>
                <w:lang w:val="kk-KZ"/>
              </w:rPr>
            </w:pPr>
            <w:r w:rsidRPr="0027455D">
              <w:rPr>
                <w:rFonts w:ascii="Times New Roman" w:hAnsi="Times New Roman"/>
                <w:b/>
                <w:lang w:val="kk-KZ"/>
              </w:rPr>
              <w:t>ДЕҚОҚ саласындағы міндеттерді, жауапкершілікті және өкілеттікті көздейтін лауазымдық нұсқаулықтар</w:t>
            </w:r>
            <w:r w:rsidRPr="0027455D">
              <w:rPr>
                <w:rFonts w:ascii="Times New Roman" w:hAnsi="Times New Roman"/>
                <w:lang w:val="kk-KZ"/>
              </w:rPr>
              <w:t xml:space="preserve"> (Шарт бойынша жұмыстарды орындау  үшін тартылған персонал көрсетілсін):</w:t>
            </w:r>
          </w:p>
          <w:p w14:paraId="70764663" w14:textId="33DF6577" w:rsidR="00635D45" w:rsidRPr="00B90175" w:rsidRDefault="00635D45" w:rsidP="009D5F84">
            <w:pPr>
              <w:tabs>
                <w:tab w:val="clear" w:pos="1080"/>
              </w:tabs>
              <w:spacing w:line="240" w:lineRule="auto"/>
              <w:ind w:left="720" w:firstLine="0"/>
              <w:jc w:val="left"/>
              <w:rPr>
                <w:rFonts w:ascii="Times New Roman" w:hAnsi="Times New Roman"/>
                <w:lang w:val="kk-KZ"/>
              </w:rPr>
            </w:pPr>
          </w:p>
        </w:tc>
      </w:tr>
      <w:tr w:rsidR="00635D45" w:rsidRPr="00B0114F" w14:paraId="786F1745" w14:textId="77777777" w:rsidTr="00B0114F">
        <w:trPr>
          <w:trHeight w:val="728"/>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6B379D21" w14:textId="77777777" w:rsidR="00635D45" w:rsidRPr="00BD296B" w:rsidRDefault="00635D45" w:rsidP="009D5F84">
            <w:pPr>
              <w:rPr>
                <w:rFonts w:ascii="Times New Roman" w:hAnsi="Times New Roman"/>
                <w:b/>
              </w:rPr>
            </w:pPr>
            <w:r w:rsidRPr="0027455D">
              <w:rPr>
                <w:rFonts w:ascii="Times New Roman" w:hAnsi="Times New Roman"/>
                <w:b/>
                <w:lang w:val="ru-RU"/>
              </w:rPr>
              <w:t>Жұмыс</w:t>
            </w:r>
            <w:r w:rsidRPr="00BD296B">
              <w:rPr>
                <w:rFonts w:ascii="Times New Roman" w:hAnsi="Times New Roman"/>
                <w:b/>
              </w:rPr>
              <w:t xml:space="preserve"> </w:t>
            </w:r>
            <w:r w:rsidRPr="0027455D">
              <w:rPr>
                <w:rFonts w:ascii="Times New Roman" w:hAnsi="Times New Roman"/>
                <w:b/>
                <w:lang w:val="ru-RU"/>
              </w:rPr>
              <w:t>нұсқаулықтары</w:t>
            </w:r>
            <w:r w:rsidRPr="00BD296B">
              <w:rPr>
                <w:rFonts w:ascii="Times New Roman" w:hAnsi="Times New Roman"/>
                <w:b/>
              </w:rPr>
              <w:t xml:space="preserve"> </w:t>
            </w:r>
            <w:r w:rsidRPr="0027455D">
              <w:rPr>
                <w:rFonts w:ascii="Times New Roman" w:hAnsi="Times New Roman"/>
                <w:b/>
                <w:lang w:val="ru-RU"/>
              </w:rPr>
              <w:t>немесе</w:t>
            </w:r>
            <w:r w:rsidRPr="00BD296B">
              <w:rPr>
                <w:rFonts w:ascii="Times New Roman" w:hAnsi="Times New Roman"/>
                <w:b/>
              </w:rPr>
              <w:t xml:space="preserve"> </w:t>
            </w:r>
            <w:r w:rsidRPr="0027455D">
              <w:rPr>
                <w:rFonts w:ascii="Times New Roman" w:hAnsi="Times New Roman"/>
                <w:b/>
                <w:lang w:val="ru-RU"/>
              </w:rPr>
              <w:t>жұмыстарды</w:t>
            </w:r>
            <w:r w:rsidRPr="00BD296B">
              <w:rPr>
                <w:rFonts w:ascii="Times New Roman" w:hAnsi="Times New Roman"/>
                <w:b/>
              </w:rPr>
              <w:t xml:space="preserve"> </w:t>
            </w:r>
            <w:r w:rsidRPr="0027455D">
              <w:rPr>
                <w:rFonts w:ascii="Times New Roman" w:hAnsi="Times New Roman"/>
                <w:b/>
                <w:lang w:val="ru-RU"/>
              </w:rPr>
              <w:t>қауіпсіз</w:t>
            </w:r>
            <w:r w:rsidRPr="00BD296B">
              <w:rPr>
                <w:rFonts w:ascii="Times New Roman" w:hAnsi="Times New Roman"/>
                <w:b/>
              </w:rPr>
              <w:t xml:space="preserve"> </w:t>
            </w:r>
            <w:r w:rsidRPr="0027455D">
              <w:rPr>
                <w:rFonts w:ascii="Times New Roman" w:hAnsi="Times New Roman"/>
                <w:b/>
                <w:lang w:val="ru-RU"/>
              </w:rPr>
              <w:t>орындау</w:t>
            </w:r>
            <w:r w:rsidRPr="00BD296B">
              <w:rPr>
                <w:rFonts w:ascii="Times New Roman" w:hAnsi="Times New Roman"/>
                <w:b/>
              </w:rPr>
              <w:t xml:space="preserve"> </w:t>
            </w:r>
            <w:r w:rsidRPr="0027455D">
              <w:rPr>
                <w:rFonts w:ascii="Times New Roman" w:hAnsi="Times New Roman"/>
                <w:b/>
                <w:lang w:val="ru-RU"/>
              </w:rPr>
              <w:t>бойынша</w:t>
            </w:r>
            <w:r w:rsidRPr="00BD296B">
              <w:rPr>
                <w:rFonts w:ascii="Times New Roman" w:hAnsi="Times New Roman"/>
                <w:b/>
              </w:rPr>
              <w:t xml:space="preserve"> </w:t>
            </w:r>
            <w:r w:rsidRPr="0027455D">
              <w:rPr>
                <w:rFonts w:ascii="Times New Roman" w:hAnsi="Times New Roman"/>
                <w:b/>
                <w:lang w:val="ru-RU"/>
              </w:rPr>
              <w:t>нұсқаулықтар</w:t>
            </w:r>
            <w:r w:rsidRPr="00BD296B">
              <w:rPr>
                <w:rFonts w:ascii="Times New Roman" w:hAnsi="Times New Roman"/>
              </w:rPr>
              <w:t xml:space="preserve"> (</w:t>
            </w:r>
            <w:r w:rsidRPr="0027455D">
              <w:rPr>
                <w:rFonts w:ascii="Times New Roman" w:hAnsi="Times New Roman"/>
                <w:lang w:val="ru-RU"/>
              </w:rPr>
              <w:t>Шарт</w:t>
            </w:r>
            <w:r w:rsidRPr="00BD296B">
              <w:rPr>
                <w:rFonts w:ascii="Times New Roman" w:hAnsi="Times New Roman"/>
              </w:rPr>
              <w:t xml:space="preserve"> </w:t>
            </w:r>
            <w:r w:rsidRPr="0027455D">
              <w:rPr>
                <w:rFonts w:ascii="Times New Roman" w:hAnsi="Times New Roman"/>
                <w:lang w:val="ru-RU"/>
              </w:rPr>
              <w:t>бойынша</w:t>
            </w:r>
            <w:r w:rsidRPr="00BD296B">
              <w:rPr>
                <w:rFonts w:ascii="Times New Roman" w:hAnsi="Times New Roman"/>
              </w:rPr>
              <w:t xml:space="preserve"> </w:t>
            </w:r>
            <w:r w:rsidRPr="0027455D">
              <w:rPr>
                <w:rFonts w:ascii="Times New Roman" w:hAnsi="Times New Roman"/>
                <w:lang w:val="ru-RU"/>
              </w:rPr>
              <w:t>персоналға</w:t>
            </w:r>
            <w:r w:rsidRPr="00BD296B">
              <w:rPr>
                <w:rFonts w:ascii="Times New Roman" w:hAnsi="Times New Roman"/>
              </w:rPr>
              <w:t xml:space="preserve"> </w:t>
            </w:r>
            <w:r w:rsidRPr="0027455D">
              <w:rPr>
                <w:rFonts w:ascii="Times New Roman" w:hAnsi="Times New Roman"/>
                <w:lang w:val="ru-RU"/>
              </w:rPr>
              <w:t>және</w:t>
            </w:r>
            <w:r w:rsidRPr="00BD296B">
              <w:rPr>
                <w:rFonts w:ascii="Times New Roman" w:hAnsi="Times New Roman"/>
              </w:rPr>
              <w:t xml:space="preserve"> </w:t>
            </w:r>
            <w:r w:rsidRPr="0027455D">
              <w:rPr>
                <w:rFonts w:ascii="Times New Roman" w:hAnsi="Times New Roman"/>
                <w:lang w:val="ru-RU"/>
              </w:rPr>
              <w:t>жұмыстарға</w:t>
            </w:r>
            <w:r w:rsidRPr="00BD296B">
              <w:rPr>
                <w:rFonts w:ascii="Times New Roman" w:hAnsi="Times New Roman"/>
              </w:rPr>
              <w:t xml:space="preserve"> </w:t>
            </w:r>
            <w:r w:rsidRPr="0027455D">
              <w:rPr>
                <w:rFonts w:ascii="Times New Roman" w:hAnsi="Times New Roman"/>
                <w:lang w:val="ru-RU"/>
              </w:rPr>
              <w:t>қатысты</w:t>
            </w:r>
            <w:r w:rsidRPr="00BD296B">
              <w:rPr>
                <w:rFonts w:ascii="Times New Roman" w:hAnsi="Times New Roman"/>
              </w:rPr>
              <w:t>):</w:t>
            </w:r>
          </w:p>
          <w:p w14:paraId="4F93E96F" w14:textId="3FECC811" w:rsidR="00635D45" w:rsidRPr="00BD296B" w:rsidRDefault="00635D45" w:rsidP="00B0114F">
            <w:pPr>
              <w:tabs>
                <w:tab w:val="clear" w:pos="1080"/>
              </w:tabs>
              <w:spacing w:line="240" w:lineRule="auto"/>
              <w:ind w:left="720" w:firstLine="0"/>
              <w:jc w:val="left"/>
              <w:rPr>
                <w:rFonts w:ascii="Times New Roman" w:hAnsi="Times New Roman"/>
              </w:rPr>
            </w:pPr>
          </w:p>
        </w:tc>
      </w:tr>
      <w:tr w:rsidR="00635D45" w:rsidRPr="00B0114F" w14:paraId="2498FF6F" w14:textId="77777777" w:rsidTr="00B0114F">
        <w:trPr>
          <w:trHeight w:val="513"/>
        </w:trPr>
        <w:tc>
          <w:tcPr>
            <w:tcW w:w="9239" w:type="dxa"/>
            <w:gridSpan w:val="4"/>
            <w:tcBorders>
              <w:top w:val="single" w:sz="4" w:space="0" w:color="000000"/>
              <w:left w:val="single" w:sz="4" w:space="0" w:color="000000"/>
              <w:bottom w:val="single" w:sz="4" w:space="0" w:color="000000"/>
              <w:right w:val="single" w:sz="4" w:space="0" w:color="000000"/>
            </w:tcBorders>
            <w:vAlign w:val="center"/>
          </w:tcPr>
          <w:p w14:paraId="58DCAB00" w14:textId="77777777" w:rsidR="00635D45" w:rsidRPr="00BD296B" w:rsidRDefault="00635D45" w:rsidP="009D5F84">
            <w:pPr>
              <w:rPr>
                <w:rFonts w:ascii="Times New Roman" w:hAnsi="Times New Roman"/>
                <w:b/>
              </w:rPr>
            </w:pPr>
            <w:r w:rsidRPr="0027455D">
              <w:rPr>
                <w:rFonts w:ascii="Times New Roman" w:hAnsi="Times New Roman"/>
                <w:b/>
                <w:lang w:val="ru-RU"/>
              </w:rPr>
              <w:t>ДЕҚОҚ</w:t>
            </w:r>
            <w:r w:rsidRPr="00BD296B">
              <w:rPr>
                <w:rFonts w:ascii="Times New Roman" w:hAnsi="Times New Roman"/>
                <w:b/>
              </w:rPr>
              <w:t xml:space="preserve"> </w:t>
            </w:r>
            <w:r w:rsidRPr="0027455D">
              <w:rPr>
                <w:rFonts w:ascii="Times New Roman" w:hAnsi="Times New Roman"/>
                <w:b/>
                <w:lang w:val="ru-RU"/>
              </w:rPr>
              <w:t>бойынша</w:t>
            </w:r>
            <w:r w:rsidRPr="00BD296B">
              <w:rPr>
                <w:rFonts w:ascii="Times New Roman" w:hAnsi="Times New Roman"/>
                <w:b/>
              </w:rPr>
              <w:t xml:space="preserve"> </w:t>
            </w:r>
            <w:r w:rsidRPr="0027455D">
              <w:rPr>
                <w:rFonts w:ascii="Times New Roman" w:hAnsi="Times New Roman"/>
                <w:b/>
                <w:lang w:val="ru-RU"/>
              </w:rPr>
              <w:t>жұмыстар</w:t>
            </w:r>
            <w:r w:rsidRPr="00BD296B">
              <w:rPr>
                <w:rFonts w:ascii="Times New Roman" w:hAnsi="Times New Roman"/>
                <w:b/>
              </w:rPr>
              <w:t>/</w:t>
            </w:r>
            <w:r w:rsidRPr="0027455D">
              <w:rPr>
                <w:rFonts w:ascii="Times New Roman" w:hAnsi="Times New Roman"/>
                <w:b/>
                <w:lang w:val="ru-RU"/>
              </w:rPr>
              <w:t>іс</w:t>
            </w:r>
            <w:r w:rsidRPr="00BD296B">
              <w:rPr>
                <w:rFonts w:ascii="Times New Roman" w:hAnsi="Times New Roman"/>
                <w:b/>
              </w:rPr>
              <w:t>-</w:t>
            </w:r>
            <w:r w:rsidRPr="0027455D">
              <w:rPr>
                <w:rFonts w:ascii="Times New Roman" w:hAnsi="Times New Roman"/>
                <w:b/>
                <w:lang w:val="ru-RU"/>
              </w:rPr>
              <w:t>шаралар</w:t>
            </w:r>
            <w:r w:rsidRPr="00BD296B">
              <w:rPr>
                <w:rFonts w:ascii="Times New Roman" w:hAnsi="Times New Roman"/>
                <w:b/>
              </w:rPr>
              <w:t xml:space="preserve"> </w:t>
            </w:r>
            <w:r w:rsidRPr="0027455D">
              <w:rPr>
                <w:rFonts w:ascii="Times New Roman" w:hAnsi="Times New Roman"/>
                <w:b/>
                <w:lang w:val="ru-RU"/>
              </w:rPr>
              <w:t>жоспары</w:t>
            </w:r>
          </w:p>
        </w:tc>
      </w:tr>
      <w:tr w:rsidR="00635D45" w:rsidRPr="00B90175" w14:paraId="5F02A1A4" w14:textId="77777777" w:rsidTr="00B0114F">
        <w:trPr>
          <w:trHeight w:val="405"/>
        </w:trPr>
        <w:tc>
          <w:tcPr>
            <w:tcW w:w="4224" w:type="dxa"/>
            <w:gridSpan w:val="2"/>
            <w:tcBorders>
              <w:top w:val="single" w:sz="4" w:space="0" w:color="000000"/>
              <w:left w:val="single" w:sz="4" w:space="0" w:color="000000"/>
              <w:bottom w:val="single" w:sz="4" w:space="0" w:color="000000"/>
              <w:right w:val="single" w:sz="4" w:space="0" w:color="000000"/>
            </w:tcBorders>
            <w:vAlign w:val="center"/>
          </w:tcPr>
          <w:p w14:paraId="1C8C1666" w14:textId="71E10B60" w:rsidR="00635D45" w:rsidRPr="00B90175" w:rsidRDefault="00635D45" w:rsidP="00635D45">
            <w:pPr>
              <w:rPr>
                <w:rFonts w:ascii="Times New Roman" w:hAnsi="Times New Roman"/>
              </w:rPr>
            </w:pPr>
            <w:r w:rsidRPr="0027455D">
              <w:rPr>
                <w:rFonts w:ascii="Times New Roman" w:hAnsi="Times New Roman"/>
              </w:rPr>
              <w:t>(201</w:t>
            </w:r>
            <w:r>
              <w:rPr>
                <w:rFonts w:ascii="Times New Roman" w:hAnsi="Times New Roman"/>
                <w:lang w:val="kk-KZ"/>
              </w:rPr>
              <w:t>4</w:t>
            </w:r>
            <w:r w:rsidRPr="0027455D">
              <w:rPr>
                <w:rFonts w:ascii="Times New Roman" w:hAnsi="Times New Roman"/>
              </w:rPr>
              <w:t>-201</w:t>
            </w:r>
            <w:r>
              <w:rPr>
                <w:rFonts w:ascii="Times New Roman" w:hAnsi="Times New Roman"/>
                <w:lang w:val="kk-KZ"/>
              </w:rPr>
              <w:t>7</w:t>
            </w:r>
            <w:r w:rsidRPr="0027455D">
              <w:rPr>
                <w:rFonts w:ascii="Times New Roman" w:hAnsi="Times New Roman"/>
              </w:rPr>
              <w:t xml:space="preserve"> жж. аралығында іске асырылған):</w:t>
            </w:r>
          </w:p>
        </w:tc>
        <w:tc>
          <w:tcPr>
            <w:tcW w:w="5015" w:type="dxa"/>
            <w:gridSpan w:val="2"/>
            <w:tcBorders>
              <w:top w:val="single" w:sz="4" w:space="0" w:color="000000"/>
              <w:left w:val="single" w:sz="4" w:space="0" w:color="000000"/>
              <w:bottom w:val="single" w:sz="4" w:space="0" w:color="000000"/>
              <w:right w:val="single" w:sz="4" w:space="0" w:color="000000"/>
            </w:tcBorders>
            <w:vAlign w:val="center"/>
          </w:tcPr>
          <w:p w14:paraId="45440F10" w14:textId="441049D2" w:rsidR="00635D45" w:rsidRPr="00B90175" w:rsidRDefault="00635D45" w:rsidP="00635D45">
            <w:pPr>
              <w:rPr>
                <w:rFonts w:ascii="Times New Roman" w:hAnsi="Times New Roman"/>
              </w:rPr>
            </w:pPr>
            <w:r w:rsidRPr="0027455D">
              <w:rPr>
                <w:rFonts w:ascii="Times New Roman" w:hAnsi="Times New Roman"/>
              </w:rPr>
              <w:t>(201</w:t>
            </w:r>
            <w:r>
              <w:rPr>
                <w:rFonts w:ascii="Times New Roman" w:hAnsi="Times New Roman"/>
                <w:lang w:val="kk-KZ"/>
              </w:rPr>
              <w:t>8</w:t>
            </w:r>
            <w:r w:rsidRPr="0027455D">
              <w:rPr>
                <w:rFonts w:ascii="Times New Roman" w:hAnsi="Times New Roman"/>
              </w:rPr>
              <w:t xml:space="preserve"> жылға жоспарланған):</w:t>
            </w:r>
          </w:p>
        </w:tc>
      </w:tr>
      <w:tr w:rsidR="00635D45" w:rsidRPr="00B90175" w14:paraId="6FD94FBA" w14:textId="77777777" w:rsidTr="00B0114F">
        <w:trPr>
          <w:trHeight w:val="405"/>
        </w:trPr>
        <w:tc>
          <w:tcPr>
            <w:tcW w:w="4224" w:type="dxa"/>
            <w:gridSpan w:val="2"/>
            <w:tcBorders>
              <w:top w:val="single" w:sz="4" w:space="0" w:color="000000"/>
              <w:left w:val="single" w:sz="4" w:space="0" w:color="000000"/>
              <w:bottom w:val="single" w:sz="4" w:space="0" w:color="000000"/>
              <w:right w:val="single" w:sz="4" w:space="0" w:color="000000"/>
            </w:tcBorders>
          </w:tcPr>
          <w:p w14:paraId="372A7848" w14:textId="2D41CBB0" w:rsidR="00635D45" w:rsidRPr="00B90175" w:rsidRDefault="00635D45" w:rsidP="009D5F84">
            <w:pPr>
              <w:rPr>
                <w:rFonts w:ascii="Times New Roman" w:hAnsi="Times New Roman"/>
              </w:rPr>
            </w:pPr>
          </w:p>
        </w:tc>
        <w:tc>
          <w:tcPr>
            <w:tcW w:w="5015" w:type="dxa"/>
            <w:gridSpan w:val="2"/>
            <w:tcBorders>
              <w:top w:val="single" w:sz="4" w:space="0" w:color="000000"/>
              <w:left w:val="single" w:sz="4" w:space="0" w:color="000000"/>
              <w:bottom w:val="single" w:sz="4" w:space="0" w:color="000000"/>
              <w:right w:val="single" w:sz="4" w:space="0" w:color="000000"/>
            </w:tcBorders>
          </w:tcPr>
          <w:p w14:paraId="265D9992" w14:textId="0C9B922F" w:rsidR="00635D45" w:rsidRPr="00B90175" w:rsidRDefault="00635D45" w:rsidP="009D5F84">
            <w:pPr>
              <w:rPr>
                <w:rFonts w:ascii="Times New Roman" w:hAnsi="Times New Roman"/>
              </w:rPr>
            </w:pPr>
          </w:p>
        </w:tc>
      </w:tr>
      <w:tr w:rsidR="00635D45" w:rsidRPr="00B90175" w14:paraId="27ADF2AA" w14:textId="77777777" w:rsidTr="00B0114F">
        <w:trPr>
          <w:trHeight w:val="405"/>
        </w:trPr>
        <w:tc>
          <w:tcPr>
            <w:tcW w:w="4224" w:type="dxa"/>
            <w:gridSpan w:val="2"/>
            <w:tcBorders>
              <w:top w:val="single" w:sz="4" w:space="0" w:color="000000"/>
              <w:left w:val="single" w:sz="4" w:space="0" w:color="000000"/>
              <w:bottom w:val="single" w:sz="4" w:space="0" w:color="000000"/>
              <w:right w:val="single" w:sz="4" w:space="0" w:color="000000"/>
            </w:tcBorders>
          </w:tcPr>
          <w:p w14:paraId="7ED47CAA" w14:textId="77777777" w:rsidR="00635D45" w:rsidRPr="00B90175" w:rsidRDefault="00635D45" w:rsidP="009D5F84">
            <w:pPr>
              <w:rPr>
                <w:rFonts w:ascii="Times New Roman" w:hAnsi="Times New Roman"/>
              </w:rPr>
            </w:pPr>
          </w:p>
        </w:tc>
        <w:tc>
          <w:tcPr>
            <w:tcW w:w="5015" w:type="dxa"/>
            <w:gridSpan w:val="2"/>
            <w:tcBorders>
              <w:top w:val="single" w:sz="4" w:space="0" w:color="000000"/>
              <w:left w:val="single" w:sz="4" w:space="0" w:color="000000"/>
              <w:bottom w:val="single" w:sz="4" w:space="0" w:color="000000"/>
              <w:right w:val="single" w:sz="4" w:space="0" w:color="000000"/>
            </w:tcBorders>
          </w:tcPr>
          <w:p w14:paraId="38BF8DC1" w14:textId="77777777" w:rsidR="00635D45" w:rsidRPr="00B90175" w:rsidRDefault="00635D45" w:rsidP="009D5F84">
            <w:pPr>
              <w:rPr>
                <w:rFonts w:ascii="Times New Roman" w:hAnsi="Times New Roman"/>
              </w:rPr>
            </w:pPr>
          </w:p>
        </w:tc>
      </w:tr>
      <w:tr w:rsidR="00635D45" w:rsidRPr="00B90175" w14:paraId="499C0862" w14:textId="77777777" w:rsidTr="00B0114F">
        <w:trPr>
          <w:trHeight w:val="595"/>
        </w:trPr>
        <w:tc>
          <w:tcPr>
            <w:tcW w:w="9239" w:type="dxa"/>
            <w:gridSpan w:val="4"/>
            <w:tcBorders>
              <w:top w:val="single" w:sz="4" w:space="0" w:color="000000"/>
              <w:left w:val="single" w:sz="4" w:space="0" w:color="000000"/>
              <w:bottom w:val="single" w:sz="4" w:space="0" w:color="000000"/>
              <w:right w:val="single" w:sz="4" w:space="0" w:color="000000"/>
            </w:tcBorders>
            <w:shd w:val="clear" w:color="auto" w:fill="BFBFBF"/>
            <w:vAlign w:val="center"/>
          </w:tcPr>
          <w:p w14:paraId="57433D85" w14:textId="77777777" w:rsidR="00635D45" w:rsidRPr="00B90175" w:rsidRDefault="00635D45" w:rsidP="009D5F84">
            <w:pPr>
              <w:rPr>
                <w:rFonts w:ascii="Times New Roman" w:hAnsi="Times New Roman"/>
                <w:i/>
              </w:rPr>
            </w:pPr>
            <w:r w:rsidRPr="0027455D">
              <w:rPr>
                <w:rFonts w:ascii="Times New Roman" w:hAnsi="Times New Roman"/>
                <w:b/>
                <w:i/>
              </w:rPr>
              <w:t>ҚАУІПТІ  ФАКТОРЛАР  МЕН  ТӘУЕКЕЛДЕР ТІЗБЕСІ</w:t>
            </w:r>
          </w:p>
        </w:tc>
      </w:tr>
      <w:tr w:rsidR="00635D45" w:rsidRPr="00B90175" w14:paraId="484ADADC" w14:textId="77777777" w:rsidTr="00B0114F">
        <w:tc>
          <w:tcPr>
            <w:tcW w:w="2098" w:type="dxa"/>
            <w:tcBorders>
              <w:top w:val="single" w:sz="4" w:space="0" w:color="000000"/>
              <w:left w:val="single" w:sz="4" w:space="0" w:color="000000"/>
              <w:bottom w:val="single" w:sz="4" w:space="0" w:color="000000"/>
              <w:right w:val="single" w:sz="4" w:space="0" w:color="000000"/>
            </w:tcBorders>
            <w:vAlign w:val="center"/>
          </w:tcPr>
          <w:p w14:paraId="01FA751E" w14:textId="77777777" w:rsidR="00635D45" w:rsidRPr="00B90175" w:rsidRDefault="00635D45" w:rsidP="009D5F84">
            <w:pPr>
              <w:jc w:val="center"/>
              <w:rPr>
                <w:rFonts w:ascii="Times New Roman" w:hAnsi="Times New Roman"/>
              </w:rPr>
            </w:pPr>
            <w:r w:rsidRPr="0027455D">
              <w:rPr>
                <w:rFonts w:ascii="Times New Roman" w:hAnsi="Times New Roman"/>
              </w:rPr>
              <w:t>Жұмыстар түрі</w:t>
            </w:r>
          </w:p>
        </w:tc>
        <w:tc>
          <w:tcPr>
            <w:tcW w:w="2126" w:type="dxa"/>
            <w:tcBorders>
              <w:top w:val="single" w:sz="4" w:space="0" w:color="000000"/>
              <w:left w:val="single" w:sz="4" w:space="0" w:color="000000"/>
              <w:bottom w:val="single" w:sz="4" w:space="0" w:color="000000"/>
              <w:right w:val="single" w:sz="4" w:space="0" w:color="000000"/>
            </w:tcBorders>
            <w:vAlign w:val="center"/>
          </w:tcPr>
          <w:p w14:paraId="006BA764" w14:textId="77777777" w:rsidR="00635D45" w:rsidRPr="00B90175" w:rsidRDefault="00635D45" w:rsidP="009D5F84">
            <w:pPr>
              <w:jc w:val="center"/>
              <w:rPr>
                <w:rFonts w:ascii="Times New Roman" w:hAnsi="Times New Roman"/>
              </w:rPr>
            </w:pPr>
            <w:r w:rsidRPr="0027455D">
              <w:rPr>
                <w:rFonts w:ascii="Times New Roman" w:hAnsi="Times New Roman"/>
              </w:rPr>
              <w:t>Қауіпті фактор</w:t>
            </w:r>
          </w:p>
        </w:tc>
        <w:tc>
          <w:tcPr>
            <w:tcW w:w="2116" w:type="dxa"/>
            <w:tcBorders>
              <w:top w:val="single" w:sz="4" w:space="0" w:color="000000"/>
              <w:left w:val="single" w:sz="4" w:space="0" w:color="000000"/>
              <w:bottom w:val="single" w:sz="4" w:space="0" w:color="000000"/>
              <w:right w:val="single" w:sz="4" w:space="0" w:color="000000"/>
            </w:tcBorders>
            <w:vAlign w:val="center"/>
          </w:tcPr>
          <w:p w14:paraId="3D01503E" w14:textId="77777777" w:rsidR="00635D45" w:rsidRPr="00B90175" w:rsidRDefault="00635D45" w:rsidP="009D5F84">
            <w:pPr>
              <w:jc w:val="center"/>
              <w:rPr>
                <w:rFonts w:ascii="Times New Roman" w:hAnsi="Times New Roman"/>
              </w:rPr>
            </w:pPr>
            <w:r w:rsidRPr="0027455D">
              <w:rPr>
                <w:rFonts w:ascii="Times New Roman" w:hAnsi="Times New Roman"/>
              </w:rPr>
              <w:t>Тәуекелдер</w:t>
            </w:r>
          </w:p>
        </w:tc>
        <w:tc>
          <w:tcPr>
            <w:tcW w:w="2899" w:type="dxa"/>
            <w:tcBorders>
              <w:top w:val="single" w:sz="4" w:space="0" w:color="000000"/>
              <w:left w:val="single" w:sz="4" w:space="0" w:color="000000"/>
              <w:bottom w:val="single" w:sz="4" w:space="0" w:color="000000"/>
              <w:right w:val="single" w:sz="4" w:space="0" w:color="000000"/>
            </w:tcBorders>
            <w:vAlign w:val="center"/>
          </w:tcPr>
          <w:p w14:paraId="76702BBD" w14:textId="77777777" w:rsidR="00635D45" w:rsidRPr="00B90175" w:rsidRDefault="00635D45" w:rsidP="009D5F84">
            <w:pPr>
              <w:jc w:val="center"/>
              <w:rPr>
                <w:rFonts w:ascii="Times New Roman" w:hAnsi="Times New Roman"/>
              </w:rPr>
            </w:pPr>
            <w:r w:rsidRPr="0027455D">
              <w:rPr>
                <w:rFonts w:ascii="Times New Roman" w:hAnsi="Times New Roman"/>
              </w:rPr>
              <w:t>Зардаптардың жойылуын, бақылануын және азайтылуын қамтамасыз ететін шаралар</w:t>
            </w:r>
          </w:p>
        </w:tc>
      </w:tr>
      <w:tr w:rsidR="00635D45" w:rsidRPr="00B90175" w14:paraId="3A9788EF" w14:textId="77777777" w:rsidTr="00B0114F">
        <w:tc>
          <w:tcPr>
            <w:tcW w:w="2098" w:type="dxa"/>
            <w:tcBorders>
              <w:top w:val="single" w:sz="4" w:space="0" w:color="000000"/>
              <w:left w:val="single" w:sz="4" w:space="0" w:color="000000"/>
              <w:bottom w:val="single" w:sz="4" w:space="0" w:color="000000"/>
              <w:right w:val="single" w:sz="4" w:space="0" w:color="000000"/>
            </w:tcBorders>
            <w:vAlign w:val="center"/>
          </w:tcPr>
          <w:p w14:paraId="7FA0840E" w14:textId="77777777" w:rsidR="00635D45" w:rsidRPr="0027455D" w:rsidRDefault="00635D45" w:rsidP="009D5F84">
            <w:pPr>
              <w:jc w:val="center"/>
              <w:rPr>
                <w:rFonts w:ascii="Times New Roman" w:hAnsi="Times New Roman"/>
              </w:rPr>
            </w:pPr>
          </w:p>
        </w:tc>
        <w:tc>
          <w:tcPr>
            <w:tcW w:w="2126" w:type="dxa"/>
            <w:tcBorders>
              <w:top w:val="single" w:sz="4" w:space="0" w:color="000000"/>
              <w:left w:val="single" w:sz="4" w:space="0" w:color="000000"/>
              <w:bottom w:val="single" w:sz="4" w:space="0" w:color="000000"/>
              <w:right w:val="single" w:sz="4" w:space="0" w:color="000000"/>
            </w:tcBorders>
            <w:vAlign w:val="center"/>
          </w:tcPr>
          <w:p w14:paraId="4BF707BE" w14:textId="77777777" w:rsidR="00635D45" w:rsidRPr="0027455D" w:rsidRDefault="00635D45" w:rsidP="009D5F84">
            <w:pPr>
              <w:jc w:val="center"/>
              <w:rPr>
                <w:rFonts w:ascii="Times New Roman" w:hAnsi="Times New Roman"/>
              </w:rPr>
            </w:pPr>
          </w:p>
        </w:tc>
        <w:tc>
          <w:tcPr>
            <w:tcW w:w="2116" w:type="dxa"/>
            <w:tcBorders>
              <w:top w:val="single" w:sz="4" w:space="0" w:color="000000"/>
              <w:left w:val="single" w:sz="4" w:space="0" w:color="000000"/>
              <w:bottom w:val="single" w:sz="4" w:space="0" w:color="000000"/>
              <w:right w:val="single" w:sz="4" w:space="0" w:color="000000"/>
            </w:tcBorders>
            <w:vAlign w:val="center"/>
          </w:tcPr>
          <w:p w14:paraId="5EF0EB33" w14:textId="77777777" w:rsidR="00635D45" w:rsidRPr="0027455D" w:rsidRDefault="00635D45" w:rsidP="009D5F84">
            <w:pPr>
              <w:jc w:val="center"/>
              <w:rPr>
                <w:rFonts w:ascii="Times New Roman" w:hAnsi="Times New Roman"/>
              </w:rPr>
            </w:pPr>
          </w:p>
        </w:tc>
        <w:tc>
          <w:tcPr>
            <w:tcW w:w="2899" w:type="dxa"/>
            <w:tcBorders>
              <w:top w:val="single" w:sz="4" w:space="0" w:color="000000"/>
              <w:left w:val="single" w:sz="4" w:space="0" w:color="000000"/>
              <w:bottom w:val="single" w:sz="4" w:space="0" w:color="000000"/>
              <w:right w:val="single" w:sz="4" w:space="0" w:color="000000"/>
            </w:tcBorders>
            <w:vAlign w:val="center"/>
          </w:tcPr>
          <w:p w14:paraId="5B7BE1F0" w14:textId="77777777" w:rsidR="00635D45" w:rsidRPr="0027455D" w:rsidRDefault="00635D45" w:rsidP="009D5F84">
            <w:pPr>
              <w:jc w:val="center"/>
              <w:rPr>
                <w:rFonts w:ascii="Times New Roman" w:hAnsi="Times New Roman"/>
              </w:rPr>
            </w:pPr>
          </w:p>
        </w:tc>
      </w:tr>
    </w:tbl>
    <w:p w14:paraId="03A2CE2E" w14:textId="77777777" w:rsidR="00635D45" w:rsidRPr="00B90175" w:rsidRDefault="00635D45" w:rsidP="00635D45">
      <w:pPr>
        <w:tabs>
          <w:tab w:val="left" w:pos="0"/>
        </w:tabs>
        <w:jc w:val="right"/>
        <w:rPr>
          <w:rFonts w:ascii="Times New Roman" w:hAnsi="Times New Roman"/>
          <w:lang w:val="kk-KZ" w:eastAsia="ko-KR"/>
        </w:rPr>
      </w:pPr>
    </w:p>
    <w:p w14:paraId="17CC5D41" w14:textId="77777777" w:rsidR="00635D45" w:rsidRPr="00B90175" w:rsidRDefault="00635D45" w:rsidP="00635D45">
      <w:pPr>
        <w:tabs>
          <w:tab w:val="left" w:pos="0"/>
        </w:tabs>
        <w:rPr>
          <w:rFonts w:ascii="Times New Roman" w:hAnsi="Times New Roman"/>
          <w:lang w:val="kk-KZ"/>
        </w:rPr>
      </w:pPr>
    </w:p>
    <w:p w14:paraId="16225657" w14:textId="77777777" w:rsidR="00635D45" w:rsidRPr="00B90175" w:rsidRDefault="00635D45" w:rsidP="00635D45">
      <w:pPr>
        <w:tabs>
          <w:tab w:val="left" w:pos="0"/>
        </w:tabs>
        <w:ind w:right="-2"/>
        <w:rPr>
          <w:rFonts w:ascii="Times New Roman" w:hAnsi="Times New Roman"/>
          <w:b/>
          <w:bCs/>
          <w:sz w:val="24"/>
          <w:szCs w:val="24"/>
          <w:lang w:val="kk-KZ"/>
        </w:rPr>
      </w:pPr>
      <w:r w:rsidRPr="0027455D">
        <w:rPr>
          <w:rFonts w:ascii="Times New Roman" w:hAnsi="Times New Roman"/>
          <w:b/>
          <w:sz w:val="24"/>
          <w:szCs w:val="24"/>
          <w:lang w:val="ru-RU"/>
        </w:rPr>
        <w:t xml:space="preserve">ТАПСЫРЫСШЫ                                                 </w:t>
      </w:r>
      <w:r w:rsidRPr="0027455D">
        <w:rPr>
          <w:rFonts w:ascii="Times New Roman" w:hAnsi="Times New Roman"/>
          <w:b/>
          <w:sz w:val="24"/>
          <w:szCs w:val="24"/>
          <w:lang w:val="kk-KZ"/>
        </w:rPr>
        <w:t>МЕРДІГЕР</w:t>
      </w:r>
    </w:p>
    <w:p w14:paraId="3E570546" w14:textId="77777777" w:rsidR="00635D45" w:rsidRPr="00B90175" w:rsidRDefault="00635D45" w:rsidP="00635D45">
      <w:pPr>
        <w:tabs>
          <w:tab w:val="left" w:pos="0"/>
        </w:tabs>
        <w:ind w:right="-2"/>
        <w:rPr>
          <w:rFonts w:ascii="Times New Roman" w:hAnsi="Times New Roman"/>
          <w:b/>
          <w:sz w:val="24"/>
          <w:szCs w:val="24"/>
          <w:lang w:val="ru-RU"/>
        </w:rPr>
      </w:pPr>
    </w:p>
    <w:p w14:paraId="2B7214B7" w14:textId="19DADE53" w:rsidR="00635D45" w:rsidRPr="00B90175" w:rsidRDefault="00635D45" w:rsidP="00635D45">
      <w:pPr>
        <w:tabs>
          <w:tab w:val="left" w:pos="0"/>
        </w:tabs>
        <w:ind w:right="-2"/>
        <w:rPr>
          <w:rFonts w:ascii="Times New Roman" w:hAnsi="Times New Roman"/>
          <w:b/>
          <w:sz w:val="24"/>
          <w:szCs w:val="24"/>
          <w:lang w:val="ru-RU"/>
        </w:rPr>
      </w:pPr>
      <w:r w:rsidRPr="0027455D">
        <w:rPr>
          <w:rFonts w:ascii="Times New Roman" w:hAnsi="Times New Roman"/>
          <w:b/>
          <w:sz w:val="24"/>
          <w:szCs w:val="24"/>
          <w:lang w:val="ru-RU"/>
        </w:rPr>
        <w:t xml:space="preserve"> «Жамбыл Петролеум»</w:t>
      </w:r>
      <w:r>
        <w:rPr>
          <w:rFonts w:ascii="Times New Roman" w:hAnsi="Times New Roman"/>
          <w:b/>
          <w:sz w:val="24"/>
          <w:szCs w:val="24"/>
          <w:lang w:val="ru-RU"/>
        </w:rPr>
        <w:t xml:space="preserve"> ЖШС                           </w:t>
      </w:r>
    </w:p>
    <w:p w14:paraId="5291727E" w14:textId="1F890E49" w:rsidR="00635D45" w:rsidRPr="00B90175" w:rsidRDefault="00635D45" w:rsidP="00635D45">
      <w:pPr>
        <w:keepNext/>
        <w:tabs>
          <w:tab w:val="left" w:pos="10716"/>
        </w:tabs>
        <w:ind w:right="-2"/>
        <w:rPr>
          <w:rFonts w:ascii="Times New Roman" w:hAnsi="Times New Roman"/>
          <w:b/>
          <w:sz w:val="24"/>
          <w:szCs w:val="24"/>
          <w:lang w:val="ru-RU"/>
        </w:rPr>
      </w:pPr>
      <w:r w:rsidRPr="0027455D">
        <w:rPr>
          <w:rFonts w:ascii="Times New Roman" w:hAnsi="Times New Roman"/>
          <w:b/>
          <w:sz w:val="24"/>
          <w:szCs w:val="24"/>
          <w:lang w:val="ru-RU"/>
        </w:rPr>
        <w:t xml:space="preserve">Бас директоры                       </w:t>
      </w:r>
      <w:r>
        <w:rPr>
          <w:rFonts w:ascii="Times New Roman" w:hAnsi="Times New Roman"/>
          <w:b/>
          <w:sz w:val="24"/>
          <w:szCs w:val="24"/>
          <w:lang w:val="ru-RU"/>
        </w:rPr>
        <w:t xml:space="preserve">                               </w:t>
      </w:r>
    </w:p>
    <w:p w14:paraId="30E22696" w14:textId="77777777" w:rsidR="00635D45" w:rsidRPr="00B90175" w:rsidRDefault="00635D45" w:rsidP="00635D45">
      <w:pPr>
        <w:tabs>
          <w:tab w:val="left" w:pos="0"/>
        </w:tabs>
        <w:ind w:right="-2"/>
        <w:rPr>
          <w:rFonts w:ascii="Times New Roman" w:hAnsi="Times New Roman"/>
          <w:b/>
          <w:bCs/>
          <w:sz w:val="24"/>
          <w:szCs w:val="24"/>
          <w:lang w:val="ru-RU"/>
        </w:rPr>
      </w:pPr>
      <w:r w:rsidRPr="0027455D">
        <w:rPr>
          <w:rFonts w:ascii="Times New Roman" w:hAnsi="Times New Roman"/>
          <w:b/>
          <w:sz w:val="24"/>
          <w:szCs w:val="24"/>
          <w:lang w:val="ru-RU"/>
        </w:rPr>
        <w:t xml:space="preserve">                                                                                                      </w:t>
      </w:r>
    </w:p>
    <w:p w14:paraId="6EEF2806" w14:textId="77777777" w:rsidR="00635D45" w:rsidRPr="00B90175" w:rsidRDefault="00635D45" w:rsidP="00635D45">
      <w:pPr>
        <w:tabs>
          <w:tab w:val="left" w:pos="0"/>
        </w:tabs>
        <w:ind w:right="-2"/>
        <w:rPr>
          <w:rFonts w:ascii="Times New Roman" w:hAnsi="Times New Roman"/>
          <w:b/>
          <w:bCs/>
          <w:sz w:val="24"/>
          <w:szCs w:val="24"/>
          <w:lang w:val="ru-RU"/>
        </w:rPr>
      </w:pPr>
    </w:p>
    <w:p w14:paraId="67DF5EB8" w14:textId="67F5D471" w:rsidR="00635D45" w:rsidRPr="00B90175" w:rsidRDefault="00635D45" w:rsidP="00635D45">
      <w:pPr>
        <w:tabs>
          <w:tab w:val="left" w:pos="0"/>
        </w:tabs>
        <w:ind w:right="-2"/>
        <w:rPr>
          <w:rFonts w:ascii="Times New Roman" w:hAnsi="Times New Roman"/>
          <w:sz w:val="24"/>
          <w:szCs w:val="24"/>
          <w:lang w:val="ru-RU"/>
        </w:rPr>
      </w:pPr>
      <w:r w:rsidRPr="0027455D">
        <w:rPr>
          <w:rFonts w:ascii="Times New Roman" w:hAnsi="Times New Roman"/>
          <w:b/>
          <w:sz w:val="24"/>
          <w:szCs w:val="24"/>
          <w:lang w:val="ru-RU"/>
        </w:rPr>
        <w:t xml:space="preserve">______________ Х.Т. Елеусінов                          _______________ </w:t>
      </w:r>
    </w:p>
    <w:p w14:paraId="7F41B273" w14:textId="77777777" w:rsidR="00635D45" w:rsidRDefault="00635D45" w:rsidP="00635D45">
      <w:pPr>
        <w:tabs>
          <w:tab w:val="left" w:pos="0"/>
        </w:tabs>
        <w:ind w:left="0" w:firstLine="0"/>
        <w:jc w:val="center"/>
        <w:rPr>
          <w:rFonts w:ascii="Times New Roman" w:hAnsi="Times New Roman"/>
          <w:iCs/>
          <w:sz w:val="24"/>
          <w:szCs w:val="24"/>
          <w:lang w:val="ru-RU"/>
        </w:rPr>
      </w:pPr>
    </w:p>
    <w:p w14:paraId="09A88EFA" w14:textId="77777777" w:rsidR="00D21B51" w:rsidRDefault="00D21B51" w:rsidP="00635D45">
      <w:pPr>
        <w:tabs>
          <w:tab w:val="left" w:pos="0"/>
        </w:tabs>
        <w:ind w:left="0" w:firstLine="0"/>
        <w:jc w:val="center"/>
        <w:rPr>
          <w:rFonts w:ascii="Times New Roman" w:hAnsi="Times New Roman"/>
          <w:iCs/>
          <w:sz w:val="24"/>
          <w:szCs w:val="24"/>
          <w:lang w:val="ru-RU"/>
        </w:rPr>
      </w:pPr>
    </w:p>
    <w:p w14:paraId="2281D49B" w14:textId="77777777" w:rsidR="00D21B51" w:rsidRDefault="00D21B51" w:rsidP="00635D45">
      <w:pPr>
        <w:tabs>
          <w:tab w:val="left" w:pos="0"/>
        </w:tabs>
        <w:ind w:left="0" w:firstLine="0"/>
        <w:jc w:val="center"/>
        <w:rPr>
          <w:rFonts w:ascii="Times New Roman" w:hAnsi="Times New Roman"/>
          <w:iCs/>
          <w:sz w:val="24"/>
          <w:szCs w:val="24"/>
          <w:lang w:val="ru-RU"/>
        </w:rPr>
      </w:pPr>
    </w:p>
    <w:p w14:paraId="69C5F23B" w14:textId="77777777" w:rsidR="00D21B51" w:rsidRDefault="00D21B51" w:rsidP="00635D45">
      <w:pPr>
        <w:tabs>
          <w:tab w:val="left" w:pos="0"/>
        </w:tabs>
        <w:ind w:left="0" w:firstLine="0"/>
        <w:jc w:val="center"/>
        <w:rPr>
          <w:rFonts w:ascii="Times New Roman" w:hAnsi="Times New Roman"/>
          <w:iCs/>
          <w:sz w:val="24"/>
          <w:szCs w:val="24"/>
          <w:lang w:val="ru-RU"/>
        </w:rPr>
      </w:pPr>
    </w:p>
    <w:p w14:paraId="69EABCEA" w14:textId="77777777" w:rsidR="00D21B51" w:rsidRDefault="00D21B51" w:rsidP="00635D45">
      <w:pPr>
        <w:tabs>
          <w:tab w:val="left" w:pos="0"/>
        </w:tabs>
        <w:ind w:left="0" w:firstLine="0"/>
        <w:jc w:val="center"/>
        <w:rPr>
          <w:rFonts w:ascii="Times New Roman" w:hAnsi="Times New Roman"/>
          <w:iCs/>
          <w:sz w:val="24"/>
          <w:szCs w:val="24"/>
          <w:lang w:val="ru-RU"/>
        </w:rPr>
      </w:pPr>
    </w:p>
    <w:p w14:paraId="6D5E4408" w14:textId="77777777" w:rsidR="00D21B51" w:rsidRDefault="00D21B51" w:rsidP="00635D45">
      <w:pPr>
        <w:tabs>
          <w:tab w:val="left" w:pos="0"/>
        </w:tabs>
        <w:ind w:left="0" w:firstLine="0"/>
        <w:jc w:val="center"/>
        <w:rPr>
          <w:rFonts w:ascii="Times New Roman" w:hAnsi="Times New Roman"/>
          <w:iCs/>
          <w:sz w:val="24"/>
          <w:szCs w:val="24"/>
          <w:lang w:val="ru-RU"/>
        </w:rPr>
      </w:pPr>
    </w:p>
    <w:p w14:paraId="5464DDBE" w14:textId="77777777" w:rsidR="00D21B51" w:rsidRDefault="00D21B51" w:rsidP="00635D45">
      <w:pPr>
        <w:tabs>
          <w:tab w:val="left" w:pos="0"/>
        </w:tabs>
        <w:ind w:left="0" w:firstLine="0"/>
        <w:jc w:val="center"/>
        <w:rPr>
          <w:rFonts w:ascii="Times New Roman" w:hAnsi="Times New Roman"/>
          <w:iCs/>
          <w:sz w:val="24"/>
          <w:szCs w:val="24"/>
          <w:lang w:val="ru-RU"/>
        </w:rPr>
      </w:pPr>
    </w:p>
    <w:p w14:paraId="3C9B9F29" w14:textId="77777777" w:rsidR="00D21B51" w:rsidRDefault="00D21B51" w:rsidP="00635D45">
      <w:pPr>
        <w:tabs>
          <w:tab w:val="left" w:pos="0"/>
        </w:tabs>
        <w:ind w:left="0" w:firstLine="0"/>
        <w:jc w:val="center"/>
        <w:rPr>
          <w:rFonts w:ascii="Times New Roman" w:hAnsi="Times New Roman"/>
          <w:iCs/>
          <w:sz w:val="24"/>
          <w:szCs w:val="24"/>
          <w:lang w:val="ru-RU"/>
        </w:rPr>
      </w:pPr>
    </w:p>
    <w:p w14:paraId="3935B944" w14:textId="77777777" w:rsidR="00D21B51" w:rsidRDefault="00D21B51" w:rsidP="00635D45">
      <w:pPr>
        <w:tabs>
          <w:tab w:val="left" w:pos="0"/>
        </w:tabs>
        <w:ind w:left="0" w:firstLine="0"/>
        <w:jc w:val="center"/>
        <w:rPr>
          <w:rFonts w:ascii="Times New Roman" w:hAnsi="Times New Roman"/>
          <w:iCs/>
          <w:sz w:val="24"/>
          <w:szCs w:val="24"/>
          <w:lang w:val="ru-RU"/>
        </w:rPr>
      </w:pPr>
    </w:p>
    <w:p w14:paraId="5D114995" w14:textId="77777777" w:rsidR="00D21B51" w:rsidRDefault="00D21B51" w:rsidP="00635D45">
      <w:pPr>
        <w:tabs>
          <w:tab w:val="left" w:pos="0"/>
        </w:tabs>
        <w:ind w:left="0" w:firstLine="0"/>
        <w:jc w:val="center"/>
        <w:rPr>
          <w:rFonts w:ascii="Times New Roman" w:hAnsi="Times New Roman"/>
          <w:iCs/>
          <w:sz w:val="24"/>
          <w:szCs w:val="24"/>
          <w:lang w:val="ru-RU"/>
        </w:rPr>
      </w:pPr>
    </w:p>
    <w:p w14:paraId="7B40B7D6" w14:textId="77777777" w:rsidR="00D21B51" w:rsidRDefault="00D21B51" w:rsidP="00635D45">
      <w:pPr>
        <w:tabs>
          <w:tab w:val="left" w:pos="0"/>
        </w:tabs>
        <w:ind w:left="0" w:firstLine="0"/>
        <w:jc w:val="center"/>
        <w:rPr>
          <w:rFonts w:ascii="Times New Roman" w:hAnsi="Times New Roman"/>
          <w:iCs/>
          <w:sz w:val="24"/>
          <w:szCs w:val="24"/>
          <w:lang w:val="ru-RU"/>
        </w:rPr>
      </w:pPr>
    </w:p>
    <w:p w14:paraId="7CD97D5B" w14:textId="77777777" w:rsidR="00D21B51" w:rsidRDefault="00D21B51" w:rsidP="00635D45">
      <w:pPr>
        <w:tabs>
          <w:tab w:val="left" w:pos="0"/>
        </w:tabs>
        <w:ind w:left="0" w:firstLine="0"/>
        <w:jc w:val="center"/>
        <w:rPr>
          <w:rFonts w:ascii="Times New Roman" w:hAnsi="Times New Roman"/>
          <w:iCs/>
          <w:sz w:val="24"/>
          <w:szCs w:val="24"/>
          <w:lang w:val="ru-RU"/>
        </w:rPr>
      </w:pPr>
    </w:p>
    <w:p w14:paraId="3EAB0C90" w14:textId="77777777" w:rsidR="00D21B51" w:rsidRDefault="00D21B51" w:rsidP="00635D45">
      <w:pPr>
        <w:tabs>
          <w:tab w:val="left" w:pos="0"/>
        </w:tabs>
        <w:ind w:left="0" w:firstLine="0"/>
        <w:jc w:val="center"/>
        <w:rPr>
          <w:rFonts w:ascii="Times New Roman" w:hAnsi="Times New Roman"/>
          <w:iCs/>
          <w:sz w:val="24"/>
          <w:szCs w:val="24"/>
          <w:lang w:val="ru-RU"/>
        </w:rPr>
      </w:pPr>
    </w:p>
    <w:p w14:paraId="430DB792" w14:textId="77777777" w:rsidR="00D21B51" w:rsidRDefault="00D21B51" w:rsidP="00635D45">
      <w:pPr>
        <w:tabs>
          <w:tab w:val="left" w:pos="0"/>
        </w:tabs>
        <w:ind w:left="0" w:firstLine="0"/>
        <w:jc w:val="center"/>
        <w:rPr>
          <w:rFonts w:ascii="Times New Roman" w:hAnsi="Times New Roman"/>
          <w:iCs/>
          <w:sz w:val="24"/>
          <w:szCs w:val="24"/>
          <w:lang w:val="ru-RU"/>
        </w:rPr>
      </w:pPr>
    </w:p>
    <w:p w14:paraId="00482BEB" w14:textId="77777777" w:rsidR="00D21B51" w:rsidRDefault="00D21B51" w:rsidP="00635D45">
      <w:pPr>
        <w:tabs>
          <w:tab w:val="left" w:pos="0"/>
        </w:tabs>
        <w:ind w:left="0" w:firstLine="0"/>
        <w:jc w:val="center"/>
        <w:rPr>
          <w:rFonts w:ascii="Times New Roman" w:hAnsi="Times New Roman"/>
          <w:iCs/>
          <w:sz w:val="24"/>
          <w:szCs w:val="24"/>
          <w:lang w:val="ru-RU"/>
        </w:rPr>
      </w:pPr>
    </w:p>
    <w:p w14:paraId="6BC97B9C" w14:textId="77777777" w:rsidR="00D21B51" w:rsidRDefault="00D21B51" w:rsidP="00635D45">
      <w:pPr>
        <w:tabs>
          <w:tab w:val="left" w:pos="0"/>
        </w:tabs>
        <w:ind w:left="0" w:firstLine="0"/>
        <w:jc w:val="center"/>
        <w:rPr>
          <w:rFonts w:ascii="Times New Roman" w:hAnsi="Times New Roman"/>
          <w:iCs/>
          <w:sz w:val="24"/>
          <w:szCs w:val="24"/>
          <w:lang w:val="ru-RU"/>
        </w:rPr>
      </w:pPr>
    </w:p>
    <w:p w14:paraId="2B97F414" w14:textId="77777777" w:rsidR="00D21B51" w:rsidRDefault="00D21B51" w:rsidP="00635D45">
      <w:pPr>
        <w:tabs>
          <w:tab w:val="left" w:pos="0"/>
        </w:tabs>
        <w:ind w:left="0" w:firstLine="0"/>
        <w:jc w:val="center"/>
        <w:rPr>
          <w:rFonts w:ascii="Times New Roman" w:hAnsi="Times New Roman"/>
          <w:iCs/>
          <w:sz w:val="24"/>
          <w:szCs w:val="24"/>
          <w:lang w:val="ru-RU"/>
        </w:rPr>
      </w:pPr>
    </w:p>
    <w:p w14:paraId="7F7B7469" w14:textId="77777777" w:rsidR="00D21B51" w:rsidRDefault="00D21B51" w:rsidP="00635D45">
      <w:pPr>
        <w:tabs>
          <w:tab w:val="left" w:pos="0"/>
        </w:tabs>
        <w:ind w:left="0" w:firstLine="0"/>
        <w:jc w:val="center"/>
        <w:rPr>
          <w:rFonts w:ascii="Times New Roman" w:hAnsi="Times New Roman"/>
          <w:iCs/>
          <w:sz w:val="24"/>
          <w:szCs w:val="24"/>
          <w:lang w:val="ru-RU"/>
        </w:rPr>
      </w:pPr>
    </w:p>
    <w:p w14:paraId="3E2DD57C" w14:textId="77777777" w:rsidR="00D21B51" w:rsidRDefault="00D21B51" w:rsidP="00635D45">
      <w:pPr>
        <w:tabs>
          <w:tab w:val="left" w:pos="0"/>
        </w:tabs>
        <w:ind w:left="0" w:firstLine="0"/>
        <w:jc w:val="center"/>
        <w:rPr>
          <w:rFonts w:ascii="Times New Roman" w:hAnsi="Times New Roman"/>
          <w:iCs/>
          <w:sz w:val="24"/>
          <w:szCs w:val="24"/>
          <w:lang w:val="ru-RU"/>
        </w:rPr>
      </w:pPr>
    </w:p>
    <w:p w14:paraId="7F63BAE7" w14:textId="77777777" w:rsidR="00D21B51" w:rsidRDefault="00D21B51" w:rsidP="00635D45">
      <w:pPr>
        <w:tabs>
          <w:tab w:val="left" w:pos="0"/>
        </w:tabs>
        <w:ind w:left="0" w:firstLine="0"/>
        <w:jc w:val="center"/>
        <w:rPr>
          <w:rFonts w:ascii="Times New Roman" w:hAnsi="Times New Roman"/>
          <w:iCs/>
          <w:sz w:val="24"/>
          <w:szCs w:val="24"/>
          <w:lang w:val="ru-RU"/>
        </w:rPr>
      </w:pPr>
    </w:p>
    <w:p w14:paraId="30062D59" w14:textId="77777777" w:rsidR="00D21B51" w:rsidRDefault="00D21B51" w:rsidP="00635D45">
      <w:pPr>
        <w:tabs>
          <w:tab w:val="left" w:pos="0"/>
        </w:tabs>
        <w:ind w:left="0" w:firstLine="0"/>
        <w:jc w:val="center"/>
        <w:rPr>
          <w:rFonts w:ascii="Times New Roman" w:hAnsi="Times New Roman"/>
          <w:iCs/>
          <w:sz w:val="24"/>
          <w:szCs w:val="24"/>
          <w:lang w:val="ru-RU"/>
        </w:rPr>
      </w:pPr>
    </w:p>
    <w:p w14:paraId="78068BDE" w14:textId="77777777" w:rsidR="00D21B51" w:rsidRDefault="00D21B51" w:rsidP="00635D45">
      <w:pPr>
        <w:tabs>
          <w:tab w:val="left" w:pos="0"/>
        </w:tabs>
        <w:ind w:left="0" w:firstLine="0"/>
        <w:jc w:val="center"/>
        <w:rPr>
          <w:rFonts w:ascii="Times New Roman" w:hAnsi="Times New Roman"/>
          <w:iCs/>
          <w:sz w:val="24"/>
          <w:szCs w:val="24"/>
          <w:lang w:val="ru-RU"/>
        </w:rPr>
      </w:pPr>
    </w:p>
    <w:p w14:paraId="2E30AA00" w14:textId="77777777" w:rsidR="00D21B51" w:rsidRDefault="00D21B51" w:rsidP="00635D45">
      <w:pPr>
        <w:tabs>
          <w:tab w:val="left" w:pos="0"/>
        </w:tabs>
        <w:ind w:left="0" w:firstLine="0"/>
        <w:jc w:val="center"/>
        <w:rPr>
          <w:rFonts w:ascii="Times New Roman" w:hAnsi="Times New Roman"/>
          <w:iCs/>
          <w:sz w:val="24"/>
          <w:szCs w:val="24"/>
          <w:lang w:val="ru-RU"/>
        </w:rPr>
      </w:pPr>
    </w:p>
    <w:p w14:paraId="1BF6A0A3" w14:textId="77777777" w:rsidR="00D21B51" w:rsidRDefault="00D21B51" w:rsidP="00635D45">
      <w:pPr>
        <w:tabs>
          <w:tab w:val="left" w:pos="0"/>
        </w:tabs>
        <w:ind w:left="0" w:firstLine="0"/>
        <w:jc w:val="center"/>
        <w:rPr>
          <w:rFonts w:ascii="Times New Roman" w:hAnsi="Times New Roman"/>
          <w:iCs/>
          <w:sz w:val="24"/>
          <w:szCs w:val="24"/>
          <w:lang w:val="ru-RU"/>
        </w:rPr>
      </w:pPr>
    </w:p>
    <w:p w14:paraId="5F7D5080" w14:textId="77777777" w:rsidR="00D21B51" w:rsidRDefault="00D21B51" w:rsidP="00635D45">
      <w:pPr>
        <w:tabs>
          <w:tab w:val="left" w:pos="0"/>
        </w:tabs>
        <w:ind w:left="0" w:firstLine="0"/>
        <w:jc w:val="center"/>
        <w:rPr>
          <w:rFonts w:ascii="Times New Roman" w:hAnsi="Times New Roman"/>
          <w:iCs/>
          <w:sz w:val="24"/>
          <w:szCs w:val="24"/>
          <w:lang w:val="ru-RU"/>
        </w:rPr>
      </w:pPr>
    </w:p>
    <w:p w14:paraId="65861CAF" w14:textId="77777777" w:rsidR="00D21B51" w:rsidRDefault="00D21B51" w:rsidP="00635D45">
      <w:pPr>
        <w:tabs>
          <w:tab w:val="left" w:pos="0"/>
        </w:tabs>
        <w:ind w:left="0" w:firstLine="0"/>
        <w:jc w:val="center"/>
        <w:rPr>
          <w:rFonts w:ascii="Times New Roman" w:hAnsi="Times New Roman"/>
          <w:iCs/>
          <w:sz w:val="24"/>
          <w:szCs w:val="24"/>
          <w:lang w:val="ru-RU"/>
        </w:rPr>
      </w:pPr>
    </w:p>
    <w:p w14:paraId="65074BC6" w14:textId="77777777" w:rsidR="00D21B51" w:rsidRDefault="00D21B51" w:rsidP="00635D45">
      <w:pPr>
        <w:tabs>
          <w:tab w:val="left" w:pos="0"/>
        </w:tabs>
        <w:ind w:left="0" w:firstLine="0"/>
        <w:jc w:val="center"/>
        <w:rPr>
          <w:rFonts w:ascii="Times New Roman" w:hAnsi="Times New Roman"/>
          <w:iCs/>
          <w:sz w:val="24"/>
          <w:szCs w:val="24"/>
          <w:lang w:val="ru-RU"/>
        </w:rPr>
      </w:pPr>
    </w:p>
    <w:p w14:paraId="63F2E1D7" w14:textId="77777777" w:rsidR="00D21B51" w:rsidRDefault="00D21B51" w:rsidP="00635D45">
      <w:pPr>
        <w:tabs>
          <w:tab w:val="left" w:pos="0"/>
        </w:tabs>
        <w:ind w:left="0" w:firstLine="0"/>
        <w:jc w:val="center"/>
        <w:rPr>
          <w:rFonts w:ascii="Times New Roman" w:hAnsi="Times New Roman"/>
          <w:iCs/>
          <w:sz w:val="24"/>
          <w:szCs w:val="24"/>
          <w:lang w:val="ru-RU"/>
        </w:rPr>
      </w:pPr>
    </w:p>
    <w:p w14:paraId="77CED90F" w14:textId="77777777" w:rsidR="00D21B51" w:rsidRDefault="00D21B51" w:rsidP="00635D45">
      <w:pPr>
        <w:tabs>
          <w:tab w:val="left" w:pos="0"/>
        </w:tabs>
        <w:ind w:left="0" w:firstLine="0"/>
        <w:jc w:val="center"/>
        <w:rPr>
          <w:rFonts w:ascii="Times New Roman" w:hAnsi="Times New Roman"/>
          <w:iCs/>
          <w:sz w:val="24"/>
          <w:szCs w:val="24"/>
          <w:lang w:val="ru-RU"/>
        </w:rPr>
      </w:pPr>
    </w:p>
    <w:p w14:paraId="5569FA20" w14:textId="77777777" w:rsidR="00D21B51" w:rsidRDefault="00D21B51" w:rsidP="00635D45">
      <w:pPr>
        <w:tabs>
          <w:tab w:val="left" w:pos="0"/>
        </w:tabs>
        <w:ind w:left="0" w:firstLine="0"/>
        <w:jc w:val="center"/>
        <w:rPr>
          <w:rFonts w:ascii="Times New Roman" w:hAnsi="Times New Roman"/>
          <w:iCs/>
          <w:sz w:val="24"/>
          <w:szCs w:val="24"/>
          <w:lang w:val="ru-RU"/>
        </w:rPr>
      </w:pPr>
    </w:p>
    <w:p w14:paraId="7C105E16" w14:textId="77777777" w:rsidR="00D21B51" w:rsidRDefault="00D21B51" w:rsidP="00B0114F">
      <w:pPr>
        <w:tabs>
          <w:tab w:val="left" w:pos="0"/>
        </w:tabs>
        <w:ind w:left="0" w:firstLine="0"/>
        <w:jc w:val="right"/>
        <w:rPr>
          <w:rFonts w:ascii="Times New Roman" w:hAnsi="Times New Roman"/>
          <w:b/>
          <w:lang w:val="ru-RU"/>
        </w:rPr>
      </w:pPr>
    </w:p>
    <w:p w14:paraId="31760A1A" w14:textId="513E411B" w:rsidR="00D21B51" w:rsidRPr="00B90175" w:rsidRDefault="00D21B51" w:rsidP="00B0114F">
      <w:pPr>
        <w:tabs>
          <w:tab w:val="left" w:pos="0"/>
        </w:tabs>
        <w:ind w:left="0" w:firstLine="0"/>
        <w:jc w:val="left"/>
        <w:rPr>
          <w:rFonts w:ascii="Times New Roman" w:hAnsi="Times New Roman"/>
          <w:b/>
          <w:lang w:val="kk-KZ"/>
        </w:rPr>
      </w:pPr>
      <w:r>
        <w:rPr>
          <w:rFonts w:ascii="Times New Roman" w:hAnsi="Times New Roman"/>
          <w:b/>
          <w:lang w:val="ru-RU"/>
        </w:rPr>
        <w:t xml:space="preserve">(Нысан)                                                                                            </w:t>
      </w:r>
      <w:r w:rsidRPr="0027455D">
        <w:rPr>
          <w:rFonts w:ascii="Times New Roman" w:hAnsi="Times New Roman"/>
          <w:b/>
          <w:lang w:val="kk-KZ"/>
        </w:rPr>
        <w:t>201</w:t>
      </w:r>
      <w:r>
        <w:rPr>
          <w:rFonts w:ascii="Times New Roman" w:hAnsi="Times New Roman"/>
          <w:b/>
          <w:lang w:val="kk-KZ"/>
        </w:rPr>
        <w:t>8</w:t>
      </w:r>
      <w:r w:rsidRPr="0027455D">
        <w:rPr>
          <w:rFonts w:ascii="Times New Roman" w:hAnsi="Times New Roman"/>
          <w:b/>
          <w:lang w:val="kk-KZ"/>
        </w:rPr>
        <w:t xml:space="preserve"> жылғы «_____»_____________ шартқа  </w:t>
      </w:r>
    </w:p>
    <w:p w14:paraId="186E48DC" w14:textId="77777777" w:rsidR="00D21B51" w:rsidRPr="00B90175" w:rsidRDefault="00D21B51" w:rsidP="00D21B51">
      <w:pPr>
        <w:tabs>
          <w:tab w:val="left" w:pos="0"/>
        </w:tabs>
        <w:spacing w:line="240" w:lineRule="auto"/>
        <w:ind w:left="0" w:firstLine="0"/>
        <w:jc w:val="right"/>
        <w:rPr>
          <w:rFonts w:ascii="Times New Roman" w:hAnsi="Times New Roman"/>
          <w:b/>
          <w:lang w:val="kk-KZ"/>
        </w:rPr>
      </w:pPr>
      <w:r w:rsidRPr="0027455D">
        <w:rPr>
          <w:rFonts w:ascii="Times New Roman" w:hAnsi="Times New Roman"/>
          <w:b/>
          <w:lang w:val="kk-KZ"/>
        </w:rPr>
        <w:t>9- қосымша</w:t>
      </w:r>
    </w:p>
    <w:p w14:paraId="59EDE95A" w14:textId="77777777" w:rsidR="00D21B51" w:rsidRPr="00B90175" w:rsidRDefault="00D21B51" w:rsidP="00D21B51">
      <w:pPr>
        <w:tabs>
          <w:tab w:val="left" w:pos="0"/>
        </w:tabs>
        <w:spacing w:line="240" w:lineRule="auto"/>
        <w:ind w:left="0" w:firstLine="0"/>
        <w:jc w:val="right"/>
        <w:rPr>
          <w:rFonts w:ascii="Times New Roman" w:hAnsi="Times New Roman"/>
          <w:b/>
          <w:sz w:val="24"/>
          <w:szCs w:val="24"/>
          <w:lang w:val="kk-KZ"/>
        </w:rPr>
      </w:pPr>
    </w:p>
    <w:p w14:paraId="3063D801" w14:textId="77777777" w:rsidR="00D21B51" w:rsidRPr="00B90175" w:rsidRDefault="00D21B51" w:rsidP="00D21B51">
      <w:pPr>
        <w:jc w:val="center"/>
        <w:rPr>
          <w:rFonts w:ascii="Times New Roman" w:hAnsi="Times New Roman"/>
          <w:b/>
          <w:sz w:val="24"/>
          <w:szCs w:val="24"/>
          <w:lang w:val="kk-KZ"/>
        </w:rPr>
      </w:pPr>
    </w:p>
    <w:p w14:paraId="01626E2B" w14:textId="77777777" w:rsidR="00D21B51" w:rsidRPr="00B90175" w:rsidRDefault="00D21B51" w:rsidP="00D21B51">
      <w:pPr>
        <w:jc w:val="center"/>
        <w:rPr>
          <w:rFonts w:ascii="Times New Roman" w:hAnsi="Times New Roman"/>
          <w:b/>
          <w:sz w:val="24"/>
          <w:szCs w:val="24"/>
          <w:lang w:val="kk-KZ"/>
        </w:rPr>
      </w:pPr>
      <w:r w:rsidRPr="0027455D">
        <w:rPr>
          <w:rFonts w:ascii="Times New Roman" w:hAnsi="Times New Roman"/>
          <w:b/>
          <w:sz w:val="24"/>
          <w:szCs w:val="24"/>
          <w:lang w:val="kk-KZ"/>
        </w:rPr>
        <w:t xml:space="preserve">201_жылғы «____»______________ № _____ шартқа </w:t>
      </w:r>
    </w:p>
    <w:p w14:paraId="382905E5" w14:textId="77777777" w:rsidR="00D21B51" w:rsidRPr="00B90175" w:rsidRDefault="00D21B51" w:rsidP="00D21B51">
      <w:pPr>
        <w:jc w:val="center"/>
        <w:rPr>
          <w:rFonts w:ascii="Times New Roman" w:hAnsi="Times New Roman"/>
          <w:b/>
          <w:sz w:val="24"/>
          <w:szCs w:val="24"/>
          <w:lang w:val="kk-KZ"/>
        </w:rPr>
      </w:pPr>
      <w:r w:rsidRPr="0027455D">
        <w:rPr>
          <w:rFonts w:ascii="Times New Roman" w:hAnsi="Times New Roman"/>
          <w:b/>
          <w:sz w:val="24"/>
          <w:szCs w:val="24"/>
          <w:lang w:val="kk-KZ"/>
        </w:rPr>
        <w:t>Жабдық қабылдау-тапсыру актісі</w:t>
      </w:r>
    </w:p>
    <w:p w14:paraId="18D3E45B" w14:textId="77777777" w:rsidR="00D21B51" w:rsidRPr="00B90175" w:rsidRDefault="00D21B51" w:rsidP="00D21B51">
      <w:pPr>
        <w:tabs>
          <w:tab w:val="num" w:pos="765"/>
        </w:tabs>
        <w:rPr>
          <w:rFonts w:ascii="Times New Roman" w:hAnsi="Times New Roman"/>
          <w:sz w:val="24"/>
          <w:szCs w:val="24"/>
          <w:lang w:val="kk-KZ"/>
        </w:rPr>
      </w:pPr>
    </w:p>
    <w:p w14:paraId="13EC44E9" w14:textId="77777777" w:rsidR="00D21B51" w:rsidRPr="00B90175" w:rsidRDefault="00D21B51" w:rsidP="00D21B51">
      <w:pPr>
        <w:tabs>
          <w:tab w:val="num" w:pos="765"/>
        </w:tabs>
        <w:rPr>
          <w:rFonts w:ascii="Times New Roman" w:hAnsi="Times New Roman"/>
          <w:b/>
          <w:sz w:val="24"/>
          <w:szCs w:val="24"/>
          <w:lang w:val="kk-KZ"/>
        </w:rPr>
      </w:pPr>
      <w:r w:rsidRPr="0027455D">
        <w:rPr>
          <w:rFonts w:ascii="Times New Roman" w:hAnsi="Times New Roman"/>
          <w:sz w:val="24"/>
          <w:szCs w:val="24"/>
          <w:lang w:val="kk-KZ"/>
        </w:rPr>
        <w:t xml:space="preserve"> _______ қ.                                                                       201_жылғы «____»______________</w:t>
      </w:r>
    </w:p>
    <w:p w14:paraId="6A1C6DEB" w14:textId="77777777" w:rsidR="00D21B51" w:rsidRPr="00B90175" w:rsidRDefault="00D21B51" w:rsidP="00D21B51">
      <w:pPr>
        <w:tabs>
          <w:tab w:val="num" w:pos="765"/>
        </w:tabs>
        <w:rPr>
          <w:rFonts w:ascii="Times New Roman" w:hAnsi="Times New Roman"/>
          <w:sz w:val="24"/>
          <w:szCs w:val="24"/>
          <w:lang w:val="kk-KZ"/>
        </w:rPr>
      </w:pPr>
    </w:p>
    <w:p w14:paraId="5FB1B0F4" w14:textId="77777777" w:rsidR="00D21B51" w:rsidRPr="00B90175" w:rsidRDefault="00D21B51" w:rsidP="00D21B51">
      <w:pPr>
        <w:ind w:left="0" w:firstLine="0"/>
        <w:rPr>
          <w:rFonts w:ascii="Times New Roman" w:hAnsi="Times New Roman"/>
          <w:sz w:val="24"/>
          <w:szCs w:val="24"/>
          <w:lang w:val="kk-KZ"/>
        </w:rPr>
      </w:pPr>
    </w:p>
    <w:p w14:paraId="3EDE5FA6" w14:textId="2D9DC9BF" w:rsidR="00D21B51" w:rsidRPr="00B90175" w:rsidRDefault="00D21B51" w:rsidP="00D21B51">
      <w:pPr>
        <w:ind w:left="0" w:firstLine="0"/>
        <w:rPr>
          <w:rFonts w:ascii="Times New Roman" w:hAnsi="Times New Roman"/>
          <w:sz w:val="24"/>
          <w:szCs w:val="24"/>
          <w:lang w:val="kk-KZ"/>
        </w:rPr>
      </w:pPr>
      <w:r w:rsidRPr="0027455D">
        <w:rPr>
          <w:rFonts w:ascii="Times New Roman" w:hAnsi="Times New Roman"/>
          <w:sz w:val="24"/>
          <w:szCs w:val="24"/>
          <w:lang w:val="kk-KZ"/>
        </w:rPr>
        <w:t xml:space="preserve">           Біздер, төменде қол қойған </w:t>
      </w:r>
      <w:r w:rsidRPr="0027455D">
        <w:rPr>
          <w:rFonts w:ascii="Times New Roman" w:hAnsi="Times New Roman"/>
          <w:b/>
          <w:sz w:val="24"/>
          <w:szCs w:val="24"/>
          <w:lang w:val="kk-KZ"/>
        </w:rPr>
        <w:t>«Мердігер»</w:t>
      </w:r>
      <w:r w:rsidRPr="0027455D">
        <w:rPr>
          <w:rFonts w:ascii="Times New Roman" w:hAnsi="Times New Roman"/>
          <w:sz w:val="24"/>
          <w:szCs w:val="24"/>
          <w:lang w:val="kk-KZ"/>
        </w:rPr>
        <w:t xml:space="preserve"> Жарғынегізінде әрекет ететін «</w:t>
      </w:r>
      <w:r>
        <w:rPr>
          <w:rFonts w:ascii="Times New Roman" w:hAnsi="Times New Roman"/>
          <w:sz w:val="24"/>
          <w:szCs w:val="24"/>
          <w:lang w:val="kk-KZ"/>
        </w:rPr>
        <w:t>________</w:t>
      </w:r>
      <w:r w:rsidRPr="0027455D">
        <w:rPr>
          <w:rFonts w:ascii="Times New Roman" w:hAnsi="Times New Roman"/>
          <w:sz w:val="24"/>
          <w:szCs w:val="24"/>
          <w:lang w:val="kk-KZ"/>
        </w:rPr>
        <w:t xml:space="preserve">» </w:t>
      </w:r>
      <w:r>
        <w:rPr>
          <w:rFonts w:ascii="Times New Roman" w:hAnsi="Times New Roman"/>
          <w:sz w:val="24"/>
          <w:szCs w:val="24"/>
          <w:lang w:val="kk-KZ"/>
        </w:rPr>
        <w:t>_____</w:t>
      </w:r>
      <w:r w:rsidRPr="0027455D">
        <w:rPr>
          <w:rFonts w:ascii="Times New Roman" w:hAnsi="Times New Roman"/>
          <w:sz w:val="24"/>
          <w:szCs w:val="24"/>
          <w:lang w:val="kk-KZ" w:eastAsia="en-US"/>
        </w:rPr>
        <w:t xml:space="preserve">атынан </w:t>
      </w:r>
      <w:r>
        <w:rPr>
          <w:rFonts w:ascii="Times New Roman" w:hAnsi="Times New Roman"/>
          <w:sz w:val="24"/>
          <w:szCs w:val="24"/>
          <w:lang w:val="kk-KZ" w:eastAsia="en-US"/>
        </w:rPr>
        <w:t>_________</w:t>
      </w:r>
      <w:r w:rsidRPr="0027455D">
        <w:rPr>
          <w:rFonts w:ascii="Times New Roman" w:hAnsi="Times New Roman"/>
          <w:sz w:val="24"/>
          <w:szCs w:val="24"/>
          <w:lang w:val="kk-KZ" w:eastAsia="en-US"/>
        </w:rPr>
        <w:t xml:space="preserve"> </w:t>
      </w:r>
      <w:r>
        <w:rPr>
          <w:rFonts w:ascii="Times New Roman" w:hAnsi="Times New Roman"/>
          <w:sz w:val="24"/>
          <w:szCs w:val="24"/>
          <w:lang w:val="kk-KZ" w:eastAsia="en-US"/>
        </w:rPr>
        <w:t>____________</w:t>
      </w:r>
      <w:r w:rsidRPr="0027455D">
        <w:rPr>
          <w:rFonts w:ascii="Times New Roman" w:hAnsi="Times New Roman"/>
          <w:i/>
          <w:sz w:val="24"/>
          <w:szCs w:val="24"/>
          <w:lang w:val="kk-KZ"/>
        </w:rPr>
        <w:t>аты-жөні)</w:t>
      </w:r>
      <w:r w:rsidRPr="0027455D">
        <w:rPr>
          <w:rFonts w:ascii="Times New Roman" w:hAnsi="Times New Roman"/>
          <w:sz w:val="24"/>
          <w:szCs w:val="24"/>
          <w:lang w:val="kk-KZ"/>
        </w:rPr>
        <w:t xml:space="preserve"> танытуындағы бір жағынан және </w:t>
      </w:r>
      <w:r w:rsidRPr="0027455D">
        <w:rPr>
          <w:rFonts w:ascii="Times New Roman" w:hAnsi="Times New Roman"/>
          <w:b/>
          <w:sz w:val="24"/>
          <w:szCs w:val="24"/>
          <w:lang w:val="kk-KZ"/>
        </w:rPr>
        <w:t>«Тапсырысшы»</w:t>
      </w:r>
      <w:r w:rsidRPr="0027455D">
        <w:rPr>
          <w:rFonts w:ascii="Times New Roman" w:hAnsi="Times New Roman"/>
          <w:sz w:val="24"/>
          <w:szCs w:val="24"/>
          <w:lang w:val="kk-KZ"/>
        </w:rPr>
        <w:t xml:space="preserve"> - Көмірсутегі шикізатына барлау жүргізу туралы 2008 жылғы 21 сәуірдегі № 2609 келісімшарт бойынша Оператор болып табылатын </w:t>
      </w:r>
      <w:r w:rsidRPr="0027455D">
        <w:rPr>
          <w:rFonts w:ascii="Times New Roman" w:hAnsi="Times New Roman"/>
          <w:b/>
          <w:sz w:val="24"/>
          <w:szCs w:val="24"/>
          <w:lang w:val="kk-KZ"/>
        </w:rPr>
        <w:t xml:space="preserve">«Жамбыл Петролеум» ЖШС </w:t>
      </w:r>
      <w:r w:rsidRPr="0027455D">
        <w:rPr>
          <w:rFonts w:ascii="Times New Roman" w:hAnsi="Times New Roman"/>
          <w:sz w:val="24"/>
          <w:szCs w:val="24"/>
          <w:lang w:val="kk-KZ"/>
        </w:rPr>
        <w:t>«</w:t>
      </w:r>
      <w:r w:rsidRPr="007777EE">
        <w:rPr>
          <w:rFonts w:ascii="Times New Roman" w:hAnsi="Times New Roman"/>
          <w:sz w:val="24"/>
          <w:lang w:val="kk-KZ"/>
        </w:rPr>
        <w:t>«ҚазМұнайГаз» ұлттық компаниясы» АҚ және «Жамбыл Петролеум» ЖШС арасындағы  2016 жылғы 01 қыркүйектегі  № 411 Операторды тарту туралы келісімнің (бұдан әрі – ОТК) негізінде</w:t>
      </w:r>
      <w:r w:rsidRPr="0027455D">
        <w:rPr>
          <w:rFonts w:ascii="Times New Roman" w:hAnsi="Times New Roman"/>
          <w:sz w:val="24"/>
          <w:szCs w:val="24"/>
          <w:lang w:val="kk-KZ"/>
        </w:rPr>
        <w:t xml:space="preserve"> іс-қимыл жасайтын _______________________________  тұлғасында  екінші тараптан, Мердігер </w:t>
      </w:r>
      <w:r>
        <w:rPr>
          <w:rFonts w:ascii="Times New Roman" w:hAnsi="Times New Roman"/>
          <w:sz w:val="24"/>
          <w:szCs w:val="24"/>
          <w:lang w:val="kk-KZ"/>
        </w:rPr>
        <w:t>_____</w:t>
      </w:r>
      <w:r w:rsidRPr="0027455D">
        <w:rPr>
          <w:rFonts w:ascii="Times New Roman" w:hAnsi="Times New Roman"/>
          <w:sz w:val="24"/>
          <w:szCs w:val="24"/>
          <w:lang w:val="kk-KZ"/>
        </w:rPr>
        <w:t xml:space="preserve"> (</w:t>
      </w:r>
      <w:r>
        <w:rPr>
          <w:rFonts w:ascii="Times New Roman" w:hAnsi="Times New Roman"/>
          <w:sz w:val="24"/>
          <w:szCs w:val="24"/>
          <w:lang w:val="kk-KZ"/>
        </w:rPr>
        <w:t>цифрмен</w:t>
      </w:r>
      <w:r w:rsidRPr="0027455D">
        <w:rPr>
          <w:rFonts w:ascii="Times New Roman" w:hAnsi="Times New Roman"/>
          <w:sz w:val="24"/>
          <w:szCs w:val="24"/>
          <w:lang w:val="kk-KZ"/>
        </w:rPr>
        <w:t xml:space="preserve">) мөлшерде </w:t>
      </w:r>
      <w:r>
        <w:rPr>
          <w:rFonts w:ascii="Times New Roman" w:hAnsi="Times New Roman"/>
          <w:sz w:val="24"/>
          <w:szCs w:val="24"/>
          <w:lang w:val="kk-KZ"/>
        </w:rPr>
        <w:t>______</w:t>
      </w:r>
      <w:r w:rsidRPr="0027455D">
        <w:rPr>
          <w:rFonts w:ascii="Times New Roman" w:hAnsi="Times New Roman"/>
          <w:sz w:val="24"/>
          <w:szCs w:val="24"/>
          <w:lang w:val="kk-KZ"/>
        </w:rPr>
        <w:t>беретіні туралы осы Актіні (бұдан әрі – Акт) жасастық:</w:t>
      </w:r>
    </w:p>
    <w:p w14:paraId="7408496E" w14:textId="77777777" w:rsidR="00D21B51" w:rsidRPr="00B90175" w:rsidRDefault="00D21B51" w:rsidP="00D21B51">
      <w:pPr>
        <w:ind w:left="0" w:firstLine="0"/>
        <w:rPr>
          <w:rFonts w:ascii="Times New Roman" w:hAnsi="Times New Roman"/>
          <w:sz w:val="24"/>
          <w:szCs w:val="24"/>
          <w:lang w:val="kk-KZ"/>
        </w:rPr>
      </w:pPr>
    </w:p>
    <w:p w14:paraId="7CF5F0E7" w14:textId="77777777" w:rsidR="00D21B51" w:rsidRPr="00B90175" w:rsidRDefault="00D21B51" w:rsidP="00D21B51">
      <w:pPr>
        <w:rPr>
          <w:rFonts w:ascii="Times New Roman" w:hAnsi="Times New Roman"/>
          <w:sz w:val="24"/>
          <w:szCs w:val="24"/>
          <w:lang w:val="kk-KZ"/>
        </w:rPr>
      </w:pPr>
    </w:p>
    <w:p w14:paraId="0227B626" w14:textId="77777777" w:rsidR="00D21B51" w:rsidRPr="00B90175" w:rsidRDefault="00D21B51" w:rsidP="00D21B51">
      <w:pPr>
        <w:rPr>
          <w:rFonts w:ascii="Times New Roman" w:hAnsi="Times New Roman"/>
          <w:sz w:val="24"/>
          <w:szCs w:val="24"/>
          <w:lang w:val="ru-RU"/>
        </w:rPr>
      </w:pPr>
      <w:r w:rsidRPr="0027455D">
        <w:rPr>
          <w:rFonts w:ascii="Times New Roman" w:hAnsi="Times New Roman"/>
          <w:b/>
          <w:sz w:val="24"/>
          <w:szCs w:val="24"/>
          <w:lang w:val="ru-RU"/>
        </w:rPr>
        <w:t>Жабдықта мыналар қамтылады:</w:t>
      </w:r>
    </w:p>
    <w:p w14:paraId="48837664" w14:textId="77777777" w:rsidR="00D21B51" w:rsidRPr="00B90175" w:rsidRDefault="00D21B51" w:rsidP="00D21B51">
      <w:pPr>
        <w:tabs>
          <w:tab w:val="num" w:pos="765"/>
        </w:tabs>
        <w:rPr>
          <w:rFonts w:ascii="Times New Roman" w:hAnsi="Times New Roman"/>
          <w:sz w:val="24"/>
          <w:szCs w:val="24"/>
          <w:lang w:val="ru-RU"/>
        </w:rPr>
      </w:pPr>
    </w:p>
    <w:tbl>
      <w:tblPr>
        <w:tblW w:w="95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8"/>
        <w:gridCol w:w="3518"/>
        <w:gridCol w:w="1207"/>
        <w:gridCol w:w="2204"/>
        <w:gridCol w:w="1983"/>
      </w:tblGrid>
      <w:tr w:rsidR="00D21B51" w:rsidRPr="00B90175" w14:paraId="17051EFA" w14:textId="77777777" w:rsidTr="009D5F84">
        <w:trPr>
          <w:trHeight w:val="567"/>
        </w:trPr>
        <w:tc>
          <w:tcPr>
            <w:tcW w:w="648" w:type="dxa"/>
            <w:tcBorders>
              <w:top w:val="single" w:sz="4" w:space="0" w:color="000000"/>
              <w:left w:val="single" w:sz="4" w:space="0" w:color="000000"/>
              <w:bottom w:val="single" w:sz="4" w:space="0" w:color="000000"/>
              <w:right w:val="single" w:sz="4" w:space="0" w:color="000000"/>
            </w:tcBorders>
            <w:vAlign w:val="center"/>
          </w:tcPr>
          <w:p w14:paraId="7661C912" w14:textId="77777777" w:rsidR="00D21B51" w:rsidRPr="00B90175" w:rsidRDefault="00D21B51" w:rsidP="009D5F84">
            <w:pPr>
              <w:suppressAutoHyphens/>
              <w:jc w:val="center"/>
              <w:rPr>
                <w:rFonts w:ascii="Times New Roman" w:hAnsi="Times New Roman"/>
                <w:b/>
                <w:sz w:val="24"/>
                <w:szCs w:val="24"/>
                <w:lang w:val="ru-RU"/>
              </w:rPr>
            </w:pPr>
            <w:r w:rsidRPr="0027455D">
              <w:rPr>
                <w:rFonts w:ascii="Times New Roman" w:hAnsi="Times New Roman"/>
                <w:b/>
                <w:sz w:val="24"/>
                <w:szCs w:val="24"/>
              </w:rPr>
              <w:t>№</w:t>
            </w:r>
          </w:p>
        </w:tc>
        <w:tc>
          <w:tcPr>
            <w:tcW w:w="3672" w:type="dxa"/>
            <w:tcBorders>
              <w:top w:val="single" w:sz="4" w:space="0" w:color="000000"/>
              <w:left w:val="single" w:sz="4" w:space="0" w:color="000000"/>
              <w:bottom w:val="single" w:sz="4" w:space="0" w:color="000000"/>
              <w:right w:val="single" w:sz="4" w:space="0" w:color="000000"/>
            </w:tcBorders>
            <w:vAlign w:val="center"/>
          </w:tcPr>
          <w:p w14:paraId="206BBA37" w14:textId="77777777" w:rsidR="00D21B51" w:rsidRPr="00B90175" w:rsidRDefault="00BD6C3E" w:rsidP="009D5F84">
            <w:pPr>
              <w:ind w:left="0" w:firstLine="0"/>
              <w:jc w:val="center"/>
              <w:rPr>
                <w:rFonts w:ascii="Times New Roman" w:hAnsi="Times New Roman"/>
                <w:b/>
                <w:sz w:val="24"/>
                <w:szCs w:val="24"/>
                <w:lang w:val="ru-RU"/>
              </w:rPr>
            </w:pPr>
            <w:hyperlink r:id="rId20" w:history="1">
              <w:r w:rsidR="00D21B51" w:rsidRPr="0027455D">
                <w:rPr>
                  <w:rFonts w:ascii="Times New Roman" w:hAnsi="Times New Roman"/>
                  <w:b/>
                  <w:sz w:val="24"/>
                  <w:szCs w:val="24"/>
                  <w:lang w:val="ru-RU"/>
                </w:rPr>
                <w:t>Атауы</w:t>
              </w:r>
            </w:hyperlink>
          </w:p>
        </w:tc>
        <w:tc>
          <w:tcPr>
            <w:tcW w:w="1017" w:type="dxa"/>
            <w:tcBorders>
              <w:top w:val="single" w:sz="4" w:space="0" w:color="000000"/>
              <w:left w:val="single" w:sz="4" w:space="0" w:color="000000"/>
              <w:bottom w:val="single" w:sz="4" w:space="0" w:color="000000"/>
              <w:right w:val="single" w:sz="4" w:space="0" w:color="000000"/>
            </w:tcBorders>
            <w:vAlign w:val="center"/>
          </w:tcPr>
          <w:p w14:paraId="5FD3A16D" w14:textId="77777777" w:rsidR="00D21B51" w:rsidRPr="00B90175" w:rsidRDefault="00D21B51" w:rsidP="009D5F84">
            <w:pPr>
              <w:suppressAutoHyphens/>
              <w:jc w:val="center"/>
              <w:rPr>
                <w:rFonts w:ascii="Times New Roman" w:hAnsi="Times New Roman"/>
                <w:b/>
                <w:sz w:val="24"/>
                <w:szCs w:val="24"/>
                <w:lang w:val="kk-KZ"/>
              </w:rPr>
            </w:pPr>
            <w:r w:rsidRPr="0027455D">
              <w:rPr>
                <w:rFonts w:ascii="Times New Roman" w:hAnsi="Times New Roman"/>
                <w:b/>
                <w:sz w:val="24"/>
                <w:szCs w:val="24"/>
                <w:lang w:val="kk-KZ"/>
              </w:rPr>
              <w:t>Мөлшері</w:t>
            </w:r>
          </w:p>
        </w:tc>
        <w:tc>
          <w:tcPr>
            <w:tcW w:w="2223" w:type="dxa"/>
            <w:tcBorders>
              <w:top w:val="single" w:sz="4" w:space="0" w:color="000000"/>
              <w:left w:val="single" w:sz="4" w:space="0" w:color="000000"/>
              <w:bottom w:val="single" w:sz="4" w:space="0" w:color="000000"/>
              <w:right w:val="single" w:sz="4" w:space="0" w:color="000000"/>
            </w:tcBorders>
            <w:vAlign w:val="center"/>
          </w:tcPr>
          <w:p w14:paraId="54E4BD72" w14:textId="77777777" w:rsidR="00D21B51" w:rsidRPr="00B90175" w:rsidRDefault="00D21B51" w:rsidP="009D5F84">
            <w:pPr>
              <w:suppressAutoHyphens/>
              <w:jc w:val="center"/>
              <w:rPr>
                <w:rFonts w:ascii="Times New Roman" w:hAnsi="Times New Roman"/>
                <w:b/>
                <w:sz w:val="24"/>
                <w:szCs w:val="24"/>
                <w:lang w:val="kk-KZ"/>
              </w:rPr>
            </w:pPr>
            <w:r w:rsidRPr="0027455D">
              <w:rPr>
                <w:rFonts w:ascii="Times New Roman" w:hAnsi="Times New Roman"/>
                <w:b/>
                <w:sz w:val="24"/>
                <w:szCs w:val="24"/>
                <w:lang w:val="kk-KZ"/>
              </w:rPr>
              <w:t>ҚҚС-пен</w:t>
            </w:r>
          </w:p>
          <w:p w14:paraId="66449900" w14:textId="77777777" w:rsidR="00D21B51" w:rsidRPr="00B90175" w:rsidRDefault="00D21B51" w:rsidP="009D5F84">
            <w:pPr>
              <w:suppressAutoHyphens/>
              <w:jc w:val="center"/>
              <w:rPr>
                <w:rFonts w:ascii="Times New Roman" w:hAnsi="Times New Roman"/>
                <w:b/>
                <w:sz w:val="24"/>
                <w:szCs w:val="24"/>
                <w:lang w:val="kk-KZ"/>
              </w:rPr>
            </w:pPr>
            <w:r w:rsidRPr="0027455D">
              <w:rPr>
                <w:rFonts w:ascii="Times New Roman" w:hAnsi="Times New Roman"/>
                <w:b/>
                <w:sz w:val="24"/>
                <w:szCs w:val="24"/>
                <w:lang w:val="kk-KZ"/>
              </w:rPr>
              <w:t>бірге бағасы</w:t>
            </w:r>
          </w:p>
        </w:tc>
        <w:tc>
          <w:tcPr>
            <w:tcW w:w="1990" w:type="dxa"/>
            <w:tcBorders>
              <w:top w:val="single" w:sz="4" w:space="0" w:color="000000"/>
              <w:left w:val="single" w:sz="4" w:space="0" w:color="000000"/>
              <w:bottom w:val="single" w:sz="4" w:space="0" w:color="000000"/>
              <w:right w:val="single" w:sz="4" w:space="0" w:color="000000"/>
            </w:tcBorders>
            <w:vAlign w:val="center"/>
          </w:tcPr>
          <w:p w14:paraId="70AE85FD" w14:textId="77777777" w:rsidR="00D21B51" w:rsidRPr="00B90175" w:rsidRDefault="00D21B51" w:rsidP="009D5F84">
            <w:pPr>
              <w:suppressAutoHyphens/>
              <w:jc w:val="center"/>
              <w:rPr>
                <w:rFonts w:ascii="Times New Roman" w:hAnsi="Times New Roman"/>
                <w:b/>
                <w:sz w:val="24"/>
                <w:szCs w:val="24"/>
                <w:lang w:val="kk-KZ"/>
              </w:rPr>
            </w:pPr>
            <w:r w:rsidRPr="0027455D">
              <w:rPr>
                <w:rFonts w:ascii="Times New Roman" w:hAnsi="Times New Roman"/>
                <w:b/>
                <w:sz w:val="24"/>
                <w:szCs w:val="24"/>
                <w:lang w:val="kk-KZ"/>
              </w:rPr>
              <w:t>ҚҚС-пен</w:t>
            </w:r>
          </w:p>
          <w:p w14:paraId="725737D0" w14:textId="77777777" w:rsidR="00D21B51" w:rsidRPr="00B90175" w:rsidRDefault="00D21B51" w:rsidP="009D5F84">
            <w:pPr>
              <w:suppressAutoHyphens/>
              <w:jc w:val="center"/>
              <w:rPr>
                <w:rFonts w:ascii="Times New Roman" w:hAnsi="Times New Roman"/>
                <w:b/>
                <w:sz w:val="24"/>
                <w:szCs w:val="24"/>
                <w:lang w:val="ru-RU"/>
              </w:rPr>
            </w:pPr>
            <w:r w:rsidRPr="0027455D">
              <w:rPr>
                <w:rFonts w:ascii="Times New Roman" w:hAnsi="Times New Roman"/>
                <w:b/>
                <w:sz w:val="24"/>
                <w:szCs w:val="24"/>
                <w:lang w:val="kk-KZ"/>
              </w:rPr>
              <w:t>бірге сомасы</w:t>
            </w:r>
          </w:p>
        </w:tc>
      </w:tr>
      <w:tr w:rsidR="00D21B51" w:rsidRPr="00B90175" w14:paraId="369F443B"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3A820C67"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1</w:t>
            </w:r>
          </w:p>
        </w:tc>
        <w:tc>
          <w:tcPr>
            <w:tcW w:w="3672" w:type="dxa"/>
            <w:tcBorders>
              <w:top w:val="single" w:sz="4" w:space="0" w:color="000000"/>
              <w:left w:val="single" w:sz="4" w:space="0" w:color="000000"/>
              <w:bottom w:val="single" w:sz="4" w:space="0" w:color="000000"/>
              <w:right w:val="single" w:sz="4" w:space="0" w:color="000000"/>
            </w:tcBorders>
            <w:vAlign w:val="center"/>
          </w:tcPr>
          <w:p w14:paraId="2A228C02" w14:textId="498DB56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0A61F23C" w14:textId="5ADD7924"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6A96A28A" w14:textId="6A7663BF"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2FE6718F" w14:textId="5A50D7DF" w:rsidR="00D21B51" w:rsidRPr="00B90175" w:rsidRDefault="00D21B51" w:rsidP="009D5F84">
            <w:pPr>
              <w:suppressAutoHyphens/>
              <w:jc w:val="center"/>
              <w:rPr>
                <w:rFonts w:ascii="Times New Roman" w:hAnsi="Times New Roman"/>
                <w:sz w:val="24"/>
                <w:szCs w:val="24"/>
                <w:lang w:val="ru-RU"/>
              </w:rPr>
            </w:pPr>
          </w:p>
        </w:tc>
      </w:tr>
      <w:tr w:rsidR="00D21B51" w:rsidRPr="00B90175" w14:paraId="3A4E8DD6"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170957A3"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2</w:t>
            </w:r>
          </w:p>
        </w:tc>
        <w:tc>
          <w:tcPr>
            <w:tcW w:w="3672" w:type="dxa"/>
            <w:tcBorders>
              <w:top w:val="single" w:sz="4" w:space="0" w:color="000000"/>
              <w:left w:val="single" w:sz="4" w:space="0" w:color="000000"/>
              <w:bottom w:val="single" w:sz="4" w:space="0" w:color="000000"/>
              <w:right w:val="single" w:sz="4" w:space="0" w:color="000000"/>
            </w:tcBorders>
            <w:vAlign w:val="center"/>
          </w:tcPr>
          <w:p w14:paraId="5C73D7A3"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632476BB"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08EBE111"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5C2609B0"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3FC59922"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72A42FF8"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3</w:t>
            </w:r>
          </w:p>
        </w:tc>
        <w:tc>
          <w:tcPr>
            <w:tcW w:w="3672" w:type="dxa"/>
            <w:tcBorders>
              <w:top w:val="single" w:sz="4" w:space="0" w:color="000000"/>
              <w:left w:val="single" w:sz="4" w:space="0" w:color="000000"/>
              <w:bottom w:val="single" w:sz="4" w:space="0" w:color="000000"/>
              <w:right w:val="single" w:sz="4" w:space="0" w:color="000000"/>
            </w:tcBorders>
            <w:vAlign w:val="center"/>
          </w:tcPr>
          <w:p w14:paraId="1FD12625"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35B12665"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681AB912"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643AD336"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3681BD10"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1A907104"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4</w:t>
            </w:r>
          </w:p>
        </w:tc>
        <w:tc>
          <w:tcPr>
            <w:tcW w:w="3672" w:type="dxa"/>
            <w:tcBorders>
              <w:top w:val="single" w:sz="4" w:space="0" w:color="000000"/>
              <w:left w:val="single" w:sz="4" w:space="0" w:color="000000"/>
              <w:bottom w:val="single" w:sz="4" w:space="0" w:color="000000"/>
              <w:right w:val="single" w:sz="4" w:space="0" w:color="000000"/>
            </w:tcBorders>
            <w:vAlign w:val="center"/>
          </w:tcPr>
          <w:p w14:paraId="324C5AC1"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36426FB6"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2DC46B8A"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635E5F7A"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2DD5EA86"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2A3EDE50"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5</w:t>
            </w:r>
          </w:p>
        </w:tc>
        <w:tc>
          <w:tcPr>
            <w:tcW w:w="3672" w:type="dxa"/>
            <w:tcBorders>
              <w:top w:val="single" w:sz="4" w:space="0" w:color="000000"/>
              <w:left w:val="single" w:sz="4" w:space="0" w:color="000000"/>
              <w:bottom w:val="single" w:sz="4" w:space="0" w:color="000000"/>
              <w:right w:val="single" w:sz="4" w:space="0" w:color="000000"/>
            </w:tcBorders>
            <w:vAlign w:val="center"/>
          </w:tcPr>
          <w:p w14:paraId="48E37230"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58A06E15"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1DAC02E2"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6AF7571D"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546B0F49"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0292DB3E"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6</w:t>
            </w:r>
          </w:p>
        </w:tc>
        <w:tc>
          <w:tcPr>
            <w:tcW w:w="3672" w:type="dxa"/>
            <w:tcBorders>
              <w:top w:val="single" w:sz="4" w:space="0" w:color="000000"/>
              <w:left w:val="single" w:sz="4" w:space="0" w:color="000000"/>
              <w:bottom w:val="single" w:sz="4" w:space="0" w:color="000000"/>
              <w:right w:val="single" w:sz="4" w:space="0" w:color="000000"/>
            </w:tcBorders>
            <w:vAlign w:val="center"/>
          </w:tcPr>
          <w:p w14:paraId="56F194B7"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0CE31D5B"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7FE9F39D"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4D33B9C8"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7D397C01"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2A36575C"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7</w:t>
            </w:r>
          </w:p>
        </w:tc>
        <w:tc>
          <w:tcPr>
            <w:tcW w:w="3672" w:type="dxa"/>
            <w:tcBorders>
              <w:top w:val="single" w:sz="4" w:space="0" w:color="000000"/>
              <w:left w:val="single" w:sz="4" w:space="0" w:color="000000"/>
              <w:bottom w:val="single" w:sz="4" w:space="0" w:color="000000"/>
              <w:right w:val="single" w:sz="4" w:space="0" w:color="000000"/>
            </w:tcBorders>
            <w:vAlign w:val="center"/>
          </w:tcPr>
          <w:p w14:paraId="01C23739"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12CD2E2C"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647104C2"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5ED06EDA"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78C2F580"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21573843"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8</w:t>
            </w:r>
          </w:p>
        </w:tc>
        <w:tc>
          <w:tcPr>
            <w:tcW w:w="3672" w:type="dxa"/>
            <w:tcBorders>
              <w:top w:val="single" w:sz="4" w:space="0" w:color="000000"/>
              <w:left w:val="single" w:sz="4" w:space="0" w:color="000000"/>
              <w:bottom w:val="single" w:sz="4" w:space="0" w:color="000000"/>
              <w:right w:val="single" w:sz="4" w:space="0" w:color="000000"/>
            </w:tcBorders>
            <w:vAlign w:val="center"/>
          </w:tcPr>
          <w:p w14:paraId="2A162C98"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2FB99D49"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7ED3B9BB"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1B892E53"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0BBB012B"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6A51170C" w14:textId="77777777" w:rsidR="00D21B51" w:rsidRPr="00B90175" w:rsidRDefault="00D21B51" w:rsidP="009D5F84">
            <w:pPr>
              <w:suppressAutoHyphens/>
              <w:jc w:val="center"/>
              <w:rPr>
                <w:rFonts w:ascii="Times New Roman" w:hAnsi="Times New Roman"/>
                <w:sz w:val="24"/>
                <w:szCs w:val="24"/>
                <w:lang w:val="ru-RU"/>
              </w:rPr>
            </w:pPr>
            <w:r w:rsidRPr="0027455D">
              <w:rPr>
                <w:rFonts w:ascii="Times New Roman" w:hAnsi="Times New Roman"/>
                <w:sz w:val="24"/>
                <w:szCs w:val="24"/>
              </w:rPr>
              <w:t>9</w:t>
            </w:r>
          </w:p>
        </w:tc>
        <w:tc>
          <w:tcPr>
            <w:tcW w:w="3672" w:type="dxa"/>
            <w:tcBorders>
              <w:top w:val="single" w:sz="4" w:space="0" w:color="000000"/>
              <w:left w:val="single" w:sz="4" w:space="0" w:color="000000"/>
              <w:bottom w:val="single" w:sz="4" w:space="0" w:color="000000"/>
              <w:right w:val="single" w:sz="4" w:space="0" w:color="000000"/>
            </w:tcBorders>
            <w:vAlign w:val="center"/>
          </w:tcPr>
          <w:p w14:paraId="43EE28C3" w14:textId="77777777" w:rsidR="00D21B51" w:rsidRPr="00B90175" w:rsidRDefault="00D21B51" w:rsidP="009D5F84">
            <w:pPr>
              <w:suppressAutoHyphens/>
              <w:rPr>
                <w:rFonts w:ascii="Times New Roman" w:hAnsi="Times New Roman"/>
                <w:sz w:val="24"/>
                <w:szCs w:val="24"/>
                <w:lang w:val="en-US"/>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229E8EEB" w14:textId="77777777" w:rsidR="00D21B51" w:rsidRPr="00B90175" w:rsidRDefault="00D21B51" w:rsidP="009D5F84">
            <w:pPr>
              <w:suppressAutoHyphens/>
              <w:jc w:val="center"/>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37DD8B30" w14:textId="77777777" w:rsidR="00D21B51" w:rsidRPr="00B90175" w:rsidRDefault="00D21B51" w:rsidP="009D5F84">
            <w:pPr>
              <w:suppressAutoHyphens/>
              <w:jc w:val="center"/>
              <w:rPr>
                <w:rFonts w:ascii="Times New Roman" w:hAnsi="Times New Roman"/>
                <w:sz w:val="24"/>
                <w:szCs w:val="24"/>
                <w:lang w:val="ru-RU"/>
              </w:rPr>
            </w:pPr>
          </w:p>
        </w:tc>
        <w:tc>
          <w:tcPr>
            <w:tcW w:w="1990" w:type="dxa"/>
            <w:tcBorders>
              <w:top w:val="single" w:sz="4" w:space="0" w:color="000000"/>
              <w:left w:val="single" w:sz="4" w:space="0" w:color="000000"/>
              <w:bottom w:val="single" w:sz="4" w:space="0" w:color="000000"/>
              <w:right w:val="single" w:sz="4" w:space="0" w:color="000000"/>
            </w:tcBorders>
            <w:vAlign w:val="center"/>
          </w:tcPr>
          <w:p w14:paraId="493184A8" w14:textId="77777777" w:rsidR="00D21B51" w:rsidRPr="00B90175" w:rsidRDefault="00D21B51" w:rsidP="009D5F84">
            <w:pPr>
              <w:suppressAutoHyphens/>
              <w:jc w:val="center"/>
              <w:rPr>
                <w:rFonts w:ascii="Times New Roman" w:hAnsi="Times New Roman"/>
                <w:sz w:val="24"/>
                <w:szCs w:val="24"/>
                <w:lang w:val="ru-RU"/>
              </w:rPr>
            </w:pPr>
          </w:p>
        </w:tc>
      </w:tr>
      <w:tr w:rsidR="00D21B51" w:rsidRPr="00B90175" w14:paraId="2997A4DF" w14:textId="77777777" w:rsidTr="009D5F84">
        <w:trPr>
          <w:trHeight w:val="113"/>
        </w:trPr>
        <w:tc>
          <w:tcPr>
            <w:tcW w:w="648" w:type="dxa"/>
            <w:tcBorders>
              <w:top w:val="single" w:sz="4" w:space="0" w:color="000000"/>
              <w:left w:val="single" w:sz="4" w:space="0" w:color="000000"/>
              <w:bottom w:val="single" w:sz="4" w:space="0" w:color="000000"/>
              <w:right w:val="single" w:sz="4" w:space="0" w:color="000000"/>
            </w:tcBorders>
            <w:vAlign w:val="center"/>
          </w:tcPr>
          <w:p w14:paraId="202883D3" w14:textId="77777777" w:rsidR="00D21B51" w:rsidRPr="00B90175" w:rsidRDefault="00D21B51" w:rsidP="009D5F84">
            <w:pPr>
              <w:suppressAutoHyphens/>
              <w:jc w:val="center"/>
              <w:rPr>
                <w:rFonts w:ascii="Times New Roman" w:hAnsi="Times New Roman"/>
                <w:sz w:val="24"/>
                <w:szCs w:val="24"/>
                <w:lang w:val="ru-RU"/>
              </w:rPr>
            </w:pPr>
          </w:p>
        </w:tc>
        <w:tc>
          <w:tcPr>
            <w:tcW w:w="3672" w:type="dxa"/>
            <w:tcBorders>
              <w:top w:val="single" w:sz="4" w:space="0" w:color="000000"/>
              <w:left w:val="single" w:sz="4" w:space="0" w:color="000000"/>
              <w:bottom w:val="single" w:sz="4" w:space="0" w:color="000000"/>
              <w:right w:val="single" w:sz="4" w:space="0" w:color="000000"/>
            </w:tcBorders>
            <w:vAlign w:val="center"/>
          </w:tcPr>
          <w:p w14:paraId="4D55E7C7" w14:textId="77777777" w:rsidR="00D21B51" w:rsidRPr="00B90175" w:rsidRDefault="00D21B51" w:rsidP="009D5F84">
            <w:pPr>
              <w:suppressAutoHyphens/>
              <w:rPr>
                <w:rFonts w:ascii="Times New Roman" w:hAnsi="Times New Roman"/>
                <w:sz w:val="24"/>
                <w:szCs w:val="24"/>
                <w:lang w:val="ru-RU"/>
              </w:rPr>
            </w:pPr>
          </w:p>
        </w:tc>
        <w:tc>
          <w:tcPr>
            <w:tcW w:w="1017" w:type="dxa"/>
            <w:tcBorders>
              <w:top w:val="single" w:sz="4" w:space="0" w:color="000000"/>
              <w:left w:val="single" w:sz="4" w:space="0" w:color="000000"/>
              <w:bottom w:val="single" w:sz="4" w:space="0" w:color="000000"/>
              <w:right w:val="single" w:sz="4" w:space="0" w:color="000000"/>
            </w:tcBorders>
            <w:vAlign w:val="center"/>
          </w:tcPr>
          <w:p w14:paraId="73A9AAFC" w14:textId="77777777" w:rsidR="00D21B51" w:rsidRPr="00B90175" w:rsidRDefault="00D21B51" w:rsidP="009D5F84">
            <w:pPr>
              <w:suppressAutoHyphens/>
              <w:rPr>
                <w:rFonts w:ascii="Times New Roman" w:hAnsi="Times New Roman"/>
                <w:sz w:val="24"/>
                <w:szCs w:val="24"/>
                <w:lang w:val="ru-RU"/>
              </w:rPr>
            </w:pPr>
          </w:p>
        </w:tc>
        <w:tc>
          <w:tcPr>
            <w:tcW w:w="2223" w:type="dxa"/>
            <w:tcBorders>
              <w:top w:val="single" w:sz="4" w:space="0" w:color="000000"/>
              <w:left w:val="single" w:sz="4" w:space="0" w:color="000000"/>
              <w:bottom w:val="single" w:sz="4" w:space="0" w:color="000000"/>
              <w:right w:val="single" w:sz="4" w:space="0" w:color="000000"/>
            </w:tcBorders>
            <w:vAlign w:val="center"/>
          </w:tcPr>
          <w:p w14:paraId="4F1182C0" w14:textId="77777777" w:rsidR="00D21B51" w:rsidRPr="00B90175" w:rsidRDefault="00D21B51" w:rsidP="009D5F84">
            <w:pPr>
              <w:suppressAutoHyphens/>
              <w:jc w:val="center"/>
              <w:rPr>
                <w:rFonts w:ascii="Times New Roman" w:hAnsi="Times New Roman"/>
                <w:b/>
                <w:sz w:val="24"/>
                <w:szCs w:val="24"/>
                <w:lang w:val="kk-KZ"/>
              </w:rPr>
            </w:pPr>
            <w:r w:rsidRPr="0027455D">
              <w:rPr>
                <w:rFonts w:ascii="Times New Roman" w:hAnsi="Times New Roman"/>
                <w:b/>
                <w:sz w:val="24"/>
                <w:szCs w:val="24"/>
                <w:lang w:val="kk-KZ"/>
              </w:rPr>
              <w:t>Сомаға жиыны</w:t>
            </w:r>
          </w:p>
        </w:tc>
        <w:tc>
          <w:tcPr>
            <w:tcW w:w="1990" w:type="dxa"/>
            <w:tcBorders>
              <w:top w:val="single" w:sz="4" w:space="0" w:color="000000"/>
              <w:left w:val="single" w:sz="4" w:space="0" w:color="000000"/>
              <w:bottom w:val="single" w:sz="4" w:space="0" w:color="000000"/>
              <w:right w:val="single" w:sz="4" w:space="0" w:color="000000"/>
            </w:tcBorders>
            <w:vAlign w:val="center"/>
          </w:tcPr>
          <w:p w14:paraId="6DD1EDAB" w14:textId="5C7504DC" w:rsidR="00D21B51" w:rsidRPr="00B90175" w:rsidRDefault="00D21B51" w:rsidP="009D5F84">
            <w:pPr>
              <w:suppressAutoHyphens/>
              <w:jc w:val="center"/>
              <w:rPr>
                <w:rFonts w:ascii="Times New Roman" w:hAnsi="Times New Roman"/>
                <w:b/>
                <w:sz w:val="24"/>
                <w:szCs w:val="24"/>
                <w:lang w:val="ru-RU"/>
              </w:rPr>
            </w:pPr>
          </w:p>
        </w:tc>
      </w:tr>
    </w:tbl>
    <w:p w14:paraId="399CBA48" w14:textId="77777777" w:rsidR="00D21B51" w:rsidRPr="00B90175" w:rsidRDefault="00D21B51" w:rsidP="00D21B51">
      <w:pPr>
        <w:jc w:val="center"/>
        <w:rPr>
          <w:rFonts w:ascii="Times New Roman" w:hAnsi="Times New Roman"/>
          <w:b/>
          <w:sz w:val="24"/>
          <w:szCs w:val="24"/>
          <w:lang w:val="ru-RU"/>
        </w:rPr>
      </w:pPr>
    </w:p>
    <w:p w14:paraId="4CA329A2" w14:textId="77777777" w:rsidR="00D21B51" w:rsidRPr="00B90175" w:rsidRDefault="00D21B51" w:rsidP="00D21B51">
      <w:pPr>
        <w:tabs>
          <w:tab w:val="num" w:pos="765"/>
        </w:tabs>
        <w:rPr>
          <w:rFonts w:ascii="Times New Roman" w:hAnsi="Times New Roman"/>
          <w:sz w:val="24"/>
          <w:szCs w:val="24"/>
          <w:lang w:val="ru-RU"/>
        </w:rPr>
      </w:pPr>
    </w:p>
    <w:tbl>
      <w:tblPr>
        <w:tblW w:w="0" w:type="auto"/>
        <w:tblInd w:w="108" w:type="dxa"/>
        <w:tblLook w:val="00A0" w:firstRow="1" w:lastRow="0" w:firstColumn="1" w:lastColumn="0" w:noHBand="0" w:noVBand="0"/>
      </w:tblPr>
      <w:tblGrid>
        <w:gridCol w:w="4386"/>
        <w:gridCol w:w="4863"/>
      </w:tblGrid>
      <w:tr w:rsidR="00D21B51" w:rsidRPr="00B90175" w14:paraId="2C89D020" w14:textId="77777777" w:rsidTr="009D5F84">
        <w:tc>
          <w:tcPr>
            <w:tcW w:w="7393" w:type="dxa"/>
          </w:tcPr>
          <w:p w14:paraId="2A80FEA6" w14:textId="77777777" w:rsidR="00D21B51" w:rsidRPr="00B90175" w:rsidRDefault="00D21B51" w:rsidP="009D5F84">
            <w:pPr>
              <w:tabs>
                <w:tab w:val="num" w:pos="765"/>
              </w:tabs>
              <w:suppressAutoHyphens/>
              <w:rPr>
                <w:rFonts w:ascii="Times New Roman" w:hAnsi="Times New Roman"/>
                <w:sz w:val="24"/>
                <w:szCs w:val="24"/>
                <w:lang w:val="kk-KZ"/>
              </w:rPr>
            </w:pPr>
            <w:r w:rsidRPr="0027455D">
              <w:rPr>
                <w:rFonts w:ascii="Times New Roman" w:hAnsi="Times New Roman"/>
                <w:b/>
                <w:bCs/>
                <w:sz w:val="24"/>
                <w:szCs w:val="24"/>
                <w:lang w:val="kk-KZ"/>
              </w:rPr>
              <w:t>ТАПСЫРЫСШЫ</w:t>
            </w:r>
          </w:p>
        </w:tc>
        <w:tc>
          <w:tcPr>
            <w:tcW w:w="7393" w:type="dxa"/>
          </w:tcPr>
          <w:p w14:paraId="31B5F521" w14:textId="77777777" w:rsidR="00D21B51" w:rsidRPr="00B90175" w:rsidRDefault="00D21B51" w:rsidP="009D5F84">
            <w:pPr>
              <w:tabs>
                <w:tab w:val="num" w:pos="765"/>
              </w:tabs>
              <w:suppressAutoHyphens/>
              <w:rPr>
                <w:rFonts w:ascii="Times New Roman" w:hAnsi="Times New Roman"/>
                <w:sz w:val="24"/>
                <w:szCs w:val="24"/>
                <w:lang w:val="kk-KZ"/>
              </w:rPr>
            </w:pPr>
            <w:r w:rsidRPr="0027455D">
              <w:rPr>
                <w:rFonts w:ascii="Times New Roman" w:hAnsi="Times New Roman"/>
                <w:b/>
                <w:bCs/>
                <w:sz w:val="24"/>
                <w:szCs w:val="24"/>
                <w:lang w:val="kk-KZ"/>
              </w:rPr>
              <w:t>МЕРДІГЕР</w:t>
            </w:r>
          </w:p>
        </w:tc>
      </w:tr>
      <w:tr w:rsidR="00D21B51" w:rsidRPr="00B90175" w14:paraId="4C2ADF27" w14:textId="77777777" w:rsidTr="009D5F84">
        <w:tc>
          <w:tcPr>
            <w:tcW w:w="7393" w:type="dxa"/>
          </w:tcPr>
          <w:p w14:paraId="3E022CFF" w14:textId="77777777" w:rsidR="00D21B51" w:rsidRPr="00B90175" w:rsidRDefault="00D21B51" w:rsidP="009D5F84">
            <w:pPr>
              <w:tabs>
                <w:tab w:val="num" w:pos="765"/>
              </w:tabs>
              <w:suppressAutoHyphens/>
              <w:rPr>
                <w:rFonts w:ascii="Times New Roman" w:hAnsi="Times New Roman"/>
                <w:b/>
                <w:sz w:val="24"/>
                <w:szCs w:val="24"/>
                <w:lang w:val="kk-KZ"/>
              </w:rPr>
            </w:pPr>
            <w:r w:rsidRPr="0027455D">
              <w:rPr>
                <w:rFonts w:ascii="Times New Roman" w:hAnsi="Times New Roman"/>
                <w:b/>
                <w:sz w:val="24"/>
                <w:szCs w:val="24"/>
                <w:lang w:val="kk-KZ"/>
              </w:rPr>
              <w:t>Лауазымы</w:t>
            </w:r>
          </w:p>
          <w:p w14:paraId="74851683" w14:textId="77777777" w:rsidR="00D21B51" w:rsidRPr="00B90175" w:rsidRDefault="00D21B51" w:rsidP="009D5F84">
            <w:pPr>
              <w:tabs>
                <w:tab w:val="num" w:pos="765"/>
              </w:tabs>
              <w:suppressAutoHyphens/>
              <w:rPr>
                <w:rFonts w:ascii="Times New Roman" w:hAnsi="Times New Roman"/>
                <w:sz w:val="24"/>
                <w:szCs w:val="24"/>
                <w:lang w:val="ru-RU"/>
              </w:rPr>
            </w:pPr>
            <w:r w:rsidRPr="0027455D">
              <w:rPr>
                <w:rFonts w:ascii="Times New Roman" w:hAnsi="Times New Roman"/>
                <w:b/>
                <w:sz w:val="24"/>
                <w:szCs w:val="24"/>
              </w:rPr>
              <w:t>_______________</w:t>
            </w:r>
            <w:r w:rsidRPr="0027455D">
              <w:rPr>
                <w:rFonts w:ascii="Times New Roman" w:hAnsi="Times New Roman"/>
                <w:b/>
                <w:sz w:val="24"/>
                <w:szCs w:val="24"/>
                <w:lang w:val="ru-RU"/>
              </w:rPr>
              <w:t>______</w:t>
            </w:r>
            <w:r w:rsidRPr="0027455D">
              <w:rPr>
                <w:rFonts w:ascii="Times New Roman" w:hAnsi="Times New Roman"/>
                <w:b/>
                <w:sz w:val="24"/>
                <w:szCs w:val="24"/>
              </w:rPr>
              <w:t>_</w:t>
            </w:r>
          </w:p>
        </w:tc>
        <w:tc>
          <w:tcPr>
            <w:tcW w:w="7393" w:type="dxa"/>
          </w:tcPr>
          <w:p w14:paraId="30BDA4AA" w14:textId="77777777" w:rsidR="00D21B51" w:rsidRPr="00B90175" w:rsidRDefault="00D21B51" w:rsidP="009D5F84">
            <w:pPr>
              <w:tabs>
                <w:tab w:val="num" w:pos="765"/>
              </w:tabs>
              <w:suppressAutoHyphens/>
              <w:rPr>
                <w:rFonts w:ascii="Times New Roman" w:hAnsi="Times New Roman"/>
                <w:b/>
                <w:sz w:val="24"/>
                <w:szCs w:val="24"/>
                <w:lang w:val="kk-KZ"/>
              </w:rPr>
            </w:pPr>
            <w:r w:rsidRPr="0027455D">
              <w:rPr>
                <w:rFonts w:ascii="Times New Roman" w:hAnsi="Times New Roman"/>
                <w:b/>
                <w:sz w:val="24"/>
                <w:szCs w:val="24"/>
                <w:lang w:val="kk-KZ"/>
              </w:rPr>
              <w:t>Лауазымы</w:t>
            </w:r>
          </w:p>
          <w:p w14:paraId="7662D802" w14:textId="77777777" w:rsidR="00D21B51" w:rsidRPr="00B90175" w:rsidRDefault="00D21B51" w:rsidP="009D5F84">
            <w:pPr>
              <w:tabs>
                <w:tab w:val="num" w:pos="765"/>
              </w:tabs>
              <w:suppressAutoHyphens/>
              <w:rPr>
                <w:rFonts w:ascii="Times New Roman" w:hAnsi="Times New Roman"/>
                <w:b/>
                <w:sz w:val="24"/>
                <w:szCs w:val="24"/>
                <w:lang w:val="en-US"/>
              </w:rPr>
            </w:pPr>
            <w:r w:rsidRPr="0027455D">
              <w:rPr>
                <w:rFonts w:ascii="Times New Roman" w:hAnsi="Times New Roman"/>
                <w:b/>
                <w:sz w:val="24"/>
                <w:szCs w:val="24"/>
                <w:lang w:val="en-US"/>
              </w:rPr>
              <w:t>____________________________</w:t>
            </w:r>
          </w:p>
          <w:p w14:paraId="4905C527" w14:textId="77777777" w:rsidR="00D21B51" w:rsidRPr="00B90175" w:rsidRDefault="00D21B51" w:rsidP="009D5F84">
            <w:pPr>
              <w:tabs>
                <w:tab w:val="num" w:pos="765"/>
              </w:tabs>
              <w:suppressAutoHyphens/>
              <w:rPr>
                <w:rFonts w:ascii="Times New Roman" w:hAnsi="Times New Roman"/>
                <w:b/>
                <w:sz w:val="24"/>
                <w:szCs w:val="24"/>
                <w:lang w:val="ru-RU"/>
              </w:rPr>
            </w:pPr>
          </w:p>
          <w:p w14:paraId="7D694FE4" w14:textId="77777777" w:rsidR="00D21B51" w:rsidRPr="00B90175" w:rsidRDefault="00D21B51" w:rsidP="009D5F84">
            <w:pPr>
              <w:tabs>
                <w:tab w:val="num" w:pos="765"/>
              </w:tabs>
              <w:suppressAutoHyphens/>
              <w:rPr>
                <w:rFonts w:ascii="Times New Roman" w:hAnsi="Times New Roman"/>
                <w:sz w:val="24"/>
                <w:szCs w:val="24"/>
                <w:lang w:val="ru-RU"/>
              </w:rPr>
            </w:pPr>
          </w:p>
        </w:tc>
      </w:tr>
    </w:tbl>
    <w:p w14:paraId="55334DAD" w14:textId="77777777" w:rsidR="00D21B51" w:rsidRPr="00B90175" w:rsidRDefault="00D21B51" w:rsidP="00D21B51">
      <w:pPr>
        <w:tabs>
          <w:tab w:val="left" w:pos="0"/>
        </w:tabs>
        <w:ind w:right="-2"/>
        <w:rPr>
          <w:rFonts w:ascii="Times New Roman" w:hAnsi="Times New Roman"/>
          <w:b/>
          <w:bCs/>
          <w:sz w:val="24"/>
          <w:szCs w:val="24"/>
          <w:lang w:val="kk-KZ"/>
        </w:rPr>
      </w:pPr>
      <w:r w:rsidRPr="0027455D">
        <w:rPr>
          <w:rFonts w:ascii="Times New Roman" w:hAnsi="Times New Roman"/>
          <w:b/>
          <w:sz w:val="24"/>
          <w:szCs w:val="24"/>
          <w:lang w:val="ru-RU"/>
        </w:rPr>
        <w:t xml:space="preserve">ТАПСЫРЫСШЫ                                                 </w:t>
      </w:r>
      <w:r w:rsidRPr="0027455D">
        <w:rPr>
          <w:rFonts w:ascii="Times New Roman" w:hAnsi="Times New Roman"/>
          <w:b/>
          <w:sz w:val="24"/>
          <w:szCs w:val="24"/>
          <w:lang w:val="kk-KZ"/>
        </w:rPr>
        <w:t>МЕРДІГЕР</w:t>
      </w:r>
    </w:p>
    <w:p w14:paraId="2C37C9CE" w14:textId="77777777" w:rsidR="00D21B51" w:rsidRPr="00B90175" w:rsidRDefault="00D21B51" w:rsidP="00D21B51">
      <w:pPr>
        <w:tabs>
          <w:tab w:val="left" w:pos="0"/>
        </w:tabs>
        <w:ind w:right="-2"/>
        <w:rPr>
          <w:rFonts w:ascii="Times New Roman" w:hAnsi="Times New Roman"/>
          <w:b/>
          <w:sz w:val="24"/>
          <w:szCs w:val="24"/>
          <w:lang w:val="ru-RU"/>
        </w:rPr>
      </w:pPr>
    </w:p>
    <w:p w14:paraId="7345A326" w14:textId="77777777" w:rsidR="00D21B51" w:rsidRPr="00B90175" w:rsidRDefault="00D21B51" w:rsidP="00D21B51">
      <w:pPr>
        <w:tabs>
          <w:tab w:val="left" w:pos="0"/>
        </w:tabs>
        <w:ind w:right="-2"/>
        <w:rPr>
          <w:rFonts w:ascii="Times New Roman" w:hAnsi="Times New Roman"/>
          <w:b/>
          <w:sz w:val="24"/>
          <w:szCs w:val="24"/>
          <w:lang w:val="ru-RU"/>
        </w:rPr>
      </w:pPr>
      <w:r w:rsidRPr="0027455D">
        <w:rPr>
          <w:rFonts w:ascii="Times New Roman" w:hAnsi="Times New Roman"/>
          <w:b/>
          <w:sz w:val="24"/>
          <w:szCs w:val="24"/>
          <w:lang w:val="ru-RU"/>
        </w:rPr>
        <w:t xml:space="preserve"> «Жамбыл Петролеум»</w:t>
      </w:r>
      <w:r>
        <w:rPr>
          <w:rFonts w:ascii="Times New Roman" w:hAnsi="Times New Roman"/>
          <w:b/>
          <w:sz w:val="24"/>
          <w:szCs w:val="24"/>
          <w:lang w:val="ru-RU"/>
        </w:rPr>
        <w:t xml:space="preserve"> ЖШС                           </w:t>
      </w:r>
    </w:p>
    <w:p w14:paraId="5190D54D" w14:textId="77777777" w:rsidR="00D21B51" w:rsidRPr="00B90175" w:rsidRDefault="00D21B51" w:rsidP="00D21B51">
      <w:pPr>
        <w:keepNext/>
        <w:tabs>
          <w:tab w:val="left" w:pos="10716"/>
        </w:tabs>
        <w:ind w:right="-2"/>
        <w:rPr>
          <w:rFonts w:ascii="Times New Roman" w:hAnsi="Times New Roman"/>
          <w:b/>
          <w:sz w:val="24"/>
          <w:szCs w:val="24"/>
          <w:lang w:val="ru-RU"/>
        </w:rPr>
      </w:pPr>
      <w:r w:rsidRPr="0027455D">
        <w:rPr>
          <w:rFonts w:ascii="Times New Roman" w:hAnsi="Times New Roman"/>
          <w:b/>
          <w:sz w:val="24"/>
          <w:szCs w:val="24"/>
          <w:lang w:val="ru-RU"/>
        </w:rPr>
        <w:t xml:space="preserve">Бас директоры                       </w:t>
      </w:r>
      <w:r>
        <w:rPr>
          <w:rFonts w:ascii="Times New Roman" w:hAnsi="Times New Roman"/>
          <w:b/>
          <w:sz w:val="24"/>
          <w:szCs w:val="24"/>
          <w:lang w:val="ru-RU"/>
        </w:rPr>
        <w:t xml:space="preserve">                               </w:t>
      </w:r>
    </w:p>
    <w:p w14:paraId="3C53C569" w14:textId="77777777" w:rsidR="00D21B51" w:rsidRPr="00B90175" w:rsidRDefault="00D21B51" w:rsidP="00D21B51">
      <w:pPr>
        <w:tabs>
          <w:tab w:val="left" w:pos="0"/>
        </w:tabs>
        <w:ind w:right="-2"/>
        <w:rPr>
          <w:rFonts w:ascii="Times New Roman" w:hAnsi="Times New Roman"/>
          <w:b/>
          <w:bCs/>
          <w:sz w:val="24"/>
          <w:szCs w:val="24"/>
          <w:lang w:val="ru-RU"/>
        </w:rPr>
      </w:pPr>
      <w:r w:rsidRPr="0027455D">
        <w:rPr>
          <w:rFonts w:ascii="Times New Roman" w:hAnsi="Times New Roman"/>
          <w:b/>
          <w:sz w:val="24"/>
          <w:szCs w:val="24"/>
          <w:lang w:val="ru-RU"/>
        </w:rPr>
        <w:t xml:space="preserve">                                                                                                      </w:t>
      </w:r>
    </w:p>
    <w:p w14:paraId="654AF34F" w14:textId="77777777" w:rsidR="00D21B51" w:rsidRPr="00B90175" w:rsidRDefault="00D21B51" w:rsidP="00D21B51">
      <w:pPr>
        <w:tabs>
          <w:tab w:val="left" w:pos="0"/>
        </w:tabs>
        <w:ind w:right="-2"/>
        <w:rPr>
          <w:rFonts w:ascii="Times New Roman" w:hAnsi="Times New Roman"/>
          <w:sz w:val="24"/>
          <w:szCs w:val="24"/>
          <w:lang w:val="ru-RU"/>
        </w:rPr>
      </w:pPr>
      <w:r w:rsidRPr="0027455D">
        <w:rPr>
          <w:rFonts w:ascii="Times New Roman" w:hAnsi="Times New Roman"/>
          <w:b/>
          <w:sz w:val="24"/>
          <w:szCs w:val="24"/>
          <w:lang w:val="ru-RU"/>
        </w:rPr>
        <w:t xml:space="preserve">______________ Х.Т. Елеусінов                          _______________ </w:t>
      </w:r>
    </w:p>
    <w:p w14:paraId="0F86BD42" w14:textId="77777777" w:rsidR="00D21B51" w:rsidRPr="00B90175" w:rsidRDefault="00D21B51" w:rsidP="00D21B51">
      <w:pPr>
        <w:tabs>
          <w:tab w:val="left" w:pos="0"/>
        </w:tabs>
        <w:ind w:left="0" w:firstLine="0"/>
        <w:jc w:val="center"/>
        <w:rPr>
          <w:rFonts w:ascii="Times New Roman" w:hAnsi="Times New Roman"/>
          <w:iCs/>
          <w:sz w:val="24"/>
          <w:szCs w:val="24"/>
          <w:lang w:val="ru-RU"/>
        </w:rPr>
      </w:pPr>
    </w:p>
    <w:p w14:paraId="0D3C79C0" w14:textId="77777777" w:rsidR="00B9254A" w:rsidRPr="00042E49" w:rsidRDefault="00B9254A" w:rsidP="00D21B51">
      <w:pPr>
        <w:autoSpaceDE w:val="0"/>
        <w:autoSpaceDN w:val="0"/>
        <w:adjustRightInd w:val="0"/>
        <w:spacing w:line="240" w:lineRule="auto"/>
        <w:ind w:left="0"/>
        <w:jc w:val="right"/>
        <w:rPr>
          <w:rFonts w:ascii="Times New Roman" w:hAnsi="Times New Roman"/>
          <w:iCs/>
          <w:sz w:val="24"/>
          <w:szCs w:val="24"/>
          <w:lang w:val="ru-RU"/>
        </w:rPr>
      </w:pPr>
    </w:p>
    <w:sectPr w:rsidR="00B9254A" w:rsidRPr="00042E49" w:rsidSect="00136C5F">
      <w:pgSz w:w="11906" w:h="16838" w:code="9"/>
      <w:pgMar w:top="1138" w:right="850" w:bottom="1138" w:left="1699" w:header="706" w:footer="432"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E3E86F5" w14:textId="77777777" w:rsidR="0029175A" w:rsidRDefault="0029175A" w:rsidP="00946F50">
      <w:pPr>
        <w:spacing w:line="240" w:lineRule="auto"/>
      </w:pPr>
      <w:r>
        <w:separator/>
      </w:r>
    </w:p>
  </w:endnote>
  <w:endnote w:type="continuationSeparator" w:id="0">
    <w:p w14:paraId="239ECAC0" w14:textId="77777777" w:rsidR="0029175A" w:rsidRDefault="0029175A" w:rsidP="00946F5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Helvetica">
    <w:panose1 w:val="020B0604020202020204"/>
    <w:charset w:val="CC"/>
    <w:family w:val="swiss"/>
    <w:pitch w:val="variable"/>
    <w:sig w:usb0="E0002AFF" w:usb1="C0007843"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Tahoma">
    <w:panose1 w:val="020B0604030504040204"/>
    <w:charset w:val="CC"/>
    <w:family w:val="swiss"/>
    <w:pitch w:val="variable"/>
    <w:sig w:usb0="E1002EFF" w:usb1="C000605B" w:usb2="00000029" w:usb3="00000000" w:csb0="000101FF" w:csb1="00000000"/>
  </w:font>
  <w:font w:name="Consolas">
    <w:panose1 w:val="020B0609020204030204"/>
    <w:charset w:val="CC"/>
    <w:family w:val="modern"/>
    <w:pitch w:val="fixed"/>
    <w:sig w:usb0="E10002FF" w:usb1="4000FCFF" w:usb2="00000009" w:usb3="00000000" w:csb0="0000019F" w:csb1="00000000"/>
  </w:font>
  <w:font w:name="Helv">
    <w:panose1 w:val="020B0604020202030204"/>
    <w:charset w:val="00"/>
    <w:family w:val="swiss"/>
    <w:notTrueType/>
    <w:pitch w:val="variable"/>
    <w:sig w:usb0="00000003" w:usb1="00000000" w:usb2="00000000" w:usb3="00000000" w:csb0="00000001" w:csb1="00000000"/>
  </w:font>
  <w:font w:name="Palatino">
    <w:charset w:val="00"/>
    <w:family w:val="roman"/>
    <w:pitch w:val="variable"/>
    <w:sig w:usb0="00000007" w:usb1="00000000" w:usb2="00000000" w:usb3="00000000" w:csb0="00000093" w:csb1="00000000"/>
  </w:font>
  <w:font w:name="Garamond">
    <w:panose1 w:val="02020404030301010803"/>
    <w:charset w:val="CC"/>
    <w:family w:val="roman"/>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 w:name="Times">
    <w:panose1 w:val="02020603050405020304"/>
    <w:charset w:val="CC"/>
    <w:family w:val="roman"/>
    <w:pitch w:val="variable"/>
    <w:sig w:usb0="E0002EFF" w:usb1="C0007843" w:usb2="00000009" w:usb3="00000000" w:csb0="000001FF" w:csb1="00000000"/>
  </w:font>
  <w:font w:name="Malgun Gothic">
    <w:panose1 w:val="020B0503020000020004"/>
    <w:charset w:val="81"/>
    <w:family w:val="swiss"/>
    <w:pitch w:val="variable"/>
    <w:sig w:usb0="900002AF" w:usb1="29D77CFB" w:usb2="00000012" w:usb3="00000000" w:csb0="0008008D" w:csb1="00000000"/>
  </w:font>
  <w:font w:name="???">
    <w:panose1 w:val="00000000000000000000"/>
    <w:charset w:val="81"/>
    <w:family w:val="roman"/>
    <w:notTrueType/>
    <w:pitch w:val="fixed"/>
    <w:sig w:usb0="00000001" w:usb1="09060000" w:usb2="00000010" w:usb3="00000000" w:csb0="00080000" w:csb1="00000000"/>
  </w:font>
  <w:font w:name="DPLDI J+ Times New Roman PSMT">
    <w:altName w:val="Times New Roman PSMT"/>
    <w:panose1 w:val="00000000000000000000"/>
    <w:charset w:val="CC"/>
    <w:family w:val="roman"/>
    <w:notTrueType/>
    <w:pitch w:val="default"/>
    <w:sig w:usb0="00000201" w:usb1="00000000" w:usb2="00000000" w:usb3="00000000" w:csb0="00000004" w:csb1="00000000"/>
  </w:font>
  <w:font w:name="BatangChe">
    <w:panose1 w:val="02030609000101010101"/>
    <w:charset w:val="81"/>
    <w:family w:val="modern"/>
    <w:pitch w:val="fixed"/>
    <w:sig w:usb0="B00002AF" w:usb1="69D77CFB" w:usb2="00000030" w:usb3="00000000" w:csb0="0008009F" w:csb1="00000000"/>
  </w:font>
  <w:font w:name="Arial CYR">
    <w:panose1 w:val="020B0604020202020204"/>
    <w:charset w:val="CC"/>
    <w:family w:val="swiss"/>
    <w:pitch w:val="variable"/>
    <w:sig w:usb0="E0002AFF" w:usb1="C0007843" w:usb2="00000009" w:usb3="00000000" w:csb0="000001FF" w:csb1="00000000"/>
  </w:font>
  <w:font w:name="HYSinMyeongJo-Medium">
    <w:panose1 w:val="00000000000000000000"/>
    <w:charset w:val="00"/>
    <w:family w:val="roman"/>
    <w:notTrueType/>
    <w:pitch w:val="default"/>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70776324"/>
      <w:docPartObj>
        <w:docPartGallery w:val="Page Numbers (Bottom of Page)"/>
        <w:docPartUnique/>
      </w:docPartObj>
    </w:sdtPr>
    <w:sdtEndPr/>
    <w:sdtContent>
      <w:p w14:paraId="7C909198" w14:textId="28DF9861" w:rsidR="0029175A" w:rsidRDefault="0029175A">
        <w:pPr>
          <w:pStyle w:val="a6"/>
          <w:jc w:val="right"/>
        </w:pPr>
        <w:r>
          <w:fldChar w:fldCharType="begin"/>
        </w:r>
        <w:r>
          <w:instrText>PAGE   \* MERGEFORMAT</w:instrText>
        </w:r>
        <w:r>
          <w:fldChar w:fldCharType="separate"/>
        </w:r>
        <w:r w:rsidR="00BD6C3E" w:rsidRPr="00BD6C3E">
          <w:rPr>
            <w:noProof/>
            <w:lang w:val="ru-RU"/>
          </w:rPr>
          <w:t>2</w:t>
        </w:r>
        <w:r>
          <w:fldChar w:fldCharType="end"/>
        </w:r>
      </w:p>
    </w:sdtContent>
  </w:sdt>
  <w:p w14:paraId="512E7518" w14:textId="77777777" w:rsidR="0029175A" w:rsidRDefault="0029175A">
    <w:pPr>
      <w:pStyle w:val="a6"/>
      <w:tabs>
        <w:tab w:val="right" w:pos="9960"/>
      </w:tabs>
      <w:rPr>
        <w:szCs w:val="24"/>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19B657" w14:textId="77777777" w:rsidR="0029175A" w:rsidRPr="000651C0" w:rsidRDefault="0029175A" w:rsidP="00C06462">
    <w:pPr>
      <w:pStyle w:val="a6"/>
      <w:framePr w:w="1178" w:vSpace="6" w:wrap="auto" w:vAnchor="text" w:hAnchor="page" w:x="5326" w:y="129"/>
      <w:rPr>
        <w:rStyle w:val="aa"/>
        <w:rFonts w:ascii="Times New Roman" w:hAnsi="Times New Roman"/>
        <w:color w:val="595959"/>
        <w:sz w:val="18"/>
        <w:szCs w:val="18"/>
        <w:lang w:val="en-US"/>
      </w:rPr>
    </w:pPr>
  </w:p>
  <w:p w14:paraId="7D74FDFF" w14:textId="77777777" w:rsidR="0029175A" w:rsidRPr="002039FD" w:rsidRDefault="0029175A">
    <w:pPr>
      <w:pStyle w:val="a6"/>
      <w:tabs>
        <w:tab w:val="right" w:pos="9960"/>
      </w:tabs>
      <w:rPr>
        <w:sz w:val="2"/>
        <w:szCs w:val="2"/>
        <w:lang w:val="ru-RU"/>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62AD269" w14:textId="77777777" w:rsidR="0029175A" w:rsidRPr="00B6377D" w:rsidRDefault="0029175A" w:rsidP="00C06462">
    <w:pPr>
      <w:pStyle w:val="a6"/>
      <w:ind w:left="-57" w:right="-57"/>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2EE3F" w14:textId="77777777" w:rsidR="0029175A" w:rsidRPr="000651C0" w:rsidRDefault="0029175A" w:rsidP="000F3AA1">
    <w:pPr>
      <w:pStyle w:val="a6"/>
      <w:framePr w:w="1178" w:vSpace="6" w:wrap="auto" w:vAnchor="text" w:hAnchor="page" w:x="5326" w:y="129"/>
      <w:rPr>
        <w:rStyle w:val="aa"/>
        <w:rFonts w:ascii="Times New Roman" w:hAnsi="Times New Roman"/>
        <w:color w:val="595959"/>
        <w:sz w:val="18"/>
        <w:szCs w:val="18"/>
        <w:lang w:val="en-US"/>
      </w:rPr>
    </w:pPr>
  </w:p>
  <w:p w14:paraId="447AA274" w14:textId="77777777" w:rsidR="0029175A" w:rsidRPr="002039FD" w:rsidRDefault="0029175A">
    <w:pPr>
      <w:pStyle w:val="a6"/>
      <w:tabs>
        <w:tab w:val="right" w:pos="9960"/>
      </w:tabs>
      <w:rPr>
        <w:sz w:val="2"/>
        <w:szCs w:val="2"/>
        <w:lang w:val="ru-RU"/>
      </w:rP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0261516" w14:textId="77777777" w:rsidR="0029175A" w:rsidRPr="00B6377D" w:rsidRDefault="0029175A" w:rsidP="000F3AA1">
    <w:pPr>
      <w:pStyle w:val="a6"/>
      <w:ind w:left="-57" w:right="-57"/>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1475734" w14:textId="77777777" w:rsidR="0029175A" w:rsidRDefault="0029175A" w:rsidP="00946F50">
      <w:pPr>
        <w:spacing w:line="240" w:lineRule="auto"/>
      </w:pPr>
      <w:r>
        <w:separator/>
      </w:r>
    </w:p>
  </w:footnote>
  <w:footnote w:type="continuationSeparator" w:id="0">
    <w:p w14:paraId="0FBE9100" w14:textId="77777777" w:rsidR="0029175A" w:rsidRDefault="0029175A" w:rsidP="00946F50">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84F6AB0" w14:textId="77777777" w:rsidR="0029175A" w:rsidRDefault="0029175A" w:rsidP="00C06462">
    <w:pPr>
      <w:pStyle w:val="a4"/>
      <w:ind w:left="0"/>
      <w:rPr>
        <w:noProof/>
        <w:lang w:val="ru-RU"/>
      </w:rPr>
    </w:pPr>
  </w:p>
  <w:p w14:paraId="59BCB3AF" w14:textId="77777777" w:rsidR="0029175A" w:rsidRDefault="0029175A" w:rsidP="00C06462">
    <w:pPr>
      <w:pStyle w:val="a4"/>
      <w:ind w:left="0"/>
      <w:rPr>
        <w:noProof/>
        <w:lang w:val="ru-RU"/>
      </w:rPr>
    </w:pPr>
  </w:p>
  <w:p w14:paraId="374620EF" w14:textId="77777777" w:rsidR="0029175A" w:rsidRDefault="0029175A" w:rsidP="00C06462">
    <w:pPr>
      <w:pStyle w:val="a4"/>
      <w:ind w:left="0"/>
      <w:rPr>
        <w:noProof/>
        <w:lang w:val="ru-RU"/>
      </w:rPr>
    </w:pPr>
  </w:p>
  <w:p w14:paraId="186A3AEE" w14:textId="77777777" w:rsidR="0029175A" w:rsidRDefault="0029175A" w:rsidP="00C06462">
    <w:pPr>
      <w:pStyle w:val="a4"/>
      <w:ind w:left="0"/>
      <w:rPr>
        <w:rStyle w:val="aa"/>
        <w:szCs w:val="24"/>
        <w:lang w:val="ru-RU"/>
      </w:rPr>
    </w:pPr>
    <w:r>
      <w:rPr>
        <w:szCs w:val="24"/>
        <w:lang w:val="ru-RU"/>
      </w:rPr>
      <w:tab/>
    </w:r>
  </w:p>
  <w:p w14:paraId="3E638897" w14:textId="77777777" w:rsidR="0029175A" w:rsidRDefault="0029175A">
    <w:pPr>
      <w:pStyle w:val="a4"/>
      <w:rPr>
        <w:szCs w:val="24"/>
      </w:rPr>
    </w:pPr>
    <w:r>
      <w:rPr>
        <w:noProof/>
        <w:lang w:val="ru-RU"/>
      </w:rPr>
      <mc:AlternateContent>
        <mc:Choice Requires="wps">
          <w:drawing>
            <wp:anchor distT="4294967291" distB="4294967291" distL="114300" distR="114300" simplePos="0" relativeHeight="251660288" behindDoc="0" locked="0" layoutInCell="1" allowOverlap="1" wp14:anchorId="5F936312" wp14:editId="344C9BE1">
              <wp:simplePos x="0" y="0"/>
              <wp:positionH relativeFrom="column">
                <wp:posOffset>-3810</wp:posOffset>
              </wp:positionH>
              <wp:positionV relativeFrom="paragraph">
                <wp:posOffset>29209</wp:posOffset>
              </wp:positionV>
              <wp:extent cx="5939790" cy="0"/>
              <wp:effectExtent l="0" t="0" r="22860" b="19050"/>
              <wp:wrapNone/>
              <wp:docPr id="6"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0EEA636" id="Line 1" o:spid="_x0000_s1026" style="position:absolute;flip:y;z-index:251660288;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pt,2.3pt" to="467.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"/>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7EC4545" w14:textId="77777777" w:rsidR="0029175A" w:rsidRDefault="0029175A" w:rsidP="000F3AA1">
    <w:pPr>
      <w:pStyle w:val="a4"/>
      <w:ind w:left="0"/>
      <w:rPr>
        <w:noProof/>
        <w:lang w:val="ru-RU"/>
      </w:rPr>
    </w:pPr>
  </w:p>
  <w:p w14:paraId="3E2A674C" w14:textId="018560EB" w:rsidR="0029175A" w:rsidRDefault="0029175A" w:rsidP="000F3AA1">
    <w:pPr>
      <w:pStyle w:val="a4"/>
      <w:ind w:left="0"/>
      <w:rPr>
        <w:rStyle w:val="aa"/>
        <w:szCs w:val="24"/>
        <w:lang w:val="ru-RU"/>
      </w:rPr>
    </w:pPr>
    <w:r>
      <w:rPr>
        <w:szCs w:val="24"/>
        <w:lang w:val="ru-RU"/>
      </w:rPr>
      <w:tab/>
      <w:t xml:space="preserve">                                                                                                     </w:t>
    </w:r>
  </w:p>
  <w:p w14:paraId="7BC99291" w14:textId="77777777" w:rsidR="0029175A" w:rsidRDefault="0029175A">
    <w:pPr>
      <w:pStyle w:val="a4"/>
      <w:rPr>
        <w:szCs w:val="24"/>
      </w:rPr>
    </w:pPr>
    <w:r>
      <w:rPr>
        <w:noProof/>
        <w:lang w:val="ru-RU"/>
      </w:rPr>
      <mc:AlternateContent>
        <mc:Choice Requires="wps">
          <w:drawing>
            <wp:anchor distT="4294967291" distB="4294967291" distL="114300" distR="114300" simplePos="0" relativeHeight="251663360" behindDoc="0" locked="0" layoutInCell="1" allowOverlap="1" wp14:anchorId="7A04E79E" wp14:editId="29369348">
              <wp:simplePos x="0" y="0"/>
              <wp:positionH relativeFrom="column">
                <wp:posOffset>-3810</wp:posOffset>
              </wp:positionH>
              <wp:positionV relativeFrom="paragraph">
                <wp:posOffset>29209</wp:posOffset>
              </wp:positionV>
              <wp:extent cx="5939790" cy="0"/>
              <wp:effectExtent l="0" t="0" r="22860" b="19050"/>
              <wp:wrapNone/>
              <wp:docPr id="2" name="Lin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593979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6E9526EF" id="Line 3" o:spid="_x0000_s1026" style="position:absolute;flip:y;z-index:25166336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3pt,2.3pt" to="467.4pt,2.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"/>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492616"/>
    <w:multiLevelType w:val="hybridMultilevel"/>
    <w:tmpl w:val="914C92E6"/>
    <w:lvl w:ilvl="0" w:tplc="C66A4CE4">
      <w:start w:val="1"/>
      <w:numFmt w:val="bullet"/>
      <w:lvlText w:val=""/>
      <w:lvlJc w:val="left"/>
      <w:pPr>
        <w:tabs>
          <w:tab w:val="num" w:pos="4230"/>
        </w:tabs>
        <w:ind w:left="4230" w:hanging="360"/>
      </w:pPr>
      <w:rPr>
        <w:rFonts w:ascii="Symbol" w:hAnsi="Symbol" w:hint="default"/>
        <w:color w:val="auto"/>
      </w:rPr>
    </w:lvl>
    <w:lvl w:ilvl="1" w:tplc="1480F784">
      <w:start w:val="1"/>
      <w:numFmt w:val="bullet"/>
      <w:lvlText w:val=""/>
      <w:lvlJc w:val="left"/>
      <w:pPr>
        <w:tabs>
          <w:tab w:val="num" w:pos="2340"/>
        </w:tabs>
        <w:ind w:left="2340" w:hanging="360"/>
      </w:pPr>
      <w:rPr>
        <w:rFonts w:ascii="Symbol" w:hAnsi="Symbol" w:hint="default"/>
        <w:color w:val="auto"/>
      </w:rPr>
    </w:lvl>
    <w:lvl w:ilvl="2" w:tplc="101C41EC" w:tentative="1">
      <w:start w:val="1"/>
      <w:numFmt w:val="bullet"/>
      <w:lvlText w:val=""/>
      <w:lvlJc w:val="left"/>
      <w:pPr>
        <w:tabs>
          <w:tab w:val="num" w:pos="3060"/>
        </w:tabs>
        <w:ind w:left="3060" w:hanging="360"/>
      </w:pPr>
      <w:rPr>
        <w:rFonts w:ascii="Wingdings" w:hAnsi="Wingdings" w:hint="default"/>
      </w:rPr>
    </w:lvl>
    <w:lvl w:ilvl="3" w:tplc="7DEE84F6" w:tentative="1">
      <w:start w:val="1"/>
      <w:numFmt w:val="bullet"/>
      <w:lvlText w:val=""/>
      <w:lvlJc w:val="left"/>
      <w:pPr>
        <w:tabs>
          <w:tab w:val="num" w:pos="3780"/>
        </w:tabs>
        <w:ind w:left="3780" w:hanging="360"/>
      </w:pPr>
      <w:rPr>
        <w:rFonts w:ascii="Symbol" w:hAnsi="Symbol" w:hint="default"/>
      </w:rPr>
    </w:lvl>
    <w:lvl w:ilvl="4" w:tplc="69A6815A" w:tentative="1">
      <w:start w:val="1"/>
      <w:numFmt w:val="bullet"/>
      <w:lvlText w:val="o"/>
      <w:lvlJc w:val="left"/>
      <w:pPr>
        <w:tabs>
          <w:tab w:val="num" w:pos="4500"/>
        </w:tabs>
        <w:ind w:left="4500" w:hanging="360"/>
      </w:pPr>
      <w:rPr>
        <w:rFonts w:ascii="Courier New" w:hAnsi="Courier New" w:hint="default"/>
      </w:rPr>
    </w:lvl>
    <w:lvl w:ilvl="5" w:tplc="F5EAB99C" w:tentative="1">
      <w:start w:val="1"/>
      <w:numFmt w:val="bullet"/>
      <w:lvlText w:val=""/>
      <w:lvlJc w:val="left"/>
      <w:pPr>
        <w:tabs>
          <w:tab w:val="num" w:pos="5220"/>
        </w:tabs>
        <w:ind w:left="5220" w:hanging="360"/>
      </w:pPr>
      <w:rPr>
        <w:rFonts w:ascii="Wingdings" w:hAnsi="Wingdings" w:hint="default"/>
      </w:rPr>
    </w:lvl>
    <w:lvl w:ilvl="6" w:tplc="27D0DBE2" w:tentative="1">
      <w:start w:val="1"/>
      <w:numFmt w:val="bullet"/>
      <w:lvlText w:val=""/>
      <w:lvlJc w:val="left"/>
      <w:pPr>
        <w:tabs>
          <w:tab w:val="num" w:pos="5940"/>
        </w:tabs>
        <w:ind w:left="5940" w:hanging="360"/>
      </w:pPr>
      <w:rPr>
        <w:rFonts w:ascii="Symbol" w:hAnsi="Symbol" w:hint="default"/>
      </w:rPr>
    </w:lvl>
    <w:lvl w:ilvl="7" w:tplc="F9E0D1BA" w:tentative="1">
      <w:start w:val="1"/>
      <w:numFmt w:val="bullet"/>
      <w:lvlText w:val="o"/>
      <w:lvlJc w:val="left"/>
      <w:pPr>
        <w:tabs>
          <w:tab w:val="num" w:pos="6660"/>
        </w:tabs>
        <w:ind w:left="6660" w:hanging="360"/>
      </w:pPr>
      <w:rPr>
        <w:rFonts w:ascii="Courier New" w:hAnsi="Courier New" w:hint="default"/>
      </w:rPr>
    </w:lvl>
    <w:lvl w:ilvl="8" w:tplc="54442D04" w:tentative="1">
      <w:start w:val="1"/>
      <w:numFmt w:val="bullet"/>
      <w:lvlText w:val=""/>
      <w:lvlJc w:val="left"/>
      <w:pPr>
        <w:tabs>
          <w:tab w:val="num" w:pos="7380"/>
        </w:tabs>
        <w:ind w:left="7380" w:hanging="360"/>
      </w:pPr>
      <w:rPr>
        <w:rFonts w:ascii="Wingdings" w:hAnsi="Wingdings" w:hint="default"/>
      </w:rPr>
    </w:lvl>
  </w:abstractNum>
  <w:abstractNum w:abstractNumId="1" w15:restartNumberingAfterBreak="0">
    <w:nsid w:val="0079572D"/>
    <w:multiLevelType w:val="multilevel"/>
    <w:tmpl w:val="2A544436"/>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13F080D"/>
    <w:multiLevelType w:val="multilevel"/>
    <w:tmpl w:val="FD8C6F7E"/>
    <w:lvl w:ilvl="0">
      <w:start w:val="27"/>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21343C5"/>
    <w:multiLevelType w:val="hybridMultilevel"/>
    <w:tmpl w:val="1E1677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2A4002D"/>
    <w:multiLevelType w:val="multilevel"/>
    <w:tmpl w:val="1144B8BE"/>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448" w:hanging="1008"/>
      </w:pPr>
      <w:rPr>
        <w:rFonts w:hint="default"/>
      </w:rPr>
    </w:lvl>
    <w:lvl w:ilvl="3">
      <w:start w:val="1"/>
      <w:numFmt w:val="decimal"/>
      <w:lvlText w:val="%1.%2.%3.%4."/>
      <w:lvlJc w:val="left"/>
      <w:pPr>
        <w:tabs>
          <w:tab w:val="num" w:pos="0"/>
        </w:tabs>
        <w:ind w:left="3168" w:hanging="720"/>
      </w:pPr>
      <w:rPr>
        <w:rFonts w:hint="default"/>
      </w:rPr>
    </w:lvl>
    <w:lvl w:ilvl="4">
      <w:start w:val="1"/>
      <w:numFmt w:val="decimal"/>
      <w:lvlText w:val="%1.%2.%3.%4.%5."/>
      <w:lvlJc w:val="left"/>
      <w:pPr>
        <w:tabs>
          <w:tab w:val="num" w:pos="0"/>
        </w:tabs>
        <w:ind w:left="3888" w:hanging="720"/>
      </w:pPr>
      <w:rPr>
        <w:rFonts w:hint="default"/>
      </w:rPr>
    </w:lvl>
    <w:lvl w:ilvl="5">
      <w:start w:val="1"/>
      <w:numFmt w:val="decimal"/>
      <w:lvlText w:val="%1.%2.%3.%4.%5.%6."/>
      <w:lvlJc w:val="left"/>
      <w:pPr>
        <w:tabs>
          <w:tab w:val="num" w:pos="0"/>
        </w:tabs>
        <w:ind w:left="4608" w:hanging="720"/>
      </w:pPr>
      <w:rPr>
        <w:rFonts w:hint="default"/>
      </w:rPr>
    </w:lvl>
    <w:lvl w:ilvl="6">
      <w:start w:val="1"/>
      <w:numFmt w:val="decimal"/>
      <w:lvlText w:val="%1.%2.%3.%4.%5.%6.%7."/>
      <w:lvlJc w:val="left"/>
      <w:pPr>
        <w:tabs>
          <w:tab w:val="num" w:pos="0"/>
        </w:tabs>
        <w:ind w:left="5328" w:hanging="720"/>
      </w:pPr>
      <w:rPr>
        <w:rFonts w:hint="default"/>
      </w:rPr>
    </w:lvl>
    <w:lvl w:ilvl="7">
      <w:start w:val="1"/>
      <w:numFmt w:val="decimal"/>
      <w:lvlText w:val="%1.%2.%3.%4.%5.%6.%7.%8."/>
      <w:lvlJc w:val="left"/>
      <w:pPr>
        <w:tabs>
          <w:tab w:val="num" w:pos="0"/>
        </w:tabs>
        <w:ind w:left="6048" w:hanging="720"/>
      </w:pPr>
      <w:rPr>
        <w:rFonts w:hint="default"/>
      </w:rPr>
    </w:lvl>
    <w:lvl w:ilvl="8">
      <w:start w:val="1"/>
      <w:numFmt w:val="decimal"/>
      <w:lvlText w:val="%1.%2.%3.%4.%5.%6.%7.%8.%9."/>
      <w:lvlJc w:val="left"/>
      <w:pPr>
        <w:tabs>
          <w:tab w:val="num" w:pos="0"/>
        </w:tabs>
        <w:ind w:left="6768" w:hanging="720"/>
      </w:pPr>
      <w:rPr>
        <w:rFonts w:hint="default"/>
      </w:rPr>
    </w:lvl>
  </w:abstractNum>
  <w:abstractNum w:abstractNumId="5" w15:restartNumberingAfterBreak="0">
    <w:nsid w:val="03075C3E"/>
    <w:multiLevelType w:val="hybridMultilevel"/>
    <w:tmpl w:val="8AEE565A"/>
    <w:lvl w:ilvl="0" w:tplc="45BA6F08">
      <w:start w:val="1"/>
      <w:numFmt w:val="bullet"/>
      <w:pStyle w:val="ZSubject"/>
      <w:lvlText w:val=""/>
      <w:lvlJc w:val="left"/>
      <w:pPr>
        <w:tabs>
          <w:tab w:val="num" w:pos="720"/>
        </w:tabs>
        <w:ind w:left="720" w:hanging="360"/>
      </w:pPr>
      <w:rPr>
        <w:rFonts w:ascii="Symbol" w:hAnsi="Symbol" w:hint="default"/>
      </w:rPr>
    </w:lvl>
    <w:lvl w:ilvl="1" w:tplc="1EB469CC">
      <w:start w:val="1"/>
      <w:numFmt w:val="bullet"/>
      <w:lvlText w:val="o"/>
      <w:lvlJc w:val="left"/>
      <w:pPr>
        <w:tabs>
          <w:tab w:val="num" w:pos="1440"/>
        </w:tabs>
        <w:ind w:left="1440" w:hanging="360"/>
      </w:pPr>
      <w:rPr>
        <w:rFonts w:ascii="Courier New" w:hAnsi="Courier New" w:cs="Times New Roman" w:hint="default"/>
      </w:rPr>
    </w:lvl>
    <w:lvl w:ilvl="2" w:tplc="4A9CBF72">
      <w:start w:val="1"/>
      <w:numFmt w:val="decimal"/>
      <w:lvlText w:val="%3."/>
      <w:lvlJc w:val="left"/>
      <w:pPr>
        <w:tabs>
          <w:tab w:val="num" w:pos="2160"/>
        </w:tabs>
        <w:ind w:left="2160" w:hanging="360"/>
      </w:pPr>
    </w:lvl>
    <w:lvl w:ilvl="3" w:tplc="2182FEAC">
      <w:start w:val="1"/>
      <w:numFmt w:val="decimal"/>
      <w:lvlText w:val="%4."/>
      <w:lvlJc w:val="left"/>
      <w:pPr>
        <w:tabs>
          <w:tab w:val="num" w:pos="2880"/>
        </w:tabs>
        <w:ind w:left="2880" w:hanging="360"/>
      </w:pPr>
    </w:lvl>
    <w:lvl w:ilvl="4" w:tplc="AC7A5802">
      <w:start w:val="1"/>
      <w:numFmt w:val="decimal"/>
      <w:lvlText w:val="%5."/>
      <w:lvlJc w:val="left"/>
      <w:pPr>
        <w:tabs>
          <w:tab w:val="num" w:pos="3600"/>
        </w:tabs>
        <w:ind w:left="3600" w:hanging="360"/>
      </w:pPr>
    </w:lvl>
    <w:lvl w:ilvl="5" w:tplc="AA2E5788">
      <w:start w:val="1"/>
      <w:numFmt w:val="decimal"/>
      <w:lvlText w:val="%6."/>
      <w:lvlJc w:val="left"/>
      <w:pPr>
        <w:tabs>
          <w:tab w:val="num" w:pos="4320"/>
        </w:tabs>
        <w:ind w:left="4320" w:hanging="360"/>
      </w:pPr>
    </w:lvl>
    <w:lvl w:ilvl="6" w:tplc="7CE493AE">
      <w:start w:val="1"/>
      <w:numFmt w:val="decimal"/>
      <w:lvlText w:val="%7."/>
      <w:lvlJc w:val="left"/>
      <w:pPr>
        <w:tabs>
          <w:tab w:val="num" w:pos="5040"/>
        </w:tabs>
        <w:ind w:left="5040" w:hanging="360"/>
      </w:pPr>
    </w:lvl>
    <w:lvl w:ilvl="7" w:tplc="E34C9930">
      <w:start w:val="1"/>
      <w:numFmt w:val="decimal"/>
      <w:lvlText w:val="%8."/>
      <w:lvlJc w:val="left"/>
      <w:pPr>
        <w:tabs>
          <w:tab w:val="num" w:pos="5760"/>
        </w:tabs>
        <w:ind w:left="5760" w:hanging="360"/>
      </w:pPr>
    </w:lvl>
    <w:lvl w:ilvl="8" w:tplc="7528DB08">
      <w:start w:val="1"/>
      <w:numFmt w:val="decimal"/>
      <w:lvlText w:val="%9."/>
      <w:lvlJc w:val="left"/>
      <w:pPr>
        <w:tabs>
          <w:tab w:val="num" w:pos="6480"/>
        </w:tabs>
        <w:ind w:left="6480" w:hanging="360"/>
      </w:pPr>
    </w:lvl>
  </w:abstractNum>
  <w:abstractNum w:abstractNumId="6" w15:restartNumberingAfterBreak="0">
    <w:nsid w:val="03545BAC"/>
    <w:multiLevelType w:val="multilevel"/>
    <w:tmpl w:val="88F82190"/>
    <w:lvl w:ilvl="0">
      <w:start w:val="1"/>
      <w:numFmt w:val="decimal"/>
      <w:lvlText w:val="%1."/>
      <w:lvlJc w:val="left"/>
      <w:pPr>
        <w:ind w:left="480" w:hanging="480"/>
      </w:pPr>
      <w:rPr>
        <w:rFonts w:hint="default"/>
      </w:rPr>
    </w:lvl>
    <w:lvl w:ilvl="1">
      <w:start w:val="32"/>
      <w:numFmt w:val="decimal"/>
      <w:lvlText w:val="%1.%2."/>
      <w:lvlJc w:val="left"/>
      <w:pPr>
        <w:ind w:left="480" w:hanging="480"/>
      </w:pPr>
      <w:rPr>
        <w:rFonts w:hint="default"/>
        <w:b/>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7" w15:restartNumberingAfterBreak="0">
    <w:nsid w:val="039D590D"/>
    <w:multiLevelType w:val="hybridMultilevel"/>
    <w:tmpl w:val="FC2CDBAC"/>
    <w:lvl w:ilvl="0" w:tplc="148CA22E">
      <w:start w:val="1"/>
      <w:numFmt w:val="bullet"/>
      <w:pStyle w:val="Normalbulleted"/>
      <w:lvlText w:val=""/>
      <w:lvlJc w:val="left"/>
      <w:pPr>
        <w:tabs>
          <w:tab w:val="num" w:pos="720"/>
        </w:tabs>
        <w:ind w:left="720" w:hanging="360"/>
      </w:pPr>
      <w:rPr>
        <w:rFonts w:ascii="Symbol" w:hAnsi="Symbol" w:hint="default"/>
        <w:color w:val="auto"/>
      </w:rPr>
    </w:lvl>
    <w:lvl w:ilvl="1" w:tplc="56AC68A8">
      <w:start w:val="1"/>
      <w:numFmt w:val="bullet"/>
      <w:lvlText w:val="o"/>
      <w:lvlJc w:val="left"/>
      <w:pPr>
        <w:tabs>
          <w:tab w:val="num" w:pos="1440"/>
        </w:tabs>
        <w:ind w:left="1440" w:hanging="360"/>
      </w:pPr>
      <w:rPr>
        <w:rFonts w:ascii="Courier New" w:hAnsi="Courier New" w:hint="default"/>
      </w:rPr>
    </w:lvl>
    <w:lvl w:ilvl="2" w:tplc="5BC6569E" w:tentative="1">
      <w:start w:val="1"/>
      <w:numFmt w:val="bullet"/>
      <w:lvlText w:val=""/>
      <w:lvlJc w:val="left"/>
      <w:pPr>
        <w:tabs>
          <w:tab w:val="num" w:pos="2160"/>
        </w:tabs>
        <w:ind w:left="2160" w:hanging="360"/>
      </w:pPr>
      <w:rPr>
        <w:rFonts w:ascii="Wingdings" w:hAnsi="Wingdings" w:hint="default"/>
      </w:rPr>
    </w:lvl>
    <w:lvl w:ilvl="3" w:tplc="66FC3C04" w:tentative="1">
      <w:start w:val="1"/>
      <w:numFmt w:val="bullet"/>
      <w:lvlText w:val=""/>
      <w:lvlJc w:val="left"/>
      <w:pPr>
        <w:tabs>
          <w:tab w:val="num" w:pos="2880"/>
        </w:tabs>
        <w:ind w:left="2880" w:hanging="360"/>
      </w:pPr>
      <w:rPr>
        <w:rFonts w:ascii="Symbol" w:hAnsi="Symbol" w:hint="default"/>
      </w:rPr>
    </w:lvl>
    <w:lvl w:ilvl="4" w:tplc="D97E5632" w:tentative="1">
      <w:start w:val="1"/>
      <w:numFmt w:val="bullet"/>
      <w:lvlText w:val="o"/>
      <w:lvlJc w:val="left"/>
      <w:pPr>
        <w:tabs>
          <w:tab w:val="num" w:pos="3600"/>
        </w:tabs>
        <w:ind w:left="3600" w:hanging="360"/>
      </w:pPr>
      <w:rPr>
        <w:rFonts w:ascii="Courier New" w:hAnsi="Courier New" w:hint="default"/>
      </w:rPr>
    </w:lvl>
    <w:lvl w:ilvl="5" w:tplc="26421252" w:tentative="1">
      <w:start w:val="1"/>
      <w:numFmt w:val="bullet"/>
      <w:lvlText w:val=""/>
      <w:lvlJc w:val="left"/>
      <w:pPr>
        <w:tabs>
          <w:tab w:val="num" w:pos="4320"/>
        </w:tabs>
        <w:ind w:left="4320" w:hanging="360"/>
      </w:pPr>
      <w:rPr>
        <w:rFonts w:ascii="Wingdings" w:hAnsi="Wingdings" w:hint="default"/>
      </w:rPr>
    </w:lvl>
    <w:lvl w:ilvl="6" w:tplc="4FFCF5DA" w:tentative="1">
      <w:start w:val="1"/>
      <w:numFmt w:val="bullet"/>
      <w:lvlText w:val=""/>
      <w:lvlJc w:val="left"/>
      <w:pPr>
        <w:tabs>
          <w:tab w:val="num" w:pos="5040"/>
        </w:tabs>
        <w:ind w:left="5040" w:hanging="360"/>
      </w:pPr>
      <w:rPr>
        <w:rFonts w:ascii="Symbol" w:hAnsi="Symbol" w:hint="default"/>
      </w:rPr>
    </w:lvl>
    <w:lvl w:ilvl="7" w:tplc="6F268718" w:tentative="1">
      <w:start w:val="1"/>
      <w:numFmt w:val="bullet"/>
      <w:lvlText w:val="o"/>
      <w:lvlJc w:val="left"/>
      <w:pPr>
        <w:tabs>
          <w:tab w:val="num" w:pos="5760"/>
        </w:tabs>
        <w:ind w:left="5760" w:hanging="360"/>
      </w:pPr>
      <w:rPr>
        <w:rFonts w:ascii="Courier New" w:hAnsi="Courier New" w:hint="default"/>
      </w:rPr>
    </w:lvl>
    <w:lvl w:ilvl="8" w:tplc="34528428"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6B46185"/>
    <w:multiLevelType w:val="singleLevel"/>
    <w:tmpl w:val="F1ACEB7C"/>
    <w:lvl w:ilvl="0">
      <w:start w:val="1"/>
      <w:numFmt w:val="bullet"/>
      <w:pStyle w:val="Bulleted"/>
      <w:lvlText w:val=""/>
      <w:lvlJc w:val="left"/>
      <w:pPr>
        <w:tabs>
          <w:tab w:val="num" w:pos="360"/>
        </w:tabs>
        <w:ind w:left="360" w:hanging="360"/>
      </w:pPr>
      <w:rPr>
        <w:rFonts w:ascii="Symbol" w:hAnsi="Symbol" w:hint="default"/>
      </w:rPr>
    </w:lvl>
  </w:abstractNum>
  <w:abstractNum w:abstractNumId="9" w15:restartNumberingAfterBreak="0">
    <w:nsid w:val="075E4384"/>
    <w:multiLevelType w:val="multilevel"/>
    <w:tmpl w:val="440835B0"/>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07AF6902"/>
    <w:multiLevelType w:val="hybridMultilevel"/>
    <w:tmpl w:val="8BF0D850"/>
    <w:lvl w:ilvl="0" w:tplc="9182C5B4">
      <w:start w:val="1"/>
      <w:numFmt w:val="bullet"/>
      <w:lvlText w:val=""/>
      <w:lvlJc w:val="left"/>
      <w:pPr>
        <w:tabs>
          <w:tab w:val="num" w:pos="1800"/>
        </w:tabs>
        <w:ind w:left="1800" w:hanging="360"/>
      </w:pPr>
      <w:rPr>
        <w:rFonts w:ascii="Symbol" w:hAnsi="Symbol" w:hint="default"/>
      </w:rPr>
    </w:lvl>
    <w:lvl w:ilvl="1" w:tplc="0512D294" w:tentative="1">
      <w:start w:val="1"/>
      <w:numFmt w:val="bullet"/>
      <w:lvlText w:val="o"/>
      <w:lvlJc w:val="left"/>
      <w:pPr>
        <w:tabs>
          <w:tab w:val="num" w:pos="2520"/>
        </w:tabs>
        <w:ind w:left="2520" w:hanging="360"/>
      </w:pPr>
      <w:rPr>
        <w:rFonts w:ascii="Courier New" w:hAnsi="Courier New" w:cs="Courier New" w:hint="default"/>
      </w:rPr>
    </w:lvl>
    <w:lvl w:ilvl="2" w:tplc="FBB88696" w:tentative="1">
      <w:start w:val="1"/>
      <w:numFmt w:val="bullet"/>
      <w:lvlText w:val=""/>
      <w:lvlJc w:val="left"/>
      <w:pPr>
        <w:tabs>
          <w:tab w:val="num" w:pos="3240"/>
        </w:tabs>
        <w:ind w:left="3240" w:hanging="360"/>
      </w:pPr>
      <w:rPr>
        <w:rFonts w:ascii="Wingdings" w:hAnsi="Wingdings" w:hint="default"/>
      </w:rPr>
    </w:lvl>
    <w:lvl w:ilvl="3" w:tplc="CDDE715E" w:tentative="1">
      <w:start w:val="1"/>
      <w:numFmt w:val="bullet"/>
      <w:lvlText w:val=""/>
      <w:lvlJc w:val="left"/>
      <w:pPr>
        <w:tabs>
          <w:tab w:val="num" w:pos="3960"/>
        </w:tabs>
        <w:ind w:left="3960" w:hanging="360"/>
      </w:pPr>
      <w:rPr>
        <w:rFonts w:ascii="Symbol" w:hAnsi="Symbol" w:hint="default"/>
      </w:rPr>
    </w:lvl>
    <w:lvl w:ilvl="4" w:tplc="8DDA68FE" w:tentative="1">
      <w:start w:val="1"/>
      <w:numFmt w:val="bullet"/>
      <w:lvlText w:val="o"/>
      <w:lvlJc w:val="left"/>
      <w:pPr>
        <w:tabs>
          <w:tab w:val="num" w:pos="4680"/>
        </w:tabs>
        <w:ind w:left="4680" w:hanging="360"/>
      </w:pPr>
      <w:rPr>
        <w:rFonts w:ascii="Courier New" w:hAnsi="Courier New" w:cs="Courier New" w:hint="default"/>
      </w:rPr>
    </w:lvl>
    <w:lvl w:ilvl="5" w:tplc="454E4816" w:tentative="1">
      <w:start w:val="1"/>
      <w:numFmt w:val="bullet"/>
      <w:lvlText w:val=""/>
      <w:lvlJc w:val="left"/>
      <w:pPr>
        <w:tabs>
          <w:tab w:val="num" w:pos="5400"/>
        </w:tabs>
        <w:ind w:left="5400" w:hanging="360"/>
      </w:pPr>
      <w:rPr>
        <w:rFonts w:ascii="Wingdings" w:hAnsi="Wingdings" w:hint="default"/>
      </w:rPr>
    </w:lvl>
    <w:lvl w:ilvl="6" w:tplc="FC980A60" w:tentative="1">
      <w:start w:val="1"/>
      <w:numFmt w:val="bullet"/>
      <w:lvlText w:val=""/>
      <w:lvlJc w:val="left"/>
      <w:pPr>
        <w:tabs>
          <w:tab w:val="num" w:pos="6120"/>
        </w:tabs>
        <w:ind w:left="6120" w:hanging="360"/>
      </w:pPr>
      <w:rPr>
        <w:rFonts w:ascii="Symbol" w:hAnsi="Symbol" w:hint="default"/>
      </w:rPr>
    </w:lvl>
    <w:lvl w:ilvl="7" w:tplc="709C8550" w:tentative="1">
      <w:start w:val="1"/>
      <w:numFmt w:val="bullet"/>
      <w:lvlText w:val="o"/>
      <w:lvlJc w:val="left"/>
      <w:pPr>
        <w:tabs>
          <w:tab w:val="num" w:pos="6840"/>
        </w:tabs>
        <w:ind w:left="6840" w:hanging="360"/>
      </w:pPr>
      <w:rPr>
        <w:rFonts w:ascii="Courier New" w:hAnsi="Courier New" w:cs="Courier New" w:hint="default"/>
      </w:rPr>
    </w:lvl>
    <w:lvl w:ilvl="8" w:tplc="E3E8E3CC" w:tentative="1">
      <w:start w:val="1"/>
      <w:numFmt w:val="bullet"/>
      <w:lvlText w:val=""/>
      <w:lvlJc w:val="left"/>
      <w:pPr>
        <w:tabs>
          <w:tab w:val="num" w:pos="7560"/>
        </w:tabs>
        <w:ind w:left="7560" w:hanging="360"/>
      </w:pPr>
      <w:rPr>
        <w:rFonts w:ascii="Wingdings" w:hAnsi="Wingdings" w:hint="default"/>
      </w:rPr>
    </w:lvl>
  </w:abstractNum>
  <w:abstractNum w:abstractNumId="11" w15:restartNumberingAfterBreak="0">
    <w:nsid w:val="08153696"/>
    <w:multiLevelType w:val="multilevel"/>
    <w:tmpl w:val="2CB69CE2"/>
    <w:lvl w:ilvl="0">
      <w:start w:val="1"/>
      <w:numFmt w:val="decimal"/>
      <w:lvlText w:val="%1"/>
      <w:lvlJc w:val="left"/>
      <w:pPr>
        <w:ind w:left="360" w:hanging="360"/>
      </w:pPr>
      <w:rPr>
        <w:rFonts w:hint="default"/>
      </w:rPr>
    </w:lvl>
    <w:lvl w:ilvl="1">
      <w:start w:val="16"/>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09C57953"/>
    <w:multiLevelType w:val="multilevel"/>
    <w:tmpl w:val="06A68BC2"/>
    <w:lvl w:ilvl="0">
      <w:start w:val="1"/>
      <w:numFmt w:val="decimal"/>
      <w:lvlText w:val="%1"/>
      <w:lvlJc w:val="left"/>
      <w:pPr>
        <w:ind w:left="420" w:hanging="420"/>
      </w:pPr>
      <w:rPr>
        <w:rFonts w:hint="default"/>
      </w:rPr>
    </w:lvl>
    <w:lvl w:ilvl="1">
      <w:start w:val="33"/>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CDD1CAC"/>
    <w:multiLevelType w:val="hybridMultilevel"/>
    <w:tmpl w:val="2BEEA292"/>
    <w:lvl w:ilvl="0" w:tplc="442EF498">
      <w:start w:val="1"/>
      <w:numFmt w:val="lowerLetter"/>
      <w:lvlText w:val="(%1)"/>
      <w:lvlJc w:val="left"/>
      <w:pPr>
        <w:ind w:left="915" w:hanging="55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D8904CD"/>
    <w:multiLevelType w:val="multilevel"/>
    <w:tmpl w:val="7DE8C3CC"/>
    <w:lvl w:ilvl="0">
      <w:start w:val="19"/>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5" w15:restartNumberingAfterBreak="0">
    <w:nsid w:val="0EFE55CA"/>
    <w:multiLevelType w:val="hybridMultilevel"/>
    <w:tmpl w:val="A03EE436"/>
    <w:lvl w:ilvl="0" w:tplc="ECD0834C">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13457E9D"/>
    <w:multiLevelType w:val="multilevel"/>
    <w:tmpl w:val="690A1970"/>
    <w:lvl w:ilvl="0">
      <w:start w:val="1"/>
      <w:numFmt w:val="lowerLetter"/>
      <w:lvlText w:val="%1)"/>
      <w:lvlJc w:val="left"/>
      <w:pPr>
        <w:tabs>
          <w:tab w:val="num" w:pos="360"/>
        </w:tabs>
        <w:ind w:left="360" w:hanging="360"/>
      </w:pPr>
      <w:rPr>
        <w:rFonts w:hint="default"/>
      </w:rPr>
    </w:lvl>
    <w:lvl w:ilvl="1">
      <w:start w:val="1"/>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2448" w:hanging="1008"/>
      </w:pPr>
      <w:rPr>
        <w:rFonts w:hint="default"/>
      </w:rPr>
    </w:lvl>
    <w:lvl w:ilvl="3">
      <w:start w:val="1"/>
      <w:numFmt w:val="decimal"/>
      <w:lvlText w:val="%1.%2.%3.%4."/>
      <w:lvlJc w:val="left"/>
      <w:pPr>
        <w:tabs>
          <w:tab w:val="num" w:pos="0"/>
        </w:tabs>
        <w:ind w:left="3168" w:hanging="720"/>
      </w:pPr>
      <w:rPr>
        <w:rFonts w:hint="default"/>
      </w:rPr>
    </w:lvl>
    <w:lvl w:ilvl="4">
      <w:start w:val="1"/>
      <w:numFmt w:val="decimal"/>
      <w:lvlText w:val="%1.%2.%3.%4.%5."/>
      <w:lvlJc w:val="left"/>
      <w:pPr>
        <w:tabs>
          <w:tab w:val="num" w:pos="0"/>
        </w:tabs>
        <w:ind w:left="3888" w:hanging="720"/>
      </w:pPr>
      <w:rPr>
        <w:rFonts w:hint="default"/>
      </w:rPr>
    </w:lvl>
    <w:lvl w:ilvl="5">
      <w:start w:val="1"/>
      <w:numFmt w:val="decimal"/>
      <w:lvlText w:val="%1.%2.%3.%4.%5.%6."/>
      <w:lvlJc w:val="left"/>
      <w:pPr>
        <w:tabs>
          <w:tab w:val="num" w:pos="0"/>
        </w:tabs>
        <w:ind w:left="4608" w:hanging="720"/>
      </w:pPr>
      <w:rPr>
        <w:rFonts w:hint="default"/>
      </w:rPr>
    </w:lvl>
    <w:lvl w:ilvl="6">
      <w:start w:val="1"/>
      <w:numFmt w:val="decimal"/>
      <w:lvlText w:val="%1.%2.%3.%4.%5.%6.%7."/>
      <w:lvlJc w:val="left"/>
      <w:pPr>
        <w:tabs>
          <w:tab w:val="num" w:pos="0"/>
        </w:tabs>
        <w:ind w:left="5328" w:hanging="720"/>
      </w:pPr>
      <w:rPr>
        <w:rFonts w:hint="default"/>
      </w:rPr>
    </w:lvl>
    <w:lvl w:ilvl="7">
      <w:start w:val="1"/>
      <w:numFmt w:val="decimal"/>
      <w:lvlText w:val="%1.%2.%3.%4.%5.%6.%7.%8."/>
      <w:lvlJc w:val="left"/>
      <w:pPr>
        <w:tabs>
          <w:tab w:val="num" w:pos="0"/>
        </w:tabs>
        <w:ind w:left="6048" w:hanging="720"/>
      </w:pPr>
      <w:rPr>
        <w:rFonts w:hint="default"/>
      </w:rPr>
    </w:lvl>
    <w:lvl w:ilvl="8">
      <w:start w:val="1"/>
      <w:numFmt w:val="decimal"/>
      <w:lvlText w:val="%1.%2.%3.%4.%5.%6.%7.%8.%9."/>
      <w:lvlJc w:val="left"/>
      <w:pPr>
        <w:tabs>
          <w:tab w:val="num" w:pos="0"/>
        </w:tabs>
        <w:ind w:left="6768" w:hanging="720"/>
      </w:pPr>
      <w:rPr>
        <w:rFonts w:hint="default"/>
      </w:rPr>
    </w:lvl>
  </w:abstractNum>
  <w:abstractNum w:abstractNumId="17" w15:restartNumberingAfterBreak="0">
    <w:nsid w:val="145D58C1"/>
    <w:multiLevelType w:val="multilevel"/>
    <w:tmpl w:val="6B505826"/>
    <w:lvl w:ilvl="0">
      <w:start w:val="12"/>
      <w:numFmt w:val="decimal"/>
      <w:lvlText w:val="СТАТЬЯ %1."/>
      <w:lvlJc w:val="left"/>
      <w:pPr>
        <w:ind w:left="360" w:hanging="360"/>
      </w:pPr>
      <w:rPr>
        <w:rFonts w:hint="default"/>
        <w:b/>
      </w:rPr>
    </w:lvl>
    <w:lvl w:ilvl="1">
      <w:start w:val="15"/>
      <w:numFmt w:val="decimal"/>
      <w:lvlText w:val="%1.%2"/>
      <w:lvlJc w:val="left"/>
      <w:pPr>
        <w:ind w:left="360" w:hanging="360"/>
      </w:pPr>
      <w:rPr>
        <w:rFonts w:ascii="Times New Roman" w:hAnsi="Times New Roman" w:cs="Times New Roman" w:hint="default"/>
        <w:b w:val="0"/>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14E4138B"/>
    <w:multiLevelType w:val="multilevel"/>
    <w:tmpl w:val="C7DCEDE0"/>
    <w:lvl w:ilvl="0">
      <w:start w:val="1"/>
      <w:numFmt w:val="decimal"/>
      <w:lvlText w:val="%1."/>
      <w:lvlJc w:val="left"/>
      <w:pPr>
        <w:tabs>
          <w:tab w:val="num" w:pos="720"/>
        </w:tabs>
        <w:ind w:left="720" w:hanging="720"/>
      </w:pPr>
    </w:lvl>
    <w:lvl w:ilvl="1">
      <w:start w:val="1"/>
      <w:numFmt w:val="decimal"/>
      <w:pStyle w:val="Style1"/>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9" w15:restartNumberingAfterBreak="0">
    <w:nsid w:val="155769EB"/>
    <w:multiLevelType w:val="multilevel"/>
    <w:tmpl w:val="843089C2"/>
    <w:lvl w:ilvl="0">
      <w:start w:val="32"/>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5701E7F"/>
    <w:multiLevelType w:val="multilevel"/>
    <w:tmpl w:val="13A6307A"/>
    <w:lvl w:ilvl="0">
      <w:start w:val="1"/>
      <w:numFmt w:val="decimal"/>
      <w:lvlText w:val="%1"/>
      <w:lvlJc w:val="left"/>
      <w:pPr>
        <w:ind w:left="360" w:hanging="360"/>
      </w:pPr>
      <w:rPr>
        <w:rFonts w:hint="default"/>
      </w:rPr>
    </w:lvl>
    <w:lvl w:ilvl="1">
      <w:start w:val="1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179264B8"/>
    <w:multiLevelType w:val="hybridMultilevel"/>
    <w:tmpl w:val="693EF8B2"/>
    <w:lvl w:ilvl="0" w:tplc="04190001">
      <w:start w:val="1"/>
      <w:numFmt w:val="bullet"/>
      <w:lvlText w:val=""/>
      <w:lvlJc w:val="left"/>
      <w:pPr>
        <w:ind w:left="1033" w:hanging="360"/>
      </w:pPr>
      <w:rPr>
        <w:rFonts w:ascii="Symbol" w:hAnsi="Symbol" w:hint="default"/>
      </w:rPr>
    </w:lvl>
    <w:lvl w:ilvl="1" w:tplc="04190003" w:tentative="1">
      <w:start w:val="1"/>
      <w:numFmt w:val="bullet"/>
      <w:lvlText w:val="o"/>
      <w:lvlJc w:val="left"/>
      <w:pPr>
        <w:ind w:left="1753" w:hanging="360"/>
      </w:pPr>
      <w:rPr>
        <w:rFonts w:ascii="Courier New" w:hAnsi="Courier New" w:cs="Courier New" w:hint="default"/>
      </w:rPr>
    </w:lvl>
    <w:lvl w:ilvl="2" w:tplc="04190005" w:tentative="1">
      <w:start w:val="1"/>
      <w:numFmt w:val="bullet"/>
      <w:lvlText w:val=""/>
      <w:lvlJc w:val="left"/>
      <w:pPr>
        <w:ind w:left="2473" w:hanging="360"/>
      </w:pPr>
      <w:rPr>
        <w:rFonts w:ascii="Wingdings" w:hAnsi="Wingdings" w:hint="default"/>
      </w:rPr>
    </w:lvl>
    <w:lvl w:ilvl="3" w:tplc="04190001" w:tentative="1">
      <w:start w:val="1"/>
      <w:numFmt w:val="bullet"/>
      <w:lvlText w:val=""/>
      <w:lvlJc w:val="left"/>
      <w:pPr>
        <w:ind w:left="3193" w:hanging="360"/>
      </w:pPr>
      <w:rPr>
        <w:rFonts w:ascii="Symbol" w:hAnsi="Symbol" w:hint="default"/>
      </w:rPr>
    </w:lvl>
    <w:lvl w:ilvl="4" w:tplc="04190003" w:tentative="1">
      <w:start w:val="1"/>
      <w:numFmt w:val="bullet"/>
      <w:lvlText w:val="o"/>
      <w:lvlJc w:val="left"/>
      <w:pPr>
        <w:ind w:left="3913" w:hanging="360"/>
      </w:pPr>
      <w:rPr>
        <w:rFonts w:ascii="Courier New" w:hAnsi="Courier New" w:cs="Courier New" w:hint="default"/>
      </w:rPr>
    </w:lvl>
    <w:lvl w:ilvl="5" w:tplc="04190005" w:tentative="1">
      <w:start w:val="1"/>
      <w:numFmt w:val="bullet"/>
      <w:lvlText w:val=""/>
      <w:lvlJc w:val="left"/>
      <w:pPr>
        <w:ind w:left="4633" w:hanging="360"/>
      </w:pPr>
      <w:rPr>
        <w:rFonts w:ascii="Wingdings" w:hAnsi="Wingdings" w:hint="default"/>
      </w:rPr>
    </w:lvl>
    <w:lvl w:ilvl="6" w:tplc="04190001" w:tentative="1">
      <w:start w:val="1"/>
      <w:numFmt w:val="bullet"/>
      <w:lvlText w:val=""/>
      <w:lvlJc w:val="left"/>
      <w:pPr>
        <w:ind w:left="5353" w:hanging="360"/>
      </w:pPr>
      <w:rPr>
        <w:rFonts w:ascii="Symbol" w:hAnsi="Symbol" w:hint="default"/>
      </w:rPr>
    </w:lvl>
    <w:lvl w:ilvl="7" w:tplc="04190003" w:tentative="1">
      <w:start w:val="1"/>
      <w:numFmt w:val="bullet"/>
      <w:lvlText w:val="o"/>
      <w:lvlJc w:val="left"/>
      <w:pPr>
        <w:ind w:left="6073" w:hanging="360"/>
      </w:pPr>
      <w:rPr>
        <w:rFonts w:ascii="Courier New" w:hAnsi="Courier New" w:cs="Courier New" w:hint="default"/>
      </w:rPr>
    </w:lvl>
    <w:lvl w:ilvl="8" w:tplc="04190005" w:tentative="1">
      <w:start w:val="1"/>
      <w:numFmt w:val="bullet"/>
      <w:lvlText w:val=""/>
      <w:lvlJc w:val="left"/>
      <w:pPr>
        <w:ind w:left="6793" w:hanging="360"/>
      </w:pPr>
      <w:rPr>
        <w:rFonts w:ascii="Wingdings" w:hAnsi="Wingdings" w:hint="default"/>
      </w:rPr>
    </w:lvl>
  </w:abstractNum>
  <w:abstractNum w:abstractNumId="22" w15:restartNumberingAfterBreak="0">
    <w:nsid w:val="18511E69"/>
    <w:multiLevelType w:val="multilevel"/>
    <w:tmpl w:val="8F566564"/>
    <w:lvl w:ilvl="0">
      <w:start w:val="26"/>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1AE46188"/>
    <w:multiLevelType w:val="hybridMultilevel"/>
    <w:tmpl w:val="5400E06A"/>
    <w:lvl w:ilvl="0" w:tplc="5BEE4C0C">
      <w:start w:val="1"/>
      <w:numFmt w:val="bullet"/>
      <w:pStyle w:val="-"/>
      <w:lvlText w:val=""/>
      <w:lvlJc w:val="left"/>
      <w:pPr>
        <w:ind w:left="720" w:hanging="360"/>
      </w:pPr>
      <w:rPr>
        <w:rFonts w:ascii="Symbol" w:hAnsi="Symbol" w:hint="default"/>
      </w:rPr>
    </w:lvl>
    <w:lvl w:ilvl="1" w:tplc="E7ECFBB2" w:tentative="1">
      <w:start w:val="1"/>
      <w:numFmt w:val="bullet"/>
      <w:lvlText w:val="o"/>
      <w:lvlJc w:val="left"/>
      <w:pPr>
        <w:ind w:left="1440" w:hanging="360"/>
      </w:pPr>
      <w:rPr>
        <w:rFonts w:ascii="Courier New" w:hAnsi="Courier New" w:cs="Courier New" w:hint="default"/>
      </w:rPr>
    </w:lvl>
    <w:lvl w:ilvl="2" w:tplc="A32430FA" w:tentative="1">
      <w:start w:val="1"/>
      <w:numFmt w:val="bullet"/>
      <w:lvlText w:val=""/>
      <w:lvlJc w:val="left"/>
      <w:pPr>
        <w:ind w:left="2160" w:hanging="360"/>
      </w:pPr>
      <w:rPr>
        <w:rFonts w:ascii="Wingdings" w:hAnsi="Wingdings" w:hint="default"/>
      </w:rPr>
    </w:lvl>
    <w:lvl w:ilvl="3" w:tplc="3C5CEC62" w:tentative="1">
      <w:start w:val="1"/>
      <w:numFmt w:val="bullet"/>
      <w:lvlText w:val=""/>
      <w:lvlJc w:val="left"/>
      <w:pPr>
        <w:ind w:left="2880" w:hanging="360"/>
      </w:pPr>
      <w:rPr>
        <w:rFonts w:ascii="Symbol" w:hAnsi="Symbol" w:hint="default"/>
      </w:rPr>
    </w:lvl>
    <w:lvl w:ilvl="4" w:tplc="2F20330A" w:tentative="1">
      <w:start w:val="1"/>
      <w:numFmt w:val="bullet"/>
      <w:lvlText w:val="o"/>
      <w:lvlJc w:val="left"/>
      <w:pPr>
        <w:ind w:left="3600" w:hanging="360"/>
      </w:pPr>
      <w:rPr>
        <w:rFonts w:ascii="Courier New" w:hAnsi="Courier New" w:cs="Courier New" w:hint="default"/>
      </w:rPr>
    </w:lvl>
    <w:lvl w:ilvl="5" w:tplc="904C2C8C" w:tentative="1">
      <w:start w:val="1"/>
      <w:numFmt w:val="bullet"/>
      <w:lvlText w:val=""/>
      <w:lvlJc w:val="left"/>
      <w:pPr>
        <w:ind w:left="4320" w:hanging="360"/>
      </w:pPr>
      <w:rPr>
        <w:rFonts w:ascii="Wingdings" w:hAnsi="Wingdings" w:hint="default"/>
      </w:rPr>
    </w:lvl>
    <w:lvl w:ilvl="6" w:tplc="526EAC64" w:tentative="1">
      <w:start w:val="1"/>
      <w:numFmt w:val="bullet"/>
      <w:lvlText w:val=""/>
      <w:lvlJc w:val="left"/>
      <w:pPr>
        <w:ind w:left="5040" w:hanging="360"/>
      </w:pPr>
      <w:rPr>
        <w:rFonts w:ascii="Symbol" w:hAnsi="Symbol" w:hint="default"/>
      </w:rPr>
    </w:lvl>
    <w:lvl w:ilvl="7" w:tplc="FD38E9BA" w:tentative="1">
      <w:start w:val="1"/>
      <w:numFmt w:val="bullet"/>
      <w:lvlText w:val="o"/>
      <w:lvlJc w:val="left"/>
      <w:pPr>
        <w:ind w:left="5760" w:hanging="360"/>
      </w:pPr>
      <w:rPr>
        <w:rFonts w:ascii="Courier New" w:hAnsi="Courier New" w:cs="Courier New" w:hint="default"/>
      </w:rPr>
    </w:lvl>
    <w:lvl w:ilvl="8" w:tplc="42C62E2C" w:tentative="1">
      <w:start w:val="1"/>
      <w:numFmt w:val="bullet"/>
      <w:lvlText w:val=""/>
      <w:lvlJc w:val="left"/>
      <w:pPr>
        <w:ind w:left="6480" w:hanging="360"/>
      </w:pPr>
      <w:rPr>
        <w:rFonts w:ascii="Wingdings" w:hAnsi="Wingdings" w:hint="default"/>
      </w:rPr>
    </w:lvl>
  </w:abstractNum>
  <w:abstractNum w:abstractNumId="24" w15:restartNumberingAfterBreak="0">
    <w:nsid w:val="1B5B19CD"/>
    <w:multiLevelType w:val="singleLevel"/>
    <w:tmpl w:val="432C493A"/>
    <w:lvl w:ilvl="0">
      <w:start w:val="1"/>
      <w:numFmt w:val="bullet"/>
      <w:pStyle w:val="Bullet1"/>
      <w:lvlText w:val=""/>
      <w:lvlJc w:val="left"/>
      <w:pPr>
        <w:tabs>
          <w:tab w:val="num" w:pos="360"/>
        </w:tabs>
        <w:ind w:left="360" w:hanging="360"/>
      </w:pPr>
      <w:rPr>
        <w:rFonts w:ascii="Symbol" w:hAnsi="Symbol" w:hint="default"/>
        <w:sz w:val="16"/>
      </w:rPr>
    </w:lvl>
  </w:abstractNum>
  <w:abstractNum w:abstractNumId="25" w15:restartNumberingAfterBreak="0">
    <w:nsid w:val="1B6071BB"/>
    <w:multiLevelType w:val="multilevel"/>
    <w:tmpl w:val="973A2A98"/>
    <w:lvl w:ilvl="0">
      <w:start w:val="1"/>
      <w:numFmt w:val="decimal"/>
      <w:lvlText w:val="%1"/>
      <w:lvlJc w:val="left"/>
      <w:pPr>
        <w:ind w:left="360" w:hanging="360"/>
      </w:pPr>
      <w:rPr>
        <w:rFonts w:hint="default"/>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6" w15:restartNumberingAfterBreak="0">
    <w:nsid w:val="1C453B98"/>
    <w:multiLevelType w:val="hybridMultilevel"/>
    <w:tmpl w:val="DD4400D2"/>
    <w:lvl w:ilvl="0" w:tplc="B980F6DC">
      <w:start w:val="1"/>
      <w:numFmt w:val="bullet"/>
      <w:lvlText w:val=""/>
      <w:lvlJc w:val="left"/>
      <w:pPr>
        <w:tabs>
          <w:tab w:val="num" w:pos="360"/>
        </w:tabs>
        <w:ind w:left="360" w:hanging="360"/>
      </w:pPr>
      <w:rPr>
        <w:rFonts w:ascii="Symbol" w:hAnsi="Symbol" w:hint="default"/>
      </w:rPr>
    </w:lvl>
    <w:lvl w:ilvl="1" w:tplc="50461F5E">
      <w:start w:val="1"/>
      <w:numFmt w:val="lowerLetter"/>
      <w:lvlText w:val="%2."/>
      <w:lvlJc w:val="left"/>
      <w:pPr>
        <w:tabs>
          <w:tab w:val="num" w:pos="2520"/>
        </w:tabs>
        <w:ind w:left="2520" w:hanging="360"/>
      </w:pPr>
      <w:rPr>
        <w:rFonts w:cs="Times New Roman"/>
      </w:rPr>
    </w:lvl>
    <w:lvl w:ilvl="2" w:tplc="DA9E8612" w:tentative="1">
      <w:start w:val="1"/>
      <w:numFmt w:val="lowerRoman"/>
      <w:lvlText w:val="%3."/>
      <w:lvlJc w:val="right"/>
      <w:pPr>
        <w:tabs>
          <w:tab w:val="num" w:pos="3240"/>
        </w:tabs>
        <w:ind w:left="3240" w:hanging="180"/>
      </w:pPr>
      <w:rPr>
        <w:rFonts w:cs="Times New Roman"/>
      </w:rPr>
    </w:lvl>
    <w:lvl w:ilvl="3" w:tplc="EF24C4E6" w:tentative="1">
      <w:start w:val="1"/>
      <w:numFmt w:val="decimal"/>
      <w:lvlText w:val="%4."/>
      <w:lvlJc w:val="left"/>
      <w:pPr>
        <w:tabs>
          <w:tab w:val="num" w:pos="3960"/>
        </w:tabs>
        <w:ind w:left="3960" w:hanging="360"/>
      </w:pPr>
      <w:rPr>
        <w:rFonts w:cs="Times New Roman"/>
      </w:rPr>
    </w:lvl>
    <w:lvl w:ilvl="4" w:tplc="350EA84C" w:tentative="1">
      <w:start w:val="1"/>
      <w:numFmt w:val="lowerLetter"/>
      <w:lvlText w:val="%5."/>
      <w:lvlJc w:val="left"/>
      <w:pPr>
        <w:tabs>
          <w:tab w:val="num" w:pos="4680"/>
        </w:tabs>
        <w:ind w:left="4680" w:hanging="360"/>
      </w:pPr>
      <w:rPr>
        <w:rFonts w:cs="Times New Roman"/>
      </w:rPr>
    </w:lvl>
    <w:lvl w:ilvl="5" w:tplc="F3D48C74" w:tentative="1">
      <w:start w:val="1"/>
      <w:numFmt w:val="lowerRoman"/>
      <w:lvlText w:val="%6."/>
      <w:lvlJc w:val="right"/>
      <w:pPr>
        <w:tabs>
          <w:tab w:val="num" w:pos="5400"/>
        </w:tabs>
        <w:ind w:left="5400" w:hanging="180"/>
      </w:pPr>
      <w:rPr>
        <w:rFonts w:cs="Times New Roman"/>
      </w:rPr>
    </w:lvl>
    <w:lvl w:ilvl="6" w:tplc="AE125F32" w:tentative="1">
      <w:start w:val="1"/>
      <w:numFmt w:val="decimal"/>
      <w:lvlText w:val="%7."/>
      <w:lvlJc w:val="left"/>
      <w:pPr>
        <w:tabs>
          <w:tab w:val="num" w:pos="6120"/>
        </w:tabs>
        <w:ind w:left="6120" w:hanging="360"/>
      </w:pPr>
      <w:rPr>
        <w:rFonts w:cs="Times New Roman"/>
      </w:rPr>
    </w:lvl>
    <w:lvl w:ilvl="7" w:tplc="77F46BDC" w:tentative="1">
      <w:start w:val="1"/>
      <w:numFmt w:val="lowerLetter"/>
      <w:lvlText w:val="%8."/>
      <w:lvlJc w:val="left"/>
      <w:pPr>
        <w:tabs>
          <w:tab w:val="num" w:pos="6840"/>
        </w:tabs>
        <w:ind w:left="6840" w:hanging="360"/>
      </w:pPr>
      <w:rPr>
        <w:rFonts w:cs="Times New Roman"/>
      </w:rPr>
    </w:lvl>
    <w:lvl w:ilvl="8" w:tplc="6BB8012E" w:tentative="1">
      <w:start w:val="1"/>
      <w:numFmt w:val="lowerRoman"/>
      <w:lvlText w:val="%9."/>
      <w:lvlJc w:val="right"/>
      <w:pPr>
        <w:tabs>
          <w:tab w:val="num" w:pos="7560"/>
        </w:tabs>
        <w:ind w:left="7560" w:hanging="180"/>
      </w:pPr>
      <w:rPr>
        <w:rFonts w:cs="Times New Roman"/>
      </w:rPr>
    </w:lvl>
  </w:abstractNum>
  <w:abstractNum w:abstractNumId="27" w15:restartNumberingAfterBreak="0">
    <w:nsid w:val="1D353221"/>
    <w:multiLevelType w:val="multilevel"/>
    <w:tmpl w:val="A1F0067C"/>
    <w:lvl w:ilvl="0">
      <w:start w:val="2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F54040C"/>
    <w:multiLevelType w:val="hybridMultilevel"/>
    <w:tmpl w:val="2B3626B0"/>
    <w:lvl w:ilvl="0" w:tplc="148235DE">
      <w:start w:val="1"/>
      <w:numFmt w:val="lowerLetter"/>
      <w:lvlText w:val="%1)"/>
      <w:lvlJc w:val="left"/>
      <w:pPr>
        <w:tabs>
          <w:tab w:val="num" w:pos="720"/>
        </w:tabs>
        <w:ind w:left="720" w:hanging="360"/>
      </w:pPr>
      <w:rPr>
        <w:rFonts w:hint="default"/>
      </w:rPr>
    </w:lvl>
    <w:lvl w:ilvl="1" w:tplc="02EA3F9A">
      <w:start w:val="15"/>
      <w:numFmt w:val="decimal"/>
      <w:lvlText w:val="%2."/>
      <w:lvlJc w:val="left"/>
      <w:pPr>
        <w:tabs>
          <w:tab w:val="num" w:pos="1080"/>
        </w:tabs>
        <w:ind w:left="1440" w:hanging="360"/>
      </w:pPr>
      <w:rPr>
        <w:rFonts w:hint="default"/>
      </w:rPr>
    </w:lvl>
    <w:lvl w:ilvl="2" w:tplc="790C2A9A">
      <w:start w:val="1"/>
      <w:numFmt w:val="lowerRoman"/>
      <w:lvlText w:val="%3."/>
      <w:lvlJc w:val="right"/>
      <w:pPr>
        <w:tabs>
          <w:tab w:val="num" w:pos="2160"/>
        </w:tabs>
        <w:ind w:left="2160" w:hanging="180"/>
      </w:pPr>
    </w:lvl>
    <w:lvl w:ilvl="3" w:tplc="BDE6B1D8">
      <w:start w:val="3"/>
      <w:numFmt w:val="upperRoman"/>
      <w:lvlText w:val="%4."/>
      <w:lvlJc w:val="left"/>
      <w:pPr>
        <w:ind w:left="3240" w:hanging="720"/>
      </w:pPr>
      <w:rPr>
        <w:rFonts w:hint="default"/>
      </w:rPr>
    </w:lvl>
    <w:lvl w:ilvl="4" w:tplc="239432B2" w:tentative="1">
      <w:start w:val="1"/>
      <w:numFmt w:val="lowerLetter"/>
      <w:lvlText w:val="%5."/>
      <w:lvlJc w:val="left"/>
      <w:pPr>
        <w:tabs>
          <w:tab w:val="num" w:pos="3600"/>
        </w:tabs>
        <w:ind w:left="3600" w:hanging="360"/>
      </w:pPr>
    </w:lvl>
    <w:lvl w:ilvl="5" w:tplc="47A281B4" w:tentative="1">
      <w:start w:val="1"/>
      <w:numFmt w:val="lowerRoman"/>
      <w:lvlText w:val="%6."/>
      <w:lvlJc w:val="right"/>
      <w:pPr>
        <w:tabs>
          <w:tab w:val="num" w:pos="4320"/>
        </w:tabs>
        <w:ind w:left="4320" w:hanging="180"/>
      </w:pPr>
    </w:lvl>
    <w:lvl w:ilvl="6" w:tplc="714ABCC8" w:tentative="1">
      <w:start w:val="1"/>
      <w:numFmt w:val="decimal"/>
      <w:lvlText w:val="%7."/>
      <w:lvlJc w:val="left"/>
      <w:pPr>
        <w:tabs>
          <w:tab w:val="num" w:pos="5040"/>
        </w:tabs>
        <w:ind w:left="5040" w:hanging="360"/>
      </w:pPr>
    </w:lvl>
    <w:lvl w:ilvl="7" w:tplc="FEFCD55A" w:tentative="1">
      <w:start w:val="1"/>
      <w:numFmt w:val="lowerLetter"/>
      <w:lvlText w:val="%8."/>
      <w:lvlJc w:val="left"/>
      <w:pPr>
        <w:tabs>
          <w:tab w:val="num" w:pos="5760"/>
        </w:tabs>
        <w:ind w:left="5760" w:hanging="360"/>
      </w:pPr>
    </w:lvl>
    <w:lvl w:ilvl="8" w:tplc="92543616" w:tentative="1">
      <w:start w:val="1"/>
      <w:numFmt w:val="lowerRoman"/>
      <w:lvlText w:val="%9."/>
      <w:lvlJc w:val="right"/>
      <w:pPr>
        <w:tabs>
          <w:tab w:val="num" w:pos="6480"/>
        </w:tabs>
        <w:ind w:left="6480" w:hanging="180"/>
      </w:pPr>
    </w:lvl>
  </w:abstractNum>
  <w:abstractNum w:abstractNumId="29" w15:restartNumberingAfterBreak="0">
    <w:nsid w:val="1F9B3ABB"/>
    <w:multiLevelType w:val="multilevel"/>
    <w:tmpl w:val="B0928094"/>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0" w15:restartNumberingAfterBreak="0">
    <w:nsid w:val="20C67580"/>
    <w:multiLevelType w:val="hybridMultilevel"/>
    <w:tmpl w:val="42484266"/>
    <w:lvl w:ilvl="0" w:tplc="1D0CA3D2">
      <w:start w:val="1"/>
      <w:numFmt w:val="lowerLetter"/>
      <w:lvlText w:val="%1)"/>
      <w:lvlJc w:val="left"/>
      <w:pPr>
        <w:tabs>
          <w:tab w:val="num" w:pos="720"/>
        </w:tabs>
        <w:ind w:left="720" w:hanging="360"/>
      </w:pPr>
      <w:rPr>
        <w:rFonts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1" w15:restartNumberingAfterBreak="0">
    <w:nsid w:val="21D6476C"/>
    <w:multiLevelType w:val="hybridMultilevel"/>
    <w:tmpl w:val="0382DE3A"/>
    <w:lvl w:ilvl="0" w:tplc="2898BCE4">
      <w:start w:val="18"/>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226E1959"/>
    <w:multiLevelType w:val="multilevel"/>
    <w:tmpl w:val="30E88AC4"/>
    <w:lvl w:ilvl="0">
      <w:start w:val="22"/>
      <w:numFmt w:val="decimal"/>
      <w:lvlText w:val="%1"/>
      <w:lvlJc w:val="left"/>
      <w:pPr>
        <w:ind w:left="420" w:hanging="420"/>
      </w:pPr>
      <w:rPr>
        <w:rFonts w:hint="default"/>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22931D99"/>
    <w:multiLevelType w:val="multilevel"/>
    <w:tmpl w:val="870442C8"/>
    <w:lvl w:ilvl="0">
      <w:start w:val="1"/>
      <w:numFmt w:val="lowerLetter"/>
      <w:pStyle w:val="ListAlpha"/>
      <w:lvlText w:val="(%1)"/>
      <w:lvlJc w:val="left"/>
      <w:pPr>
        <w:tabs>
          <w:tab w:val="num" w:pos="1211"/>
        </w:tabs>
        <w:ind w:left="1211" w:hanging="360"/>
      </w:pPr>
      <w:rPr>
        <w:rFonts w:hint="default"/>
      </w:rPr>
    </w:lvl>
    <w:lvl w:ilvl="1">
      <w:start w:val="1"/>
      <w:numFmt w:val="decimal"/>
      <w:lvlText w:val="%1.%2"/>
      <w:lvlJc w:val="left"/>
      <w:pPr>
        <w:tabs>
          <w:tab w:val="num" w:pos="1211"/>
        </w:tabs>
        <w:ind w:left="1211" w:hanging="360"/>
      </w:pPr>
      <w:rPr>
        <w:rFonts w:hint="default"/>
      </w:rPr>
    </w:lvl>
    <w:lvl w:ilvl="2">
      <w:start w:val="1"/>
      <w:numFmt w:val="decimal"/>
      <w:lvlText w:val="%1.%2.%3"/>
      <w:lvlJc w:val="left"/>
      <w:pPr>
        <w:tabs>
          <w:tab w:val="num" w:pos="1571"/>
        </w:tabs>
        <w:ind w:left="1571" w:hanging="720"/>
      </w:pPr>
      <w:rPr>
        <w:rFonts w:hint="default"/>
      </w:rPr>
    </w:lvl>
    <w:lvl w:ilvl="3">
      <w:start w:val="1"/>
      <w:numFmt w:val="decimal"/>
      <w:lvlText w:val="%1.%2.%3.%4"/>
      <w:lvlJc w:val="left"/>
      <w:pPr>
        <w:tabs>
          <w:tab w:val="num" w:pos="1571"/>
        </w:tabs>
        <w:ind w:left="1571" w:hanging="720"/>
      </w:pPr>
      <w:rPr>
        <w:rFonts w:hint="default"/>
      </w:rPr>
    </w:lvl>
    <w:lvl w:ilvl="4">
      <w:start w:val="1"/>
      <w:numFmt w:val="decimal"/>
      <w:lvlText w:val="%1.%2.%3.%4.%5"/>
      <w:lvlJc w:val="left"/>
      <w:pPr>
        <w:tabs>
          <w:tab w:val="num" w:pos="1931"/>
        </w:tabs>
        <w:ind w:left="1931" w:hanging="1080"/>
      </w:pPr>
      <w:rPr>
        <w:rFonts w:hint="default"/>
      </w:rPr>
    </w:lvl>
    <w:lvl w:ilvl="5">
      <w:start w:val="1"/>
      <w:numFmt w:val="decimal"/>
      <w:lvlText w:val="%1.%2.%3.%4.%5.%6"/>
      <w:lvlJc w:val="left"/>
      <w:pPr>
        <w:tabs>
          <w:tab w:val="num" w:pos="1931"/>
        </w:tabs>
        <w:ind w:left="1931" w:hanging="1080"/>
      </w:pPr>
      <w:rPr>
        <w:rFonts w:hint="default"/>
      </w:rPr>
    </w:lvl>
    <w:lvl w:ilvl="6">
      <w:start w:val="1"/>
      <w:numFmt w:val="decimal"/>
      <w:lvlText w:val="%1.%2.%3.%4.%5.%6.%7"/>
      <w:lvlJc w:val="left"/>
      <w:pPr>
        <w:tabs>
          <w:tab w:val="num" w:pos="2291"/>
        </w:tabs>
        <w:ind w:left="2291" w:hanging="1440"/>
      </w:pPr>
      <w:rPr>
        <w:rFonts w:hint="default"/>
      </w:rPr>
    </w:lvl>
    <w:lvl w:ilvl="7">
      <w:start w:val="1"/>
      <w:numFmt w:val="decimal"/>
      <w:lvlText w:val="%1.%2.%3.%4.%5.%6.%7.%8"/>
      <w:lvlJc w:val="left"/>
      <w:pPr>
        <w:tabs>
          <w:tab w:val="num" w:pos="2291"/>
        </w:tabs>
        <w:ind w:left="2291" w:hanging="1440"/>
      </w:pPr>
      <w:rPr>
        <w:rFonts w:hint="default"/>
      </w:rPr>
    </w:lvl>
    <w:lvl w:ilvl="8">
      <w:start w:val="1"/>
      <w:numFmt w:val="decimal"/>
      <w:lvlText w:val="%1.%2.%3.%4.%5.%6.%7.%8.%9"/>
      <w:lvlJc w:val="left"/>
      <w:pPr>
        <w:tabs>
          <w:tab w:val="num" w:pos="2291"/>
        </w:tabs>
        <w:ind w:left="2291" w:hanging="1440"/>
      </w:pPr>
      <w:rPr>
        <w:rFonts w:hint="default"/>
      </w:rPr>
    </w:lvl>
  </w:abstractNum>
  <w:abstractNum w:abstractNumId="34" w15:restartNumberingAfterBreak="0">
    <w:nsid w:val="23617C47"/>
    <w:multiLevelType w:val="hybridMultilevel"/>
    <w:tmpl w:val="9E2EF236"/>
    <w:lvl w:ilvl="0" w:tplc="C9F2D4CC">
      <w:start w:val="1"/>
      <w:numFmt w:val="bullet"/>
      <w:pStyle w:val="a"/>
      <w:lvlText w:val="−"/>
      <w:lvlJc w:val="left"/>
      <w:pPr>
        <w:ind w:left="700" w:hanging="360"/>
      </w:pPr>
      <w:rPr>
        <w:rFonts w:ascii="Times New Roman" w:hAnsi="Times New Roman" w:cs="Times New Roman" w:hint="default"/>
      </w:rPr>
    </w:lvl>
    <w:lvl w:ilvl="1" w:tplc="11D8DDC8" w:tentative="1">
      <w:start w:val="1"/>
      <w:numFmt w:val="bullet"/>
      <w:lvlText w:val="o"/>
      <w:lvlJc w:val="left"/>
      <w:pPr>
        <w:ind w:left="1780" w:hanging="360"/>
      </w:pPr>
      <w:rPr>
        <w:rFonts w:ascii="Courier New" w:hAnsi="Courier New" w:cs="Courier New" w:hint="default"/>
      </w:rPr>
    </w:lvl>
    <w:lvl w:ilvl="2" w:tplc="EF30C900" w:tentative="1">
      <w:start w:val="1"/>
      <w:numFmt w:val="bullet"/>
      <w:lvlText w:val=""/>
      <w:lvlJc w:val="left"/>
      <w:pPr>
        <w:ind w:left="2500" w:hanging="360"/>
      </w:pPr>
      <w:rPr>
        <w:rFonts w:ascii="Wingdings" w:hAnsi="Wingdings" w:hint="default"/>
      </w:rPr>
    </w:lvl>
    <w:lvl w:ilvl="3" w:tplc="9A7AB8C2" w:tentative="1">
      <w:start w:val="1"/>
      <w:numFmt w:val="bullet"/>
      <w:lvlText w:val=""/>
      <w:lvlJc w:val="left"/>
      <w:pPr>
        <w:ind w:left="3220" w:hanging="360"/>
      </w:pPr>
      <w:rPr>
        <w:rFonts w:ascii="Symbol" w:hAnsi="Symbol" w:hint="default"/>
      </w:rPr>
    </w:lvl>
    <w:lvl w:ilvl="4" w:tplc="96500574" w:tentative="1">
      <w:start w:val="1"/>
      <w:numFmt w:val="bullet"/>
      <w:lvlText w:val="o"/>
      <w:lvlJc w:val="left"/>
      <w:pPr>
        <w:ind w:left="3940" w:hanging="360"/>
      </w:pPr>
      <w:rPr>
        <w:rFonts w:ascii="Courier New" w:hAnsi="Courier New" w:cs="Courier New" w:hint="default"/>
      </w:rPr>
    </w:lvl>
    <w:lvl w:ilvl="5" w:tplc="79E856E8" w:tentative="1">
      <w:start w:val="1"/>
      <w:numFmt w:val="bullet"/>
      <w:lvlText w:val=""/>
      <w:lvlJc w:val="left"/>
      <w:pPr>
        <w:ind w:left="4660" w:hanging="360"/>
      </w:pPr>
      <w:rPr>
        <w:rFonts w:ascii="Wingdings" w:hAnsi="Wingdings" w:hint="default"/>
      </w:rPr>
    </w:lvl>
    <w:lvl w:ilvl="6" w:tplc="70D88920" w:tentative="1">
      <w:start w:val="1"/>
      <w:numFmt w:val="bullet"/>
      <w:lvlText w:val=""/>
      <w:lvlJc w:val="left"/>
      <w:pPr>
        <w:ind w:left="5380" w:hanging="360"/>
      </w:pPr>
      <w:rPr>
        <w:rFonts w:ascii="Symbol" w:hAnsi="Symbol" w:hint="default"/>
      </w:rPr>
    </w:lvl>
    <w:lvl w:ilvl="7" w:tplc="FAB21B2C" w:tentative="1">
      <w:start w:val="1"/>
      <w:numFmt w:val="bullet"/>
      <w:lvlText w:val="o"/>
      <w:lvlJc w:val="left"/>
      <w:pPr>
        <w:ind w:left="6100" w:hanging="360"/>
      </w:pPr>
      <w:rPr>
        <w:rFonts w:ascii="Courier New" w:hAnsi="Courier New" w:cs="Courier New" w:hint="default"/>
      </w:rPr>
    </w:lvl>
    <w:lvl w:ilvl="8" w:tplc="A5C63860" w:tentative="1">
      <w:start w:val="1"/>
      <w:numFmt w:val="bullet"/>
      <w:lvlText w:val=""/>
      <w:lvlJc w:val="left"/>
      <w:pPr>
        <w:ind w:left="6820" w:hanging="360"/>
      </w:pPr>
      <w:rPr>
        <w:rFonts w:ascii="Wingdings" w:hAnsi="Wingdings" w:hint="default"/>
      </w:rPr>
    </w:lvl>
  </w:abstractNum>
  <w:abstractNum w:abstractNumId="35" w15:restartNumberingAfterBreak="0">
    <w:nsid w:val="273F5F95"/>
    <w:multiLevelType w:val="hybridMultilevel"/>
    <w:tmpl w:val="6CBE1B00"/>
    <w:lvl w:ilvl="0" w:tplc="2174CAFE">
      <w:start w:val="1"/>
      <w:numFmt w:val="bullet"/>
      <w:pStyle w:val="SubBullet"/>
      <w:lvlText w:val=""/>
      <w:lvlJc w:val="left"/>
      <w:pPr>
        <w:tabs>
          <w:tab w:val="num" w:pos="1800"/>
        </w:tabs>
        <w:ind w:left="180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36" w15:restartNumberingAfterBreak="0">
    <w:nsid w:val="28964EFC"/>
    <w:multiLevelType w:val="multilevel"/>
    <w:tmpl w:val="9146A474"/>
    <w:lvl w:ilvl="0">
      <w:start w:val="16"/>
      <w:numFmt w:val="decimal"/>
      <w:lvlText w:val="СТАТЬЯ %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val="0"/>
        <w:strike w:val="0"/>
        <w:sz w:val="24"/>
        <w:szCs w:val="24"/>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7" w15:restartNumberingAfterBreak="0">
    <w:nsid w:val="293642E5"/>
    <w:multiLevelType w:val="hybridMultilevel"/>
    <w:tmpl w:val="4E0A35F0"/>
    <w:lvl w:ilvl="0" w:tplc="E3AA81C2">
      <w:start w:val="1"/>
      <w:numFmt w:val="lowerLetter"/>
      <w:lvlText w:val="(%1)"/>
      <w:lvlJc w:val="left"/>
      <w:pPr>
        <w:ind w:left="720"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15:restartNumberingAfterBreak="0">
    <w:nsid w:val="2ADE484B"/>
    <w:multiLevelType w:val="multilevel"/>
    <w:tmpl w:val="FD8C6F7E"/>
    <w:lvl w:ilvl="0">
      <w:start w:val="25"/>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2BAA4C10"/>
    <w:multiLevelType w:val="multilevel"/>
    <w:tmpl w:val="843089C2"/>
    <w:lvl w:ilvl="0">
      <w:start w:val="3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0" w15:restartNumberingAfterBreak="0">
    <w:nsid w:val="2E343591"/>
    <w:multiLevelType w:val="hybridMultilevel"/>
    <w:tmpl w:val="865C0D4C"/>
    <w:lvl w:ilvl="0" w:tplc="E3AA81C2">
      <w:start w:val="1"/>
      <w:numFmt w:val="lowerLetter"/>
      <w:lvlText w:val="(%1)"/>
      <w:lvlJc w:val="left"/>
      <w:pPr>
        <w:tabs>
          <w:tab w:val="num" w:pos="2520"/>
        </w:tabs>
        <w:ind w:left="2520" w:hanging="360"/>
      </w:pPr>
      <w:rPr>
        <w:rFonts w:cs="Times New Roman" w:hint="default"/>
      </w:rPr>
    </w:lvl>
    <w:lvl w:ilvl="1" w:tplc="50461F5E">
      <w:start w:val="1"/>
      <w:numFmt w:val="lowerLetter"/>
      <w:lvlText w:val="%2."/>
      <w:lvlJc w:val="left"/>
      <w:pPr>
        <w:tabs>
          <w:tab w:val="num" w:pos="2520"/>
        </w:tabs>
        <w:ind w:left="2520" w:hanging="360"/>
      </w:pPr>
      <w:rPr>
        <w:rFonts w:cs="Times New Roman"/>
      </w:rPr>
    </w:lvl>
    <w:lvl w:ilvl="2" w:tplc="DA9E8612" w:tentative="1">
      <w:start w:val="1"/>
      <w:numFmt w:val="lowerRoman"/>
      <w:lvlText w:val="%3."/>
      <w:lvlJc w:val="right"/>
      <w:pPr>
        <w:tabs>
          <w:tab w:val="num" w:pos="3240"/>
        </w:tabs>
        <w:ind w:left="3240" w:hanging="180"/>
      </w:pPr>
      <w:rPr>
        <w:rFonts w:cs="Times New Roman"/>
      </w:rPr>
    </w:lvl>
    <w:lvl w:ilvl="3" w:tplc="EF24C4E6" w:tentative="1">
      <w:start w:val="1"/>
      <w:numFmt w:val="decimal"/>
      <w:lvlText w:val="%4."/>
      <w:lvlJc w:val="left"/>
      <w:pPr>
        <w:tabs>
          <w:tab w:val="num" w:pos="3960"/>
        </w:tabs>
        <w:ind w:left="3960" w:hanging="360"/>
      </w:pPr>
      <w:rPr>
        <w:rFonts w:cs="Times New Roman"/>
      </w:rPr>
    </w:lvl>
    <w:lvl w:ilvl="4" w:tplc="350EA84C" w:tentative="1">
      <w:start w:val="1"/>
      <w:numFmt w:val="lowerLetter"/>
      <w:lvlText w:val="%5."/>
      <w:lvlJc w:val="left"/>
      <w:pPr>
        <w:tabs>
          <w:tab w:val="num" w:pos="4680"/>
        </w:tabs>
        <w:ind w:left="4680" w:hanging="360"/>
      </w:pPr>
      <w:rPr>
        <w:rFonts w:cs="Times New Roman"/>
      </w:rPr>
    </w:lvl>
    <w:lvl w:ilvl="5" w:tplc="F3D48C74" w:tentative="1">
      <w:start w:val="1"/>
      <w:numFmt w:val="lowerRoman"/>
      <w:lvlText w:val="%6."/>
      <w:lvlJc w:val="right"/>
      <w:pPr>
        <w:tabs>
          <w:tab w:val="num" w:pos="5400"/>
        </w:tabs>
        <w:ind w:left="5400" w:hanging="180"/>
      </w:pPr>
      <w:rPr>
        <w:rFonts w:cs="Times New Roman"/>
      </w:rPr>
    </w:lvl>
    <w:lvl w:ilvl="6" w:tplc="AE125F32" w:tentative="1">
      <w:start w:val="1"/>
      <w:numFmt w:val="decimal"/>
      <w:lvlText w:val="%7."/>
      <w:lvlJc w:val="left"/>
      <w:pPr>
        <w:tabs>
          <w:tab w:val="num" w:pos="6120"/>
        </w:tabs>
        <w:ind w:left="6120" w:hanging="360"/>
      </w:pPr>
      <w:rPr>
        <w:rFonts w:cs="Times New Roman"/>
      </w:rPr>
    </w:lvl>
    <w:lvl w:ilvl="7" w:tplc="77F46BDC" w:tentative="1">
      <w:start w:val="1"/>
      <w:numFmt w:val="lowerLetter"/>
      <w:lvlText w:val="%8."/>
      <w:lvlJc w:val="left"/>
      <w:pPr>
        <w:tabs>
          <w:tab w:val="num" w:pos="6840"/>
        </w:tabs>
        <w:ind w:left="6840" w:hanging="360"/>
      </w:pPr>
      <w:rPr>
        <w:rFonts w:cs="Times New Roman"/>
      </w:rPr>
    </w:lvl>
    <w:lvl w:ilvl="8" w:tplc="6BB8012E" w:tentative="1">
      <w:start w:val="1"/>
      <w:numFmt w:val="lowerRoman"/>
      <w:lvlText w:val="%9."/>
      <w:lvlJc w:val="right"/>
      <w:pPr>
        <w:tabs>
          <w:tab w:val="num" w:pos="7560"/>
        </w:tabs>
        <w:ind w:left="7560" w:hanging="180"/>
      </w:pPr>
      <w:rPr>
        <w:rFonts w:cs="Times New Roman"/>
      </w:rPr>
    </w:lvl>
  </w:abstractNum>
  <w:abstractNum w:abstractNumId="41" w15:restartNumberingAfterBreak="0">
    <w:nsid w:val="37532B9D"/>
    <w:multiLevelType w:val="hybridMultilevel"/>
    <w:tmpl w:val="42484266"/>
    <w:lvl w:ilvl="0" w:tplc="1D0CA3D2">
      <w:start w:val="1"/>
      <w:numFmt w:val="lowerLetter"/>
      <w:lvlText w:val="%1)"/>
      <w:lvlJc w:val="left"/>
      <w:pPr>
        <w:tabs>
          <w:tab w:val="num" w:pos="720"/>
        </w:tabs>
        <w:ind w:left="720" w:hanging="360"/>
      </w:pPr>
      <w:rPr>
        <w:rFonts w:hint="default"/>
      </w:rPr>
    </w:lvl>
    <w:lvl w:ilvl="1" w:tplc="04190019">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2" w15:restartNumberingAfterBreak="0">
    <w:nsid w:val="37EA3C96"/>
    <w:multiLevelType w:val="singleLevel"/>
    <w:tmpl w:val="91D87960"/>
    <w:lvl w:ilvl="0">
      <w:start w:val="1"/>
      <w:numFmt w:val="bullet"/>
      <w:pStyle w:val="Bullet"/>
      <w:lvlText w:val=""/>
      <w:lvlJc w:val="left"/>
      <w:pPr>
        <w:tabs>
          <w:tab w:val="num" w:pos="360"/>
        </w:tabs>
        <w:ind w:left="360" w:hanging="360"/>
      </w:pPr>
      <w:rPr>
        <w:rFonts w:ascii="Symbol" w:hAnsi="Symbol" w:hint="default"/>
      </w:rPr>
    </w:lvl>
  </w:abstractNum>
  <w:abstractNum w:abstractNumId="43" w15:restartNumberingAfterBreak="0">
    <w:nsid w:val="38083B6A"/>
    <w:multiLevelType w:val="multilevel"/>
    <w:tmpl w:val="3EF480E2"/>
    <w:lvl w:ilvl="0">
      <w:start w:val="2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4" w15:restartNumberingAfterBreak="0">
    <w:nsid w:val="396F03FB"/>
    <w:multiLevelType w:val="multilevel"/>
    <w:tmpl w:val="D0ACDCF2"/>
    <w:lvl w:ilvl="0">
      <w:start w:val="24"/>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5" w15:restartNumberingAfterBreak="0">
    <w:nsid w:val="39A2363D"/>
    <w:multiLevelType w:val="multilevel"/>
    <w:tmpl w:val="A2EA6EFC"/>
    <w:lvl w:ilvl="0">
      <w:start w:val="1"/>
      <w:numFmt w:val="decimal"/>
      <w:lvlText w:val="%1"/>
      <w:lvlJc w:val="left"/>
      <w:pPr>
        <w:ind w:left="420" w:hanging="420"/>
      </w:pPr>
      <w:rPr>
        <w:rFonts w:hint="default"/>
      </w:rPr>
    </w:lvl>
    <w:lvl w:ilvl="1">
      <w:start w:val="20"/>
      <w:numFmt w:val="decimal"/>
      <w:lvlText w:val="%1.%2"/>
      <w:lvlJc w:val="left"/>
      <w:pPr>
        <w:ind w:left="420"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6" w15:restartNumberingAfterBreak="0">
    <w:nsid w:val="39AB12A1"/>
    <w:multiLevelType w:val="multilevel"/>
    <w:tmpl w:val="02027D5A"/>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7" w15:restartNumberingAfterBreak="0">
    <w:nsid w:val="39DB3442"/>
    <w:multiLevelType w:val="multilevel"/>
    <w:tmpl w:val="0B169B1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8" w15:restartNumberingAfterBreak="0">
    <w:nsid w:val="3AD36397"/>
    <w:multiLevelType w:val="multilevel"/>
    <w:tmpl w:val="843089C2"/>
    <w:lvl w:ilvl="0">
      <w:start w:val="28"/>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9" w15:restartNumberingAfterBreak="0">
    <w:nsid w:val="3C5413E2"/>
    <w:multiLevelType w:val="hybridMultilevel"/>
    <w:tmpl w:val="E43ED682"/>
    <w:name w:val="WW8Num5"/>
    <w:lvl w:ilvl="0" w:tplc="C64A8C00">
      <w:start w:val="1"/>
      <w:numFmt w:val="lowerLetter"/>
      <w:lvlText w:val="%1)"/>
      <w:lvlJc w:val="left"/>
      <w:pPr>
        <w:tabs>
          <w:tab w:val="num" w:pos="720"/>
        </w:tabs>
        <w:ind w:left="720" w:hanging="360"/>
      </w:pPr>
    </w:lvl>
    <w:lvl w:ilvl="1" w:tplc="73A627FA" w:tentative="1">
      <w:start w:val="1"/>
      <w:numFmt w:val="lowerLetter"/>
      <w:lvlText w:val="%2."/>
      <w:lvlJc w:val="left"/>
      <w:pPr>
        <w:tabs>
          <w:tab w:val="num" w:pos="1440"/>
        </w:tabs>
        <w:ind w:left="1440" w:hanging="360"/>
      </w:pPr>
    </w:lvl>
    <w:lvl w:ilvl="2" w:tplc="F73414E4" w:tentative="1">
      <w:start w:val="1"/>
      <w:numFmt w:val="lowerRoman"/>
      <w:lvlText w:val="%3."/>
      <w:lvlJc w:val="right"/>
      <w:pPr>
        <w:tabs>
          <w:tab w:val="num" w:pos="2160"/>
        </w:tabs>
        <w:ind w:left="2160" w:hanging="180"/>
      </w:pPr>
    </w:lvl>
    <w:lvl w:ilvl="3" w:tplc="DCC2783A" w:tentative="1">
      <w:start w:val="1"/>
      <w:numFmt w:val="decimal"/>
      <w:lvlText w:val="%4."/>
      <w:lvlJc w:val="left"/>
      <w:pPr>
        <w:tabs>
          <w:tab w:val="num" w:pos="2880"/>
        </w:tabs>
        <w:ind w:left="2880" w:hanging="360"/>
      </w:pPr>
    </w:lvl>
    <w:lvl w:ilvl="4" w:tplc="AF62D964" w:tentative="1">
      <w:start w:val="1"/>
      <w:numFmt w:val="lowerLetter"/>
      <w:lvlText w:val="%5."/>
      <w:lvlJc w:val="left"/>
      <w:pPr>
        <w:tabs>
          <w:tab w:val="num" w:pos="3600"/>
        </w:tabs>
        <w:ind w:left="3600" w:hanging="360"/>
      </w:pPr>
    </w:lvl>
    <w:lvl w:ilvl="5" w:tplc="6CBE3AF6" w:tentative="1">
      <w:start w:val="1"/>
      <w:numFmt w:val="lowerRoman"/>
      <w:lvlText w:val="%6."/>
      <w:lvlJc w:val="right"/>
      <w:pPr>
        <w:tabs>
          <w:tab w:val="num" w:pos="4320"/>
        </w:tabs>
        <w:ind w:left="4320" w:hanging="180"/>
      </w:pPr>
    </w:lvl>
    <w:lvl w:ilvl="6" w:tplc="67708AFA" w:tentative="1">
      <w:start w:val="1"/>
      <w:numFmt w:val="decimal"/>
      <w:lvlText w:val="%7."/>
      <w:lvlJc w:val="left"/>
      <w:pPr>
        <w:tabs>
          <w:tab w:val="num" w:pos="5040"/>
        </w:tabs>
        <w:ind w:left="5040" w:hanging="360"/>
      </w:pPr>
    </w:lvl>
    <w:lvl w:ilvl="7" w:tplc="3D2418F8" w:tentative="1">
      <w:start w:val="1"/>
      <w:numFmt w:val="lowerLetter"/>
      <w:lvlText w:val="%8."/>
      <w:lvlJc w:val="left"/>
      <w:pPr>
        <w:tabs>
          <w:tab w:val="num" w:pos="5760"/>
        </w:tabs>
        <w:ind w:left="5760" w:hanging="360"/>
      </w:pPr>
    </w:lvl>
    <w:lvl w:ilvl="8" w:tplc="6408DDF8" w:tentative="1">
      <w:start w:val="1"/>
      <w:numFmt w:val="lowerRoman"/>
      <w:lvlText w:val="%9."/>
      <w:lvlJc w:val="right"/>
      <w:pPr>
        <w:tabs>
          <w:tab w:val="num" w:pos="6480"/>
        </w:tabs>
        <w:ind w:left="6480" w:hanging="180"/>
      </w:pPr>
    </w:lvl>
  </w:abstractNum>
  <w:abstractNum w:abstractNumId="50" w15:restartNumberingAfterBreak="0">
    <w:nsid w:val="3CD45D04"/>
    <w:multiLevelType w:val="hybridMultilevel"/>
    <w:tmpl w:val="11BEE378"/>
    <w:name w:val="WW8Num23"/>
    <w:lvl w:ilvl="0" w:tplc="3676C002">
      <w:start w:val="10"/>
      <w:numFmt w:val="decimal"/>
      <w:lvlText w:val="%1."/>
      <w:lvlJc w:val="left"/>
      <w:pPr>
        <w:tabs>
          <w:tab w:val="num" w:pos="720"/>
        </w:tabs>
        <w:ind w:left="720" w:hanging="360"/>
      </w:pPr>
      <w:rPr>
        <w:rFonts w:hint="default"/>
      </w:rPr>
    </w:lvl>
    <w:lvl w:ilvl="1" w:tplc="88269ADA">
      <w:start w:val="1"/>
      <w:numFmt w:val="bullet"/>
      <w:lvlText w:val="o"/>
      <w:lvlJc w:val="left"/>
      <w:pPr>
        <w:tabs>
          <w:tab w:val="num" w:pos="1440"/>
        </w:tabs>
        <w:ind w:left="1440" w:hanging="360"/>
      </w:pPr>
      <w:rPr>
        <w:rFonts w:ascii="Courier New" w:hAnsi="Courier New" w:cs="Arial" w:hint="default"/>
      </w:rPr>
    </w:lvl>
    <w:lvl w:ilvl="2" w:tplc="4044D206">
      <w:start w:val="2"/>
      <w:numFmt w:val="lowerLetter"/>
      <w:lvlText w:val="%3)"/>
      <w:lvlJc w:val="left"/>
      <w:pPr>
        <w:tabs>
          <w:tab w:val="num" w:pos="2340"/>
        </w:tabs>
        <w:ind w:left="2340" w:hanging="360"/>
      </w:pPr>
      <w:rPr>
        <w:rFonts w:hint="default"/>
      </w:rPr>
    </w:lvl>
    <w:lvl w:ilvl="3" w:tplc="D61EE74A" w:tentative="1">
      <w:start w:val="1"/>
      <w:numFmt w:val="decimal"/>
      <w:lvlText w:val="%4."/>
      <w:lvlJc w:val="left"/>
      <w:pPr>
        <w:tabs>
          <w:tab w:val="num" w:pos="2880"/>
        </w:tabs>
        <w:ind w:left="2880" w:hanging="360"/>
      </w:pPr>
    </w:lvl>
    <w:lvl w:ilvl="4" w:tplc="8E34C5A2" w:tentative="1">
      <w:start w:val="1"/>
      <w:numFmt w:val="lowerLetter"/>
      <w:lvlText w:val="%5."/>
      <w:lvlJc w:val="left"/>
      <w:pPr>
        <w:tabs>
          <w:tab w:val="num" w:pos="3600"/>
        </w:tabs>
        <w:ind w:left="3600" w:hanging="360"/>
      </w:pPr>
    </w:lvl>
    <w:lvl w:ilvl="5" w:tplc="591AA890" w:tentative="1">
      <w:start w:val="1"/>
      <w:numFmt w:val="lowerRoman"/>
      <w:lvlText w:val="%6."/>
      <w:lvlJc w:val="right"/>
      <w:pPr>
        <w:tabs>
          <w:tab w:val="num" w:pos="4320"/>
        </w:tabs>
        <w:ind w:left="4320" w:hanging="180"/>
      </w:pPr>
    </w:lvl>
    <w:lvl w:ilvl="6" w:tplc="4F5C0BF4" w:tentative="1">
      <w:start w:val="1"/>
      <w:numFmt w:val="decimal"/>
      <w:lvlText w:val="%7."/>
      <w:lvlJc w:val="left"/>
      <w:pPr>
        <w:tabs>
          <w:tab w:val="num" w:pos="5040"/>
        </w:tabs>
        <w:ind w:left="5040" w:hanging="360"/>
      </w:pPr>
    </w:lvl>
    <w:lvl w:ilvl="7" w:tplc="CFF0CCD8" w:tentative="1">
      <w:start w:val="1"/>
      <w:numFmt w:val="lowerLetter"/>
      <w:lvlText w:val="%8."/>
      <w:lvlJc w:val="left"/>
      <w:pPr>
        <w:tabs>
          <w:tab w:val="num" w:pos="5760"/>
        </w:tabs>
        <w:ind w:left="5760" w:hanging="360"/>
      </w:pPr>
    </w:lvl>
    <w:lvl w:ilvl="8" w:tplc="F3745E14" w:tentative="1">
      <w:start w:val="1"/>
      <w:numFmt w:val="lowerRoman"/>
      <w:lvlText w:val="%9."/>
      <w:lvlJc w:val="right"/>
      <w:pPr>
        <w:tabs>
          <w:tab w:val="num" w:pos="6480"/>
        </w:tabs>
        <w:ind w:left="6480" w:hanging="180"/>
      </w:pPr>
    </w:lvl>
  </w:abstractNum>
  <w:abstractNum w:abstractNumId="51" w15:restartNumberingAfterBreak="0">
    <w:nsid w:val="3E260148"/>
    <w:multiLevelType w:val="multilevel"/>
    <w:tmpl w:val="5F362360"/>
    <w:lvl w:ilvl="0">
      <w:start w:val="1"/>
      <w:numFmt w:val="decimal"/>
      <w:lvlText w:val="%1."/>
      <w:lvlJc w:val="left"/>
      <w:pPr>
        <w:ind w:left="360" w:hanging="360"/>
      </w:pPr>
      <w:rPr>
        <w:rFonts w:hint="default"/>
      </w:rPr>
    </w:lvl>
    <w:lvl w:ilvl="1">
      <w:start w:val="6"/>
      <w:numFmt w:val="decimal"/>
      <w:lvlText w:val="%1.%2."/>
      <w:lvlJc w:val="left"/>
      <w:pPr>
        <w:ind w:left="720" w:hanging="36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2" w15:restartNumberingAfterBreak="0">
    <w:nsid w:val="40DA1D28"/>
    <w:multiLevelType w:val="multilevel"/>
    <w:tmpl w:val="9578923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41C84AA3"/>
    <w:multiLevelType w:val="hybridMultilevel"/>
    <w:tmpl w:val="2B3626B0"/>
    <w:lvl w:ilvl="0" w:tplc="148235DE">
      <w:start w:val="1"/>
      <w:numFmt w:val="lowerLetter"/>
      <w:lvlText w:val="%1)"/>
      <w:lvlJc w:val="left"/>
      <w:pPr>
        <w:tabs>
          <w:tab w:val="num" w:pos="720"/>
        </w:tabs>
        <w:ind w:left="720" w:hanging="360"/>
      </w:pPr>
      <w:rPr>
        <w:rFonts w:hint="default"/>
      </w:rPr>
    </w:lvl>
    <w:lvl w:ilvl="1" w:tplc="02EA3F9A">
      <w:start w:val="15"/>
      <w:numFmt w:val="decimal"/>
      <w:lvlText w:val="%2."/>
      <w:lvlJc w:val="left"/>
      <w:pPr>
        <w:tabs>
          <w:tab w:val="num" w:pos="1080"/>
        </w:tabs>
        <w:ind w:left="1440" w:hanging="360"/>
      </w:pPr>
      <w:rPr>
        <w:rFonts w:hint="default"/>
      </w:rPr>
    </w:lvl>
    <w:lvl w:ilvl="2" w:tplc="790C2A9A">
      <w:start w:val="1"/>
      <w:numFmt w:val="lowerRoman"/>
      <w:lvlText w:val="%3."/>
      <w:lvlJc w:val="right"/>
      <w:pPr>
        <w:tabs>
          <w:tab w:val="num" w:pos="2160"/>
        </w:tabs>
        <w:ind w:left="2160" w:hanging="180"/>
      </w:pPr>
    </w:lvl>
    <w:lvl w:ilvl="3" w:tplc="BDE6B1D8">
      <w:start w:val="3"/>
      <w:numFmt w:val="upperRoman"/>
      <w:lvlText w:val="%4."/>
      <w:lvlJc w:val="left"/>
      <w:pPr>
        <w:ind w:left="3240" w:hanging="720"/>
      </w:pPr>
      <w:rPr>
        <w:rFonts w:hint="default"/>
      </w:rPr>
    </w:lvl>
    <w:lvl w:ilvl="4" w:tplc="239432B2" w:tentative="1">
      <w:start w:val="1"/>
      <w:numFmt w:val="lowerLetter"/>
      <w:lvlText w:val="%5."/>
      <w:lvlJc w:val="left"/>
      <w:pPr>
        <w:tabs>
          <w:tab w:val="num" w:pos="3600"/>
        </w:tabs>
        <w:ind w:left="3600" w:hanging="360"/>
      </w:pPr>
    </w:lvl>
    <w:lvl w:ilvl="5" w:tplc="47A281B4" w:tentative="1">
      <w:start w:val="1"/>
      <w:numFmt w:val="lowerRoman"/>
      <w:lvlText w:val="%6."/>
      <w:lvlJc w:val="right"/>
      <w:pPr>
        <w:tabs>
          <w:tab w:val="num" w:pos="4320"/>
        </w:tabs>
        <w:ind w:left="4320" w:hanging="180"/>
      </w:pPr>
    </w:lvl>
    <w:lvl w:ilvl="6" w:tplc="714ABCC8" w:tentative="1">
      <w:start w:val="1"/>
      <w:numFmt w:val="decimal"/>
      <w:lvlText w:val="%7."/>
      <w:lvlJc w:val="left"/>
      <w:pPr>
        <w:tabs>
          <w:tab w:val="num" w:pos="5040"/>
        </w:tabs>
        <w:ind w:left="5040" w:hanging="360"/>
      </w:pPr>
    </w:lvl>
    <w:lvl w:ilvl="7" w:tplc="FEFCD55A" w:tentative="1">
      <w:start w:val="1"/>
      <w:numFmt w:val="lowerLetter"/>
      <w:lvlText w:val="%8."/>
      <w:lvlJc w:val="left"/>
      <w:pPr>
        <w:tabs>
          <w:tab w:val="num" w:pos="5760"/>
        </w:tabs>
        <w:ind w:left="5760" w:hanging="360"/>
      </w:pPr>
    </w:lvl>
    <w:lvl w:ilvl="8" w:tplc="92543616" w:tentative="1">
      <w:start w:val="1"/>
      <w:numFmt w:val="lowerRoman"/>
      <w:lvlText w:val="%9."/>
      <w:lvlJc w:val="right"/>
      <w:pPr>
        <w:tabs>
          <w:tab w:val="num" w:pos="6480"/>
        </w:tabs>
        <w:ind w:left="6480" w:hanging="180"/>
      </w:pPr>
    </w:lvl>
  </w:abstractNum>
  <w:abstractNum w:abstractNumId="54" w15:restartNumberingAfterBreak="0">
    <w:nsid w:val="43350766"/>
    <w:multiLevelType w:val="multilevel"/>
    <w:tmpl w:val="D6EA6782"/>
    <w:lvl w:ilvl="0">
      <w:start w:val="1"/>
      <w:numFmt w:val="decimal"/>
      <w:lvlText w:val="%1."/>
      <w:lvlJc w:val="left"/>
      <w:pPr>
        <w:tabs>
          <w:tab w:val="num" w:pos="720"/>
        </w:tabs>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5" w15:restartNumberingAfterBreak="0">
    <w:nsid w:val="45743E85"/>
    <w:multiLevelType w:val="multilevel"/>
    <w:tmpl w:val="843089C2"/>
    <w:lvl w:ilvl="0">
      <w:start w:val="3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46BE3031"/>
    <w:multiLevelType w:val="multilevel"/>
    <w:tmpl w:val="0419001F"/>
    <w:styleLink w:val="2"/>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728"/>
        </w:tabs>
        <w:ind w:left="1728" w:hanging="648"/>
      </w:pPr>
    </w:lvl>
    <w:lvl w:ilvl="4">
      <w:start w:val="1"/>
      <w:numFmt w:val="decimal"/>
      <w:lvlText w:val="%1.%2.%3.%4.%5."/>
      <w:lvlJc w:val="left"/>
      <w:pPr>
        <w:tabs>
          <w:tab w:val="num" w:pos="2232"/>
        </w:tabs>
        <w:ind w:left="2232" w:hanging="792"/>
      </w:pPr>
    </w:lvl>
    <w:lvl w:ilvl="5">
      <w:start w:val="1"/>
      <w:numFmt w:val="decimal"/>
      <w:lvlText w:val="%1.%2.%3.%4.%5.%6."/>
      <w:lvlJc w:val="left"/>
      <w:pPr>
        <w:tabs>
          <w:tab w:val="num" w:pos="2736"/>
        </w:tabs>
        <w:ind w:left="2736" w:hanging="936"/>
      </w:pPr>
    </w:lvl>
    <w:lvl w:ilvl="6">
      <w:start w:val="1"/>
      <w:numFmt w:val="decimal"/>
      <w:lvlText w:val="%1.%2.%3.%4.%5.%6.%7."/>
      <w:lvlJc w:val="left"/>
      <w:pPr>
        <w:tabs>
          <w:tab w:val="num" w:pos="3240"/>
        </w:tabs>
        <w:ind w:left="3240" w:hanging="1080"/>
      </w:pPr>
    </w:lvl>
    <w:lvl w:ilvl="7">
      <w:start w:val="1"/>
      <w:numFmt w:val="decimal"/>
      <w:lvlText w:val="%1.%2.%3.%4.%5.%6.%7.%8."/>
      <w:lvlJc w:val="left"/>
      <w:pPr>
        <w:tabs>
          <w:tab w:val="num" w:pos="3744"/>
        </w:tabs>
        <w:ind w:left="3744" w:hanging="1224"/>
      </w:pPr>
    </w:lvl>
    <w:lvl w:ilvl="8">
      <w:start w:val="1"/>
      <w:numFmt w:val="decimal"/>
      <w:lvlText w:val="%1.%2.%3.%4.%5.%6.%7.%8.%9."/>
      <w:lvlJc w:val="left"/>
      <w:pPr>
        <w:tabs>
          <w:tab w:val="num" w:pos="4320"/>
        </w:tabs>
        <w:ind w:left="4320" w:hanging="1440"/>
      </w:pPr>
    </w:lvl>
  </w:abstractNum>
  <w:abstractNum w:abstractNumId="57" w15:restartNumberingAfterBreak="0">
    <w:nsid w:val="4A0A37D7"/>
    <w:multiLevelType w:val="hybridMultilevel"/>
    <w:tmpl w:val="865C0D4C"/>
    <w:lvl w:ilvl="0" w:tplc="E3AA81C2">
      <w:start w:val="1"/>
      <w:numFmt w:val="lowerLetter"/>
      <w:lvlText w:val="(%1)"/>
      <w:lvlJc w:val="left"/>
      <w:pPr>
        <w:tabs>
          <w:tab w:val="num" w:pos="2520"/>
        </w:tabs>
        <w:ind w:left="2520" w:hanging="360"/>
      </w:pPr>
      <w:rPr>
        <w:rFonts w:cs="Times New Roman" w:hint="default"/>
      </w:rPr>
    </w:lvl>
    <w:lvl w:ilvl="1" w:tplc="50461F5E">
      <w:start w:val="1"/>
      <w:numFmt w:val="lowerLetter"/>
      <w:lvlText w:val="%2."/>
      <w:lvlJc w:val="left"/>
      <w:pPr>
        <w:tabs>
          <w:tab w:val="num" w:pos="2520"/>
        </w:tabs>
        <w:ind w:left="2520" w:hanging="360"/>
      </w:pPr>
      <w:rPr>
        <w:rFonts w:cs="Times New Roman"/>
      </w:rPr>
    </w:lvl>
    <w:lvl w:ilvl="2" w:tplc="DA9E8612" w:tentative="1">
      <w:start w:val="1"/>
      <w:numFmt w:val="lowerRoman"/>
      <w:lvlText w:val="%3."/>
      <w:lvlJc w:val="right"/>
      <w:pPr>
        <w:tabs>
          <w:tab w:val="num" w:pos="3240"/>
        </w:tabs>
        <w:ind w:left="3240" w:hanging="180"/>
      </w:pPr>
      <w:rPr>
        <w:rFonts w:cs="Times New Roman"/>
      </w:rPr>
    </w:lvl>
    <w:lvl w:ilvl="3" w:tplc="EF24C4E6" w:tentative="1">
      <w:start w:val="1"/>
      <w:numFmt w:val="decimal"/>
      <w:lvlText w:val="%4."/>
      <w:lvlJc w:val="left"/>
      <w:pPr>
        <w:tabs>
          <w:tab w:val="num" w:pos="3960"/>
        </w:tabs>
        <w:ind w:left="3960" w:hanging="360"/>
      </w:pPr>
      <w:rPr>
        <w:rFonts w:cs="Times New Roman"/>
      </w:rPr>
    </w:lvl>
    <w:lvl w:ilvl="4" w:tplc="350EA84C" w:tentative="1">
      <w:start w:val="1"/>
      <w:numFmt w:val="lowerLetter"/>
      <w:lvlText w:val="%5."/>
      <w:lvlJc w:val="left"/>
      <w:pPr>
        <w:tabs>
          <w:tab w:val="num" w:pos="4680"/>
        </w:tabs>
        <w:ind w:left="4680" w:hanging="360"/>
      </w:pPr>
      <w:rPr>
        <w:rFonts w:cs="Times New Roman"/>
      </w:rPr>
    </w:lvl>
    <w:lvl w:ilvl="5" w:tplc="F3D48C74" w:tentative="1">
      <w:start w:val="1"/>
      <w:numFmt w:val="lowerRoman"/>
      <w:lvlText w:val="%6."/>
      <w:lvlJc w:val="right"/>
      <w:pPr>
        <w:tabs>
          <w:tab w:val="num" w:pos="5400"/>
        </w:tabs>
        <w:ind w:left="5400" w:hanging="180"/>
      </w:pPr>
      <w:rPr>
        <w:rFonts w:cs="Times New Roman"/>
      </w:rPr>
    </w:lvl>
    <w:lvl w:ilvl="6" w:tplc="AE125F32" w:tentative="1">
      <w:start w:val="1"/>
      <w:numFmt w:val="decimal"/>
      <w:lvlText w:val="%7."/>
      <w:lvlJc w:val="left"/>
      <w:pPr>
        <w:tabs>
          <w:tab w:val="num" w:pos="6120"/>
        </w:tabs>
        <w:ind w:left="6120" w:hanging="360"/>
      </w:pPr>
      <w:rPr>
        <w:rFonts w:cs="Times New Roman"/>
      </w:rPr>
    </w:lvl>
    <w:lvl w:ilvl="7" w:tplc="77F46BDC" w:tentative="1">
      <w:start w:val="1"/>
      <w:numFmt w:val="lowerLetter"/>
      <w:lvlText w:val="%8."/>
      <w:lvlJc w:val="left"/>
      <w:pPr>
        <w:tabs>
          <w:tab w:val="num" w:pos="6840"/>
        </w:tabs>
        <w:ind w:left="6840" w:hanging="360"/>
      </w:pPr>
      <w:rPr>
        <w:rFonts w:cs="Times New Roman"/>
      </w:rPr>
    </w:lvl>
    <w:lvl w:ilvl="8" w:tplc="6BB8012E" w:tentative="1">
      <w:start w:val="1"/>
      <w:numFmt w:val="lowerRoman"/>
      <w:lvlText w:val="%9."/>
      <w:lvlJc w:val="right"/>
      <w:pPr>
        <w:tabs>
          <w:tab w:val="num" w:pos="7560"/>
        </w:tabs>
        <w:ind w:left="7560" w:hanging="180"/>
      </w:pPr>
      <w:rPr>
        <w:rFonts w:cs="Times New Roman"/>
      </w:rPr>
    </w:lvl>
  </w:abstractNum>
  <w:abstractNum w:abstractNumId="58" w15:restartNumberingAfterBreak="0">
    <w:nsid w:val="4BFB3376"/>
    <w:multiLevelType w:val="hybridMultilevel"/>
    <w:tmpl w:val="9ACAC424"/>
    <w:lvl w:ilvl="0" w:tplc="917E1F5C">
      <w:start w:val="10"/>
      <w:numFmt w:val="decimal"/>
      <w:lvlText w:val="%1."/>
      <w:lvlJc w:val="left"/>
      <w:pPr>
        <w:tabs>
          <w:tab w:val="num" w:pos="720"/>
        </w:tabs>
        <w:ind w:left="720" w:hanging="360"/>
      </w:pPr>
      <w:rPr>
        <w:rFonts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5096ED9A">
      <w:start w:val="2"/>
      <w:numFmt w:val="lowerLetter"/>
      <w:lvlText w:val="%3)"/>
      <w:lvlJc w:val="left"/>
      <w:pPr>
        <w:tabs>
          <w:tab w:val="num" w:pos="2340"/>
        </w:tabs>
        <w:ind w:left="2340" w:hanging="360"/>
      </w:pPr>
      <w:rPr>
        <w:rFonts w:hint="default"/>
        <w:lang w:val="ru-RU"/>
      </w:rPr>
    </w:lvl>
    <w:lvl w:ilvl="3" w:tplc="E918C92A">
      <w:start w:val="2014"/>
      <w:numFmt w:val="decimal"/>
      <w:lvlText w:val="%4"/>
      <w:lvlJc w:val="left"/>
      <w:pPr>
        <w:ind w:left="2940" w:hanging="420"/>
      </w:pPr>
      <w:rPr>
        <w:rFonts w:hint="default"/>
      </w:rPr>
    </w:lvl>
    <w:lvl w:ilvl="4" w:tplc="04090003" w:tentative="1">
      <w:start w:val="1"/>
      <w:numFmt w:val="lowerLetter"/>
      <w:lvlText w:val="%5."/>
      <w:lvlJc w:val="left"/>
      <w:pPr>
        <w:tabs>
          <w:tab w:val="num" w:pos="3600"/>
        </w:tabs>
        <w:ind w:left="3600" w:hanging="360"/>
      </w:pPr>
    </w:lvl>
    <w:lvl w:ilvl="5" w:tplc="04090005" w:tentative="1">
      <w:start w:val="1"/>
      <w:numFmt w:val="lowerRoman"/>
      <w:lvlText w:val="%6."/>
      <w:lvlJc w:val="right"/>
      <w:pPr>
        <w:tabs>
          <w:tab w:val="num" w:pos="4320"/>
        </w:tabs>
        <w:ind w:left="4320" w:hanging="180"/>
      </w:pPr>
    </w:lvl>
    <w:lvl w:ilvl="6" w:tplc="04090001" w:tentative="1">
      <w:start w:val="1"/>
      <w:numFmt w:val="decimal"/>
      <w:lvlText w:val="%7."/>
      <w:lvlJc w:val="left"/>
      <w:pPr>
        <w:tabs>
          <w:tab w:val="num" w:pos="5040"/>
        </w:tabs>
        <w:ind w:left="5040" w:hanging="360"/>
      </w:pPr>
    </w:lvl>
    <w:lvl w:ilvl="7" w:tplc="04090003" w:tentative="1">
      <w:start w:val="1"/>
      <w:numFmt w:val="lowerLetter"/>
      <w:lvlText w:val="%8."/>
      <w:lvlJc w:val="left"/>
      <w:pPr>
        <w:tabs>
          <w:tab w:val="num" w:pos="5760"/>
        </w:tabs>
        <w:ind w:left="5760" w:hanging="360"/>
      </w:pPr>
    </w:lvl>
    <w:lvl w:ilvl="8" w:tplc="04090005" w:tentative="1">
      <w:start w:val="1"/>
      <w:numFmt w:val="lowerRoman"/>
      <w:lvlText w:val="%9."/>
      <w:lvlJc w:val="right"/>
      <w:pPr>
        <w:tabs>
          <w:tab w:val="num" w:pos="6480"/>
        </w:tabs>
        <w:ind w:left="6480" w:hanging="180"/>
      </w:pPr>
    </w:lvl>
  </w:abstractNum>
  <w:abstractNum w:abstractNumId="59" w15:restartNumberingAfterBreak="0">
    <w:nsid w:val="4D6A1E73"/>
    <w:multiLevelType w:val="multilevel"/>
    <w:tmpl w:val="917A8FB2"/>
    <w:lvl w:ilvl="0">
      <w:start w:val="2"/>
      <w:numFmt w:val="decimal"/>
      <w:lvlText w:val="%1"/>
      <w:lvlJc w:val="left"/>
      <w:pPr>
        <w:ind w:left="360" w:hanging="360"/>
      </w:pPr>
      <w:rPr>
        <w:rFonts w:hint="default"/>
      </w:rPr>
    </w:lvl>
    <w:lvl w:ilvl="1">
      <w:start w:val="1"/>
      <w:numFmt w:val="bullet"/>
      <w:lvlText w:val=""/>
      <w:lvlJc w:val="left"/>
      <w:pPr>
        <w:ind w:left="360" w:hanging="360"/>
      </w:pPr>
      <w:rPr>
        <w:rFonts w:ascii="Symbol" w:hAnsi="Symbol"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4DEF1F3A"/>
    <w:multiLevelType w:val="multilevel"/>
    <w:tmpl w:val="A498F186"/>
    <w:lvl w:ilvl="0">
      <w:start w:val="1"/>
      <w:numFmt w:val="decimal"/>
      <w:lvlText w:val="СТАТЬЯ %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val="0"/>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1" w15:restartNumberingAfterBreak="0">
    <w:nsid w:val="4FC61F51"/>
    <w:multiLevelType w:val="multilevel"/>
    <w:tmpl w:val="D07A8C2A"/>
    <w:lvl w:ilvl="0">
      <w:start w:val="36"/>
      <w:numFmt w:val="decimal"/>
      <w:lvlText w:val="%1"/>
      <w:lvlJc w:val="left"/>
      <w:pPr>
        <w:ind w:left="420" w:hanging="420"/>
      </w:pPr>
      <w:rPr>
        <w:rFonts w:hint="default"/>
      </w:rPr>
    </w:lvl>
    <w:lvl w:ilvl="1">
      <w:start w:val="1"/>
      <w:numFmt w:val="decimal"/>
      <w:lvlText w:val="%1.%2"/>
      <w:lvlJc w:val="left"/>
      <w:pPr>
        <w:ind w:left="846" w:hanging="4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62" w15:restartNumberingAfterBreak="0">
    <w:nsid w:val="5076000C"/>
    <w:multiLevelType w:val="hybridMultilevel"/>
    <w:tmpl w:val="2C4822A2"/>
    <w:lvl w:ilvl="0" w:tplc="04190001">
      <w:numFmt w:val="bullet"/>
      <w:pStyle w:val="-0"/>
      <w:lvlText w:val="-"/>
      <w:lvlJc w:val="left"/>
      <w:pPr>
        <w:tabs>
          <w:tab w:val="num" w:pos="1080"/>
        </w:tabs>
        <w:ind w:left="1080" w:hanging="360"/>
      </w:pPr>
      <w:rPr>
        <w:rFonts w:ascii="Times New Roman" w:hAnsi="Times New Roman" w:cs="Times New Roman" w:hint="default"/>
        <w:caps w:val="0"/>
        <w:strike w:val="0"/>
        <w:dstrike w:val="0"/>
        <w:vanish w:val="0"/>
        <w:color w:val="000000"/>
        <w:spacing w:val="0"/>
        <w:w w:val="100"/>
        <w:kern w:val="0"/>
        <w:position w:val="0"/>
        <w:sz w:val="20"/>
        <w:szCs w:val="20"/>
        <w:vertAlign w:val="baseline"/>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3" w15:restartNumberingAfterBreak="0">
    <w:nsid w:val="53912A51"/>
    <w:multiLevelType w:val="multilevel"/>
    <w:tmpl w:val="214483FE"/>
    <w:lvl w:ilvl="0">
      <w:start w:val="12"/>
      <w:numFmt w:val="decimal"/>
      <w:lvlText w:val="%1."/>
      <w:lvlJc w:val="left"/>
      <w:pPr>
        <w:ind w:left="600" w:hanging="600"/>
      </w:pPr>
      <w:rPr>
        <w:rFonts w:hint="default"/>
      </w:rPr>
    </w:lvl>
    <w:lvl w:ilvl="1">
      <w:start w:val="11"/>
      <w:numFmt w:val="decimal"/>
      <w:lvlText w:val="%1.%2."/>
      <w:lvlJc w:val="left"/>
      <w:pPr>
        <w:ind w:left="633" w:hanging="600"/>
      </w:pPr>
      <w:rPr>
        <w:rFonts w:hint="default"/>
      </w:rPr>
    </w:lvl>
    <w:lvl w:ilvl="2">
      <w:start w:val="1"/>
      <w:numFmt w:val="decimal"/>
      <w:lvlText w:val="%1.%2.%3."/>
      <w:lvlJc w:val="left"/>
      <w:pPr>
        <w:ind w:left="786" w:hanging="720"/>
      </w:pPr>
      <w:rPr>
        <w:rFonts w:hint="default"/>
      </w:rPr>
    </w:lvl>
    <w:lvl w:ilvl="3">
      <w:start w:val="1"/>
      <w:numFmt w:val="decimal"/>
      <w:lvlText w:val="%1.%2.%3.%4."/>
      <w:lvlJc w:val="left"/>
      <w:pPr>
        <w:ind w:left="819" w:hanging="720"/>
      </w:pPr>
      <w:rPr>
        <w:rFonts w:hint="default"/>
      </w:rPr>
    </w:lvl>
    <w:lvl w:ilvl="4">
      <w:start w:val="1"/>
      <w:numFmt w:val="decimal"/>
      <w:lvlText w:val="%1.%2.%3.%4.%5."/>
      <w:lvlJc w:val="left"/>
      <w:pPr>
        <w:ind w:left="1212" w:hanging="1080"/>
      </w:pPr>
      <w:rPr>
        <w:rFonts w:hint="default"/>
      </w:rPr>
    </w:lvl>
    <w:lvl w:ilvl="5">
      <w:start w:val="1"/>
      <w:numFmt w:val="decimal"/>
      <w:lvlText w:val="%1.%2.%3.%4.%5.%6."/>
      <w:lvlJc w:val="left"/>
      <w:pPr>
        <w:ind w:left="1245" w:hanging="1080"/>
      </w:pPr>
      <w:rPr>
        <w:rFonts w:hint="default"/>
      </w:rPr>
    </w:lvl>
    <w:lvl w:ilvl="6">
      <w:start w:val="1"/>
      <w:numFmt w:val="decimal"/>
      <w:lvlText w:val="%1.%2.%3.%4.%5.%6.%7."/>
      <w:lvlJc w:val="left"/>
      <w:pPr>
        <w:ind w:left="1638" w:hanging="1440"/>
      </w:pPr>
      <w:rPr>
        <w:rFonts w:hint="default"/>
      </w:rPr>
    </w:lvl>
    <w:lvl w:ilvl="7">
      <w:start w:val="1"/>
      <w:numFmt w:val="decimal"/>
      <w:lvlText w:val="%1.%2.%3.%4.%5.%6.%7.%8."/>
      <w:lvlJc w:val="left"/>
      <w:pPr>
        <w:ind w:left="1671" w:hanging="1440"/>
      </w:pPr>
      <w:rPr>
        <w:rFonts w:hint="default"/>
      </w:rPr>
    </w:lvl>
    <w:lvl w:ilvl="8">
      <w:start w:val="1"/>
      <w:numFmt w:val="decimal"/>
      <w:lvlText w:val="%1.%2.%3.%4.%5.%6.%7.%8.%9."/>
      <w:lvlJc w:val="left"/>
      <w:pPr>
        <w:ind w:left="2064" w:hanging="1800"/>
      </w:pPr>
      <w:rPr>
        <w:rFonts w:hint="default"/>
      </w:rPr>
    </w:lvl>
  </w:abstractNum>
  <w:abstractNum w:abstractNumId="64" w15:restartNumberingAfterBreak="0">
    <w:nsid w:val="5555726C"/>
    <w:multiLevelType w:val="multilevel"/>
    <w:tmpl w:val="9708B1AE"/>
    <w:lvl w:ilvl="0">
      <w:start w:val="1"/>
      <w:numFmt w:val="decimal"/>
      <w:lvlText w:val="%1"/>
      <w:lvlJc w:val="left"/>
      <w:pPr>
        <w:ind w:left="420" w:hanging="420"/>
      </w:pPr>
      <w:rPr>
        <w:rFonts w:hint="default"/>
      </w:rPr>
    </w:lvl>
    <w:lvl w:ilvl="1">
      <w:start w:val="22"/>
      <w:numFmt w:val="decimal"/>
      <w:lvlText w:val="%1.%2"/>
      <w:lvlJc w:val="left"/>
      <w:pPr>
        <w:ind w:left="420" w:hanging="420"/>
      </w:pPr>
      <w:rPr>
        <w:rFonts w:hint="default"/>
        <w:b/>
        <w:lang w:val="en-G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560541F9"/>
    <w:multiLevelType w:val="multilevel"/>
    <w:tmpl w:val="843089C2"/>
    <w:lvl w:ilvl="0">
      <w:start w:val="29"/>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6" w15:restartNumberingAfterBreak="0">
    <w:nsid w:val="56E14B39"/>
    <w:multiLevelType w:val="hybridMultilevel"/>
    <w:tmpl w:val="07D0F04E"/>
    <w:lvl w:ilvl="0" w:tplc="6F5A5830">
      <w:start w:val="1"/>
      <w:numFmt w:val="bullet"/>
      <w:lvlText w:val=""/>
      <w:lvlJc w:val="left"/>
      <w:pPr>
        <w:tabs>
          <w:tab w:val="num" w:pos="1440"/>
        </w:tabs>
        <w:ind w:left="1440" w:hanging="360"/>
      </w:pPr>
      <w:rPr>
        <w:rFonts w:ascii="Symbol" w:hAnsi="Symbol" w:hint="default"/>
      </w:rPr>
    </w:lvl>
    <w:lvl w:ilvl="1" w:tplc="BB3A58DE" w:tentative="1">
      <w:start w:val="1"/>
      <w:numFmt w:val="bullet"/>
      <w:lvlText w:val="o"/>
      <w:lvlJc w:val="left"/>
      <w:pPr>
        <w:tabs>
          <w:tab w:val="num" w:pos="2160"/>
        </w:tabs>
        <w:ind w:left="2160" w:hanging="360"/>
      </w:pPr>
      <w:rPr>
        <w:rFonts w:ascii="Courier New" w:hAnsi="Courier New" w:cs="Courier New" w:hint="default"/>
      </w:rPr>
    </w:lvl>
    <w:lvl w:ilvl="2" w:tplc="9A646174" w:tentative="1">
      <w:start w:val="1"/>
      <w:numFmt w:val="bullet"/>
      <w:lvlText w:val=""/>
      <w:lvlJc w:val="left"/>
      <w:pPr>
        <w:tabs>
          <w:tab w:val="num" w:pos="2880"/>
        </w:tabs>
        <w:ind w:left="2880" w:hanging="360"/>
      </w:pPr>
      <w:rPr>
        <w:rFonts w:ascii="Wingdings" w:hAnsi="Wingdings" w:hint="default"/>
      </w:rPr>
    </w:lvl>
    <w:lvl w:ilvl="3" w:tplc="F510F4F2" w:tentative="1">
      <w:start w:val="1"/>
      <w:numFmt w:val="bullet"/>
      <w:lvlText w:val=""/>
      <w:lvlJc w:val="left"/>
      <w:pPr>
        <w:tabs>
          <w:tab w:val="num" w:pos="3600"/>
        </w:tabs>
        <w:ind w:left="3600" w:hanging="360"/>
      </w:pPr>
      <w:rPr>
        <w:rFonts w:ascii="Symbol" w:hAnsi="Symbol" w:hint="default"/>
      </w:rPr>
    </w:lvl>
    <w:lvl w:ilvl="4" w:tplc="801ACCC0" w:tentative="1">
      <w:start w:val="1"/>
      <w:numFmt w:val="bullet"/>
      <w:lvlText w:val="o"/>
      <w:lvlJc w:val="left"/>
      <w:pPr>
        <w:tabs>
          <w:tab w:val="num" w:pos="4320"/>
        </w:tabs>
        <w:ind w:left="4320" w:hanging="360"/>
      </w:pPr>
      <w:rPr>
        <w:rFonts w:ascii="Courier New" w:hAnsi="Courier New" w:cs="Courier New" w:hint="default"/>
      </w:rPr>
    </w:lvl>
    <w:lvl w:ilvl="5" w:tplc="5BC03282" w:tentative="1">
      <w:start w:val="1"/>
      <w:numFmt w:val="bullet"/>
      <w:lvlText w:val=""/>
      <w:lvlJc w:val="left"/>
      <w:pPr>
        <w:tabs>
          <w:tab w:val="num" w:pos="5040"/>
        </w:tabs>
        <w:ind w:left="5040" w:hanging="360"/>
      </w:pPr>
      <w:rPr>
        <w:rFonts w:ascii="Wingdings" w:hAnsi="Wingdings" w:hint="default"/>
      </w:rPr>
    </w:lvl>
    <w:lvl w:ilvl="6" w:tplc="FF6A13BE" w:tentative="1">
      <w:start w:val="1"/>
      <w:numFmt w:val="bullet"/>
      <w:lvlText w:val=""/>
      <w:lvlJc w:val="left"/>
      <w:pPr>
        <w:tabs>
          <w:tab w:val="num" w:pos="5760"/>
        </w:tabs>
        <w:ind w:left="5760" w:hanging="360"/>
      </w:pPr>
      <w:rPr>
        <w:rFonts w:ascii="Symbol" w:hAnsi="Symbol" w:hint="default"/>
      </w:rPr>
    </w:lvl>
    <w:lvl w:ilvl="7" w:tplc="B37E7EB6" w:tentative="1">
      <w:start w:val="1"/>
      <w:numFmt w:val="bullet"/>
      <w:lvlText w:val="o"/>
      <w:lvlJc w:val="left"/>
      <w:pPr>
        <w:tabs>
          <w:tab w:val="num" w:pos="6480"/>
        </w:tabs>
        <w:ind w:left="6480" w:hanging="360"/>
      </w:pPr>
      <w:rPr>
        <w:rFonts w:ascii="Courier New" w:hAnsi="Courier New" w:cs="Courier New" w:hint="default"/>
      </w:rPr>
    </w:lvl>
    <w:lvl w:ilvl="8" w:tplc="9D8C9216" w:tentative="1">
      <w:start w:val="1"/>
      <w:numFmt w:val="bullet"/>
      <w:lvlText w:val=""/>
      <w:lvlJc w:val="left"/>
      <w:pPr>
        <w:tabs>
          <w:tab w:val="num" w:pos="7200"/>
        </w:tabs>
        <w:ind w:left="7200" w:hanging="360"/>
      </w:pPr>
      <w:rPr>
        <w:rFonts w:ascii="Wingdings" w:hAnsi="Wingdings" w:hint="default"/>
      </w:rPr>
    </w:lvl>
  </w:abstractNum>
  <w:abstractNum w:abstractNumId="67" w15:restartNumberingAfterBreak="0">
    <w:nsid w:val="58433C10"/>
    <w:multiLevelType w:val="multilevel"/>
    <w:tmpl w:val="F04E783E"/>
    <w:lvl w:ilvl="0">
      <w:start w:val="1"/>
      <w:numFmt w:val="decimal"/>
      <w:pStyle w:val="Bullet2"/>
      <w:lvlText w:val="%1"/>
      <w:lvlJc w:val="left"/>
      <w:pPr>
        <w:tabs>
          <w:tab w:val="num" w:pos="720"/>
        </w:tabs>
        <w:ind w:left="720" w:hanging="720"/>
      </w:pPr>
      <w:rPr>
        <w:rFonts w:hint="default"/>
      </w:rPr>
    </w:lvl>
    <w:lvl w:ilvl="1">
      <w:start w:val="26"/>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8" w15:restartNumberingAfterBreak="0">
    <w:nsid w:val="5C7C4882"/>
    <w:multiLevelType w:val="multilevel"/>
    <w:tmpl w:val="ED7C50C2"/>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D58532C"/>
    <w:multiLevelType w:val="multilevel"/>
    <w:tmpl w:val="21480FFC"/>
    <w:lvl w:ilvl="0">
      <w:start w:val="12"/>
      <w:numFmt w:val="decimal"/>
      <w:lvlText w:val="СТАТЬЯ %1."/>
      <w:lvlJc w:val="left"/>
      <w:pPr>
        <w:ind w:left="360" w:hanging="360"/>
      </w:pPr>
      <w:rPr>
        <w:rFonts w:hint="default"/>
        <w:b/>
      </w:rPr>
    </w:lvl>
    <w:lvl w:ilvl="1">
      <w:start w:val="12"/>
      <w:numFmt w:val="decimal"/>
      <w:lvlText w:val="%1.%2"/>
      <w:lvlJc w:val="left"/>
      <w:pPr>
        <w:ind w:left="360" w:hanging="360"/>
      </w:pPr>
      <w:rPr>
        <w:rFonts w:ascii="Times New Roman" w:hAnsi="Times New Roman" w:cs="Times New Roman" w:hint="default"/>
        <w:b w:val="0"/>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FCA024C"/>
    <w:multiLevelType w:val="multilevel"/>
    <w:tmpl w:val="843089C2"/>
    <w:lvl w:ilvl="0">
      <w:start w:val="34"/>
      <w:numFmt w:val="decimal"/>
      <w:lvlText w:val="%1"/>
      <w:lvlJc w:val="left"/>
      <w:pPr>
        <w:ind w:left="420" w:hanging="420"/>
      </w:pPr>
      <w:rPr>
        <w:rFonts w:hint="default"/>
      </w:rPr>
    </w:lvl>
    <w:lvl w:ilvl="1">
      <w:start w:val="1"/>
      <w:numFmt w:val="decimal"/>
      <w:lvlText w:val="%1.%2"/>
      <w:lvlJc w:val="left"/>
      <w:pPr>
        <w:ind w:left="846"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1" w15:restartNumberingAfterBreak="0">
    <w:nsid w:val="5FED5032"/>
    <w:multiLevelType w:val="hybridMultilevel"/>
    <w:tmpl w:val="BD4A46A0"/>
    <w:lvl w:ilvl="0" w:tplc="2A0694E4">
      <w:start w:val="1"/>
      <w:numFmt w:val="lowerRoman"/>
      <w:lvlText w:val="(%1)"/>
      <w:lvlJc w:val="left"/>
      <w:pPr>
        <w:tabs>
          <w:tab w:val="num" w:pos="2700"/>
        </w:tabs>
        <w:ind w:left="2340" w:hanging="360"/>
      </w:pPr>
      <w:rPr>
        <w:rFonts w:cs="Times New Roman" w:hint="default"/>
        <w:b w:val="0"/>
        <w:i w:val="0"/>
      </w:rPr>
    </w:lvl>
    <w:lvl w:ilvl="1" w:tplc="921CE178">
      <w:start w:val="1"/>
      <w:numFmt w:val="lowerLetter"/>
      <w:lvlText w:val="%2."/>
      <w:lvlJc w:val="left"/>
      <w:pPr>
        <w:tabs>
          <w:tab w:val="num" w:pos="3000"/>
        </w:tabs>
        <w:ind w:left="3000" w:hanging="360"/>
      </w:pPr>
      <w:rPr>
        <w:rFonts w:cs="Times New Roman"/>
      </w:rPr>
    </w:lvl>
    <w:lvl w:ilvl="2" w:tplc="37B8F42E">
      <w:start w:val="1"/>
      <w:numFmt w:val="lowerRoman"/>
      <w:lvlText w:val="%3."/>
      <w:lvlJc w:val="right"/>
      <w:pPr>
        <w:tabs>
          <w:tab w:val="num" w:pos="3720"/>
        </w:tabs>
        <w:ind w:left="3720" w:hanging="180"/>
      </w:pPr>
      <w:rPr>
        <w:rFonts w:cs="Times New Roman"/>
      </w:rPr>
    </w:lvl>
    <w:lvl w:ilvl="3" w:tplc="0D68D568" w:tentative="1">
      <w:start w:val="1"/>
      <w:numFmt w:val="decimal"/>
      <w:lvlText w:val="%4."/>
      <w:lvlJc w:val="left"/>
      <w:pPr>
        <w:tabs>
          <w:tab w:val="num" w:pos="4440"/>
        </w:tabs>
        <w:ind w:left="4440" w:hanging="360"/>
      </w:pPr>
      <w:rPr>
        <w:rFonts w:cs="Times New Roman"/>
      </w:rPr>
    </w:lvl>
    <w:lvl w:ilvl="4" w:tplc="995CFB3A" w:tentative="1">
      <w:start w:val="1"/>
      <w:numFmt w:val="lowerLetter"/>
      <w:lvlText w:val="%5."/>
      <w:lvlJc w:val="left"/>
      <w:pPr>
        <w:tabs>
          <w:tab w:val="num" w:pos="5160"/>
        </w:tabs>
        <w:ind w:left="5160" w:hanging="360"/>
      </w:pPr>
      <w:rPr>
        <w:rFonts w:cs="Times New Roman"/>
      </w:rPr>
    </w:lvl>
    <w:lvl w:ilvl="5" w:tplc="87E6FB66" w:tentative="1">
      <w:start w:val="1"/>
      <w:numFmt w:val="lowerRoman"/>
      <w:lvlText w:val="%6."/>
      <w:lvlJc w:val="right"/>
      <w:pPr>
        <w:tabs>
          <w:tab w:val="num" w:pos="5880"/>
        </w:tabs>
        <w:ind w:left="5880" w:hanging="180"/>
      </w:pPr>
      <w:rPr>
        <w:rFonts w:cs="Times New Roman"/>
      </w:rPr>
    </w:lvl>
    <w:lvl w:ilvl="6" w:tplc="081C962E" w:tentative="1">
      <w:start w:val="1"/>
      <w:numFmt w:val="decimal"/>
      <w:lvlText w:val="%7."/>
      <w:lvlJc w:val="left"/>
      <w:pPr>
        <w:tabs>
          <w:tab w:val="num" w:pos="6600"/>
        </w:tabs>
        <w:ind w:left="6600" w:hanging="360"/>
      </w:pPr>
      <w:rPr>
        <w:rFonts w:cs="Times New Roman"/>
      </w:rPr>
    </w:lvl>
    <w:lvl w:ilvl="7" w:tplc="E9CCE6CA" w:tentative="1">
      <w:start w:val="1"/>
      <w:numFmt w:val="lowerLetter"/>
      <w:lvlText w:val="%8."/>
      <w:lvlJc w:val="left"/>
      <w:pPr>
        <w:tabs>
          <w:tab w:val="num" w:pos="7320"/>
        </w:tabs>
        <w:ind w:left="7320" w:hanging="360"/>
      </w:pPr>
      <w:rPr>
        <w:rFonts w:cs="Times New Roman"/>
      </w:rPr>
    </w:lvl>
    <w:lvl w:ilvl="8" w:tplc="9648DEA8" w:tentative="1">
      <w:start w:val="1"/>
      <w:numFmt w:val="lowerRoman"/>
      <w:lvlText w:val="%9."/>
      <w:lvlJc w:val="right"/>
      <w:pPr>
        <w:tabs>
          <w:tab w:val="num" w:pos="8040"/>
        </w:tabs>
        <w:ind w:left="8040" w:hanging="180"/>
      </w:pPr>
      <w:rPr>
        <w:rFonts w:cs="Times New Roman"/>
      </w:rPr>
    </w:lvl>
  </w:abstractNum>
  <w:abstractNum w:abstractNumId="72" w15:restartNumberingAfterBreak="0">
    <w:nsid w:val="600D1250"/>
    <w:multiLevelType w:val="hybridMultilevel"/>
    <w:tmpl w:val="78BADB70"/>
    <w:lvl w:ilvl="0" w:tplc="03C0342A">
      <w:start w:val="1"/>
      <w:numFmt w:val="bullet"/>
      <w:pStyle w:val="1"/>
      <w:lvlText w:val=""/>
      <w:lvlJc w:val="left"/>
      <w:pPr>
        <w:ind w:left="720" w:hanging="360"/>
      </w:pPr>
      <w:rPr>
        <w:rFonts w:ascii="Symbol" w:hAnsi="Symbol" w:hint="default"/>
        <w:sz w:val="22"/>
        <w:szCs w:val="20"/>
      </w:rPr>
    </w:lvl>
    <w:lvl w:ilvl="1" w:tplc="BFBC205E" w:tentative="1">
      <w:start w:val="1"/>
      <w:numFmt w:val="bullet"/>
      <w:lvlText w:val="o"/>
      <w:lvlJc w:val="left"/>
      <w:pPr>
        <w:ind w:left="1440" w:hanging="360"/>
      </w:pPr>
      <w:rPr>
        <w:rFonts w:ascii="Courier New" w:hAnsi="Courier New" w:cs="Courier New" w:hint="default"/>
      </w:rPr>
    </w:lvl>
    <w:lvl w:ilvl="2" w:tplc="FCEED5E6" w:tentative="1">
      <w:start w:val="1"/>
      <w:numFmt w:val="bullet"/>
      <w:lvlText w:val=""/>
      <w:lvlJc w:val="left"/>
      <w:pPr>
        <w:ind w:left="2160" w:hanging="360"/>
      </w:pPr>
      <w:rPr>
        <w:rFonts w:ascii="Wingdings" w:hAnsi="Wingdings" w:hint="default"/>
      </w:rPr>
    </w:lvl>
    <w:lvl w:ilvl="3" w:tplc="5ADAC760" w:tentative="1">
      <w:start w:val="1"/>
      <w:numFmt w:val="bullet"/>
      <w:lvlText w:val=""/>
      <w:lvlJc w:val="left"/>
      <w:pPr>
        <w:ind w:left="2880" w:hanging="360"/>
      </w:pPr>
      <w:rPr>
        <w:rFonts w:ascii="Symbol" w:hAnsi="Symbol" w:hint="default"/>
      </w:rPr>
    </w:lvl>
    <w:lvl w:ilvl="4" w:tplc="486A833E" w:tentative="1">
      <w:start w:val="1"/>
      <w:numFmt w:val="bullet"/>
      <w:lvlText w:val="o"/>
      <w:lvlJc w:val="left"/>
      <w:pPr>
        <w:ind w:left="3600" w:hanging="360"/>
      </w:pPr>
      <w:rPr>
        <w:rFonts w:ascii="Courier New" w:hAnsi="Courier New" w:cs="Courier New" w:hint="default"/>
      </w:rPr>
    </w:lvl>
    <w:lvl w:ilvl="5" w:tplc="7EA8783A" w:tentative="1">
      <w:start w:val="1"/>
      <w:numFmt w:val="bullet"/>
      <w:lvlText w:val=""/>
      <w:lvlJc w:val="left"/>
      <w:pPr>
        <w:ind w:left="4320" w:hanging="360"/>
      </w:pPr>
      <w:rPr>
        <w:rFonts w:ascii="Wingdings" w:hAnsi="Wingdings" w:hint="default"/>
      </w:rPr>
    </w:lvl>
    <w:lvl w:ilvl="6" w:tplc="BB3092D8" w:tentative="1">
      <w:start w:val="1"/>
      <w:numFmt w:val="bullet"/>
      <w:lvlText w:val=""/>
      <w:lvlJc w:val="left"/>
      <w:pPr>
        <w:ind w:left="5040" w:hanging="360"/>
      </w:pPr>
      <w:rPr>
        <w:rFonts w:ascii="Symbol" w:hAnsi="Symbol" w:hint="default"/>
      </w:rPr>
    </w:lvl>
    <w:lvl w:ilvl="7" w:tplc="012A1312" w:tentative="1">
      <w:start w:val="1"/>
      <w:numFmt w:val="bullet"/>
      <w:lvlText w:val="o"/>
      <w:lvlJc w:val="left"/>
      <w:pPr>
        <w:ind w:left="5760" w:hanging="360"/>
      </w:pPr>
      <w:rPr>
        <w:rFonts w:ascii="Courier New" w:hAnsi="Courier New" w:cs="Courier New" w:hint="default"/>
      </w:rPr>
    </w:lvl>
    <w:lvl w:ilvl="8" w:tplc="E224FAB2" w:tentative="1">
      <w:start w:val="1"/>
      <w:numFmt w:val="bullet"/>
      <w:lvlText w:val=""/>
      <w:lvlJc w:val="left"/>
      <w:pPr>
        <w:ind w:left="6480" w:hanging="360"/>
      </w:pPr>
      <w:rPr>
        <w:rFonts w:ascii="Wingdings" w:hAnsi="Wingdings" w:hint="default"/>
      </w:rPr>
    </w:lvl>
  </w:abstractNum>
  <w:abstractNum w:abstractNumId="73" w15:restartNumberingAfterBreak="0">
    <w:nsid w:val="627F68B8"/>
    <w:multiLevelType w:val="multilevel"/>
    <w:tmpl w:val="94AE3DFE"/>
    <w:lvl w:ilvl="0">
      <w:start w:val="13"/>
      <w:numFmt w:val="decimal"/>
      <w:lvlText w:val="СТАТЬЯ %1."/>
      <w:lvlJc w:val="left"/>
      <w:pPr>
        <w:ind w:left="360" w:hanging="360"/>
      </w:pPr>
      <w:rPr>
        <w:rFonts w:hint="default"/>
        <w:b/>
      </w:rPr>
    </w:lvl>
    <w:lvl w:ilvl="1">
      <w:start w:val="1"/>
      <w:numFmt w:val="decimal"/>
      <w:lvlText w:val="%1.%2"/>
      <w:lvlJc w:val="left"/>
      <w:pPr>
        <w:ind w:left="360" w:hanging="360"/>
      </w:pPr>
      <w:rPr>
        <w:rFonts w:ascii="Times New Roman" w:hAnsi="Times New Roman" w:cs="Times New Roman" w:hint="default"/>
        <w:b w:val="0"/>
        <w:strike w:val="0"/>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646C5B3D"/>
    <w:multiLevelType w:val="hybridMultilevel"/>
    <w:tmpl w:val="41E684A6"/>
    <w:lvl w:ilvl="0" w:tplc="02C21880">
      <w:start w:val="2018"/>
      <w:numFmt w:val="decimal"/>
      <w:lvlText w:val="%1"/>
      <w:lvlJc w:val="left"/>
      <w:pPr>
        <w:ind w:left="3255" w:hanging="420"/>
      </w:pPr>
      <w:rPr>
        <w:rFonts w:hint="default"/>
      </w:rPr>
    </w:lvl>
    <w:lvl w:ilvl="1" w:tplc="043F0019" w:tentative="1">
      <w:start w:val="1"/>
      <w:numFmt w:val="lowerLetter"/>
      <w:lvlText w:val="%2."/>
      <w:lvlJc w:val="left"/>
      <w:pPr>
        <w:ind w:left="3915" w:hanging="360"/>
      </w:pPr>
    </w:lvl>
    <w:lvl w:ilvl="2" w:tplc="043F001B" w:tentative="1">
      <w:start w:val="1"/>
      <w:numFmt w:val="lowerRoman"/>
      <w:lvlText w:val="%3."/>
      <w:lvlJc w:val="right"/>
      <w:pPr>
        <w:ind w:left="4635" w:hanging="180"/>
      </w:pPr>
    </w:lvl>
    <w:lvl w:ilvl="3" w:tplc="043F000F" w:tentative="1">
      <w:start w:val="1"/>
      <w:numFmt w:val="decimal"/>
      <w:lvlText w:val="%4."/>
      <w:lvlJc w:val="left"/>
      <w:pPr>
        <w:ind w:left="5355" w:hanging="360"/>
      </w:pPr>
    </w:lvl>
    <w:lvl w:ilvl="4" w:tplc="043F0019" w:tentative="1">
      <w:start w:val="1"/>
      <w:numFmt w:val="lowerLetter"/>
      <w:lvlText w:val="%5."/>
      <w:lvlJc w:val="left"/>
      <w:pPr>
        <w:ind w:left="6075" w:hanging="360"/>
      </w:pPr>
    </w:lvl>
    <w:lvl w:ilvl="5" w:tplc="043F001B" w:tentative="1">
      <w:start w:val="1"/>
      <w:numFmt w:val="lowerRoman"/>
      <w:lvlText w:val="%6."/>
      <w:lvlJc w:val="right"/>
      <w:pPr>
        <w:ind w:left="6795" w:hanging="180"/>
      </w:pPr>
    </w:lvl>
    <w:lvl w:ilvl="6" w:tplc="043F000F" w:tentative="1">
      <w:start w:val="1"/>
      <w:numFmt w:val="decimal"/>
      <w:lvlText w:val="%7."/>
      <w:lvlJc w:val="left"/>
      <w:pPr>
        <w:ind w:left="7515" w:hanging="360"/>
      </w:pPr>
    </w:lvl>
    <w:lvl w:ilvl="7" w:tplc="043F0019" w:tentative="1">
      <w:start w:val="1"/>
      <w:numFmt w:val="lowerLetter"/>
      <w:lvlText w:val="%8."/>
      <w:lvlJc w:val="left"/>
      <w:pPr>
        <w:ind w:left="8235" w:hanging="360"/>
      </w:pPr>
    </w:lvl>
    <w:lvl w:ilvl="8" w:tplc="043F001B" w:tentative="1">
      <w:start w:val="1"/>
      <w:numFmt w:val="lowerRoman"/>
      <w:lvlText w:val="%9."/>
      <w:lvlJc w:val="right"/>
      <w:pPr>
        <w:ind w:left="8955" w:hanging="180"/>
      </w:pPr>
    </w:lvl>
  </w:abstractNum>
  <w:abstractNum w:abstractNumId="75" w15:restartNumberingAfterBreak="0">
    <w:nsid w:val="6567776E"/>
    <w:multiLevelType w:val="multilevel"/>
    <w:tmpl w:val="062AD5DE"/>
    <w:lvl w:ilvl="0">
      <w:start w:val="18"/>
      <w:numFmt w:val="decimal"/>
      <w:lvlText w:val="%1"/>
      <w:lvlJc w:val="left"/>
      <w:pPr>
        <w:ind w:left="420" w:hanging="420"/>
      </w:pPr>
      <w:rPr>
        <w:rFonts w:hint="default"/>
        <w:b w:val="0"/>
      </w:rPr>
    </w:lvl>
    <w:lvl w:ilvl="1">
      <w:start w:val="5"/>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76" w15:restartNumberingAfterBreak="0">
    <w:nsid w:val="669956E7"/>
    <w:multiLevelType w:val="multilevel"/>
    <w:tmpl w:val="843089C2"/>
    <w:lvl w:ilvl="0">
      <w:start w:val="3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15:restartNumberingAfterBreak="0">
    <w:nsid w:val="68596D0C"/>
    <w:multiLevelType w:val="hybridMultilevel"/>
    <w:tmpl w:val="60F06850"/>
    <w:lvl w:ilvl="0" w:tplc="34A6154C">
      <w:start w:val="1"/>
      <w:numFmt w:val="bullet"/>
      <w:pStyle w:val="G4"/>
      <w:lvlText w:val=""/>
      <w:lvlJc w:val="left"/>
      <w:pPr>
        <w:ind w:left="1077" w:hanging="360"/>
      </w:pPr>
      <w:rPr>
        <w:rFonts w:ascii="Symbol" w:hAnsi="Symbol" w:hint="default"/>
      </w:rPr>
    </w:lvl>
    <w:lvl w:ilvl="1" w:tplc="6D20E5BC" w:tentative="1">
      <w:start w:val="1"/>
      <w:numFmt w:val="bullet"/>
      <w:lvlText w:val="o"/>
      <w:lvlJc w:val="left"/>
      <w:pPr>
        <w:ind w:left="1797" w:hanging="360"/>
      </w:pPr>
      <w:rPr>
        <w:rFonts w:ascii="Courier New" w:hAnsi="Courier New" w:cs="Courier New" w:hint="default"/>
      </w:rPr>
    </w:lvl>
    <w:lvl w:ilvl="2" w:tplc="0C6E4662" w:tentative="1">
      <w:start w:val="1"/>
      <w:numFmt w:val="bullet"/>
      <w:lvlText w:val=""/>
      <w:lvlJc w:val="left"/>
      <w:pPr>
        <w:ind w:left="2517" w:hanging="360"/>
      </w:pPr>
      <w:rPr>
        <w:rFonts w:ascii="Wingdings" w:hAnsi="Wingdings" w:hint="default"/>
      </w:rPr>
    </w:lvl>
    <w:lvl w:ilvl="3" w:tplc="78468BF6" w:tentative="1">
      <w:start w:val="1"/>
      <w:numFmt w:val="bullet"/>
      <w:lvlText w:val=""/>
      <w:lvlJc w:val="left"/>
      <w:pPr>
        <w:ind w:left="3237" w:hanging="360"/>
      </w:pPr>
      <w:rPr>
        <w:rFonts w:ascii="Symbol" w:hAnsi="Symbol" w:hint="default"/>
      </w:rPr>
    </w:lvl>
    <w:lvl w:ilvl="4" w:tplc="EB04BB84" w:tentative="1">
      <w:start w:val="1"/>
      <w:numFmt w:val="bullet"/>
      <w:lvlText w:val="o"/>
      <w:lvlJc w:val="left"/>
      <w:pPr>
        <w:ind w:left="3957" w:hanging="360"/>
      </w:pPr>
      <w:rPr>
        <w:rFonts w:ascii="Courier New" w:hAnsi="Courier New" w:cs="Courier New" w:hint="default"/>
      </w:rPr>
    </w:lvl>
    <w:lvl w:ilvl="5" w:tplc="4432A348" w:tentative="1">
      <w:start w:val="1"/>
      <w:numFmt w:val="bullet"/>
      <w:lvlText w:val=""/>
      <w:lvlJc w:val="left"/>
      <w:pPr>
        <w:ind w:left="4677" w:hanging="360"/>
      </w:pPr>
      <w:rPr>
        <w:rFonts w:ascii="Wingdings" w:hAnsi="Wingdings" w:hint="default"/>
      </w:rPr>
    </w:lvl>
    <w:lvl w:ilvl="6" w:tplc="99B88C4C" w:tentative="1">
      <w:start w:val="1"/>
      <w:numFmt w:val="bullet"/>
      <w:lvlText w:val=""/>
      <w:lvlJc w:val="left"/>
      <w:pPr>
        <w:ind w:left="5397" w:hanging="360"/>
      </w:pPr>
      <w:rPr>
        <w:rFonts w:ascii="Symbol" w:hAnsi="Symbol" w:hint="default"/>
      </w:rPr>
    </w:lvl>
    <w:lvl w:ilvl="7" w:tplc="DD5C9B10" w:tentative="1">
      <w:start w:val="1"/>
      <w:numFmt w:val="bullet"/>
      <w:lvlText w:val="o"/>
      <w:lvlJc w:val="left"/>
      <w:pPr>
        <w:ind w:left="6117" w:hanging="360"/>
      </w:pPr>
      <w:rPr>
        <w:rFonts w:ascii="Courier New" w:hAnsi="Courier New" w:cs="Courier New" w:hint="default"/>
      </w:rPr>
    </w:lvl>
    <w:lvl w:ilvl="8" w:tplc="48FA3362" w:tentative="1">
      <w:start w:val="1"/>
      <w:numFmt w:val="bullet"/>
      <w:lvlText w:val=""/>
      <w:lvlJc w:val="left"/>
      <w:pPr>
        <w:ind w:left="6837" w:hanging="360"/>
      </w:pPr>
      <w:rPr>
        <w:rFonts w:ascii="Wingdings" w:hAnsi="Wingdings" w:hint="default"/>
      </w:rPr>
    </w:lvl>
  </w:abstractNum>
  <w:abstractNum w:abstractNumId="78" w15:restartNumberingAfterBreak="0">
    <w:nsid w:val="6CE850F9"/>
    <w:multiLevelType w:val="hybridMultilevel"/>
    <w:tmpl w:val="2D208CDC"/>
    <w:lvl w:ilvl="0" w:tplc="04190013">
      <w:start w:val="1"/>
      <w:numFmt w:val="upperRoman"/>
      <w:lvlText w:val="%1."/>
      <w:lvlJc w:val="righ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9" w15:restartNumberingAfterBreak="0">
    <w:nsid w:val="70165625"/>
    <w:multiLevelType w:val="hybridMultilevel"/>
    <w:tmpl w:val="1D86F8D4"/>
    <w:lvl w:ilvl="0" w:tplc="0419001B">
      <w:start w:val="1"/>
      <w:numFmt w:val="lowerRoman"/>
      <w:lvlText w:val="%1."/>
      <w:lvlJc w:val="righ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0" w15:restartNumberingAfterBreak="0">
    <w:nsid w:val="709424BE"/>
    <w:multiLevelType w:val="hybridMultilevel"/>
    <w:tmpl w:val="A448EFC4"/>
    <w:lvl w:ilvl="0" w:tplc="F0C8C764">
      <w:start w:val="1"/>
      <w:numFmt w:val="lowerLetter"/>
      <w:lvlText w:val="%1."/>
      <w:lvlJc w:val="left"/>
      <w:pPr>
        <w:tabs>
          <w:tab w:val="num" w:pos="720"/>
        </w:tabs>
        <w:ind w:left="720" w:hanging="360"/>
      </w:pPr>
      <w:rPr>
        <w:rFonts w:hint="default"/>
      </w:rPr>
    </w:lvl>
    <w:lvl w:ilvl="1" w:tplc="C25E2A86">
      <w:start w:val="1"/>
      <w:numFmt w:val="decimal"/>
      <w:lvlText w:val="%2."/>
      <w:lvlJc w:val="left"/>
      <w:pPr>
        <w:tabs>
          <w:tab w:val="num" w:pos="1368"/>
        </w:tabs>
        <w:ind w:left="1440" w:hanging="360"/>
      </w:pPr>
      <w:rPr>
        <w:rFonts w:hint="default"/>
        <w:b w:val="0"/>
      </w:rPr>
    </w:lvl>
    <w:lvl w:ilvl="2" w:tplc="9A2AAFB8">
      <w:start w:val="1"/>
      <w:numFmt w:val="lowerLetter"/>
      <w:lvlText w:val="%3)"/>
      <w:lvlJc w:val="left"/>
      <w:pPr>
        <w:tabs>
          <w:tab w:val="num" w:pos="2340"/>
        </w:tabs>
        <w:ind w:left="2340" w:hanging="360"/>
      </w:pPr>
    </w:lvl>
    <w:lvl w:ilvl="3" w:tplc="C56C6F2E">
      <w:start w:val="1"/>
      <w:numFmt w:val="decimal"/>
      <w:lvlText w:val="%4."/>
      <w:lvlJc w:val="left"/>
      <w:pPr>
        <w:tabs>
          <w:tab w:val="num" w:pos="2880"/>
        </w:tabs>
        <w:ind w:left="2880" w:hanging="360"/>
      </w:pPr>
    </w:lvl>
    <w:lvl w:ilvl="4" w:tplc="A5F05A1A">
      <w:start w:val="1"/>
      <w:numFmt w:val="lowerLetter"/>
      <w:lvlText w:val="%5."/>
      <w:lvlJc w:val="left"/>
      <w:pPr>
        <w:tabs>
          <w:tab w:val="num" w:pos="3600"/>
        </w:tabs>
        <w:ind w:left="3600" w:hanging="360"/>
      </w:pPr>
    </w:lvl>
    <w:lvl w:ilvl="5" w:tplc="17BA9E9E">
      <w:start w:val="1"/>
      <w:numFmt w:val="lowerRoman"/>
      <w:lvlText w:val="%6."/>
      <w:lvlJc w:val="right"/>
      <w:pPr>
        <w:tabs>
          <w:tab w:val="num" w:pos="4320"/>
        </w:tabs>
        <w:ind w:left="4320" w:hanging="180"/>
      </w:pPr>
    </w:lvl>
    <w:lvl w:ilvl="6" w:tplc="A9ACD456">
      <w:start w:val="1"/>
      <w:numFmt w:val="decimal"/>
      <w:lvlText w:val="%7."/>
      <w:lvlJc w:val="left"/>
      <w:pPr>
        <w:tabs>
          <w:tab w:val="num" w:pos="5040"/>
        </w:tabs>
        <w:ind w:left="5040" w:hanging="360"/>
      </w:pPr>
    </w:lvl>
    <w:lvl w:ilvl="7" w:tplc="A5D2125A">
      <w:start w:val="1"/>
      <w:numFmt w:val="lowerLetter"/>
      <w:lvlText w:val="%8."/>
      <w:lvlJc w:val="left"/>
      <w:pPr>
        <w:tabs>
          <w:tab w:val="num" w:pos="5760"/>
        </w:tabs>
        <w:ind w:left="5760" w:hanging="360"/>
      </w:pPr>
    </w:lvl>
    <w:lvl w:ilvl="8" w:tplc="4596E968">
      <w:start w:val="1"/>
      <w:numFmt w:val="lowerRoman"/>
      <w:lvlText w:val="%9."/>
      <w:lvlJc w:val="right"/>
      <w:pPr>
        <w:tabs>
          <w:tab w:val="num" w:pos="6480"/>
        </w:tabs>
        <w:ind w:left="6480" w:hanging="180"/>
      </w:pPr>
    </w:lvl>
  </w:abstractNum>
  <w:abstractNum w:abstractNumId="81" w15:restartNumberingAfterBreak="0">
    <w:nsid w:val="72EA4C98"/>
    <w:multiLevelType w:val="hybridMultilevel"/>
    <w:tmpl w:val="865C0D4C"/>
    <w:lvl w:ilvl="0" w:tplc="E3AA81C2">
      <w:start w:val="1"/>
      <w:numFmt w:val="lowerLetter"/>
      <w:lvlText w:val="(%1)"/>
      <w:lvlJc w:val="left"/>
      <w:pPr>
        <w:tabs>
          <w:tab w:val="num" w:pos="360"/>
        </w:tabs>
        <w:ind w:left="360" w:hanging="360"/>
      </w:pPr>
      <w:rPr>
        <w:rFonts w:cs="Times New Roman" w:hint="default"/>
      </w:rPr>
    </w:lvl>
    <w:lvl w:ilvl="1" w:tplc="50461F5E">
      <w:start w:val="1"/>
      <w:numFmt w:val="lowerLetter"/>
      <w:lvlText w:val="%2."/>
      <w:lvlJc w:val="left"/>
      <w:pPr>
        <w:tabs>
          <w:tab w:val="num" w:pos="2520"/>
        </w:tabs>
        <w:ind w:left="2520" w:hanging="360"/>
      </w:pPr>
      <w:rPr>
        <w:rFonts w:cs="Times New Roman"/>
      </w:rPr>
    </w:lvl>
    <w:lvl w:ilvl="2" w:tplc="DA9E8612" w:tentative="1">
      <w:start w:val="1"/>
      <w:numFmt w:val="lowerRoman"/>
      <w:lvlText w:val="%3."/>
      <w:lvlJc w:val="right"/>
      <w:pPr>
        <w:tabs>
          <w:tab w:val="num" w:pos="3240"/>
        </w:tabs>
        <w:ind w:left="3240" w:hanging="180"/>
      </w:pPr>
      <w:rPr>
        <w:rFonts w:cs="Times New Roman"/>
      </w:rPr>
    </w:lvl>
    <w:lvl w:ilvl="3" w:tplc="EF24C4E6" w:tentative="1">
      <w:start w:val="1"/>
      <w:numFmt w:val="decimal"/>
      <w:lvlText w:val="%4."/>
      <w:lvlJc w:val="left"/>
      <w:pPr>
        <w:tabs>
          <w:tab w:val="num" w:pos="3960"/>
        </w:tabs>
        <w:ind w:left="3960" w:hanging="360"/>
      </w:pPr>
      <w:rPr>
        <w:rFonts w:cs="Times New Roman"/>
      </w:rPr>
    </w:lvl>
    <w:lvl w:ilvl="4" w:tplc="350EA84C" w:tentative="1">
      <w:start w:val="1"/>
      <w:numFmt w:val="lowerLetter"/>
      <w:lvlText w:val="%5."/>
      <w:lvlJc w:val="left"/>
      <w:pPr>
        <w:tabs>
          <w:tab w:val="num" w:pos="4680"/>
        </w:tabs>
        <w:ind w:left="4680" w:hanging="360"/>
      </w:pPr>
      <w:rPr>
        <w:rFonts w:cs="Times New Roman"/>
      </w:rPr>
    </w:lvl>
    <w:lvl w:ilvl="5" w:tplc="F3D48C74" w:tentative="1">
      <w:start w:val="1"/>
      <w:numFmt w:val="lowerRoman"/>
      <w:lvlText w:val="%6."/>
      <w:lvlJc w:val="right"/>
      <w:pPr>
        <w:tabs>
          <w:tab w:val="num" w:pos="5400"/>
        </w:tabs>
        <w:ind w:left="5400" w:hanging="180"/>
      </w:pPr>
      <w:rPr>
        <w:rFonts w:cs="Times New Roman"/>
      </w:rPr>
    </w:lvl>
    <w:lvl w:ilvl="6" w:tplc="AE125F32" w:tentative="1">
      <w:start w:val="1"/>
      <w:numFmt w:val="decimal"/>
      <w:lvlText w:val="%7."/>
      <w:lvlJc w:val="left"/>
      <w:pPr>
        <w:tabs>
          <w:tab w:val="num" w:pos="6120"/>
        </w:tabs>
        <w:ind w:left="6120" w:hanging="360"/>
      </w:pPr>
      <w:rPr>
        <w:rFonts w:cs="Times New Roman"/>
      </w:rPr>
    </w:lvl>
    <w:lvl w:ilvl="7" w:tplc="77F46BDC" w:tentative="1">
      <w:start w:val="1"/>
      <w:numFmt w:val="lowerLetter"/>
      <w:lvlText w:val="%8."/>
      <w:lvlJc w:val="left"/>
      <w:pPr>
        <w:tabs>
          <w:tab w:val="num" w:pos="6840"/>
        </w:tabs>
        <w:ind w:left="6840" w:hanging="360"/>
      </w:pPr>
      <w:rPr>
        <w:rFonts w:cs="Times New Roman"/>
      </w:rPr>
    </w:lvl>
    <w:lvl w:ilvl="8" w:tplc="6BB8012E" w:tentative="1">
      <w:start w:val="1"/>
      <w:numFmt w:val="lowerRoman"/>
      <w:lvlText w:val="%9."/>
      <w:lvlJc w:val="right"/>
      <w:pPr>
        <w:tabs>
          <w:tab w:val="num" w:pos="7560"/>
        </w:tabs>
        <w:ind w:left="7560" w:hanging="180"/>
      </w:pPr>
      <w:rPr>
        <w:rFonts w:cs="Times New Roman"/>
      </w:rPr>
    </w:lvl>
  </w:abstractNum>
  <w:abstractNum w:abstractNumId="82" w15:restartNumberingAfterBreak="0">
    <w:nsid w:val="73C50E64"/>
    <w:multiLevelType w:val="hybridMultilevel"/>
    <w:tmpl w:val="8AF4560A"/>
    <w:lvl w:ilvl="0" w:tplc="FFFFFFFF">
      <w:start w:val="1"/>
      <w:numFmt w:val="lowerLetter"/>
      <w:lvlText w:val="%1)"/>
      <w:lvlJc w:val="left"/>
      <w:pPr>
        <w:tabs>
          <w:tab w:val="num" w:pos="1080"/>
        </w:tabs>
        <w:ind w:left="1080" w:hanging="360"/>
      </w:pPr>
    </w:lvl>
    <w:lvl w:ilvl="1" w:tplc="FFFFFFFF" w:tentative="1">
      <w:start w:val="1"/>
      <w:numFmt w:val="lowerLetter"/>
      <w:lvlText w:val="%2."/>
      <w:lvlJc w:val="left"/>
      <w:pPr>
        <w:tabs>
          <w:tab w:val="num" w:pos="1800"/>
        </w:tabs>
        <w:ind w:left="1800" w:hanging="360"/>
      </w:pPr>
    </w:lvl>
    <w:lvl w:ilvl="2" w:tplc="FFFFFFFF" w:tentative="1">
      <w:start w:val="1"/>
      <w:numFmt w:val="lowerRoman"/>
      <w:lvlText w:val="%3."/>
      <w:lvlJc w:val="right"/>
      <w:pPr>
        <w:tabs>
          <w:tab w:val="num" w:pos="2520"/>
        </w:tabs>
        <w:ind w:left="2520" w:hanging="180"/>
      </w:pPr>
    </w:lvl>
    <w:lvl w:ilvl="3" w:tplc="FFFFFFFF" w:tentative="1">
      <w:start w:val="1"/>
      <w:numFmt w:val="decimal"/>
      <w:lvlText w:val="%4."/>
      <w:lvlJc w:val="left"/>
      <w:pPr>
        <w:tabs>
          <w:tab w:val="num" w:pos="3240"/>
        </w:tabs>
        <w:ind w:left="3240" w:hanging="360"/>
      </w:pPr>
    </w:lvl>
    <w:lvl w:ilvl="4" w:tplc="FFFFFFFF" w:tentative="1">
      <w:start w:val="1"/>
      <w:numFmt w:val="lowerLetter"/>
      <w:lvlText w:val="%5."/>
      <w:lvlJc w:val="left"/>
      <w:pPr>
        <w:tabs>
          <w:tab w:val="num" w:pos="3960"/>
        </w:tabs>
        <w:ind w:left="3960" w:hanging="360"/>
      </w:pPr>
    </w:lvl>
    <w:lvl w:ilvl="5" w:tplc="FFFFFFFF" w:tentative="1">
      <w:start w:val="1"/>
      <w:numFmt w:val="lowerRoman"/>
      <w:lvlText w:val="%6."/>
      <w:lvlJc w:val="right"/>
      <w:pPr>
        <w:tabs>
          <w:tab w:val="num" w:pos="4680"/>
        </w:tabs>
        <w:ind w:left="4680" w:hanging="180"/>
      </w:pPr>
    </w:lvl>
    <w:lvl w:ilvl="6" w:tplc="FFFFFFFF" w:tentative="1">
      <w:start w:val="1"/>
      <w:numFmt w:val="decimal"/>
      <w:lvlText w:val="%7."/>
      <w:lvlJc w:val="left"/>
      <w:pPr>
        <w:tabs>
          <w:tab w:val="num" w:pos="5400"/>
        </w:tabs>
        <w:ind w:left="5400" w:hanging="360"/>
      </w:pPr>
    </w:lvl>
    <w:lvl w:ilvl="7" w:tplc="FFFFFFFF" w:tentative="1">
      <w:start w:val="1"/>
      <w:numFmt w:val="lowerLetter"/>
      <w:lvlText w:val="%8."/>
      <w:lvlJc w:val="left"/>
      <w:pPr>
        <w:tabs>
          <w:tab w:val="num" w:pos="6120"/>
        </w:tabs>
        <w:ind w:left="6120" w:hanging="360"/>
      </w:pPr>
    </w:lvl>
    <w:lvl w:ilvl="8" w:tplc="FFFFFFFF" w:tentative="1">
      <w:start w:val="1"/>
      <w:numFmt w:val="lowerRoman"/>
      <w:lvlText w:val="%9."/>
      <w:lvlJc w:val="right"/>
      <w:pPr>
        <w:tabs>
          <w:tab w:val="num" w:pos="6840"/>
        </w:tabs>
        <w:ind w:left="6840" w:hanging="180"/>
      </w:pPr>
    </w:lvl>
  </w:abstractNum>
  <w:abstractNum w:abstractNumId="83" w15:restartNumberingAfterBreak="0">
    <w:nsid w:val="78F05D46"/>
    <w:multiLevelType w:val="multilevel"/>
    <w:tmpl w:val="1BBC439A"/>
    <w:lvl w:ilvl="0">
      <w:start w:val="23"/>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79823512"/>
    <w:multiLevelType w:val="hybridMultilevel"/>
    <w:tmpl w:val="A448EFC4"/>
    <w:lvl w:ilvl="0" w:tplc="F0C8C764">
      <w:start w:val="1"/>
      <w:numFmt w:val="lowerLetter"/>
      <w:lvlText w:val="%1."/>
      <w:lvlJc w:val="left"/>
      <w:pPr>
        <w:tabs>
          <w:tab w:val="num" w:pos="720"/>
        </w:tabs>
        <w:ind w:left="720" w:hanging="360"/>
      </w:pPr>
      <w:rPr>
        <w:rFonts w:hint="default"/>
      </w:rPr>
    </w:lvl>
    <w:lvl w:ilvl="1" w:tplc="C25E2A86">
      <w:start w:val="1"/>
      <w:numFmt w:val="decimal"/>
      <w:lvlText w:val="%2."/>
      <w:lvlJc w:val="left"/>
      <w:pPr>
        <w:tabs>
          <w:tab w:val="num" w:pos="1368"/>
        </w:tabs>
        <w:ind w:left="1440" w:hanging="360"/>
      </w:pPr>
      <w:rPr>
        <w:rFonts w:hint="default"/>
        <w:b w:val="0"/>
      </w:rPr>
    </w:lvl>
    <w:lvl w:ilvl="2" w:tplc="9A2AAFB8">
      <w:start w:val="1"/>
      <w:numFmt w:val="lowerLetter"/>
      <w:lvlText w:val="%3)"/>
      <w:lvlJc w:val="left"/>
      <w:pPr>
        <w:tabs>
          <w:tab w:val="num" w:pos="2340"/>
        </w:tabs>
        <w:ind w:left="2340" w:hanging="360"/>
      </w:pPr>
    </w:lvl>
    <w:lvl w:ilvl="3" w:tplc="C56C6F2E">
      <w:start w:val="1"/>
      <w:numFmt w:val="decimal"/>
      <w:lvlText w:val="%4."/>
      <w:lvlJc w:val="left"/>
      <w:pPr>
        <w:tabs>
          <w:tab w:val="num" w:pos="2880"/>
        </w:tabs>
        <w:ind w:left="2880" w:hanging="360"/>
      </w:pPr>
    </w:lvl>
    <w:lvl w:ilvl="4" w:tplc="A5F05A1A">
      <w:start w:val="1"/>
      <w:numFmt w:val="lowerLetter"/>
      <w:lvlText w:val="%5."/>
      <w:lvlJc w:val="left"/>
      <w:pPr>
        <w:tabs>
          <w:tab w:val="num" w:pos="3600"/>
        </w:tabs>
        <w:ind w:left="3600" w:hanging="360"/>
      </w:pPr>
    </w:lvl>
    <w:lvl w:ilvl="5" w:tplc="17BA9E9E">
      <w:start w:val="1"/>
      <w:numFmt w:val="lowerRoman"/>
      <w:lvlText w:val="%6."/>
      <w:lvlJc w:val="right"/>
      <w:pPr>
        <w:tabs>
          <w:tab w:val="num" w:pos="4320"/>
        </w:tabs>
        <w:ind w:left="4320" w:hanging="180"/>
      </w:pPr>
    </w:lvl>
    <w:lvl w:ilvl="6" w:tplc="A9ACD456">
      <w:start w:val="1"/>
      <w:numFmt w:val="decimal"/>
      <w:lvlText w:val="%7."/>
      <w:lvlJc w:val="left"/>
      <w:pPr>
        <w:tabs>
          <w:tab w:val="num" w:pos="5040"/>
        </w:tabs>
        <w:ind w:left="5040" w:hanging="360"/>
      </w:pPr>
    </w:lvl>
    <w:lvl w:ilvl="7" w:tplc="A5D2125A">
      <w:start w:val="1"/>
      <w:numFmt w:val="lowerLetter"/>
      <w:lvlText w:val="%8."/>
      <w:lvlJc w:val="left"/>
      <w:pPr>
        <w:tabs>
          <w:tab w:val="num" w:pos="5760"/>
        </w:tabs>
        <w:ind w:left="5760" w:hanging="360"/>
      </w:pPr>
    </w:lvl>
    <w:lvl w:ilvl="8" w:tplc="4596E968">
      <w:start w:val="1"/>
      <w:numFmt w:val="lowerRoman"/>
      <w:lvlText w:val="%9."/>
      <w:lvlJc w:val="right"/>
      <w:pPr>
        <w:tabs>
          <w:tab w:val="num" w:pos="6480"/>
        </w:tabs>
        <w:ind w:left="6480" w:hanging="180"/>
      </w:pPr>
    </w:lvl>
  </w:abstractNum>
  <w:abstractNum w:abstractNumId="85" w15:restartNumberingAfterBreak="0">
    <w:nsid w:val="7A5E3E2B"/>
    <w:multiLevelType w:val="hybridMultilevel"/>
    <w:tmpl w:val="440016C6"/>
    <w:lvl w:ilvl="0" w:tplc="E1BC69F8">
      <w:start w:val="1"/>
      <w:numFmt w:val="bullet"/>
      <w:pStyle w:val="G40"/>
      <w:lvlText w:val=""/>
      <w:lvlJc w:val="left"/>
      <w:pPr>
        <w:ind w:left="1077" w:hanging="360"/>
      </w:pPr>
      <w:rPr>
        <w:rFonts w:ascii="Symbol" w:hAnsi="Symbol" w:hint="default"/>
        <w:sz w:val="12"/>
      </w:rPr>
    </w:lvl>
    <w:lvl w:ilvl="1" w:tplc="04090001" w:tentative="1">
      <w:start w:val="1"/>
      <w:numFmt w:val="bullet"/>
      <w:lvlText w:val="o"/>
      <w:lvlJc w:val="left"/>
      <w:pPr>
        <w:ind w:left="1797" w:hanging="360"/>
      </w:pPr>
      <w:rPr>
        <w:rFonts w:ascii="Courier New" w:hAnsi="Courier New" w:cs="Courier New" w:hint="default"/>
      </w:rPr>
    </w:lvl>
    <w:lvl w:ilvl="2" w:tplc="0409001B" w:tentative="1">
      <w:start w:val="1"/>
      <w:numFmt w:val="bullet"/>
      <w:lvlText w:val=""/>
      <w:lvlJc w:val="left"/>
      <w:pPr>
        <w:ind w:left="2517" w:hanging="360"/>
      </w:pPr>
      <w:rPr>
        <w:rFonts w:ascii="Wingdings" w:hAnsi="Wingdings" w:hint="default"/>
      </w:rPr>
    </w:lvl>
    <w:lvl w:ilvl="3" w:tplc="0409000F" w:tentative="1">
      <w:start w:val="1"/>
      <w:numFmt w:val="bullet"/>
      <w:lvlText w:val=""/>
      <w:lvlJc w:val="left"/>
      <w:pPr>
        <w:ind w:left="3237" w:hanging="360"/>
      </w:pPr>
      <w:rPr>
        <w:rFonts w:ascii="Symbol" w:hAnsi="Symbol" w:hint="default"/>
      </w:rPr>
    </w:lvl>
    <w:lvl w:ilvl="4" w:tplc="04090019" w:tentative="1">
      <w:start w:val="1"/>
      <w:numFmt w:val="bullet"/>
      <w:lvlText w:val="o"/>
      <w:lvlJc w:val="left"/>
      <w:pPr>
        <w:ind w:left="3957" w:hanging="360"/>
      </w:pPr>
      <w:rPr>
        <w:rFonts w:ascii="Courier New" w:hAnsi="Courier New" w:cs="Courier New" w:hint="default"/>
      </w:rPr>
    </w:lvl>
    <w:lvl w:ilvl="5" w:tplc="0409001B" w:tentative="1">
      <w:start w:val="1"/>
      <w:numFmt w:val="bullet"/>
      <w:lvlText w:val=""/>
      <w:lvlJc w:val="left"/>
      <w:pPr>
        <w:ind w:left="4677" w:hanging="360"/>
      </w:pPr>
      <w:rPr>
        <w:rFonts w:ascii="Wingdings" w:hAnsi="Wingdings" w:hint="default"/>
      </w:rPr>
    </w:lvl>
    <w:lvl w:ilvl="6" w:tplc="0409000F" w:tentative="1">
      <w:start w:val="1"/>
      <w:numFmt w:val="bullet"/>
      <w:lvlText w:val=""/>
      <w:lvlJc w:val="left"/>
      <w:pPr>
        <w:ind w:left="5397" w:hanging="360"/>
      </w:pPr>
      <w:rPr>
        <w:rFonts w:ascii="Symbol" w:hAnsi="Symbol" w:hint="default"/>
      </w:rPr>
    </w:lvl>
    <w:lvl w:ilvl="7" w:tplc="04090019" w:tentative="1">
      <w:start w:val="1"/>
      <w:numFmt w:val="bullet"/>
      <w:lvlText w:val="o"/>
      <w:lvlJc w:val="left"/>
      <w:pPr>
        <w:ind w:left="6117" w:hanging="360"/>
      </w:pPr>
      <w:rPr>
        <w:rFonts w:ascii="Courier New" w:hAnsi="Courier New" w:cs="Courier New" w:hint="default"/>
      </w:rPr>
    </w:lvl>
    <w:lvl w:ilvl="8" w:tplc="0409001B" w:tentative="1">
      <w:start w:val="1"/>
      <w:numFmt w:val="bullet"/>
      <w:lvlText w:val=""/>
      <w:lvlJc w:val="left"/>
      <w:pPr>
        <w:ind w:left="6837" w:hanging="360"/>
      </w:pPr>
      <w:rPr>
        <w:rFonts w:ascii="Wingdings" w:hAnsi="Wingdings" w:hint="default"/>
      </w:rPr>
    </w:lvl>
  </w:abstractNum>
  <w:abstractNum w:abstractNumId="86" w15:restartNumberingAfterBreak="0">
    <w:nsid w:val="7BBA63DD"/>
    <w:multiLevelType w:val="multilevel"/>
    <w:tmpl w:val="5CFA817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7" w15:restartNumberingAfterBreak="0">
    <w:nsid w:val="7E734BF6"/>
    <w:multiLevelType w:val="multilevel"/>
    <w:tmpl w:val="D5FEF890"/>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8" w15:restartNumberingAfterBreak="0">
    <w:nsid w:val="7ED038FD"/>
    <w:multiLevelType w:val="hybridMultilevel"/>
    <w:tmpl w:val="335800CA"/>
    <w:lvl w:ilvl="0" w:tplc="AAFAD928">
      <w:start w:val="1"/>
      <w:numFmt w:val="upperRoman"/>
      <w:lvlText w:val="%1."/>
      <w:lvlJc w:val="left"/>
      <w:pPr>
        <w:ind w:left="1080" w:hanging="720"/>
      </w:pPr>
      <w:rPr>
        <w:rFonts w:hint="default"/>
      </w:rPr>
    </w:lvl>
    <w:lvl w:ilvl="1" w:tplc="57B665A0">
      <w:start w:val="1"/>
      <w:numFmt w:val="lowerLetter"/>
      <w:lvlText w:val="%2."/>
      <w:lvlJc w:val="left"/>
      <w:pPr>
        <w:ind w:left="1440" w:hanging="360"/>
      </w:pPr>
    </w:lvl>
    <w:lvl w:ilvl="2" w:tplc="37AC2404" w:tentative="1">
      <w:start w:val="1"/>
      <w:numFmt w:val="lowerRoman"/>
      <w:lvlText w:val="%3."/>
      <w:lvlJc w:val="right"/>
      <w:pPr>
        <w:ind w:left="2160" w:hanging="180"/>
      </w:pPr>
    </w:lvl>
    <w:lvl w:ilvl="3" w:tplc="37F4F9A6" w:tentative="1">
      <w:start w:val="1"/>
      <w:numFmt w:val="decimal"/>
      <w:lvlText w:val="%4."/>
      <w:lvlJc w:val="left"/>
      <w:pPr>
        <w:ind w:left="2880" w:hanging="360"/>
      </w:pPr>
    </w:lvl>
    <w:lvl w:ilvl="4" w:tplc="15B40C46" w:tentative="1">
      <w:start w:val="1"/>
      <w:numFmt w:val="lowerLetter"/>
      <w:lvlText w:val="%5."/>
      <w:lvlJc w:val="left"/>
      <w:pPr>
        <w:ind w:left="3600" w:hanging="360"/>
      </w:pPr>
    </w:lvl>
    <w:lvl w:ilvl="5" w:tplc="4EC8C7CA" w:tentative="1">
      <w:start w:val="1"/>
      <w:numFmt w:val="lowerRoman"/>
      <w:lvlText w:val="%6."/>
      <w:lvlJc w:val="right"/>
      <w:pPr>
        <w:ind w:left="4320" w:hanging="180"/>
      </w:pPr>
    </w:lvl>
    <w:lvl w:ilvl="6" w:tplc="18B65886" w:tentative="1">
      <w:start w:val="1"/>
      <w:numFmt w:val="decimal"/>
      <w:lvlText w:val="%7."/>
      <w:lvlJc w:val="left"/>
      <w:pPr>
        <w:ind w:left="5040" w:hanging="360"/>
      </w:pPr>
    </w:lvl>
    <w:lvl w:ilvl="7" w:tplc="94E49D06" w:tentative="1">
      <w:start w:val="1"/>
      <w:numFmt w:val="lowerLetter"/>
      <w:lvlText w:val="%8."/>
      <w:lvlJc w:val="left"/>
      <w:pPr>
        <w:ind w:left="5760" w:hanging="360"/>
      </w:pPr>
    </w:lvl>
    <w:lvl w:ilvl="8" w:tplc="649C0C64" w:tentative="1">
      <w:start w:val="1"/>
      <w:numFmt w:val="lowerRoman"/>
      <w:lvlText w:val="%9."/>
      <w:lvlJc w:val="right"/>
      <w:pPr>
        <w:ind w:left="6480" w:hanging="180"/>
      </w:pPr>
    </w:lvl>
  </w:abstractNum>
  <w:num w:numId="1">
    <w:abstractNumId w:val="71"/>
  </w:num>
  <w:num w:numId="2">
    <w:abstractNumId w:val="0"/>
  </w:num>
  <w:num w:numId="3">
    <w:abstractNumId w:val="24"/>
  </w:num>
  <w:num w:numId="4">
    <w:abstractNumId w:val="56"/>
  </w:num>
  <w:num w:numId="5">
    <w:abstractNumId w:val="42"/>
  </w:num>
  <w:num w:numId="6">
    <w:abstractNumId w:val="33"/>
  </w:num>
  <w:num w:numId="7">
    <w:abstractNumId w:val="67"/>
  </w:num>
  <w:num w:numId="8">
    <w:abstractNumId w:val="18"/>
  </w:num>
  <w:num w:numId="9">
    <w:abstractNumId w:val="88"/>
  </w:num>
  <w:num w:numId="10">
    <w:abstractNumId w:val="80"/>
  </w:num>
  <w:num w:numId="11">
    <w:abstractNumId w:val="66"/>
  </w:num>
  <w:num w:numId="12">
    <w:abstractNumId w:val="10"/>
  </w:num>
  <w:num w:numId="13">
    <w:abstractNumId w:val="4"/>
  </w:num>
  <w:num w:numId="14">
    <w:abstractNumId w:val="53"/>
  </w:num>
  <w:num w:numId="15">
    <w:abstractNumId w:val="30"/>
  </w:num>
  <w:num w:numId="16">
    <w:abstractNumId w:val="58"/>
  </w:num>
  <w:num w:numId="17">
    <w:abstractNumId w:val="72"/>
  </w:num>
  <w:num w:numId="18">
    <w:abstractNumId w:val="77"/>
  </w:num>
  <w:num w:numId="19">
    <w:abstractNumId w:val="85"/>
  </w:num>
  <w:num w:numId="20">
    <w:abstractNumId w:val="34"/>
  </w:num>
  <w:num w:numId="21">
    <w:abstractNumId w:val="23"/>
  </w:num>
  <w:num w:numId="22">
    <w:abstractNumId w:val="62"/>
  </w:num>
  <w:num w:numId="23">
    <w:abstractNumId w:val="7"/>
  </w:num>
  <w:num w:numId="24">
    <w:abstractNumId w:val="5"/>
  </w:num>
  <w:num w:numId="25">
    <w:abstractNumId w:val="47"/>
  </w:num>
  <w:num w:numId="26">
    <w:abstractNumId w:val="29"/>
  </w:num>
  <w:num w:numId="27">
    <w:abstractNumId w:val="11"/>
  </w:num>
  <w:num w:numId="28">
    <w:abstractNumId w:val="64"/>
  </w:num>
  <w:num w:numId="29">
    <w:abstractNumId w:val="1"/>
  </w:num>
  <w:num w:numId="30">
    <w:abstractNumId w:val="25"/>
  </w:num>
  <w:num w:numId="31">
    <w:abstractNumId w:val="59"/>
  </w:num>
  <w:num w:numId="32">
    <w:abstractNumId w:val="52"/>
  </w:num>
  <w:num w:numId="33">
    <w:abstractNumId w:val="86"/>
  </w:num>
  <w:num w:numId="34">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57"/>
  </w:num>
  <w:num w:numId="36">
    <w:abstractNumId w:val="40"/>
  </w:num>
  <w:num w:numId="37">
    <w:abstractNumId w:val="26"/>
  </w:num>
  <w:num w:numId="38">
    <w:abstractNumId w:val="37"/>
  </w:num>
  <w:num w:numId="39">
    <w:abstractNumId w:val="79"/>
  </w:num>
  <w:num w:numId="40">
    <w:abstractNumId w:val="31"/>
  </w:num>
  <w:num w:numId="41">
    <w:abstractNumId w:val="81"/>
  </w:num>
  <w:num w:numId="42">
    <w:abstractNumId w:val="8"/>
  </w:num>
  <w:num w:numId="43">
    <w:abstractNumId w:val="35"/>
  </w:num>
  <w:num w:numId="44">
    <w:abstractNumId w:val="60"/>
  </w:num>
  <w:num w:numId="45">
    <w:abstractNumId w:val="15"/>
  </w:num>
  <w:num w:numId="46">
    <w:abstractNumId w:val="78"/>
  </w:num>
  <w:num w:numId="47">
    <w:abstractNumId w:val="54"/>
  </w:num>
  <w:num w:numId="48">
    <w:abstractNumId w:val="16"/>
  </w:num>
  <w:num w:numId="49">
    <w:abstractNumId w:val="69"/>
  </w:num>
  <w:num w:numId="50">
    <w:abstractNumId w:val="36"/>
  </w:num>
  <w:num w:numId="51">
    <w:abstractNumId w:val="73"/>
  </w:num>
  <w:num w:numId="52">
    <w:abstractNumId w:val="17"/>
  </w:num>
  <w:num w:numId="53">
    <w:abstractNumId w:val="51"/>
  </w:num>
  <w:num w:numId="54">
    <w:abstractNumId w:val="46"/>
  </w:num>
  <w:num w:numId="55">
    <w:abstractNumId w:val="20"/>
  </w:num>
  <w:num w:numId="56">
    <w:abstractNumId w:val="28"/>
  </w:num>
  <w:num w:numId="57">
    <w:abstractNumId w:val="41"/>
  </w:num>
  <w:num w:numId="58">
    <w:abstractNumId w:val="45"/>
  </w:num>
  <w:num w:numId="59">
    <w:abstractNumId w:val="8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6"/>
  </w:num>
  <w:num w:numId="61">
    <w:abstractNumId w:val="75"/>
  </w:num>
  <w:num w:numId="62">
    <w:abstractNumId w:val="14"/>
  </w:num>
  <w:num w:numId="63">
    <w:abstractNumId w:val="32"/>
  </w:num>
  <w:num w:numId="64">
    <w:abstractNumId w:val="38"/>
  </w:num>
  <w:num w:numId="65">
    <w:abstractNumId w:val="22"/>
  </w:num>
  <w:num w:numId="66">
    <w:abstractNumId w:val="2"/>
  </w:num>
  <w:num w:numId="67">
    <w:abstractNumId w:val="48"/>
  </w:num>
  <w:num w:numId="68">
    <w:abstractNumId w:val="65"/>
  </w:num>
  <w:num w:numId="69">
    <w:abstractNumId w:val="39"/>
  </w:num>
  <w:num w:numId="70">
    <w:abstractNumId w:val="76"/>
  </w:num>
  <w:num w:numId="71">
    <w:abstractNumId w:val="19"/>
  </w:num>
  <w:num w:numId="72">
    <w:abstractNumId w:val="55"/>
  </w:num>
  <w:num w:numId="73">
    <w:abstractNumId w:val="70"/>
  </w:num>
  <w:num w:numId="74">
    <w:abstractNumId w:val="61"/>
  </w:num>
  <w:num w:numId="75">
    <w:abstractNumId w:val="43"/>
  </w:num>
  <w:num w:numId="76">
    <w:abstractNumId w:val="27"/>
  </w:num>
  <w:num w:numId="77">
    <w:abstractNumId w:val="83"/>
  </w:num>
  <w:num w:numId="78">
    <w:abstractNumId w:val="44"/>
  </w:num>
  <w:num w:numId="79">
    <w:abstractNumId w:val="21"/>
  </w:num>
  <w:num w:numId="80">
    <w:abstractNumId w:val="74"/>
  </w:num>
  <w:num w:numId="81">
    <w:abstractNumId w:val="84"/>
  </w:num>
  <w:num w:numId="82">
    <w:abstractNumId w:val="63"/>
  </w:num>
  <w:num w:numId="83">
    <w:abstractNumId w:val="13"/>
  </w:num>
  <w:num w:numId="84">
    <w:abstractNumId w:val="12"/>
  </w:num>
  <w:num w:numId="85">
    <w:abstractNumId w:val="87"/>
  </w:num>
  <w:num w:numId="86">
    <w:abstractNumId w:val="9"/>
  </w:num>
  <w:num w:numId="87">
    <w:abstractNumId w:val="68"/>
  </w:num>
  <w:num w:numId="88">
    <w:abstractNumId w:val="3"/>
  </w:num>
  <w:numIdMacAtCleanup w:val="84"/>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Азамат Абдыкани">
    <w15:presenceInfo w15:providerId="AD" w15:userId="S-1-5-21-745392319-570265219-2520298465-162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hideSpellingErrors/>
  <w:trackRevisions/>
  <w:defaultTabStop w:val="708"/>
  <w:hyphenationZone w:val="141"/>
  <w:characterSpacingControl w:val="doNotCompress"/>
  <w:hdrShapeDefaults>
    <o:shapedefaults v:ext="edit" spidmax="235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45BB1"/>
    <w:rsid w:val="000011E4"/>
    <w:rsid w:val="00005155"/>
    <w:rsid w:val="00010DEE"/>
    <w:rsid w:val="000126AF"/>
    <w:rsid w:val="00013AD5"/>
    <w:rsid w:val="000144B3"/>
    <w:rsid w:val="0001521B"/>
    <w:rsid w:val="0001744F"/>
    <w:rsid w:val="00020CDA"/>
    <w:rsid w:val="000210B0"/>
    <w:rsid w:val="0003220D"/>
    <w:rsid w:val="00035160"/>
    <w:rsid w:val="00035B35"/>
    <w:rsid w:val="000362BF"/>
    <w:rsid w:val="000403CC"/>
    <w:rsid w:val="00042205"/>
    <w:rsid w:val="00042E49"/>
    <w:rsid w:val="00045141"/>
    <w:rsid w:val="000465BC"/>
    <w:rsid w:val="00047E64"/>
    <w:rsid w:val="00052288"/>
    <w:rsid w:val="000525DC"/>
    <w:rsid w:val="00052EC2"/>
    <w:rsid w:val="000568FC"/>
    <w:rsid w:val="000628B8"/>
    <w:rsid w:val="00065137"/>
    <w:rsid w:val="00071C91"/>
    <w:rsid w:val="00073194"/>
    <w:rsid w:val="000761BF"/>
    <w:rsid w:val="000775AA"/>
    <w:rsid w:val="00082CC1"/>
    <w:rsid w:val="00083F6F"/>
    <w:rsid w:val="000878FE"/>
    <w:rsid w:val="0009061C"/>
    <w:rsid w:val="00092E99"/>
    <w:rsid w:val="000A3095"/>
    <w:rsid w:val="000B2003"/>
    <w:rsid w:val="000C2EA6"/>
    <w:rsid w:val="000D1E35"/>
    <w:rsid w:val="000D288A"/>
    <w:rsid w:val="000D3E0B"/>
    <w:rsid w:val="000D72DF"/>
    <w:rsid w:val="000E43B1"/>
    <w:rsid w:val="000E483B"/>
    <w:rsid w:val="000E4884"/>
    <w:rsid w:val="000E4AEB"/>
    <w:rsid w:val="000E6C57"/>
    <w:rsid w:val="000E732E"/>
    <w:rsid w:val="000E7A5B"/>
    <w:rsid w:val="000F0C42"/>
    <w:rsid w:val="000F256C"/>
    <w:rsid w:val="000F34D1"/>
    <w:rsid w:val="000F3AA1"/>
    <w:rsid w:val="000F3E18"/>
    <w:rsid w:val="001044CA"/>
    <w:rsid w:val="00107A64"/>
    <w:rsid w:val="00112965"/>
    <w:rsid w:val="0011526E"/>
    <w:rsid w:val="00115C64"/>
    <w:rsid w:val="001204E9"/>
    <w:rsid w:val="00122054"/>
    <w:rsid w:val="001244DB"/>
    <w:rsid w:val="00124A24"/>
    <w:rsid w:val="00125B41"/>
    <w:rsid w:val="00125FA3"/>
    <w:rsid w:val="001348DD"/>
    <w:rsid w:val="00136C5F"/>
    <w:rsid w:val="00141C34"/>
    <w:rsid w:val="0014301A"/>
    <w:rsid w:val="001431C7"/>
    <w:rsid w:val="00143B8F"/>
    <w:rsid w:val="00145B10"/>
    <w:rsid w:val="00146178"/>
    <w:rsid w:val="00146F0F"/>
    <w:rsid w:val="00146F29"/>
    <w:rsid w:val="0015201D"/>
    <w:rsid w:val="0015248F"/>
    <w:rsid w:val="00157CAD"/>
    <w:rsid w:val="00167735"/>
    <w:rsid w:val="00167F62"/>
    <w:rsid w:val="0017212E"/>
    <w:rsid w:val="00181241"/>
    <w:rsid w:val="00181C52"/>
    <w:rsid w:val="00183A83"/>
    <w:rsid w:val="00185846"/>
    <w:rsid w:val="00185876"/>
    <w:rsid w:val="0019077B"/>
    <w:rsid w:val="00190E68"/>
    <w:rsid w:val="00191DB8"/>
    <w:rsid w:val="00193294"/>
    <w:rsid w:val="00197037"/>
    <w:rsid w:val="001A74CA"/>
    <w:rsid w:val="001B12F2"/>
    <w:rsid w:val="001B142B"/>
    <w:rsid w:val="001B462B"/>
    <w:rsid w:val="001B654F"/>
    <w:rsid w:val="001B6614"/>
    <w:rsid w:val="001D1C65"/>
    <w:rsid w:val="001D53A4"/>
    <w:rsid w:val="001D5998"/>
    <w:rsid w:val="001E3265"/>
    <w:rsid w:val="001E32C6"/>
    <w:rsid w:val="001E3550"/>
    <w:rsid w:val="001E523A"/>
    <w:rsid w:val="001E73FC"/>
    <w:rsid w:val="001F06F5"/>
    <w:rsid w:val="001F6E4F"/>
    <w:rsid w:val="001F7A1A"/>
    <w:rsid w:val="00200CAA"/>
    <w:rsid w:val="002015FC"/>
    <w:rsid w:val="002022B2"/>
    <w:rsid w:val="002033A9"/>
    <w:rsid w:val="002078E1"/>
    <w:rsid w:val="00210677"/>
    <w:rsid w:val="00213A5C"/>
    <w:rsid w:val="0021424C"/>
    <w:rsid w:val="002219D5"/>
    <w:rsid w:val="00222EFA"/>
    <w:rsid w:val="00226393"/>
    <w:rsid w:val="0022685B"/>
    <w:rsid w:val="00226EF2"/>
    <w:rsid w:val="00227499"/>
    <w:rsid w:val="0022787E"/>
    <w:rsid w:val="002307BB"/>
    <w:rsid w:val="00230D45"/>
    <w:rsid w:val="00231CA8"/>
    <w:rsid w:val="002321D4"/>
    <w:rsid w:val="00234A15"/>
    <w:rsid w:val="00236EA3"/>
    <w:rsid w:val="002455F7"/>
    <w:rsid w:val="00245C9A"/>
    <w:rsid w:val="00247527"/>
    <w:rsid w:val="00251033"/>
    <w:rsid w:val="002570FD"/>
    <w:rsid w:val="002579BD"/>
    <w:rsid w:val="00261E15"/>
    <w:rsid w:val="002640B6"/>
    <w:rsid w:val="00264ADF"/>
    <w:rsid w:val="00265B6B"/>
    <w:rsid w:val="00266322"/>
    <w:rsid w:val="0027194E"/>
    <w:rsid w:val="002740E0"/>
    <w:rsid w:val="0027455D"/>
    <w:rsid w:val="00274853"/>
    <w:rsid w:val="00275F42"/>
    <w:rsid w:val="0027771B"/>
    <w:rsid w:val="00282876"/>
    <w:rsid w:val="00284819"/>
    <w:rsid w:val="002857EB"/>
    <w:rsid w:val="0029175A"/>
    <w:rsid w:val="002942A6"/>
    <w:rsid w:val="002951D2"/>
    <w:rsid w:val="00296BE8"/>
    <w:rsid w:val="002A3DD4"/>
    <w:rsid w:val="002A4341"/>
    <w:rsid w:val="002B0AB7"/>
    <w:rsid w:val="002B24FD"/>
    <w:rsid w:val="002B3996"/>
    <w:rsid w:val="002B497D"/>
    <w:rsid w:val="002C09F1"/>
    <w:rsid w:val="002C1CB9"/>
    <w:rsid w:val="002C1DB5"/>
    <w:rsid w:val="002C5B7A"/>
    <w:rsid w:val="002D74EE"/>
    <w:rsid w:val="002D77CF"/>
    <w:rsid w:val="002E1CC2"/>
    <w:rsid w:val="002E6549"/>
    <w:rsid w:val="002F1C46"/>
    <w:rsid w:val="002F22C9"/>
    <w:rsid w:val="002F2C0C"/>
    <w:rsid w:val="002F4336"/>
    <w:rsid w:val="002F4767"/>
    <w:rsid w:val="00300AF5"/>
    <w:rsid w:val="003011B9"/>
    <w:rsid w:val="00303181"/>
    <w:rsid w:val="003124AB"/>
    <w:rsid w:val="00312EC2"/>
    <w:rsid w:val="003136A8"/>
    <w:rsid w:val="00314D21"/>
    <w:rsid w:val="00320DE2"/>
    <w:rsid w:val="003226C1"/>
    <w:rsid w:val="003245D7"/>
    <w:rsid w:val="00324F34"/>
    <w:rsid w:val="00326FD0"/>
    <w:rsid w:val="00332D4C"/>
    <w:rsid w:val="00337C6E"/>
    <w:rsid w:val="00342F26"/>
    <w:rsid w:val="00343E0F"/>
    <w:rsid w:val="003452C1"/>
    <w:rsid w:val="003461B0"/>
    <w:rsid w:val="00346549"/>
    <w:rsid w:val="00346D6E"/>
    <w:rsid w:val="00353234"/>
    <w:rsid w:val="0035479A"/>
    <w:rsid w:val="003552F9"/>
    <w:rsid w:val="003553D0"/>
    <w:rsid w:val="00355EA8"/>
    <w:rsid w:val="0036059B"/>
    <w:rsid w:val="00361EAC"/>
    <w:rsid w:val="00382030"/>
    <w:rsid w:val="00387A08"/>
    <w:rsid w:val="003A2C88"/>
    <w:rsid w:val="003A44C5"/>
    <w:rsid w:val="003A586A"/>
    <w:rsid w:val="003A7AEC"/>
    <w:rsid w:val="003B1126"/>
    <w:rsid w:val="003B3E0C"/>
    <w:rsid w:val="003B5EC5"/>
    <w:rsid w:val="003C4694"/>
    <w:rsid w:val="003C7F9C"/>
    <w:rsid w:val="003D4CB5"/>
    <w:rsid w:val="003D5217"/>
    <w:rsid w:val="003D672B"/>
    <w:rsid w:val="003E1331"/>
    <w:rsid w:val="003E13AD"/>
    <w:rsid w:val="003E4073"/>
    <w:rsid w:val="003E4525"/>
    <w:rsid w:val="003E4F37"/>
    <w:rsid w:val="003E5039"/>
    <w:rsid w:val="003E6373"/>
    <w:rsid w:val="003E68E4"/>
    <w:rsid w:val="003E76A3"/>
    <w:rsid w:val="003F14E1"/>
    <w:rsid w:val="003F1B49"/>
    <w:rsid w:val="003F27A9"/>
    <w:rsid w:val="003F6EB2"/>
    <w:rsid w:val="003F7605"/>
    <w:rsid w:val="00400CE3"/>
    <w:rsid w:val="00402F71"/>
    <w:rsid w:val="00404FE0"/>
    <w:rsid w:val="00407949"/>
    <w:rsid w:val="0041061C"/>
    <w:rsid w:val="00410A10"/>
    <w:rsid w:val="00414AB1"/>
    <w:rsid w:val="00415886"/>
    <w:rsid w:val="00423B92"/>
    <w:rsid w:val="00425AA3"/>
    <w:rsid w:val="00426F47"/>
    <w:rsid w:val="0042729E"/>
    <w:rsid w:val="0043097A"/>
    <w:rsid w:val="00436FDF"/>
    <w:rsid w:val="0043717B"/>
    <w:rsid w:val="00441448"/>
    <w:rsid w:val="004461A0"/>
    <w:rsid w:val="004507C4"/>
    <w:rsid w:val="004539C3"/>
    <w:rsid w:val="004625BC"/>
    <w:rsid w:val="00462FD3"/>
    <w:rsid w:val="00463788"/>
    <w:rsid w:val="00463B3D"/>
    <w:rsid w:val="004653BA"/>
    <w:rsid w:val="00465F91"/>
    <w:rsid w:val="00474248"/>
    <w:rsid w:val="00480F62"/>
    <w:rsid w:val="0048221A"/>
    <w:rsid w:val="00485E45"/>
    <w:rsid w:val="00486835"/>
    <w:rsid w:val="00486E6E"/>
    <w:rsid w:val="00493CC2"/>
    <w:rsid w:val="00496787"/>
    <w:rsid w:val="004967DA"/>
    <w:rsid w:val="004A0335"/>
    <w:rsid w:val="004A3EDA"/>
    <w:rsid w:val="004A5D92"/>
    <w:rsid w:val="004A68E4"/>
    <w:rsid w:val="004B3F27"/>
    <w:rsid w:val="004B5CBC"/>
    <w:rsid w:val="004B5E21"/>
    <w:rsid w:val="004C1FEC"/>
    <w:rsid w:val="004C3557"/>
    <w:rsid w:val="004C76EA"/>
    <w:rsid w:val="004D3EA6"/>
    <w:rsid w:val="004E03EF"/>
    <w:rsid w:val="004E095C"/>
    <w:rsid w:val="004E4480"/>
    <w:rsid w:val="004E50C3"/>
    <w:rsid w:val="004E65CA"/>
    <w:rsid w:val="004E73F4"/>
    <w:rsid w:val="004F0DE4"/>
    <w:rsid w:val="004F16D4"/>
    <w:rsid w:val="004F3FEA"/>
    <w:rsid w:val="004F4735"/>
    <w:rsid w:val="004F61AF"/>
    <w:rsid w:val="004F682D"/>
    <w:rsid w:val="00502A66"/>
    <w:rsid w:val="005107AA"/>
    <w:rsid w:val="00515200"/>
    <w:rsid w:val="00524DBE"/>
    <w:rsid w:val="0054197D"/>
    <w:rsid w:val="00543A04"/>
    <w:rsid w:val="00543B0D"/>
    <w:rsid w:val="00547903"/>
    <w:rsid w:val="00554C89"/>
    <w:rsid w:val="005603BC"/>
    <w:rsid w:val="00561BBC"/>
    <w:rsid w:val="00564917"/>
    <w:rsid w:val="00566090"/>
    <w:rsid w:val="005661E6"/>
    <w:rsid w:val="0057000B"/>
    <w:rsid w:val="00570ECC"/>
    <w:rsid w:val="005747F4"/>
    <w:rsid w:val="00575FE8"/>
    <w:rsid w:val="00576A77"/>
    <w:rsid w:val="00577458"/>
    <w:rsid w:val="005835AC"/>
    <w:rsid w:val="00584908"/>
    <w:rsid w:val="00585F52"/>
    <w:rsid w:val="0058648D"/>
    <w:rsid w:val="00586637"/>
    <w:rsid w:val="0059168A"/>
    <w:rsid w:val="005A0CB2"/>
    <w:rsid w:val="005A132D"/>
    <w:rsid w:val="005A2B87"/>
    <w:rsid w:val="005A42FA"/>
    <w:rsid w:val="005A5A90"/>
    <w:rsid w:val="005A76E1"/>
    <w:rsid w:val="005A7BFA"/>
    <w:rsid w:val="005B205D"/>
    <w:rsid w:val="005B25FC"/>
    <w:rsid w:val="005B3983"/>
    <w:rsid w:val="005B4CC9"/>
    <w:rsid w:val="005C463E"/>
    <w:rsid w:val="005D4AE0"/>
    <w:rsid w:val="005D666A"/>
    <w:rsid w:val="005D6D69"/>
    <w:rsid w:val="005E0032"/>
    <w:rsid w:val="005E682C"/>
    <w:rsid w:val="005F08AF"/>
    <w:rsid w:val="005F2FF5"/>
    <w:rsid w:val="005F3120"/>
    <w:rsid w:val="005F4830"/>
    <w:rsid w:val="005F4E8A"/>
    <w:rsid w:val="005F67F1"/>
    <w:rsid w:val="005F764C"/>
    <w:rsid w:val="005F7C77"/>
    <w:rsid w:val="005F7D19"/>
    <w:rsid w:val="00600A1A"/>
    <w:rsid w:val="006117AA"/>
    <w:rsid w:val="00611A65"/>
    <w:rsid w:val="00611B2B"/>
    <w:rsid w:val="00613C5D"/>
    <w:rsid w:val="006147C5"/>
    <w:rsid w:val="00620D47"/>
    <w:rsid w:val="00621FBF"/>
    <w:rsid w:val="00624B3B"/>
    <w:rsid w:val="00635D45"/>
    <w:rsid w:val="00637FC8"/>
    <w:rsid w:val="00645BB1"/>
    <w:rsid w:val="0064716D"/>
    <w:rsid w:val="00647C8E"/>
    <w:rsid w:val="006518D1"/>
    <w:rsid w:val="00656CB5"/>
    <w:rsid w:val="0065713B"/>
    <w:rsid w:val="006639C5"/>
    <w:rsid w:val="00663F65"/>
    <w:rsid w:val="00671726"/>
    <w:rsid w:val="00671827"/>
    <w:rsid w:val="00672507"/>
    <w:rsid w:val="00672538"/>
    <w:rsid w:val="006726F5"/>
    <w:rsid w:val="00672714"/>
    <w:rsid w:val="006806FA"/>
    <w:rsid w:val="00684B1B"/>
    <w:rsid w:val="0068737D"/>
    <w:rsid w:val="00690BB0"/>
    <w:rsid w:val="00691151"/>
    <w:rsid w:val="0069608D"/>
    <w:rsid w:val="0069734D"/>
    <w:rsid w:val="006A3AEB"/>
    <w:rsid w:val="006A3FB8"/>
    <w:rsid w:val="006A7C97"/>
    <w:rsid w:val="006B0769"/>
    <w:rsid w:val="006C061F"/>
    <w:rsid w:val="006C1E95"/>
    <w:rsid w:val="006C3511"/>
    <w:rsid w:val="006D4CCA"/>
    <w:rsid w:val="006D57AC"/>
    <w:rsid w:val="006D7C9F"/>
    <w:rsid w:val="006E236C"/>
    <w:rsid w:val="006E2D36"/>
    <w:rsid w:val="006E6D95"/>
    <w:rsid w:val="006F0801"/>
    <w:rsid w:val="006F0A9D"/>
    <w:rsid w:val="006F1B9A"/>
    <w:rsid w:val="006F2D6C"/>
    <w:rsid w:val="006F4B0E"/>
    <w:rsid w:val="006F5A24"/>
    <w:rsid w:val="006F64E3"/>
    <w:rsid w:val="006F774D"/>
    <w:rsid w:val="007013B4"/>
    <w:rsid w:val="0070386B"/>
    <w:rsid w:val="007077B3"/>
    <w:rsid w:val="007119C4"/>
    <w:rsid w:val="007216DA"/>
    <w:rsid w:val="0072732C"/>
    <w:rsid w:val="00731C1C"/>
    <w:rsid w:val="007346EE"/>
    <w:rsid w:val="0073495D"/>
    <w:rsid w:val="0073596A"/>
    <w:rsid w:val="0073717A"/>
    <w:rsid w:val="00737A8B"/>
    <w:rsid w:val="007472D2"/>
    <w:rsid w:val="00750118"/>
    <w:rsid w:val="00751EA5"/>
    <w:rsid w:val="007526DF"/>
    <w:rsid w:val="00753690"/>
    <w:rsid w:val="00753DF9"/>
    <w:rsid w:val="00754731"/>
    <w:rsid w:val="00755069"/>
    <w:rsid w:val="00760603"/>
    <w:rsid w:val="00763C85"/>
    <w:rsid w:val="0076603A"/>
    <w:rsid w:val="00770138"/>
    <w:rsid w:val="00772090"/>
    <w:rsid w:val="007741DF"/>
    <w:rsid w:val="007772AA"/>
    <w:rsid w:val="007774B7"/>
    <w:rsid w:val="007817E9"/>
    <w:rsid w:val="007846B9"/>
    <w:rsid w:val="00786F25"/>
    <w:rsid w:val="00787739"/>
    <w:rsid w:val="00787E7D"/>
    <w:rsid w:val="00790E12"/>
    <w:rsid w:val="00791DF5"/>
    <w:rsid w:val="00793C80"/>
    <w:rsid w:val="00795FDC"/>
    <w:rsid w:val="007A065C"/>
    <w:rsid w:val="007A14FC"/>
    <w:rsid w:val="007A167A"/>
    <w:rsid w:val="007A2D54"/>
    <w:rsid w:val="007A48FD"/>
    <w:rsid w:val="007A68D6"/>
    <w:rsid w:val="007B262E"/>
    <w:rsid w:val="007B4F8B"/>
    <w:rsid w:val="007B5AF0"/>
    <w:rsid w:val="007B6534"/>
    <w:rsid w:val="007C012A"/>
    <w:rsid w:val="007C210A"/>
    <w:rsid w:val="007C48D3"/>
    <w:rsid w:val="007C70AB"/>
    <w:rsid w:val="007D05E0"/>
    <w:rsid w:val="007D339C"/>
    <w:rsid w:val="007D4129"/>
    <w:rsid w:val="007D434E"/>
    <w:rsid w:val="007D74B8"/>
    <w:rsid w:val="007E21F3"/>
    <w:rsid w:val="007E491B"/>
    <w:rsid w:val="007F00B1"/>
    <w:rsid w:val="007F2396"/>
    <w:rsid w:val="007F45E3"/>
    <w:rsid w:val="007F7B85"/>
    <w:rsid w:val="008075DE"/>
    <w:rsid w:val="00807D9B"/>
    <w:rsid w:val="008109D2"/>
    <w:rsid w:val="00810BBA"/>
    <w:rsid w:val="008113DF"/>
    <w:rsid w:val="00813A12"/>
    <w:rsid w:val="008147FD"/>
    <w:rsid w:val="008218F5"/>
    <w:rsid w:val="00834C1F"/>
    <w:rsid w:val="00835129"/>
    <w:rsid w:val="00835FAA"/>
    <w:rsid w:val="00840E05"/>
    <w:rsid w:val="008410C5"/>
    <w:rsid w:val="00841C4D"/>
    <w:rsid w:val="00842C78"/>
    <w:rsid w:val="00842D63"/>
    <w:rsid w:val="00842FE4"/>
    <w:rsid w:val="008444C2"/>
    <w:rsid w:val="00844B8B"/>
    <w:rsid w:val="00850F4B"/>
    <w:rsid w:val="00853C39"/>
    <w:rsid w:val="00860360"/>
    <w:rsid w:val="00861788"/>
    <w:rsid w:val="00861EE1"/>
    <w:rsid w:val="00866CD9"/>
    <w:rsid w:val="008768C8"/>
    <w:rsid w:val="00881379"/>
    <w:rsid w:val="00882AA4"/>
    <w:rsid w:val="00882AA9"/>
    <w:rsid w:val="008834AD"/>
    <w:rsid w:val="0088372E"/>
    <w:rsid w:val="0088442E"/>
    <w:rsid w:val="00885647"/>
    <w:rsid w:val="008863D0"/>
    <w:rsid w:val="008A186D"/>
    <w:rsid w:val="008A19A9"/>
    <w:rsid w:val="008A3F8D"/>
    <w:rsid w:val="008A5BC2"/>
    <w:rsid w:val="008A6E22"/>
    <w:rsid w:val="008A76AC"/>
    <w:rsid w:val="008B2F86"/>
    <w:rsid w:val="008C766E"/>
    <w:rsid w:val="008D0AAD"/>
    <w:rsid w:val="008D1D4D"/>
    <w:rsid w:val="008D2500"/>
    <w:rsid w:val="008D3AEB"/>
    <w:rsid w:val="008E0026"/>
    <w:rsid w:val="008E4B61"/>
    <w:rsid w:val="008E61BA"/>
    <w:rsid w:val="008F43D4"/>
    <w:rsid w:val="008F4DC0"/>
    <w:rsid w:val="0090105D"/>
    <w:rsid w:val="00903E14"/>
    <w:rsid w:val="0090434C"/>
    <w:rsid w:val="00904825"/>
    <w:rsid w:val="00906294"/>
    <w:rsid w:val="0090667F"/>
    <w:rsid w:val="00906F8E"/>
    <w:rsid w:val="00907527"/>
    <w:rsid w:val="009077A2"/>
    <w:rsid w:val="00910213"/>
    <w:rsid w:val="009107A1"/>
    <w:rsid w:val="00912393"/>
    <w:rsid w:val="0091356B"/>
    <w:rsid w:val="009171EE"/>
    <w:rsid w:val="00926893"/>
    <w:rsid w:val="0093190C"/>
    <w:rsid w:val="00931F07"/>
    <w:rsid w:val="009329A2"/>
    <w:rsid w:val="00934D36"/>
    <w:rsid w:val="009350F7"/>
    <w:rsid w:val="009363AA"/>
    <w:rsid w:val="00937B3E"/>
    <w:rsid w:val="009418B7"/>
    <w:rsid w:val="00942D6C"/>
    <w:rsid w:val="00942F72"/>
    <w:rsid w:val="00944D9E"/>
    <w:rsid w:val="00946F50"/>
    <w:rsid w:val="009474FD"/>
    <w:rsid w:val="00950354"/>
    <w:rsid w:val="009512A0"/>
    <w:rsid w:val="0095447B"/>
    <w:rsid w:val="00972CAE"/>
    <w:rsid w:val="00974B24"/>
    <w:rsid w:val="0097538D"/>
    <w:rsid w:val="0097560F"/>
    <w:rsid w:val="0097580B"/>
    <w:rsid w:val="00975EA6"/>
    <w:rsid w:val="00976A18"/>
    <w:rsid w:val="009873C0"/>
    <w:rsid w:val="00990932"/>
    <w:rsid w:val="0099621C"/>
    <w:rsid w:val="009A228A"/>
    <w:rsid w:val="009A5470"/>
    <w:rsid w:val="009A5666"/>
    <w:rsid w:val="009A6FB7"/>
    <w:rsid w:val="009B5813"/>
    <w:rsid w:val="009C2FD7"/>
    <w:rsid w:val="009D067D"/>
    <w:rsid w:val="009D217B"/>
    <w:rsid w:val="009D3E72"/>
    <w:rsid w:val="009D5F84"/>
    <w:rsid w:val="009E603D"/>
    <w:rsid w:val="009F1ADC"/>
    <w:rsid w:val="009F3961"/>
    <w:rsid w:val="009F3CC8"/>
    <w:rsid w:val="009F40A3"/>
    <w:rsid w:val="009F5855"/>
    <w:rsid w:val="00A0144A"/>
    <w:rsid w:val="00A02109"/>
    <w:rsid w:val="00A02287"/>
    <w:rsid w:val="00A02C6E"/>
    <w:rsid w:val="00A042E3"/>
    <w:rsid w:val="00A0584F"/>
    <w:rsid w:val="00A06795"/>
    <w:rsid w:val="00A06A6A"/>
    <w:rsid w:val="00A06C62"/>
    <w:rsid w:val="00A10E07"/>
    <w:rsid w:val="00A10FA1"/>
    <w:rsid w:val="00A111CD"/>
    <w:rsid w:val="00A204DA"/>
    <w:rsid w:val="00A23A35"/>
    <w:rsid w:val="00A2542A"/>
    <w:rsid w:val="00A265B6"/>
    <w:rsid w:val="00A274D8"/>
    <w:rsid w:val="00A276A8"/>
    <w:rsid w:val="00A30647"/>
    <w:rsid w:val="00A30B25"/>
    <w:rsid w:val="00A3154F"/>
    <w:rsid w:val="00A32044"/>
    <w:rsid w:val="00A3339E"/>
    <w:rsid w:val="00A339CF"/>
    <w:rsid w:val="00A3752E"/>
    <w:rsid w:val="00A44160"/>
    <w:rsid w:val="00A531BE"/>
    <w:rsid w:val="00A5351D"/>
    <w:rsid w:val="00A53C66"/>
    <w:rsid w:val="00A55270"/>
    <w:rsid w:val="00A555DA"/>
    <w:rsid w:val="00A61F4A"/>
    <w:rsid w:val="00A65168"/>
    <w:rsid w:val="00A6745B"/>
    <w:rsid w:val="00A71E3F"/>
    <w:rsid w:val="00A7371F"/>
    <w:rsid w:val="00A747AB"/>
    <w:rsid w:val="00A80E27"/>
    <w:rsid w:val="00A902D3"/>
    <w:rsid w:val="00AB3773"/>
    <w:rsid w:val="00AB692E"/>
    <w:rsid w:val="00AB7689"/>
    <w:rsid w:val="00AC0D03"/>
    <w:rsid w:val="00AC2722"/>
    <w:rsid w:val="00AC3FCD"/>
    <w:rsid w:val="00AD1887"/>
    <w:rsid w:val="00AD2A56"/>
    <w:rsid w:val="00AD6339"/>
    <w:rsid w:val="00AD6752"/>
    <w:rsid w:val="00AD799B"/>
    <w:rsid w:val="00AE4CD2"/>
    <w:rsid w:val="00AE570E"/>
    <w:rsid w:val="00AE618F"/>
    <w:rsid w:val="00AF4710"/>
    <w:rsid w:val="00AF542B"/>
    <w:rsid w:val="00AF548E"/>
    <w:rsid w:val="00AF63DB"/>
    <w:rsid w:val="00B000B6"/>
    <w:rsid w:val="00B00929"/>
    <w:rsid w:val="00B0114F"/>
    <w:rsid w:val="00B123D9"/>
    <w:rsid w:val="00B12E5E"/>
    <w:rsid w:val="00B12EE3"/>
    <w:rsid w:val="00B1421F"/>
    <w:rsid w:val="00B143E2"/>
    <w:rsid w:val="00B14702"/>
    <w:rsid w:val="00B16957"/>
    <w:rsid w:val="00B20B52"/>
    <w:rsid w:val="00B21D83"/>
    <w:rsid w:val="00B25128"/>
    <w:rsid w:val="00B2571B"/>
    <w:rsid w:val="00B34712"/>
    <w:rsid w:val="00B415D7"/>
    <w:rsid w:val="00B42593"/>
    <w:rsid w:val="00B45ADD"/>
    <w:rsid w:val="00B53D77"/>
    <w:rsid w:val="00B708C1"/>
    <w:rsid w:val="00B70A2F"/>
    <w:rsid w:val="00B70AD8"/>
    <w:rsid w:val="00B73C2F"/>
    <w:rsid w:val="00B800EA"/>
    <w:rsid w:val="00B80304"/>
    <w:rsid w:val="00B81F57"/>
    <w:rsid w:val="00B826F3"/>
    <w:rsid w:val="00B87B4E"/>
    <w:rsid w:val="00B90175"/>
    <w:rsid w:val="00B9200A"/>
    <w:rsid w:val="00B9254A"/>
    <w:rsid w:val="00B93B35"/>
    <w:rsid w:val="00B95BA3"/>
    <w:rsid w:val="00B95BF5"/>
    <w:rsid w:val="00B97C24"/>
    <w:rsid w:val="00BA07FF"/>
    <w:rsid w:val="00BA152D"/>
    <w:rsid w:val="00BA27E4"/>
    <w:rsid w:val="00BA49D4"/>
    <w:rsid w:val="00BA57CB"/>
    <w:rsid w:val="00BB1871"/>
    <w:rsid w:val="00BB1A3C"/>
    <w:rsid w:val="00BB520C"/>
    <w:rsid w:val="00BB5302"/>
    <w:rsid w:val="00BB7644"/>
    <w:rsid w:val="00BB7BF5"/>
    <w:rsid w:val="00BC492E"/>
    <w:rsid w:val="00BC7AC3"/>
    <w:rsid w:val="00BD12F2"/>
    <w:rsid w:val="00BD296B"/>
    <w:rsid w:val="00BD44AF"/>
    <w:rsid w:val="00BD4EA4"/>
    <w:rsid w:val="00BD6C3E"/>
    <w:rsid w:val="00BE0C33"/>
    <w:rsid w:val="00BE44BE"/>
    <w:rsid w:val="00BE47B6"/>
    <w:rsid w:val="00BE50B6"/>
    <w:rsid w:val="00BF13D0"/>
    <w:rsid w:val="00BF2402"/>
    <w:rsid w:val="00BF4277"/>
    <w:rsid w:val="00C032A4"/>
    <w:rsid w:val="00C03EFE"/>
    <w:rsid w:val="00C06462"/>
    <w:rsid w:val="00C07225"/>
    <w:rsid w:val="00C10862"/>
    <w:rsid w:val="00C10A49"/>
    <w:rsid w:val="00C15D3B"/>
    <w:rsid w:val="00C20E8A"/>
    <w:rsid w:val="00C22309"/>
    <w:rsid w:val="00C23FE9"/>
    <w:rsid w:val="00C25A67"/>
    <w:rsid w:val="00C34BD1"/>
    <w:rsid w:val="00C35B1F"/>
    <w:rsid w:val="00C42241"/>
    <w:rsid w:val="00C473F5"/>
    <w:rsid w:val="00C53EE7"/>
    <w:rsid w:val="00C55406"/>
    <w:rsid w:val="00C5681E"/>
    <w:rsid w:val="00C60B1E"/>
    <w:rsid w:val="00C60B3D"/>
    <w:rsid w:val="00C65C01"/>
    <w:rsid w:val="00C6707A"/>
    <w:rsid w:val="00C704BA"/>
    <w:rsid w:val="00C70FE2"/>
    <w:rsid w:val="00C71B3E"/>
    <w:rsid w:val="00C745CC"/>
    <w:rsid w:val="00C74DBE"/>
    <w:rsid w:val="00C76DBF"/>
    <w:rsid w:val="00C80E40"/>
    <w:rsid w:val="00C85A42"/>
    <w:rsid w:val="00C92BA2"/>
    <w:rsid w:val="00C9664C"/>
    <w:rsid w:val="00C96C9A"/>
    <w:rsid w:val="00C97CD9"/>
    <w:rsid w:val="00CA1BCF"/>
    <w:rsid w:val="00CA3047"/>
    <w:rsid w:val="00CA54D3"/>
    <w:rsid w:val="00CA68B4"/>
    <w:rsid w:val="00CA7854"/>
    <w:rsid w:val="00CB080E"/>
    <w:rsid w:val="00CB4CE8"/>
    <w:rsid w:val="00CC1438"/>
    <w:rsid w:val="00CC2208"/>
    <w:rsid w:val="00CC42A6"/>
    <w:rsid w:val="00CC4B77"/>
    <w:rsid w:val="00CD3A60"/>
    <w:rsid w:val="00CD5BBC"/>
    <w:rsid w:val="00CD758C"/>
    <w:rsid w:val="00CE064D"/>
    <w:rsid w:val="00CE2596"/>
    <w:rsid w:val="00CE2E88"/>
    <w:rsid w:val="00CF0934"/>
    <w:rsid w:val="00CF4264"/>
    <w:rsid w:val="00CF615A"/>
    <w:rsid w:val="00CF63C8"/>
    <w:rsid w:val="00CF79F4"/>
    <w:rsid w:val="00D0009D"/>
    <w:rsid w:val="00D012A0"/>
    <w:rsid w:val="00D02E69"/>
    <w:rsid w:val="00D03709"/>
    <w:rsid w:val="00D04F7A"/>
    <w:rsid w:val="00D1104F"/>
    <w:rsid w:val="00D1299B"/>
    <w:rsid w:val="00D1321E"/>
    <w:rsid w:val="00D14222"/>
    <w:rsid w:val="00D14245"/>
    <w:rsid w:val="00D15296"/>
    <w:rsid w:val="00D16E56"/>
    <w:rsid w:val="00D20884"/>
    <w:rsid w:val="00D20DF6"/>
    <w:rsid w:val="00D21B51"/>
    <w:rsid w:val="00D23881"/>
    <w:rsid w:val="00D27553"/>
    <w:rsid w:val="00D30C93"/>
    <w:rsid w:val="00D32641"/>
    <w:rsid w:val="00D3410F"/>
    <w:rsid w:val="00D34536"/>
    <w:rsid w:val="00D3777F"/>
    <w:rsid w:val="00D40626"/>
    <w:rsid w:val="00D42C3E"/>
    <w:rsid w:val="00D44CE7"/>
    <w:rsid w:val="00D47260"/>
    <w:rsid w:val="00D47EE8"/>
    <w:rsid w:val="00D50926"/>
    <w:rsid w:val="00D61BB2"/>
    <w:rsid w:val="00D641BA"/>
    <w:rsid w:val="00D64DB5"/>
    <w:rsid w:val="00D7033D"/>
    <w:rsid w:val="00D71800"/>
    <w:rsid w:val="00D81754"/>
    <w:rsid w:val="00D82104"/>
    <w:rsid w:val="00D8231C"/>
    <w:rsid w:val="00D833C6"/>
    <w:rsid w:val="00D90246"/>
    <w:rsid w:val="00D94D9A"/>
    <w:rsid w:val="00D96055"/>
    <w:rsid w:val="00D96A20"/>
    <w:rsid w:val="00DA459D"/>
    <w:rsid w:val="00DA5525"/>
    <w:rsid w:val="00DB5016"/>
    <w:rsid w:val="00DB6F37"/>
    <w:rsid w:val="00DC2D9A"/>
    <w:rsid w:val="00DC4488"/>
    <w:rsid w:val="00DC4D5B"/>
    <w:rsid w:val="00DC73A4"/>
    <w:rsid w:val="00DC7EF8"/>
    <w:rsid w:val="00DD00F2"/>
    <w:rsid w:val="00DD0B94"/>
    <w:rsid w:val="00DD1208"/>
    <w:rsid w:val="00DD4C9E"/>
    <w:rsid w:val="00DD62B6"/>
    <w:rsid w:val="00DD7DDE"/>
    <w:rsid w:val="00DE039A"/>
    <w:rsid w:val="00DE4467"/>
    <w:rsid w:val="00DE57F0"/>
    <w:rsid w:val="00DF2A47"/>
    <w:rsid w:val="00DF2FFD"/>
    <w:rsid w:val="00DF3D98"/>
    <w:rsid w:val="00E028AA"/>
    <w:rsid w:val="00E045EC"/>
    <w:rsid w:val="00E0531F"/>
    <w:rsid w:val="00E13ECA"/>
    <w:rsid w:val="00E17136"/>
    <w:rsid w:val="00E32F6D"/>
    <w:rsid w:val="00E330F8"/>
    <w:rsid w:val="00E462C6"/>
    <w:rsid w:val="00E4697B"/>
    <w:rsid w:val="00E51535"/>
    <w:rsid w:val="00E5457A"/>
    <w:rsid w:val="00E545B8"/>
    <w:rsid w:val="00E54CD5"/>
    <w:rsid w:val="00E54FD0"/>
    <w:rsid w:val="00E5765B"/>
    <w:rsid w:val="00E57C59"/>
    <w:rsid w:val="00E60715"/>
    <w:rsid w:val="00E60A7E"/>
    <w:rsid w:val="00E64BD3"/>
    <w:rsid w:val="00E6587A"/>
    <w:rsid w:val="00E65E12"/>
    <w:rsid w:val="00E67F92"/>
    <w:rsid w:val="00E7221C"/>
    <w:rsid w:val="00E74098"/>
    <w:rsid w:val="00E77519"/>
    <w:rsid w:val="00E80C04"/>
    <w:rsid w:val="00E87CAC"/>
    <w:rsid w:val="00E91AB0"/>
    <w:rsid w:val="00E9232A"/>
    <w:rsid w:val="00E92BF7"/>
    <w:rsid w:val="00E939A2"/>
    <w:rsid w:val="00E93A4C"/>
    <w:rsid w:val="00EA6818"/>
    <w:rsid w:val="00EB5A62"/>
    <w:rsid w:val="00EB5ED7"/>
    <w:rsid w:val="00EB736C"/>
    <w:rsid w:val="00EE516D"/>
    <w:rsid w:val="00EE67D4"/>
    <w:rsid w:val="00EE7FF6"/>
    <w:rsid w:val="00EF1634"/>
    <w:rsid w:val="00EF2FFF"/>
    <w:rsid w:val="00F033A1"/>
    <w:rsid w:val="00F03B67"/>
    <w:rsid w:val="00F04192"/>
    <w:rsid w:val="00F064BB"/>
    <w:rsid w:val="00F11F36"/>
    <w:rsid w:val="00F1380E"/>
    <w:rsid w:val="00F13B3B"/>
    <w:rsid w:val="00F1444C"/>
    <w:rsid w:val="00F17B9C"/>
    <w:rsid w:val="00F17F5D"/>
    <w:rsid w:val="00F21999"/>
    <w:rsid w:val="00F25D0C"/>
    <w:rsid w:val="00F40073"/>
    <w:rsid w:val="00F40121"/>
    <w:rsid w:val="00F4231E"/>
    <w:rsid w:val="00F450B5"/>
    <w:rsid w:val="00F45194"/>
    <w:rsid w:val="00F50328"/>
    <w:rsid w:val="00F54250"/>
    <w:rsid w:val="00F54F0A"/>
    <w:rsid w:val="00F57EE9"/>
    <w:rsid w:val="00F65689"/>
    <w:rsid w:val="00F67265"/>
    <w:rsid w:val="00F74FA9"/>
    <w:rsid w:val="00F7529C"/>
    <w:rsid w:val="00F7572F"/>
    <w:rsid w:val="00F7611F"/>
    <w:rsid w:val="00F766FE"/>
    <w:rsid w:val="00F80084"/>
    <w:rsid w:val="00F8043A"/>
    <w:rsid w:val="00F830CA"/>
    <w:rsid w:val="00F84F2C"/>
    <w:rsid w:val="00F90897"/>
    <w:rsid w:val="00F95B22"/>
    <w:rsid w:val="00FA1601"/>
    <w:rsid w:val="00FA167F"/>
    <w:rsid w:val="00FA171A"/>
    <w:rsid w:val="00FA29FA"/>
    <w:rsid w:val="00FA5375"/>
    <w:rsid w:val="00FB15E5"/>
    <w:rsid w:val="00FB1AD1"/>
    <w:rsid w:val="00FB4630"/>
    <w:rsid w:val="00FB7DE4"/>
    <w:rsid w:val="00FC256B"/>
    <w:rsid w:val="00FC309B"/>
    <w:rsid w:val="00FC426A"/>
    <w:rsid w:val="00FC7608"/>
    <w:rsid w:val="00FD210A"/>
    <w:rsid w:val="00FD3093"/>
    <w:rsid w:val="00FD3C4C"/>
    <w:rsid w:val="00FD6155"/>
    <w:rsid w:val="00FD7375"/>
    <w:rsid w:val="00FE3617"/>
    <w:rsid w:val="00FF121B"/>
    <w:rsid w:val="00FF1577"/>
    <w:rsid w:val="00FF1B0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3553"/>
    <o:shapelayout v:ext="edit">
      <o:idmap v:ext="edit" data="1"/>
    </o:shapelayout>
  </w:shapeDefaults>
  <w:decimalSymbol w:val=","/>
  <w:listSeparator w:val=";"/>
  <w14:docId w14:val="55DAF65C"/>
  <w15:docId w15:val="{18FE7ED7-CE8B-4C31-A68E-245E535833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iPriority="0"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qFormat="1"/>
    <w:lsdException w:name="toc 2" w:semiHidden="1" w:uiPriority="0" w:unhideWhenUsed="1" w:qFormat="1"/>
    <w:lsdException w:name="toc 3" w:semiHidden="1" w:uiPriority="0"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0"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45BB1"/>
    <w:pPr>
      <w:tabs>
        <w:tab w:val="left" w:pos="1080"/>
      </w:tabs>
      <w:spacing w:line="240" w:lineRule="atLeast"/>
      <w:ind w:left="851" w:hanging="851"/>
      <w:jc w:val="both"/>
    </w:pPr>
    <w:rPr>
      <w:rFonts w:ascii="Helvetica" w:eastAsia="Times New Roman" w:hAnsi="Helvetica"/>
      <w:lang w:val="en-GB"/>
    </w:rPr>
  </w:style>
  <w:style w:type="paragraph" w:styleId="10">
    <w:name w:val="heading 1"/>
    <w:aliases w:val="Modulo,CHAPTER HEADER,HeadingR 1,HeadingR 11,HeadingR 12,HeadingR 13,HeadingR 14,HeadingR 15,HeadingR 16,l1,I1"/>
    <w:basedOn w:val="a0"/>
    <w:next w:val="a0"/>
    <w:link w:val="11"/>
    <w:qFormat/>
    <w:rsid w:val="00645BB1"/>
    <w:pPr>
      <w:widowControl w:val="0"/>
      <w:tabs>
        <w:tab w:val="clear" w:pos="1080"/>
      </w:tabs>
      <w:spacing w:line="240" w:lineRule="auto"/>
      <w:ind w:left="0" w:firstLine="0"/>
      <w:outlineLvl w:val="0"/>
    </w:pPr>
    <w:rPr>
      <w:rFonts w:ascii="Arial" w:hAnsi="Arial"/>
      <w:snapToGrid w:val="0"/>
      <w:sz w:val="24"/>
    </w:rPr>
  </w:style>
  <w:style w:type="paragraph" w:styleId="20">
    <w:name w:val="heading 2"/>
    <w:aliases w:val="Paragraaf,Chapter Title,OG Heading 2,hseHeading 2,A Head Знак,A Head,hseHeading 2 Знак Знак"/>
    <w:basedOn w:val="a0"/>
    <w:next w:val="a0"/>
    <w:link w:val="21"/>
    <w:qFormat/>
    <w:rsid w:val="00645BB1"/>
    <w:pPr>
      <w:keepNext/>
      <w:widowControl w:val="0"/>
      <w:tabs>
        <w:tab w:val="clear" w:pos="1080"/>
      </w:tabs>
      <w:spacing w:before="120" w:after="120"/>
      <w:ind w:left="0" w:firstLine="0"/>
      <w:outlineLvl w:val="1"/>
    </w:pPr>
    <w:rPr>
      <w:rFonts w:ascii="Arial" w:hAnsi="Arial"/>
      <w:b/>
      <w:bCs/>
      <w:caps/>
      <w:snapToGrid w:val="0"/>
    </w:rPr>
  </w:style>
  <w:style w:type="paragraph" w:styleId="3">
    <w:name w:val="heading 3"/>
    <w:aliases w:val="B Head,B Head Знак"/>
    <w:basedOn w:val="a0"/>
    <w:next w:val="a0"/>
    <w:link w:val="30"/>
    <w:qFormat/>
    <w:rsid w:val="00645BB1"/>
    <w:pPr>
      <w:keepNext/>
      <w:tabs>
        <w:tab w:val="clear" w:pos="1080"/>
      </w:tabs>
      <w:spacing w:line="240" w:lineRule="auto"/>
      <w:ind w:left="0" w:firstLine="0"/>
      <w:jc w:val="center"/>
      <w:outlineLvl w:val="2"/>
    </w:pPr>
    <w:rPr>
      <w:rFonts w:ascii="Arial" w:hAnsi="Arial"/>
      <w:b/>
      <w:bCs/>
    </w:rPr>
  </w:style>
  <w:style w:type="paragraph" w:styleId="4">
    <w:name w:val="heading 4"/>
    <w:aliases w:val="VESSEL NAME,Знак Знак"/>
    <w:basedOn w:val="a0"/>
    <w:next w:val="a0"/>
    <w:link w:val="40"/>
    <w:qFormat/>
    <w:rsid w:val="00645BB1"/>
    <w:pPr>
      <w:widowControl w:val="0"/>
      <w:tabs>
        <w:tab w:val="clear" w:pos="1080"/>
      </w:tabs>
      <w:spacing w:line="240" w:lineRule="auto"/>
      <w:ind w:left="0" w:firstLine="0"/>
      <w:outlineLvl w:val="3"/>
    </w:pPr>
    <w:rPr>
      <w:rFonts w:ascii="Arial" w:hAnsi="Arial"/>
      <w:snapToGrid w:val="0"/>
      <w:sz w:val="24"/>
    </w:rPr>
  </w:style>
  <w:style w:type="paragraph" w:styleId="5">
    <w:name w:val="heading 5"/>
    <w:aliases w:val="Block Label,OG Appendix,D Head,RSKH5,RSKH5 Знак"/>
    <w:basedOn w:val="a0"/>
    <w:next w:val="a0"/>
    <w:link w:val="50"/>
    <w:qFormat/>
    <w:rsid w:val="00645BB1"/>
    <w:pPr>
      <w:widowControl w:val="0"/>
      <w:tabs>
        <w:tab w:val="clear" w:pos="1080"/>
      </w:tabs>
      <w:spacing w:line="240" w:lineRule="auto"/>
      <w:ind w:left="0" w:firstLine="0"/>
      <w:outlineLvl w:val="4"/>
    </w:pPr>
    <w:rPr>
      <w:rFonts w:ascii="Arial" w:hAnsi="Arial"/>
      <w:snapToGrid w:val="0"/>
      <w:sz w:val="24"/>
    </w:rPr>
  </w:style>
  <w:style w:type="paragraph" w:styleId="6">
    <w:name w:val="heading 6"/>
    <w:aliases w:val="Стиль 6"/>
    <w:basedOn w:val="a0"/>
    <w:next w:val="a0"/>
    <w:link w:val="60"/>
    <w:qFormat/>
    <w:rsid w:val="00645BB1"/>
    <w:pPr>
      <w:keepNext/>
      <w:tabs>
        <w:tab w:val="clear" w:pos="1080"/>
      </w:tabs>
      <w:ind w:left="0" w:firstLine="0"/>
      <w:outlineLvl w:val="5"/>
    </w:pPr>
    <w:rPr>
      <w:rFonts w:ascii="Arial" w:hAnsi="Arial"/>
      <w:b/>
    </w:rPr>
  </w:style>
  <w:style w:type="paragraph" w:styleId="7">
    <w:name w:val="heading 7"/>
    <w:basedOn w:val="a0"/>
    <w:next w:val="a0"/>
    <w:link w:val="70"/>
    <w:qFormat/>
    <w:rsid w:val="00645BB1"/>
    <w:pPr>
      <w:widowControl w:val="0"/>
      <w:tabs>
        <w:tab w:val="clear" w:pos="1080"/>
      </w:tabs>
      <w:spacing w:line="240" w:lineRule="auto"/>
      <w:ind w:left="0" w:firstLine="0"/>
      <w:outlineLvl w:val="6"/>
    </w:pPr>
    <w:rPr>
      <w:rFonts w:ascii="Arial" w:hAnsi="Arial"/>
      <w:snapToGrid w:val="0"/>
      <w:sz w:val="24"/>
    </w:rPr>
  </w:style>
  <w:style w:type="paragraph" w:styleId="8">
    <w:name w:val="heading 8"/>
    <w:basedOn w:val="a0"/>
    <w:next w:val="a0"/>
    <w:link w:val="80"/>
    <w:qFormat/>
    <w:rsid w:val="00645BB1"/>
    <w:pPr>
      <w:widowControl w:val="0"/>
      <w:tabs>
        <w:tab w:val="clear" w:pos="1080"/>
      </w:tabs>
      <w:spacing w:line="240" w:lineRule="auto"/>
      <w:ind w:left="0" w:firstLine="0"/>
      <w:outlineLvl w:val="7"/>
    </w:pPr>
    <w:rPr>
      <w:rFonts w:ascii="Arial" w:hAnsi="Arial"/>
      <w:snapToGrid w:val="0"/>
      <w:sz w:val="24"/>
    </w:rPr>
  </w:style>
  <w:style w:type="paragraph" w:styleId="9">
    <w:name w:val="heading 9"/>
    <w:basedOn w:val="a0"/>
    <w:next w:val="a0"/>
    <w:link w:val="90"/>
    <w:qFormat/>
    <w:rsid w:val="00645BB1"/>
    <w:pPr>
      <w:widowControl w:val="0"/>
      <w:tabs>
        <w:tab w:val="clear" w:pos="1080"/>
      </w:tabs>
      <w:spacing w:line="240" w:lineRule="auto"/>
      <w:ind w:left="0" w:firstLine="0"/>
      <w:outlineLvl w:val="8"/>
    </w:pPr>
    <w:rPr>
      <w:rFonts w:ascii="Arial" w:hAnsi="Arial"/>
      <w:snapToGrid w:val="0"/>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Modulo Знак,CHAPTER HEADER Знак,HeadingR 1 Знак,HeadingR 11 Знак,HeadingR 12 Знак,HeadingR 13 Знак,HeadingR 14 Знак,HeadingR 15 Знак,HeadingR 16 Знак,l1 Знак,I1 Знак"/>
    <w:link w:val="10"/>
    <w:rsid w:val="00645BB1"/>
    <w:rPr>
      <w:rFonts w:ascii="Arial" w:eastAsia="Times New Roman" w:hAnsi="Arial" w:cs="Times New Roman"/>
      <w:snapToGrid/>
      <w:sz w:val="24"/>
      <w:szCs w:val="20"/>
      <w:lang w:val="en-GB" w:eastAsia="ru-RU"/>
    </w:rPr>
  </w:style>
  <w:style w:type="character" w:customStyle="1" w:styleId="21">
    <w:name w:val="Заголовок 2 Знак"/>
    <w:aliases w:val="Paragraaf Знак,Chapter Title Знак,OG Heading 2 Знак,hseHeading 2 Знак,A Head Знак Знак,A Head Знак1,hseHeading 2 Знак Знак Знак"/>
    <w:link w:val="20"/>
    <w:rsid w:val="00645BB1"/>
    <w:rPr>
      <w:rFonts w:ascii="Arial" w:eastAsia="Times New Roman" w:hAnsi="Arial" w:cs="Arial"/>
      <w:b/>
      <w:bCs/>
      <w:caps/>
      <w:snapToGrid/>
      <w:sz w:val="20"/>
      <w:szCs w:val="20"/>
      <w:lang w:val="en-GB" w:eastAsia="ru-RU"/>
    </w:rPr>
  </w:style>
  <w:style w:type="character" w:customStyle="1" w:styleId="30">
    <w:name w:val="Заголовок 3 Знак"/>
    <w:aliases w:val="B Head Знак1,B Head Знак Знак"/>
    <w:link w:val="3"/>
    <w:rsid w:val="00645BB1"/>
    <w:rPr>
      <w:rFonts w:ascii="Arial" w:eastAsia="Times New Roman" w:hAnsi="Arial" w:cs="Arial"/>
      <w:b/>
      <w:bCs/>
      <w:sz w:val="20"/>
      <w:szCs w:val="20"/>
      <w:lang w:val="en-GB" w:eastAsia="ru-RU"/>
    </w:rPr>
  </w:style>
  <w:style w:type="character" w:customStyle="1" w:styleId="40">
    <w:name w:val="Заголовок 4 Знак"/>
    <w:aliases w:val="VESSEL NAME Знак,Знак Знак Знак"/>
    <w:link w:val="4"/>
    <w:rsid w:val="00645BB1"/>
    <w:rPr>
      <w:rFonts w:ascii="Arial" w:eastAsia="Times New Roman" w:hAnsi="Arial" w:cs="Times New Roman"/>
      <w:snapToGrid/>
      <w:sz w:val="24"/>
      <w:szCs w:val="20"/>
      <w:lang w:val="en-GB" w:eastAsia="ru-RU"/>
    </w:rPr>
  </w:style>
  <w:style w:type="character" w:customStyle="1" w:styleId="50">
    <w:name w:val="Заголовок 5 Знак"/>
    <w:aliases w:val="Block Label Знак,OG Appendix Знак,D Head Знак,RSKH5 Знак1,RSKH5 Знак Знак"/>
    <w:link w:val="5"/>
    <w:rsid w:val="00645BB1"/>
    <w:rPr>
      <w:rFonts w:ascii="Arial" w:eastAsia="Times New Roman" w:hAnsi="Arial" w:cs="Times New Roman"/>
      <w:snapToGrid/>
      <w:sz w:val="24"/>
      <w:szCs w:val="20"/>
      <w:lang w:val="en-GB" w:eastAsia="ru-RU"/>
    </w:rPr>
  </w:style>
  <w:style w:type="character" w:customStyle="1" w:styleId="60">
    <w:name w:val="Заголовок 6 Знак"/>
    <w:aliases w:val="Стиль 6 Знак"/>
    <w:link w:val="6"/>
    <w:rsid w:val="00645BB1"/>
    <w:rPr>
      <w:rFonts w:ascii="Arial" w:eastAsia="Times New Roman" w:hAnsi="Arial" w:cs="Arial"/>
      <w:b/>
      <w:sz w:val="20"/>
      <w:szCs w:val="20"/>
      <w:lang w:val="en-GB" w:eastAsia="ru-RU"/>
    </w:rPr>
  </w:style>
  <w:style w:type="character" w:customStyle="1" w:styleId="70">
    <w:name w:val="Заголовок 7 Знак"/>
    <w:link w:val="7"/>
    <w:rsid w:val="00645BB1"/>
    <w:rPr>
      <w:rFonts w:ascii="Arial" w:eastAsia="Times New Roman" w:hAnsi="Arial" w:cs="Times New Roman"/>
      <w:snapToGrid/>
      <w:sz w:val="24"/>
      <w:szCs w:val="20"/>
      <w:lang w:val="en-GB" w:eastAsia="ru-RU"/>
    </w:rPr>
  </w:style>
  <w:style w:type="character" w:customStyle="1" w:styleId="80">
    <w:name w:val="Заголовок 8 Знак"/>
    <w:link w:val="8"/>
    <w:rsid w:val="00645BB1"/>
    <w:rPr>
      <w:rFonts w:ascii="Arial" w:eastAsia="Times New Roman" w:hAnsi="Arial" w:cs="Times New Roman"/>
      <w:snapToGrid/>
      <w:sz w:val="24"/>
      <w:szCs w:val="20"/>
      <w:lang w:val="en-GB" w:eastAsia="ru-RU"/>
    </w:rPr>
  </w:style>
  <w:style w:type="character" w:customStyle="1" w:styleId="90">
    <w:name w:val="Заголовок 9 Знак"/>
    <w:link w:val="9"/>
    <w:rsid w:val="00645BB1"/>
    <w:rPr>
      <w:rFonts w:ascii="Arial" w:eastAsia="Times New Roman" w:hAnsi="Arial" w:cs="Times New Roman"/>
      <w:snapToGrid/>
      <w:sz w:val="24"/>
      <w:szCs w:val="20"/>
      <w:lang w:val="en-GB" w:eastAsia="ru-RU"/>
    </w:rPr>
  </w:style>
  <w:style w:type="paragraph" w:styleId="a4">
    <w:name w:val="header"/>
    <w:aliases w:val="h,header,subject head new,TENDER,odd,Title Up"/>
    <w:basedOn w:val="a0"/>
    <w:link w:val="a5"/>
    <w:rsid w:val="00645BB1"/>
    <w:pPr>
      <w:tabs>
        <w:tab w:val="clear" w:pos="1080"/>
        <w:tab w:val="right" w:pos="9356"/>
      </w:tabs>
      <w:spacing w:before="20" w:line="240" w:lineRule="auto"/>
      <w:ind w:firstLine="0"/>
    </w:pPr>
    <w:rPr>
      <w:rFonts w:ascii="Arial" w:hAnsi="Arial"/>
      <w:sz w:val="18"/>
    </w:rPr>
  </w:style>
  <w:style w:type="character" w:customStyle="1" w:styleId="a5">
    <w:name w:val="Верхний колонтитул Знак"/>
    <w:aliases w:val="h Знак,header Знак,subject head new Знак,TENDER Знак,odd Знак,Title Up Знак"/>
    <w:link w:val="a4"/>
    <w:rsid w:val="00645BB1"/>
    <w:rPr>
      <w:rFonts w:ascii="Arial" w:eastAsia="Times New Roman" w:hAnsi="Arial" w:cs="Times New Roman"/>
      <w:sz w:val="18"/>
      <w:szCs w:val="20"/>
      <w:lang w:val="en-GB" w:eastAsia="ru-RU"/>
    </w:rPr>
  </w:style>
  <w:style w:type="paragraph" w:styleId="a6">
    <w:name w:val="footer"/>
    <w:aliases w:val="Title Down"/>
    <w:basedOn w:val="a0"/>
    <w:link w:val="a7"/>
    <w:uiPriority w:val="99"/>
    <w:rsid w:val="00645BB1"/>
    <w:pPr>
      <w:tabs>
        <w:tab w:val="clear" w:pos="1080"/>
      </w:tabs>
      <w:spacing w:before="10" w:after="10" w:line="240" w:lineRule="auto"/>
      <w:ind w:left="0" w:firstLine="0"/>
    </w:pPr>
    <w:rPr>
      <w:rFonts w:ascii="Arial" w:hAnsi="Arial"/>
      <w:sz w:val="16"/>
    </w:rPr>
  </w:style>
  <w:style w:type="character" w:customStyle="1" w:styleId="a7">
    <w:name w:val="Нижний колонтитул Знак"/>
    <w:aliases w:val="Title Down Знак"/>
    <w:link w:val="a6"/>
    <w:uiPriority w:val="99"/>
    <w:rsid w:val="00645BB1"/>
    <w:rPr>
      <w:rFonts w:ascii="Arial" w:eastAsia="Times New Roman" w:hAnsi="Arial" w:cs="Times New Roman"/>
      <w:sz w:val="16"/>
      <w:szCs w:val="20"/>
      <w:lang w:val="en-GB" w:eastAsia="ru-RU"/>
    </w:rPr>
  </w:style>
  <w:style w:type="paragraph" w:styleId="a8">
    <w:name w:val="Body Text Indent"/>
    <w:aliases w:val="Body Text hang Indent"/>
    <w:basedOn w:val="a0"/>
    <w:link w:val="a9"/>
    <w:rsid w:val="00645BB1"/>
    <w:pPr>
      <w:tabs>
        <w:tab w:val="clear" w:pos="1080"/>
      </w:tabs>
      <w:spacing w:line="240" w:lineRule="auto"/>
      <w:ind w:left="1134" w:hanging="425"/>
    </w:pPr>
    <w:rPr>
      <w:rFonts w:ascii="Arial" w:eastAsia="Batang" w:hAnsi="Arial"/>
    </w:rPr>
  </w:style>
  <w:style w:type="character" w:customStyle="1" w:styleId="a9">
    <w:name w:val="Основной текст с отступом Знак"/>
    <w:aliases w:val="Body Text hang Indent Знак"/>
    <w:link w:val="a8"/>
    <w:rsid w:val="00645BB1"/>
    <w:rPr>
      <w:rFonts w:ascii="Arial" w:eastAsia="Batang" w:hAnsi="Arial" w:cs="Times New Roman"/>
      <w:sz w:val="20"/>
      <w:szCs w:val="20"/>
      <w:lang w:val="en-GB" w:eastAsia="ru-RU"/>
    </w:rPr>
  </w:style>
  <w:style w:type="paragraph" w:styleId="22">
    <w:name w:val="Body Text Indent 2"/>
    <w:basedOn w:val="a0"/>
    <w:link w:val="23"/>
    <w:rsid w:val="00645BB1"/>
    <w:pPr>
      <w:tabs>
        <w:tab w:val="clear" w:pos="1080"/>
        <w:tab w:val="left" w:pos="1065"/>
        <w:tab w:val="left" w:pos="2640"/>
      </w:tabs>
      <w:spacing w:after="180" w:line="240" w:lineRule="auto"/>
      <w:ind w:left="1065" w:hanging="405"/>
    </w:pPr>
    <w:rPr>
      <w:rFonts w:ascii="Arial" w:eastAsia="Batang" w:hAnsi="Arial"/>
    </w:rPr>
  </w:style>
  <w:style w:type="character" w:customStyle="1" w:styleId="23">
    <w:name w:val="Основной текст с отступом 2 Знак"/>
    <w:link w:val="22"/>
    <w:rsid w:val="00645BB1"/>
    <w:rPr>
      <w:rFonts w:ascii="Arial" w:eastAsia="Batang" w:hAnsi="Arial" w:cs="Times New Roman"/>
      <w:sz w:val="20"/>
      <w:szCs w:val="20"/>
      <w:lang w:val="en-GB" w:eastAsia="ru-RU"/>
    </w:rPr>
  </w:style>
  <w:style w:type="paragraph" w:styleId="31">
    <w:name w:val="Body Text Indent 3"/>
    <w:basedOn w:val="a0"/>
    <w:link w:val="32"/>
    <w:rsid w:val="00645BB1"/>
    <w:pPr>
      <w:tabs>
        <w:tab w:val="clear" w:pos="1080"/>
        <w:tab w:val="left" w:pos="855"/>
      </w:tabs>
      <w:spacing w:after="240" w:line="240" w:lineRule="auto"/>
      <w:ind w:left="360" w:firstLine="0"/>
    </w:pPr>
    <w:rPr>
      <w:rFonts w:ascii="Arial" w:eastAsia="Batang" w:hAnsi="Arial"/>
      <w:color w:val="FF0000"/>
    </w:rPr>
  </w:style>
  <w:style w:type="character" w:customStyle="1" w:styleId="32">
    <w:name w:val="Основной текст с отступом 3 Знак"/>
    <w:link w:val="31"/>
    <w:rsid w:val="00645BB1"/>
    <w:rPr>
      <w:rFonts w:ascii="Arial" w:eastAsia="Batang" w:hAnsi="Arial" w:cs="Times New Roman"/>
      <w:color w:val="FF0000"/>
      <w:sz w:val="20"/>
      <w:szCs w:val="20"/>
      <w:lang w:val="en-GB" w:eastAsia="ru-RU"/>
    </w:rPr>
  </w:style>
  <w:style w:type="character" w:styleId="aa">
    <w:name w:val="page number"/>
    <w:aliases w:val="Номер страницы1,Заголовок 1 Знак1"/>
    <w:rsid w:val="00645BB1"/>
    <w:rPr>
      <w:rFonts w:cs="Times New Roman"/>
    </w:rPr>
  </w:style>
  <w:style w:type="paragraph" w:styleId="ab">
    <w:name w:val="Body Text"/>
    <w:basedOn w:val="a0"/>
    <w:link w:val="ac"/>
    <w:rsid w:val="00645BB1"/>
    <w:pPr>
      <w:tabs>
        <w:tab w:val="clear" w:pos="1080"/>
      </w:tabs>
      <w:spacing w:after="120" w:line="240" w:lineRule="auto"/>
      <w:ind w:left="0" w:firstLine="0"/>
    </w:pPr>
    <w:rPr>
      <w:rFonts w:ascii="Arial" w:hAnsi="Arial"/>
    </w:rPr>
  </w:style>
  <w:style w:type="character" w:customStyle="1" w:styleId="ac">
    <w:name w:val="Основной текст Знак"/>
    <w:link w:val="ab"/>
    <w:rsid w:val="00645BB1"/>
    <w:rPr>
      <w:rFonts w:ascii="Arial" w:eastAsia="Times New Roman" w:hAnsi="Arial" w:cs="Arial"/>
      <w:sz w:val="20"/>
      <w:szCs w:val="20"/>
      <w:lang w:val="en-GB" w:eastAsia="ru-RU"/>
    </w:rPr>
  </w:style>
  <w:style w:type="paragraph" w:customStyle="1" w:styleId="TitleLine2">
    <w:name w:val="Title Line 2"/>
    <w:basedOn w:val="a0"/>
    <w:rsid w:val="00645BB1"/>
    <w:pPr>
      <w:tabs>
        <w:tab w:val="clear" w:pos="1080"/>
      </w:tabs>
      <w:ind w:left="0" w:firstLine="0"/>
      <w:jc w:val="center"/>
    </w:pPr>
    <w:rPr>
      <w:rFonts w:ascii="Arial" w:hAnsi="Arial"/>
      <w:b/>
      <w:caps/>
      <w:sz w:val="24"/>
    </w:rPr>
  </w:style>
  <w:style w:type="paragraph" w:styleId="ad">
    <w:name w:val="Title"/>
    <w:aliases w:val=" Знак,Знак"/>
    <w:basedOn w:val="a0"/>
    <w:link w:val="ae"/>
    <w:qFormat/>
    <w:rsid w:val="00645BB1"/>
    <w:pPr>
      <w:tabs>
        <w:tab w:val="clear" w:pos="1080"/>
      </w:tabs>
      <w:spacing w:before="4000" w:after="120"/>
      <w:ind w:left="0" w:firstLine="0"/>
      <w:jc w:val="center"/>
    </w:pPr>
    <w:rPr>
      <w:rFonts w:ascii="Arial" w:hAnsi="Arial"/>
      <w:b/>
      <w:caps/>
      <w:sz w:val="24"/>
    </w:rPr>
  </w:style>
  <w:style w:type="character" w:customStyle="1" w:styleId="ae">
    <w:name w:val="Название Знак"/>
    <w:aliases w:val=" Знак Знак,Знак Знак1"/>
    <w:link w:val="ad"/>
    <w:rsid w:val="00645BB1"/>
    <w:rPr>
      <w:rFonts w:ascii="Arial" w:eastAsia="Times New Roman" w:hAnsi="Arial" w:cs="Times New Roman"/>
      <w:b/>
      <w:caps/>
      <w:sz w:val="24"/>
      <w:szCs w:val="20"/>
      <w:lang w:val="en-GB" w:eastAsia="ru-RU"/>
    </w:rPr>
  </w:style>
  <w:style w:type="paragraph" w:styleId="af">
    <w:name w:val="footnote text"/>
    <w:basedOn w:val="a0"/>
    <w:link w:val="af0"/>
    <w:semiHidden/>
    <w:rsid w:val="00645BB1"/>
    <w:pPr>
      <w:tabs>
        <w:tab w:val="clear" w:pos="1080"/>
      </w:tabs>
      <w:spacing w:after="260" w:line="240" w:lineRule="auto"/>
      <w:ind w:left="0" w:firstLine="0"/>
    </w:pPr>
    <w:rPr>
      <w:rFonts w:ascii="Times New Roman" w:hAnsi="Times New Roman"/>
    </w:rPr>
  </w:style>
  <w:style w:type="character" w:customStyle="1" w:styleId="af0">
    <w:name w:val="Текст сноски Знак"/>
    <w:link w:val="af"/>
    <w:semiHidden/>
    <w:rsid w:val="00645BB1"/>
    <w:rPr>
      <w:rFonts w:ascii="Times New Roman" w:eastAsia="Times New Roman" w:hAnsi="Times New Roman" w:cs="Times New Roman"/>
      <w:sz w:val="20"/>
      <w:szCs w:val="20"/>
      <w:lang w:val="en-GB" w:eastAsia="ru-RU"/>
    </w:rPr>
  </w:style>
  <w:style w:type="paragraph" w:styleId="24">
    <w:name w:val="index 2"/>
    <w:basedOn w:val="a0"/>
    <w:next w:val="a0"/>
    <w:semiHidden/>
    <w:rsid w:val="00645BB1"/>
    <w:pPr>
      <w:tabs>
        <w:tab w:val="clear" w:pos="1080"/>
        <w:tab w:val="left" w:leader="dot" w:pos="9000"/>
        <w:tab w:val="right" w:pos="9360"/>
      </w:tabs>
      <w:spacing w:line="240" w:lineRule="auto"/>
      <w:ind w:left="1440" w:right="720" w:hanging="720"/>
    </w:pPr>
    <w:rPr>
      <w:rFonts w:ascii="Arial" w:hAnsi="Arial"/>
    </w:rPr>
  </w:style>
  <w:style w:type="paragraph" w:styleId="af1">
    <w:name w:val="List"/>
    <w:basedOn w:val="a0"/>
    <w:rsid w:val="00645BB1"/>
    <w:pPr>
      <w:tabs>
        <w:tab w:val="clear" w:pos="1080"/>
      </w:tabs>
      <w:spacing w:line="240" w:lineRule="auto"/>
      <w:ind w:left="283" w:hanging="283"/>
    </w:pPr>
    <w:rPr>
      <w:rFonts w:ascii="Arial" w:hAnsi="Arial"/>
    </w:rPr>
  </w:style>
  <w:style w:type="paragraph" w:styleId="41">
    <w:name w:val="toc 4"/>
    <w:basedOn w:val="4"/>
    <w:next w:val="a0"/>
    <w:autoRedefine/>
    <w:rsid w:val="00645BB1"/>
    <w:pPr>
      <w:widowControl/>
      <w:ind w:left="660"/>
      <w:outlineLvl w:val="9"/>
    </w:pPr>
    <w:rPr>
      <w:snapToGrid/>
      <w:sz w:val="22"/>
      <w:szCs w:val="21"/>
    </w:rPr>
  </w:style>
  <w:style w:type="paragraph" w:styleId="af2">
    <w:name w:val="caption"/>
    <w:basedOn w:val="a0"/>
    <w:next w:val="a0"/>
    <w:qFormat/>
    <w:rsid w:val="00645BB1"/>
    <w:pPr>
      <w:tabs>
        <w:tab w:val="clear" w:pos="1080"/>
        <w:tab w:val="left" w:pos="9990"/>
      </w:tabs>
      <w:spacing w:before="2400" w:after="120" w:line="240" w:lineRule="exact"/>
      <w:ind w:left="720" w:hanging="539"/>
      <w:jc w:val="center"/>
    </w:pPr>
    <w:rPr>
      <w:rFonts w:ascii="Arial" w:hAnsi="Arial"/>
      <w:b/>
      <w:sz w:val="28"/>
    </w:rPr>
  </w:style>
  <w:style w:type="paragraph" w:customStyle="1" w:styleId="Caption1">
    <w:name w:val="Caption 1"/>
    <w:basedOn w:val="af2"/>
    <w:rsid w:val="00645BB1"/>
    <w:pPr>
      <w:spacing w:before="240" w:after="240"/>
    </w:pPr>
  </w:style>
  <w:style w:type="paragraph" w:customStyle="1" w:styleId="Heading2a">
    <w:name w:val="Heading 2a"/>
    <w:basedOn w:val="20"/>
    <w:rsid w:val="00645BB1"/>
    <w:pPr>
      <w:widowControl/>
      <w:ind w:left="720" w:hanging="720"/>
      <w:jc w:val="center"/>
    </w:pPr>
    <w:rPr>
      <w:b w:val="0"/>
      <w:snapToGrid/>
    </w:rPr>
  </w:style>
  <w:style w:type="paragraph" w:customStyle="1" w:styleId="Level3">
    <w:name w:val="Level 3"/>
    <w:basedOn w:val="a0"/>
    <w:rsid w:val="00645BB1"/>
    <w:pPr>
      <w:tabs>
        <w:tab w:val="clear" w:pos="1080"/>
      </w:tabs>
      <w:spacing w:after="120"/>
      <w:ind w:left="0" w:firstLine="0"/>
    </w:pPr>
    <w:rPr>
      <w:rFonts w:ascii="Arial" w:hAnsi="Arial"/>
    </w:rPr>
  </w:style>
  <w:style w:type="paragraph" w:customStyle="1" w:styleId="Level1">
    <w:name w:val="Level 1"/>
    <w:basedOn w:val="a0"/>
    <w:rsid w:val="00645BB1"/>
    <w:pPr>
      <w:tabs>
        <w:tab w:val="clear" w:pos="1080"/>
      </w:tabs>
      <w:spacing w:after="120"/>
    </w:pPr>
    <w:rPr>
      <w:rFonts w:ascii="Arial" w:hAnsi="Arial"/>
    </w:rPr>
  </w:style>
  <w:style w:type="paragraph" w:customStyle="1" w:styleId="Level2">
    <w:name w:val="Level 2"/>
    <w:basedOn w:val="Level1"/>
    <w:rsid w:val="00645BB1"/>
    <w:pPr>
      <w:autoSpaceDE w:val="0"/>
      <w:autoSpaceDN w:val="0"/>
      <w:adjustRightInd w:val="0"/>
      <w:ind w:left="709" w:firstLine="0"/>
    </w:pPr>
    <w:rPr>
      <w:rFonts w:eastAsia="Batang" w:cs="Arial"/>
      <w:color w:val="000000"/>
    </w:rPr>
  </w:style>
  <w:style w:type="paragraph" w:customStyle="1" w:styleId="DefaultText">
    <w:name w:val="Default Text"/>
    <w:basedOn w:val="a0"/>
    <w:rsid w:val="00645BB1"/>
    <w:pPr>
      <w:tabs>
        <w:tab w:val="clear" w:pos="1080"/>
      </w:tabs>
      <w:spacing w:line="240" w:lineRule="auto"/>
      <w:ind w:left="0" w:firstLine="0"/>
    </w:pPr>
    <w:rPr>
      <w:rFonts w:ascii="Arial" w:hAnsi="Arial"/>
      <w:noProof/>
      <w:sz w:val="22"/>
      <w:lang w:val="ru-RU"/>
    </w:rPr>
  </w:style>
  <w:style w:type="paragraph" w:customStyle="1" w:styleId="Lista">
    <w:name w:val="List (a)"/>
    <w:basedOn w:val="a0"/>
    <w:rsid w:val="00645BB1"/>
    <w:pPr>
      <w:tabs>
        <w:tab w:val="clear" w:pos="1080"/>
      </w:tabs>
      <w:spacing w:after="60"/>
      <w:ind w:left="1276" w:hanging="567"/>
    </w:pPr>
    <w:rPr>
      <w:rFonts w:ascii="Arial" w:eastAsia="Batang" w:hAnsi="Arial"/>
    </w:rPr>
  </w:style>
  <w:style w:type="paragraph" w:customStyle="1" w:styleId="Listalast">
    <w:name w:val="List (a) last"/>
    <w:basedOn w:val="Lista"/>
    <w:rsid w:val="00645BB1"/>
    <w:pPr>
      <w:spacing w:after="120"/>
    </w:pPr>
  </w:style>
  <w:style w:type="paragraph" w:styleId="71">
    <w:name w:val="toc 7"/>
    <w:basedOn w:val="a0"/>
    <w:next w:val="a0"/>
    <w:autoRedefine/>
    <w:semiHidden/>
    <w:rsid w:val="00645BB1"/>
    <w:pPr>
      <w:tabs>
        <w:tab w:val="clear" w:pos="1080"/>
      </w:tabs>
      <w:ind w:left="1200" w:firstLine="0"/>
    </w:pPr>
    <w:rPr>
      <w:rFonts w:ascii="Arial" w:hAnsi="Arial"/>
    </w:rPr>
  </w:style>
  <w:style w:type="paragraph" w:styleId="91">
    <w:name w:val="toc 9"/>
    <w:basedOn w:val="a0"/>
    <w:next w:val="a0"/>
    <w:autoRedefine/>
    <w:semiHidden/>
    <w:rsid w:val="00645BB1"/>
    <w:pPr>
      <w:tabs>
        <w:tab w:val="clear" w:pos="1080"/>
      </w:tabs>
      <w:ind w:left="1600" w:firstLine="0"/>
    </w:pPr>
    <w:rPr>
      <w:rFonts w:ascii="Arial" w:hAnsi="Arial"/>
    </w:rPr>
  </w:style>
  <w:style w:type="paragraph" w:customStyle="1" w:styleId="ListRoman">
    <w:name w:val="List Roman"/>
    <w:basedOn w:val="a0"/>
    <w:rsid w:val="00645BB1"/>
    <w:pPr>
      <w:tabs>
        <w:tab w:val="clear" w:pos="1080"/>
      </w:tabs>
      <w:spacing w:after="60"/>
      <w:ind w:left="0" w:firstLine="0"/>
    </w:pPr>
    <w:rPr>
      <w:rFonts w:ascii="Arial" w:eastAsia="Batang" w:hAnsi="Arial" w:cs="Arial"/>
    </w:rPr>
  </w:style>
  <w:style w:type="paragraph" w:customStyle="1" w:styleId="Definition">
    <w:name w:val="Definition"/>
    <w:basedOn w:val="a0"/>
    <w:rsid w:val="00645BB1"/>
    <w:pPr>
      <w:tabs>
        <w:tab w:val="clear" w:pos="1080"/>
      </w:tabs>
      <w:spacing w:after="240"/>
      <w:ind w:left="0" w:firstLine="0"/>
    </w:pPr>
    <w:rPr>
      <w:rFonts w:ascii="Arial" w:hAnsi="Arial"/>
    </w:rPr>
  </w:style>
  <w:style w:type="paragraph" w:customStyle="1" w:styleId="Level1last">
    <w:name w:val="Level 1 (last)"/>
    <w:basedOn w:val="a0"/>
    <w:rsid w:val="00645BB1"/>
    <w:pPr>
      <w:tabs>
        <w:tab w:val="clear" w:pos="1080"/>
      </w:tabs>
      <w:spacing w:after="240"/>
    </w:pPr>
    <w:rPr>
      <w:rFonts w:ascii="Arial" w:hAnsi="Arial"/>
    </w:rPr>
  </w:style>
  <w:style w:type="paragraph" w:customStyle="1" w:styleId="Level2last">
    <w:name w:val="Level 2 (last)"/>
    <w:basedOn w:val="Level2"/>
    <w:rsid w:val="00645BB1"/>
    <w:pPr>
      <w:autoSpaceDE/>
      <w:autoSpaceDN/>
      <w:adjustRightInd/>
      <w:spacing w:after="240"/>
      <w:ind w:left="851"/>
    </w:pPr>
    <w:rPr>
      <w:rFonts w:eastAsia="Times New Roman" w:cs="Times New Roman"/>
      <w:color w:val="auto"/>
    </w:rPr>
  </w:style>
  <w:style w:type="paragraph" w:customStyle="1" w:styleId="Heading2Text">
    <w:name w:val="Heading 2 Text"/>
    <w:basedOn w:val="20"/>
    <w:rsid w:val="00645BB1"/>
    <w:pPr>
      <w:widowControl/>
      <w:ind w:left="720"/>
      <w:outlineLvl w:val="9"/>
    </w:pPr>
    <w:rPr>
      <w:snapToGrid/>
      <w:sz w:val="22"/>
    </w:rPr>
  </w:style>
  <w:style w:type="paragraph" w:styleId="33">
    <w:name w:val="Body Text 3"/>
    <w:basedOn w:val="a0"/>
    <w:link w:val="34"/>
    <w:autoRedefine/>
    <w:rsid w:val="00645BB1"/>
    <w:pPr>
      <w:tabs>
        <w:tab w:val="clear" w:pos="1080"/>
      </w:tabs>
      <w:spacing w:after="120" w:line="240" w:lineRule="auto"/>
      <w:ind w:left="700" w:hanging="700"/>
    </w:pPr>
    <w:rPr>
      <w:rFonts w:ascii="Arial" w:hAnsi="Arial"/>
    </w:rPr>
  </w:style>
  <w:style w:type="character" w:customStyle="1" w:styleId="34">
    <w:name w:val="Основной текст 3 Знак"/>
    <w:link w:val="33"/>
    <w:rsid w:val="00645BB1"/>
    <w:rPr>
      <w:rFonts w:ascii="Arial" w:eastAsia="Times New Roman" w:hAnsi="Arial" w:cs="Times New Roman"/>
      <w:sz w:val="20"/>
      <w:szCs w:val="20"/>
      <w:lang w:val="en-GB" w:eastAsia="ru-RU"/>
    </w:rPr>
  </w:style>
  <w:style w:type="paragraph" w:styleId="35">
    <w:name w:val="toc 3"/>
    <w:basedOn w:val="a0"/>
    <w:next w:val="a0"/>
    <w:autoRedefine/>
    <w:qFormat/>
    <w:rsid w:val="00645BB1"/>
    <w:pPr>
      <w:tabs>
        <w:tab w:val="clear" w:pos="1080"/>
        <w:tab w:val="left" w:pos="851"/>
        <w:tab w:val="left" w:pos="1000"/>
        <w:tab w:val="right" w:pos="9360"/>
      </w:tabs>
      <w:spacing w:after="120" w:line="300" w:lineRule="atLeast"/>
      <w:ind w:left="907" w:hanging="547"/>
    </w:pPr>
    <w:rPr>
      <w:rFonts w:ascii="Arial" w:hAnsi="Arial"/>
      <w:bCs/>
      <w:caps/>
      <w:noProof/>
      <w:lang w:val="ru-RU"/>
    </w:rPr>
  </w:style>
  <w:style w:type="paragraph" w:styleId="81">
    <w:name w:val="toc 8"/>
    <w:basedOn w:val="a0"/>
    <w:next w:val="a0"/>
    <w:autoRedefine/>
    <w:semiHidden/>
    <w:rsid w:val="00645BB1"/>
    <w:pPr>
      <w:tabs>
        <w:tab w:val="clear" w:pos="1080"/>
      </w:tabs>
      <w:spacing w:after="60"/>
      <w:ind w:left="0" w:firstLine="0"/>
    </w:pPr>
    <w:rPr>
      <w:rFonts w:ascii="Arial" w:hAnsi="Arial"/>
    </w:rPr>
  </w:style>
  <w:style w:type="paragraph" w:styleId="af3">
    <w:name w:val="Block Text"/>
    <w:basedOn w:val="a0"/>
    <w:rsid w:val="00645BB1"/>
    <w:pPr>
      <w:tabs>
        <w:tab w:val="clear" w:pos="1080"/>
      </w:tabs>
      <w:spacing w:before="120"/>
      <w:ind w:right="1525" w:firstLine="0"/>
    </w:pPr>
    <w:rPr>
      <w:rFonts w:ascii="Arial" w:hAnsi="Arial"/>
    </w:rPr>
  </w:style>
  <w:style w:type="paragraph" w:customStyle="1" w:styleId="xl50">
    <w:name w:val="xl50"/>
    <w:basedOn w:val="a0"/>
    <w:rsid w:val="00645BB1"/>
    <w:pPr>
      <w:pBdr>
        <w:left w:val="single" w:sz="4" w:space="0" w:color="auto"/>
        <w:bottom w:val="single" w:sz="4" w:space="0" w:color="auto"/>
      </w:pBdr>
      <w:tabs>
        <w:tab w:val="clear" w:pos="1080"/>
      </w:tabs>
      <w:spacing w:before="100" w:beforeAutospacing="1" w:after="100" w:afterAutospacing="1" w:line="240" w:lineRule="auto"/>
      <w:ind w:left="0" w:firstLine="0"/>
      <w:textAlignment w:val="center"/>
    </w:pPr>
    <w:rPr>
      <w:rFonts w:ascii="Wingdings" w:hAnsi="Wingdings"/>
      <w:sz w:val="28"/>
      <w:szCs w:val="28"/>
    </w:rPr>
  </w:style>
  <w:style w:type="paragraph" w:customStyle="1" w:styleId="SGBPTextlast">
    <w:name w:val="SGBP Text (last)"/>
    <w:basedOn w:val="a0"/>
    <w:rsid w:val="00645BB1"/>
    <w:pPr>
      <w:tabs>
        <w:tab w:val="clear" w:pos="1080"/>
      </w:tabs>
      <w:spacing w:after="240"/>
      <w:ind w:left="0" w:firstLine="0"/>
    </w:pPr>
    <w:rPr>
      <w:rFonts w:ascii="Arial" w:hAnsi="Arial" w:cs="Arial"/>
      <w:szCs w:val="24"/>
    </w:rPr>
  </w:style>
  <w:style w:type="paragraph" w:styleId="af4">
    <w:name w:val="List Bullet"/>
    <w:basedOn w:val="a0"/>
    <w:autoRedefine/>
    <w:rsid w:val="00645BB1"/>
    <w:pPr>
      <w:tabs>
        <w:tab w:val="clear" w:pos="1080"/>
        <w:tab w:val="num" w:pos="1276"/>
        <w:tab w:val="num" w:pos="4230"/>
      </w:tabs>
      <w:ind w:left="1276" w:hanging="567"/>
      <w:jc w:val="left"/>
    </w:pPr>
    <w:rPr>
      <w:rFonts w:ascii="Arial" w:hAnsi="Arial"/>
      <w:szCs w:val="24"/>
    </w:rPr>
  </w:style>
  <w:style w:type="paragraph" w:customStyle="1" w:styleId="ListBullet1">
    <w:name w:val="List Bullet 1"/>
    <w:basedOn w:val="a0"/>
    <w:rsid w:val="00645BB1"/>
    <w:pPr>
      <w:tabs>
        <w:tab w:val="clear" w:pos="1080"/>
        <w:tab w:val="num" w:pos="1440"/>
        <w:tab w:val="num" w:pos="1800"/>
      </w:tabs>
      <w:spacing w:line="240" w:lineRule="auto"/>
      <w:ind w:left="1440" w:hanging="360"/>
      <w:jc w:val="left"/>
    </w:pPr>
    <w:rPr>
      <w:rFonts w:ascii="Arial" w:hAnsi="Arial"/>
    </w:rPr>
  </w:style>
  <w:style w:type="paragraph" w:styleId="25">
    <w:name w:val="List Bullet 2"/>
    <w:basedOn w:val="a0"/>
    <w:autoRedefine/>
    <w:rsid w:val="00645BB1"/>
    <w:pPr>
      <w:tabs>
        <w:tab w:val="clear" w:pos="1080"/>
        <w:tab w:val="num" w:pos="720"/>
      </w:tabs>
      <w:spacing w:line="240" w:lineRule="auto"/>
      <w:ind w:left="720" w:hanging="360"/>
      <w:jc w:val="left"/>
    </w:pPr>
    <w:rPr>
      <w:rFonts w:ascii="Arial" w:hAnsi="Arial"/>
      <w:lang w:val="en-US"/>
    </w:rPr>
  </w:style>
  <w:style w:type="paragraph" w:styleId="36">
    <w:name w:val="List Bullet 3"/>
    <w:basedOn w:val="a0"/>
    <w:autoRedefine/>
    <w:rsid w:val="00645BB1"/>
    <w:pPr>
      <w:tabs>
        <w:tab w:val="num" w:pos="1080"/>
      </w:tabs>
      <w:spacing w:line="240" w:lineRule="auto"/>
      <w:ind w:left="1080" w:hanging="360"/>
      <w:jc w:val="left"/>
    </w:pPr>
    <w:rPr>
      <w:rFonts w:ascii="Arial" w:hAnsi="Arial"/>
      <w:lang w:val="en-US"/>
    </w:rPr>
  </w:style>
  <w:style w:type="paragraph" w:styleId="42">
    <w:name w:val="List Bullet 4"/>
    <w:basedOn w:val="a0"/>
    <w:autoRedefine/>
    <w:rsid w:val="00645BB1"/>
    <w:pPr>
      <w:tabs>
        <w:tab w:val="clear" w:pos="1080"/>
        <w:tab w:val="num" w:pos="1440"/>
      </w:tabs>
      <w:spacing w:line="240" w:lineRule="auto"/>
      <w:ind w:left="1440" w:hanging="360"/>
      <w:jc w:val="left"/>
    </w:pPr>
    <w:rPr>
      <w:rFonts w:ascii="Arial" w:hAnsi="Arial"/>
      <w:lang w:val="en-US"/>
    </w:rPr>
  </w:style>
  <w:style w:type="paragraph" w:styleId="51">
    <w:name w:val="List Bullet 5"/>
    <w:basedOn w:val="a0"/>
    <w:autoRedefine/>
    <w:rsid w:val="00645BB1"/>
    <w:pPr>
      <w:tabs>
        <w:tab w:val="clear" w:pos="1080"/>
        <w:tab w:val="num" w:pos="1800"/>
      </w:tabs>
      <w:spacing w:line="240" w:lineRule="auto"/>
      <w:ind w:left="1800" w:hanging="360"/>
      <w:jc w:val="left"/>
    </w:pPr>
    <w:rPr>
      <w:rFonts w:ascii="Arial" w:hAnsi="Arial"/>
      <w:lang w:val="en-US"/>
    </w:rPr>
  </w:style>
  <w:style w:type="paragraph" w:styleId="af5">
    <w:name w:val="List Number"/>
    <w:basedOn w:val="a0"/>
    <w:rsid w:val="00645BB1"/>
    <w:pPr>
      <w:tabs>
        <w:tab w:val="clear" w:pos="1080"/>
        <w:tab w:val="num" w:pos="360"/>
        <w:tab w:val="num" w:pos="1800"/>
      </w:tabs>
      <w:spacing w:line="240" w:lineRule="auto"/>
      <w:ind w:left="360" w:hanging="360"/>
      <w:jc w:val="left"/>
    </w:pPr>
    <w:rPr>
      <w:rFonts w:ascii="Arial" w:hAnsi="Arial"/>
      <w:lang w:val="en-US"/>
    </w:rPr>
  </w:style>
  <w:style w:type="paragraph" w:styleId="26">
    <w:name w:val="List Number 2"/>
    <w:basedOn w:val="a0"/>
    <w:rsid w:val="00645BB1"/>
    <w:pPr>
      <w:tabs>
        <w:tab w:val="clear" w:pos="1080"/>
        <w:tab w:val="num" w:pos="720"/>
        <w:tab w:val="num" w:pos="1418"/>
      </w:tabs>
      <w:spacing w:line="240" w:lineRule="auto"/>
      <w:ind w:left="720" w:hanging="360"/>
      <w:jc w:val="left"/>
    </w:pPr>
    <w:rPr>
      <w:rFonts w:ascii="Arial" w:hAnsi="Arial"/>
      <w:lang w:val="en-US"/>
    </w:rPr>
  </w:style>
  <w:style w:type="paragraph" w:styleId="37">
    <w:name w:val="List Number 3"/>
    <w:basedOn w:val="a0"/>
    <w:rsid w:val="00645BB1"/>
    <w:pPr>
      <w:tabs>
        <w:tab w:val="num" w:pos="1080"/>
      </w:tabs>
      <w:spacing w:line="240" w:lineRule="auto"/>
      <w:ind w:left="1080" w:hanging="360"/>
      <w:jc w:val="left"/>
    </w:pPr>
    <w:rPr>
      <w:rFonts w:ascii="Arial" w:hAnsi="Arial"/>
      <w:lang w:val="en-US"/>
    </w:rPr>
  </w:style>
  <w:style w:type="paragraph" w:styleId="43">
    <w:name w:val="List Number 4"/>
    <w:basedOn w:val="a0"/>
    <w:rsid w:val="00645BB1"/>
    <w:pPr>
      <w:tabs>
        <w:tab w:val="clear" w:pos="1080"/>
        <w:tab w:val="num" w:pos="1440"/>
      </w:tabs>
      <w:spacing w:line="240" w:lineRule="auto"/>
      <w:ind w:left="1440" w:hanging="360"/>
      <w:jc w:val="left"/>
    </w:pPr>
    <w:rPr>
      <w:rFonts w:ascii="Arial" w:hAnsi="Arial"/>
      <w:lang w:val="en-US"/>
    </w:rPr>
  </w:style>
  <w:style w:type="paragraph" w:styleId="52">
    <w:name w:val="List Number 5"/>
    <w:basedOn w:val="a0"/>
    <w:rsid w:val="00645BB1"/>
    <w:pPr>
      <w:tabs>
        <w:tab w:val="clear" w:pos="1080"/>
        <w:tab w:val="num" w:pos="1800"/>
        <w:tab w:val="num" w:pos="2700"/>
      </w:tabs>
      <w:spacing w:line="240" w:lineRule="auto"/>
      <w:ind w:left="1800" w:hanging="360"/>
      <w:jc w:val="left"/>
    </w:pPr>
    <w:rPr>
      <w:rFonts w:ascii="Arial" w:hAnsi="Arial"/>
      <w:lang w:val="en-US"/>
    </w:rPr>
  </w:style>
  <w:style w:type="paragraph" w:customStyle="1" w:styleId="TocText">
    <w:name w:val="Toc Text"/>
    <w:basedOn w:val="a0"/>
    <w:next w:val="a0"/>
    <w:rsid w:val="00645BB1"/>
    <w:pPr>
      <w:keepNext/>
      <w:widowControl w:val="0"/>
      <w:tabs>
        <w:tab w:val="clear" w:pos="1080"/>
      </w:tabs>
      <w:autoSpaceDE w:val="0"/>
      <w:autoSpaceDN w:val="0"/>
      <w:adjustRightInd w:val="0"/>
      <w:spacing w:before="120" w:line="240" w:lineRule="auto"/>
      <w:ind w:left="0" w:firstLine="0"/>
      <w:jc w:val="center"/>
    </w:pPr>
    <w:rPr>
      <w:rFonts w:ascii="Arial" w:hAnsi="Arial" w:cs="Arial"/>
      <w:b/>
      <w:bCs/>
    </w:rPr>
  </w:style>
  <w:style w:type="character" w:styleId="af6">
    <w:name w:val="Strong"/>
    <w:qFormat/>
    <w:rsid w:val="00645BB1"/>
    <w:rPr>
      <w:rFonts w:cs="Times New Roman"/>
      <w:b/>
      <w:bCs/>
    </w:rPr>
  </w:style>
  <w:style w:type="paragraph" w:styleId="af7">
    <w:name w:val="Subtitle"/>
    <w:basedOn w:val="a0"/>
    <w:next w:val="a0"/>
    <w:link w:val="af8"/>
    <w:qFormat/>
    <w:rsid w:val="00645BB1"/>
    <w:pPr>
      <w:tabs>
        <w:tab w:val="clear" w:pos="1080"/>
      </w:tabs>
      <w:spacing w:after="60"/>
      <w:ind w:left="0" w:firstLine="0"/>
      <w:jc w:val="center"/>
      <w:outlineLvl w:val="1"/>
    </w:pPr>
    <w:rPr>
      <w:rFonts w:ascii="Times New Roman" w:hAnsi="Times New Roman"/>
      <w:szCs w:val="24"/>
    </w:rPr>
  </w:style>
  <w:style w:type="character" w:customStyle="1" w:styleId="af8">
    <w:name w:val="Подзаголовок Знак"/>
    <w:link w:val="af7"/>
    <w:rsid w:val="00645BB1"/>
    <w:rPr>
      <w:rFonts w:ascii="Times New Roman" w:eastAsia="Times New Roman" w:hAnsi="Times New Roman" w:cs="Times New Roman"/>
      <w:sz w:val="20"/>
      <w:szCs w:val="24"/>
      <w:lang w:val="en-GB" w:eastAsia="ru-RU"/>
    </w:rPr>
  </w:style>
  <w:style w:type="paragraph" w:customStyle="1" w:styleId="StyleArial10ptAfter6ptLinespacingAtleast12pt">
    <w:name w:val="Style Arial 10 pt After:  6 pt Line spacing:  At least 12 pt"/>
    <w:basedOn w:val="a0"/>
    <w:rsid w:val="00645BB1"/>
    <w:pPr>
      <w:tabs>
        <w:tab w:val="clear" w:pos="1080"/>
      </w:tabs>
      <w:spacing w:line="240" w:lineRule="auto"/>
      <w:ind w:left="1276" w:firstLine="142"/>
    </w:pPr>
    <w:rPr>
      <w:rFonts w:ascii="Arial" w:hAnsi="Arial"/>
    </w:rPr>
  </w:style>
  <w:style w:type="paragraph" w:styleId="af9">
    <w:name w:val="Document Map"/>
    <w:basedOn w:val="a0"/>
    <w:link w:val="afa"/>
    <w:rsid w:val="00645BB1"/>
    <w:pPr>
      <w:shd w:val="clear" w:color="auto" w:fill="000080"/>
      <w:tabs>
        <w:tab w:val="clear" w:pos="1080"/>
      </w:tabs>
      <w:spacing w:line="240" w:lineRule="auto"/>
      <w:ind w:left="0" w:firstLine="0"/>
    </w:pPr>
    <w:rPr>
      <w:rFonts w:ascii="Times New Roman" w:hAnsi="Times New Roman"/>
    </w:rPr>
  </w:style>
  <w:style w:type="character" w:customStyle="1" w:styleId="afa">
    <w:name w:val="Схема документа Знак"/>
    <w:link w:val="af9"/>
    <w:rsid w:val="00645BB1"/>
    <w:rPr>
      <w:rFonts w:ascii="Times New Roman" w:eastAsia="Times New Roman" w:hAnsi="Times New Roman" w:cs="Times New Roman"/>
      <w:sz w:val="20"/>
      <w:szCs w:val="20"/>
      <w:shd w:val="clear" w:color="auto" w:fill="000080"/>
      <w:lang w:val="en-GB" w:eastAsia="ru-RU"/>
    </w:rPr>
  </w:style>
  <w:style w:type="paragraph" w:styleId="27">
    <w:name w:val="toc 2"/>
    <w:basedOn w:val="a0"/>
    <w:next w:val="a0"/>
    <w:autoRedefine/>
    <w:qFormat/>
    <w:rsid w:val="00645BB1"/>
    <w:pPr>
      <w:tabs>
        <w:tab w:val="clear" w:pos="1080"/>
        <w:tab w:val="left" w:pos="907"/>
        <w:tab w:val="right" w:pos="9498"/>
      </w:tabs>
      <w:spacing w:line="240" w:lineRule="auto"/>
      <w:ind w:left="200" w:firstLine="0"/>
      <w:jc w:val="left"/>
      <w:outlineLvl w:val="7"/>
    </w:pPr>
    <w:rPr>
      <w:rFonts w:ascii="Arial" w:hAnsi="Arial"/>
      <w:noProof/>
      <w:lang w:val="ru-RU"/>
    </w:rPr>
  </w:style>
  <w:style w:type="paragraph" w:styleId="12">
    <w:name w:val="toc 1"/>
    <w:basedOn w:val="a0"/>
    <w:next w:val="a0"/>
    <w:autoRedefine/>
    <w:qFormat/>
    <w:rsid w:val="00645BB1"/>
    <w:pPr>
      <w:tabs>
        <w:tab w:val="clear" w:pos="1080"/>
      </w:tabs>
      <w:spacing w:line="240" w:lineRule="auto"/>
      <w:ind w:left="0" w:firstLine="0"/>
    </w:pPr>
    <w:rPr>
      <w:rFonts w:ascii="Arial" w:hAnsi="Arial"/>
    </w:rPr>
  </w:style>
  <w:style w:type="character" w:styleId="afb">
    <w:name w:val="Hyperlink"/>
    <w:rsid w:val="00645BB1"/>
    <w:rPr>
      <w:rFonts w:cs="Times New Roman"/>
      <w:color w:val="0000FF"/>
      <w:u w:val="single"/>
    </w:rPr>
  </w:style>
  <w:style w:type="paragraph" w:customStyle="1" w:styleId="TableText">
    <w:name w:val="Table Text"/>
    <w:basedOn w:val="a0"/>
    <w:rsid w:val="00645BB1"/>
    <w:pPr>
      <w:widowControl w:val="0"/>
      <w:tabs>
        <w:tab w:val="clear" w:pos="1080"/>
      </w:tabs>
      <w:spacing w:before="80" w:after="80"/>
      <w:ind w:left="0" w:firstLine="0"/>
    </w:pPr>
    <w:rPr>
      <w:rFonts w:ascii="Arial" w:hAnsi="Arial"/>
    </w:rPr>
  </w:style>
  <w:style w:type="paragraph" w:customStyle="1" w:styleId="Bullet1">
    <w:name w:val="Bullet 1"/>
    <w:basedOn w:val="a0"/>
    <w:rsid w:val="00645BB1"/>
    <w:pPr>
      <w:numPr>
        <w:numId w:val="3"/>
      </w:numPr>
      <w:tabs>
        <w:tab w:val="clear" w:pos="360"/>
        <w:tab w:val="clear" w:pos="1080"/>
      </w:tabs>
      <w:spacing w:after="60" w:line="240" w:lineRule="auto"/>
      <w:ind w:left="1560" w:hanging="426"/>
    </w:pPr>
    <w:rPr>
      <w:rFonts w:ascii="Times New Roman" w:hAnsi="Times New Roman"/>
      <w:sz w:val="24"/>
    </w:rPr>
  </w:style>
  <w:style w:type="paragraph" w:customStyle="1" w:styleId="Heading1a">
    <w:name w:val="Heading 1a"/>
    <w:basedOn w:val="10"/>
    <w:rsid w:val="00645BB1"/>
    <w:pPr>
      <w:keepNext/>
      <w:widowControl/>
      <w:spacing w:before="120" w:after="120" w:line="240" w:lineRule="atLeast"/>
      <w:jc w:val="left"/>
    </w:pPr>
    <w:rPr>
      <w:rFonts w:cs="Arial"/>
      <w:b/>
      <w:bCs/>
      <w:caps/>
      <w:snapToGrid/>
      <w:sz w:val="20"/>
      <w:szCs w:val="32"/>
    </w:rPr>
  </w:style>
  <w:style w:type="paragraph" w:customStyle="1" w:styleId="StyleTOC1AllcapsLeftAfter6ptLinespacingAtleast">
    <w:name w:val="Style TOC 1 + All caps Left After:  6 pt Line spacing:  At least..."/>
    <w:basedOn w:val="12"/>
    <w:rsid w:val="00645BB1"/>
    <w:pPr>
      <w:tabs>
        <w:tab w:val="left" w:pos="709"/>
        <w:tab w:val="right" w:pos="9356"/>
      </w:tabs>
      <w:spacing w:after="120" w:line="300" w:lineRule="atLeast"/>
      <w:jc w:val="left"/>
    </w:pPr>
    <w:rPr>
      <w:caps/>
    </w:rPr>
  </w:style>
  <w:style w:type="paragraph" w:customStyle="1" w:styleId="StyleStyleTOC1AllcapsLeftAfter6ptLinespacingAtle">
    <w:name w:val="Style Style TOC 1 + All caps Left After:  6 pt Line spacing:  At le..."/>
    <w:basedOn w:val="StyleTOC1AllcapsLeftAfter6ptLinespacingAtleast"/>
    <w:rsid w:val="00645BB1"/>
    <w:pPr>
      <w:tabs>
        <w:tab w:val="clear" w:pos="709"/>
        <w:tab w:val="left" w:pos="851"/>
      </w:tabs>
      <w:ind w:firstLine="284"/>
    </w:pPr>
  </w:style>
  <w:style w:type="paragraph" w:customStyle="1" w:styleId="Clauselist1">
    <w:name w:val="Clause list 1"/>
    <w:basedOn w:val="a0"/>
    <w:rsid w:val="00645BB1"/>
    <w:pPr>
      <w:tabs>
        <w:tab w:val="clear" w:pos="1080"/>
      </w:tabs>
      <w:spacing w:after="120"/>
      <w:ind w:left="709" w:firstLine="0"/>
    </w:pPr>
    <w:rPr>
      <w:rFonts w:ascii="Arial" w:hAnsi="Arial"/>
    </w:rPr>
  </w:style>
  <w:style w:type="paragraph" w:customStyle="1" w:styleId="Clauselist1a">
    <w:name w:val="Clause list 1a"/>
    <w:basedOn w:val="Clauselist1"/>
    <w:rsid w:val="00645BB1"/>
    <w:pPr>
      <w:tabs>
        <w:tab w:val="num" w:pos="1418"/>
      </w:tabs>
      <w:ind w:left="1418" w:hanging="567"/>
    </w:pPr>
  </w:style>
  <w:style w:type="paragraph" w:styleId="afc">
    <w:name w:val="List Paragraph"/>
    <w:basedOn w:val="a0"/>
    <w:link w:val="afd"/>
    <w:qFormat/>
    <w:rsid w:val="00645BB1"/>
    <w:pPr>
      <w:tabs>
        <w:tab w:val="clear" w:pos="1080"/>
      </w:tabs>
      <w:ind w:left="720" w:firstLine="0"/>
    </w:pPr>
    <w:rPr>
      <w:rFonts w:ascii="Arial" w:hAnsi="Arial"/>
    </w:rPr>
  </w:style>
  <w:style w:type="paragraph" w:styleId="28">
    <w:name w:val="Body Text 2"/>
    <w:basedOn w:val="a0"/>
    <w:link w:val="29"/>
    <w:rsid w:val="00645BB1"/>
    <w:pPr>
      <w:spacing w:after="120" w:line="480" w:lineRule="auto"/>
    </w:pPr>
  </w:style>
  <w:style w:type="character" w:customStyle="1" w:styleId="29">
    <w:name w:val="Основной текст 2 Знак"/>
    <w:link w:val="28"/>
    <w:rsid w:val="00645BB1"/>
    <w:rPr>
      <w:rFonts w:ascii="Helvetica" w:eastAsia="Times New Roman" w:hAnsi="Helvetica" w:cs="Times New Roman"/>
      <w:sz w:val="20"/>
      <w:szCs w:val="20"/>
      <w:lang w:val="en-GB" w:eastAsia="ru-RU"/>
    </w:rPr>
  </w:style>
  <w:style w:type="character" w:customStyle="1" w:styleId="HeadingLC">
    <w:name w:val="Heading LC Знак"/>
    <w:rsid w:val="00645BB1"/>
    <w:rPr>
      <w:rFonts w:ascii="Arial" w:eastAsia="Batang" w:hAnsi="Arial" w:cs="Arial"/>
      <w:b/>
      <w:bCs/>
      <w:kern w:val="32"/>
      <w:sz w:val="32"/>
      <w:szCs w:val="32"/>
      <w:lang w:val="en-GB" w:eastAsia="en-US"/>
    </w:rPr>
  </w:style>
  <w:style w:type="paragraph" w:customStyle="1" w:styleId="adres-SIPM">
    <w:name w:val="adres-SIPM"/>
    <w:basedOn w:val="a0"/>
    <w:next w:val="a0"/>
    <w:rsid w:val="00645BB1"/>
    <w:pPr>
      <w:tabs>
        <w:tab w:val="clear" w:pos="1080"/>
      </w:tabs>
      <w:spacing w:before="960" w:after="480" w:line="240" w:lineRule="auto"/>
      <w:ind w:left="0" w:right="3686" w:firstLine="0"/>
      <w:jc w:val="left"/>
    </w:pPr>
    <w:rPr>
      <w:rFonts w:ascii="Arial" w:hAnsi="Arial"/>
    </w:rPr>
  </w:style>
  <w:style w:type="paragraph" w:styleId="afe">
    <w:name w:val="Balloon Text"/>
    <w:basedOn w:val="a0"/>
    <w:link w:val="aff"/>
    <w:rsid w:val="00645BB1"/>
    <w:pPr>
      <w:spacing w:line="240" w:lineRule="auto"/>
    </w:pPr>
    <w:rPr>
      <w:rFonts w:ascii="Tahoma" w:hAnsi="Tahoma"/>
      <w:sz w:val="16"/>
      <w:szCs w:val="16"/>
    </w:rPr>
  </w:style>
  <w:style w:type="character" w:customStyle="1" w:styleId="aff">
    <w:name w:val="Текст выноски Знак"/>
    <w:link w:val="afe"/>
    <w:rsid w:val="00645BB1"/>
    <w:rPr>
      <w:rFonts w:ascii="Tahoma" w:eastAsia="Times New Roman" w:hAnsi="Tahoma" w:cs="Tahoma"/>
      <w:sz w:val="16"/>
      <w:szCs w:val="16"/>
      <w:lang w:val="en-GB" w:eastAsia="ru-RU"/>
    </w:rPr>
  </w:style>
  <w:style w:type="character" w:customStyle="1" w:styleId="longtext1">
    <w:name w:val="long_text1"/>
    <w:rsid w:val="00645BB1"/>
    <w:rPr>
      <w:sz w:val="17"/>
      <w:szCs w:val="17"/>
    </w:rPr>
  </w:style>
  <w:style w:type="paragraph" w:customStyle="1" w:styleId="ListParagraph1">
    <w:name w:val="List Paragraph1"/>
    <w:basedOn w:val="a0"/>
    <w:rsid w:val="00645BB1"/>
    <w:pPr>
      <w:tabs>
        <w:tab w:val="clear" w:pos="1080"/>
      </w:tabs>
      <w:spacing w:after="200" w:line="276" w:lineRule="auto"/>
      <w:ind w:left="720" w:firstLine="0"/>
      <w:contextualSpacing/>
      <w:jc w:val="left"/>
    </w:pPr>
    <w:rPr>
      <w:rFonts w:ascii="Calibri" w:hAnsi="Calibri"/>
      <w:sz w:val="22"/>
      <w:szCs w:val="22"/>
      <w:lang w:eastAsia="en-US"/>
    </w:rPr>
  </w:style>
  <w:style w:type="paragraph" w:customStyle="1" w:styleId="Normal1">
    <w:name w:val="Normal1"/>
    <w:basedOn w:val="a0"/>
    <w:link w:val="Normal1Char"/>
    <w:rsid w:val="00645BB1"/>
    <w:pPr>
      <w:tabs>
        <w:tab w:val="clear" w:pos="1080"/>
        <w:tab w:val="left" w:pos="851"/>
        <w:tab w:val="left" w:pos="1701"/>
        <w:tab w:val="left" w:pos="2552"/>
      </w:tabs>
      <w:spacing w:line="240" w:lineRule="auto"/>
    </w:pPr>
    <w:rPr>
      <w:rFonts w:ascii="Arial" w:hAnsi="Arial"/>
    </w:rPr>
  </w:style>
  <w:style w:type="character" w:customStyle="1" w:styleId="Normal1Char">
    <w:name w:val="Normal1 Char"/>
    <w:link w:val="Normal1"/>
    <w:rsid w:val="00645BB1"/>
    <w:rPr>
      <w:rFonts w:ascii="Arial" w:eastAsia="Times New Roman" w:hAnsi="Arial" w:cs="Times New Roman"/>
      <w:sz w:val="20"/>
      <w:szCs w:val="20"/>
      <w:lang w:val="en-GB"/>
    </w:rPr>
  </w:style>
  <w:style w:type="paragraph" w:customStyle="1" w:styleId="List1">
    <w:name w:val="List1"/>
    <w:basedOn w:val="a0"/>
    <w:rsid w:val="00645BB1"/>
    <w:pPr>
      <w:tabs>
        <w:tab w:val="clear" w:pos="1080"/>
        <w:tab w:val="left" w:pos="851"/>
        <w:tab w:val="left" w:pos="1701"/>
        <w:tab w:val="left" w:pos="2552"/>
      </w:tabs>
      <w:spacing w:line="240" w:lineRule="auto"/>
      <w:ind w:left="1702"/>
    </w:pPr>
    <w:rPr>
      <w:rFonts w:ascii="Arial" w:hAnsi="Arial"/>
      <w:lang w:eastAsia="en-US"/>
    </w:rPr>
  </w:style>
  <w:style w:type="paragraph" w:customStyle="1" w:styleId="Text">
    <w:name w:val="Text"/>
    <w:basedOn w:val="a0"/>
    <w:rsid w:val="00645BB1"/>
    <w:pPr>
      <w:tabs>
        <w:tab w:val="clear" w:pos="1080"/>
      </w:tabs>
      <w:spacing w:after="240" w:line="240" w:lineRule="auto"/>
      <w:ind w:left="0" w:firstLine="1440"/>
    </w:pPr>
    <w:rPr>
      <w:rFonts w:ascii="Times New Roman" w:hAnsi="Times New Roman"/>
      <w:sz w:val="24"/>
      <w:lang w:val="en-US" w:eastAsia="en-US"/>
    </w:rPr>
  </w:style>
  <w:style w:type="paragraph" w:customStyle="1" w:styleId="Iauiue">
    <w:name w:val="Iau?iue"/>
    <w:rsid w:val="00645BB1"/>
    <w:pPr>
      <w:widowControl w:val="0"/>
    </w:pPr>
    <w:rPr>
      <w:rFonts w:ascii="Arial" w:eastAsia="Arial" w:hAnsi="Arial" w:cs="Arial"/>
    </w:rPr>
  </w:style>
  <w:style w:type="table" w:styleId="aff0">
    <w:name w:val="Table Grid"/>
    <w:basedOn w:val="a2"/>
    <w:rsid w:val="00645BB1"/>
    <w:pPr>
      <w:suppressAutoHyphens/>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1">
    <w:name w:val="annotation reference"/>
    <w:uiPriority w:val="99"/>
    <w:rsid w:val="00645BB1"/>
    <w:rPr>
      <w:sz w:val="16"/>
      <w:szCs w:val="16"/>
    </w:rPr>
  </w:style>
  <w:style w:type="paragraph" w:styleId="aff2">
    <w:name w:val="annotation text"/>
    <w:basedOn w:val="a0"/>
    <w:link w:val="aff3"/>
    <w:uiPriority w:val="99"/>
    <w:rsid w:val="00645BB1"/>
  </w:style>
  <w:style w:type="character" w:customStyle="1" w:styleId="aff3">
    <w:name w:val="Текст примечания Знак"/>
    <w:link w:val="aff2"/>
    <w:uiPriority w:val="99"/>
    <w:rsid w:val="00645BB1"/>
    <w:rPr>
      <w:rFonts w:ascii="Helvetica" w:eastAsia="Times New Roman" w:hAnsi="Helvetica" w:cs="Times New Roman"/>
      <w:sz w:val="20"/>
      <w:szCs w:val="20"/>
      <w:lang w:val="en-GB" w:eastAsia="ru-RU"/>
    </w:rPr>
  </w:style>
  <w:style w:type="paragraph" w:styleId="aff4">
    <w:name w:val="annotation subject"/>
    <w:basedOn w:val="aff2"/>
    <w:next w:val="aff2"/>
    <w:link w:val="aff5"/>
    <w:rsid w:val="00645BB1"/>
    <w:rPr>
      <w:b/>
      <w:bCs/>
    </w:rPr>
  </w:style>
  <w:style w:type="character" w:customStyle="1" w:styleId="aff5">
    <w:name w:val="Тема примечания Знак"/>
    <w:link w:val="aff4"/>
    <w:rsid w:val="00645BB1"/>
    <w:rPr>
      <w:rFonts w:ascii="Helvetica" w:eastAsia="Times New Roman" w:hAnsi="Helvetica" w:cs="Times New Roman"/>
      <w:b/>
      <w:bCs/>
      <w:sz w:val="20"/>
      <w:szCs w:val="20"/>
      <w:lang w:val="en-GB" w:eastAsia="ru-RU"/>
    </w:rPr>
  </w:style>
  <w:style w:type="paragraph" w:styleId="aff6">
    <w:name w:val="Plain Text"/>
    <w:basedOn w:val="a0"/>
    <w:link w:val="aff7"/>
    <w:unhideWhenUsed/>
    <w:rsid w:val="00645BB1"/>
    <w:pPr>
      <w:tabs>
        <w:tab w:val="clear" w:pos="1080"/>
      </w:tabs>
      <w:spacing w:line="240" w:lineRule="auto"/>
      <w:ind w:left="0" w:firstLine="0"/>
      <w:jc w:val="left"/>
    </w:pPr>
    <w:rPr>
      <w:rFonts w:ascii="Consolas" w:eastAsia="Calibri" w:hAnsi="Consolas"/>
      <w:sz w:val="21"/>
      <w:szCs w:val="21"/>
    </w:rPr>
  </w:style>
  <w:style w:type="character" w:customStyle="1" w:styleId="aff7">
    <w:name w:val="Текст Знак"/>
    <w:link w:val="aff6"/>
    <w:rsid w:val="00645BB1"/>
    <w:rPr>
      <w:rFonts w:ascii="Consolas" w:eastAsia="Calibri" w:hAnsi="Consolas" w:cs="Times New Roman"/>
      <w:sz w:val="21"/>
      <w:szCs w:val="21"/>
    </w:rPr>
  </w:style>
  <w:style w:type="paragraph" w:customStyle="1" w:styleId="Daryl">
    <w:name w:val="Daryl"/>
    <w:basedOn w:val="a0"/>
    <w:rsid w:val="00645BB1"/>
    <w:pPr>
      <w:tabs>
        <w:tab w:val="clear" w:pos="1080"/>
      </w:tabs>
      <w:overflowPunct w:val="0"/>
      <w:autoSpaceDE w:val="0"/>
      <w:autoSpaceDN w:val="0"/>
      <w:adjustRightInd w:val="0"/>
      <w:spacing w:line="240" w:lineRule="auto"/>
      <w:ind w:left="0" w:firstLine="0"/>
      <w:jc w:val="left"/>
      <w:textAlignment w:val="baseline"/>
    </w:pPr>
    <w:rPr>
      <w:rFonts w:ascii="Arial" w:hAnsi="Arial"/>
      <w:sz w:val="22"/>
      <w:lang w:eastAsia="en-US"/>
    </w:rPr>
  </w:style>
  <w:style w:type="paragraph" w:customStyle="1" w:styleId="Pleading">
    <w:name w:val="Pleading"/>
    <w:basedOn w:val="a0"/>
    <w:rsid w:val="00645BB1"/>
    <w:pPr>
      <w:tabs>
        <w:tab w:val="clear" w:pos="1080"/>
        <w:tab w:val="left" w:pos="2880"/>
        <w:tab w:val="left" w:pos="3600"/>
        <w:tab w:val="left" w:pos="4320"/>
        <w:tab w:val="left" w:pos="5040"/>
        <w:tab w:val="left" w:pos="5760"/>
        <w:tab w:val="left" w:pos="6480"/>
        <w:tab w:val="left" w:pos="7200"/>
        <w:tab w:val="left" w:pos="7920"/>
        <w:tab w:val="right" w:pos="16992"/>
      </w:tabs>
      <w:overflowPunct w:val="0"/>
      <w:autoSpaceDE w:val="0"/>
      <w:autoSpaceDN w:val="0"/>
      <w:adjustRightInd w:val="0"/>
      <w:spacing w:line="240" w:lineRule="auto"/>
      <w:ind w:left="1418" w:hanging="284"/>
      <w:textAlignment w:val="baseline"/>
    </w:pPr>
    <w:rPr>
      <w:noProof/>
      <w:lang w:eastAsia="en-US"/>
    </w:rPr>
  </w:style>
  <w:style w:type="paragraph" w:customStyle="1" w:styleId="311">
    <w:name w:val="3.1.1"/>
    <w:basedOn w:val="a0"/>
    <w:rsid w:val="00645BB1"/>
    <w:pPr>
      <w:tabs>
        <w:tab w:val="clear" w:pos="1080"/>
      </w:tabs>
      <w:overflowPunct w:val="0"/>
      <w:autoSpaceDE w:val="0"/>
      <w:autoSpaceDN w:val="0"/>
      <w:adjustRightInd w:val="0"/>
      <w:spacing w:line="240" w:lineRule="auto"/>
      <w:ind w:left="1418" w:hanging="720"/>
      <w:jc w:val="left"/>
      <w:textAlignment w:val="baseline"/>
    </w:pPr>
    <w:rPr>
      <w:rFonts w:ascii="Helv" w:hAnsi="Helv"/>
      <w:lang w:eastAsia="en-US"/>
    </w:rPr>
  </w:style>
  <w:style w:type="paragraph" w:customStyle="1" w:styleId="TEXT1">
    <w:name w:val="TEXT 1"/>
    <w:aliases w:val="1,text 1"/>
    <w:basedOn w:val="a0"/>
    <w:rsid w:val="00645BB1"/>
    <w:pPr>
      <w:keepLines/>
      <w:tabs>
        <w:tab w:val="clear" w:pos="1080"/>
      </w:tabs>
      <w:overflowPunct w:val="0"/>
      <w:autoSpaceDE w:val="0"/>
      <w:autoSpaceDN w:val="0"/>
      <w:adjustRightInd w:val="0"/>
      <w:spacing w:line="240" w:lineRule="auto"/>
      <w:ind w:left="580" w:hanging="580"/>
      <w:textAlignment w:val="baseline"/>
    </w:pPr>
    <w:rPr>
      <w:rFonts w:ascii="Palatino" w:hAnsi="Palatino"/>
      <w:color w:val="000000"/>
      <w:lang w:val="en-US" w:eastAsia="en-US"/>
    </w:rPr>
  </w:style>
  <w:style w:type="paragraph" w:customStyle="1" w:styleId="title1">
    <w:name w:val="title1"/>
    <w:basedOn w:val="a0"/>
    <w:rsid w:val="00645BB1"/>
    <w:pPr>
      <w:keepNext/>
      <w:tabs>
        <w:tab w:val="clear" w:pos="1080"/>
        <w:tab w:val="decimal" w:pos="360"/>
        <w:tab w:val="left" w:pos="720"/>
      </w:tabs>
      <w:overflowPunct w:val="0"/>
      <w:autoSpaceDE w:val="0"/>
      <w:autoSpaceDN w:val="0"/>
      <w:adjustRightInd w:val="0"/>
      <w:spacing w:line="240" w:lineRule="auto"/>
      <w:ind w:left="0" w:firstLine="0"/>
      <w:jc w:val="center"/>
      <w:textAlignment w:val="baseline"/>
    </w:pPr>
    <w:rPr>
      <w:rFonts w:ascii="Arial" w:hAnsi="Arial"/>
      <w:b/>
      <w:color w:val="000000"/>
      <w:sz w:val="24"/>
      <w:lang w:val="en-US" w:eastAsia="en-US"/>
    </w:rPr>
  </w:style>
  <w:style w:type="paragraph" w:customStyle="1" w:styleId="UNKEEP">
    <w:name w:val="UNKEEP"/>
    <w:basedOn w:val="a0"/>
    <w:rsid w:val="00645BB1"/>
    <w:pPr>
      <w:tabs>
        <w:tab w:val="clear" w:pos="1080"/>
      </w:tabs>
      <w:overflowPunct w:val="0"/>
      <w:autoSpaceDE w:val="0"/>
      <w:autoSpaceDN w:val="0"/>
      <w:adjustRightInd w:val="0"/>
      <w:spacing w:line="240" w:lineRule="auto"/>
      <w:ind w:left="0" w:firstLine="0"/>
      <w:textAlignment w:val="baseline"/>
    </w:pPr>
    <w:rPr>
      <w:rFonts w:ascii="Arial" w:hAnsi="Arial"/>
      <w:color w:val="000000"/>
      <w:sz w:val="24"/>
      <w:lang w:val="en-US" w:eastAsia="en-US"/>
    </w:rPr>
  </w:style>
  <w:style w:type="paragraph" w:customStyle="1" w:styleId="Indent3">
    <w:name w:val="Indent 3"/>
    <w:basedOn w:val="a0"/>
    <w:rsid w:val="00645BB1"/>
    <w:pPr>
      <w:widowControl w:val="0"/>
      <w:tabs>
        <w:tab w:val="clear" w:pos="1080"/>
      </w:tabs>
      <w:overflowPunct w:val="0"/>
      <w:autoSpaceDE w:val="0"/>
      <w:autoSpaceDN w:val="0"/>
      <w:adjustRightInd w:val="0"/>
      <w:spacing w:line="240" w:lineRule="auto"/>
      <w:ind w:left="1701" w:hanging="567"/>
      <w:textAlignment w:val="baseline"/>
    </w:pPr>
    <w:rPr>
      <w:rFonts w:ascii="Times New Roman" w:hAnsi="Times New Roman"/>
      <w:lang w:val="en-US" w:eastAsia="en-US"/>
    </w:rPr>
  </w:style>
  <w:style w:type="paragraph" w:customStyle="1" w:styleId="Indent4">
    <w:name w:val="Indent 4"/>
    <w:basedOn w:val="Indent3"/>
    <w:rsid w:val="00645BB1"/>
    <w:pPr>
      <w:ind w:left="2268"/>
    </w:pPr>
  </w:style>
  <w:style w:type="paragraph" w:customStyle="1" w:styleId="TEXT2">
    <w:name w:val="TEXT 2"/>
    <w:aliases w:val="2,text 2"/>
    <w:basedOn w:val="a0"/>
    <w:rsid w:val="00645BB1"/>
    <w:pPr>
      <w:keepLines/>
      <w:widowControl w:val="0"/>
      <w:tabs>
        <w:tab w:val="clear" w:pos="1080"/>
      </w:tabs>
      <w:overflowPunct w:val="0"/>
      <w:autoSpaceDE w:val="0"/>
      <w:autoSpaceDN w:val="0"/>
      <w:adjustRightInd w:val="0"/>
      <w:spacing w:line="240" w:lineRule="auto"/>
      <w:ind w:left="1100" w:hanging="560"/>
      <w:textAlignment w:val="baseline"/>
    </w:pPr>
    <w:rPr>
      <w:rFonts w:ascii="Helv" w:hAnsi="Helv"/>
      <w:color w:val="000000"/>
      <w:lang w:val="en-US" w:eastAsia="en-US"/>
    </w:rPr>
  </w:style>
  <w:style w:type="paragraph" w:customStyle="1" w:styleId="Lista2">
    <w:name w:val="List a2"/>
    <w:basedOn w:val="a0"/>
    <w:rsid w:val="00645BB1"/>
    <w:pPr>
      <w:keepLines/>
      <w:widowControl w:val="0"/>
      <w:tabs>
        <w:tab w:val="clear" w:pos="1080"/>
        <w:tab w:val="left" w:pos="2410"/>
        <w:tab w:val="left" w:pos="2694"/>
      </w:tabs>
      <w:overflowPunct w:val="0"/>
      <w:autoSpaceDE w:val="0"/>
      <w:autoSpaceDN w:val="0"/>
      <w:adjustRightInd w:val="0"/>
      <w:spacing w:after="200" w:line="240" w:lineRule="auto"/>
      <w:ind w:left="1701" w:hanging="567"/>
      <w:textAlignment w:val="baseline"/>
    </w:pPr>
    <w:rPr>
      <w:rFonts w:ascii="Garamond" w:hAnsi="Garamond"/>
      <w:sz w:val="22"/>
      <w:lang w:val="en-US" w:eastAsia="en-US"/>
    </w:rPr>
  </w:style>
  <w:style w:type="paragraph" w:customStyle="1" w:styleId="Indent2">
    <w:name w:val="Indent 2"/>
    <w:basedOn w:val="Indent3"/>
    <w:rsid w:val="00645BB1"/>
    <w:pPr>
      <w:ind w:left="1134"/>
    </w:pPr>
  </w:style>
  <w:style w:type="paragraph" w:customStyle="1" w:styleId="Indent1">
    <w:name w:val="Indent 1"/>
    <w:basedOn w:val="a0"/>
    <w:rsid w:val="00645BB1"/>
    <w:pPr>
      <w:widowControl w:val="0"/>
      <w:tabs>
        <w:tab w:val="clear" w:pos="1080"/>
      </w:tabs>
      <w:overflowPunct w:val="0"/>
      <w:autoSpaceDE w:val="0"/>
      <w:autoSpaceDN w:val="0"/>
      <w:adjustRightInd w:val="0"/>
      <w:spacing w:line="240" w:lineRule="auto"/>
      <w:ind w:left="567" w:hanging="567"/>
      <w:textAlignment w:val="baseline"/>
    </w:pPr>
    <w:rPr>
      <w:rFonts w:ascii="Times New Roman" w:hAnsi="Times New Roman"/>
      <w:lang w:val="en-US" w:eastAsia="en-US"/>
    </w:rPr>
  </w:style>
  <w:style w:type="paragraph" w:customStyle="1" w:styleId="Left1">
    <w:name w:val="Left 1"/>
    <w:basedOn w:val="Indent1"/>
    <w:rsid w:val="00645BB1"/>
    <w:pPr>
      <w:ind w:firstLine="0"/>
    </w:pPr>
  </w:style>
  <w:style w:type="paragraph" w:customStyle="1" w:styleId="CharCharCharChar">
    <w:name w:val="Char Char Char Char"/>
    <w:basedOn w:val="a0"/>
    <w:rsid w:val="00645BB1"/>
    <w:pPr>
      <w:tabs>
        <w:tab w:val="clear" w:pos="1080"/>
      </w:tabs>
      <w:spacing w:after="160" w:line="240" w:lineRule="exact"/>
      <w:ind w:left="0" w:firstLine="0"/>
      <w:jc w:val="left"/>
    </w:pPr>
    <w:rPr>
      <w:rFonts w:ascii="Verdana" w:hAnsi="Verdana"/>
      <w:sz w:val="24"/>
      <w:lang w:val="en-US" w:eastAsia="en-US"/>
    </w:rPr>
  </w:style>
  <w:style w:type="paragraph" w:customStyle="1" w:styleId="SubHeading1">
    <w:name w:val="Sub Heading 1"/>
    <w:basedOn w:val="a0"/>
    <w:rsid w:val="00645BB1"/>
    <w:pPr>
      <w:tabs>
        <w:tab w:val="clear" w:pos="108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spacing w:line="240" w:lineRule="auto"/>
      <w:ind w:left="0" w:firstLine="0"/>
    </w:pPr>
    <w:rPr>
      <w:rFonts w:ascii="Arial" w:hAnsi="Arial" w:cs="Arial"/>
      <w:sz w:val="24"/>
      <w:u w:val="single"/>
      <w:lang w:val="en-US" w:eastAsia="en-US"/>
    </w:rPr>
  </w:style>
  <w:style w:type="paragraph" w:customStyle="1" w:styleId="MainHeading1">
    <w:name w:val="Main Heading 1"/>
    <w:basedOn w:val="10"/>
    <w:rsid w:val="00645BB1"/>
    <w:pPr>
      <w:keepNext/>
      <w:widowControl/>
      <w:tabs>
        <w:tab w:val="left" w:pos="720"/>
        <w:tab w:val="left" w:pos="1440"/>
        <w:tab w:val="num" w:pos="180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s>
      <w:ind w:left="1800" w:hanging="360"/>
    </w:pPr>
    <w:rPr>
      <w:rFonts w:cs="Arial"/>
      <w:b/>
      <w:snapToGrid/>
      <w:u w:val="single"/>
      <w:lang w:val="en-US" w:eastAsia="en-US"/>
    </w:rPr>
  </w:style>
  <w:style w:type="paragraph" w:customStyle="1" w:styleId="TableN">
    <w:name w:val="TableN"/>
    <w:basedOn w:val="a0"/>
    <w:rsid w:val="00645BB1"/>
    <w:pPr>
      <w:tabs>
        <w:tab w:val="clear" w:pos="1080"/>
        <w:tab w:val="left" w:pos="851"/>
        <w:tab w:val="left" w:pos="1701"/>
        <w:tab w:val="left" w:pos="2552"/>
      </w:tabs>
      <w:spacing w:line="240" w:lineRule="auto"/>
      <w:ind w:left="0" w:firstLine="0"/>
      <w:jc w:val="left"/>
    </w:pPr>
    <w:rPr>
      <w:rFonts w:ascii="Arial" w:hAnsi="Arial"/>
      <w:sz w:val="18"/>
      <w:lang w:eastAsia="en-US"/>
    </w:rPr>
  </w:style>
  <w:style w:type="paragraph" w:customStyle="1" w:styleId="TableHead">
    <w:name w:val="TableHead"/>
    <w:basedOn w:val="a0"/>
    <w:link w:val="TableHead0"/>
    <w:rsid w:val="00645BB1"/>
    <w:pPr>
      <w:keepNext/>
      <w:tabs>
        <w:tab w:val="clear" w:pos="1080"/>
        <w:tab w:val="left" w:pos="851"/>
        <w:tab w:val="left" w:pos="1701"/>
        <w:tab w:val="left" w:pos="2552"/>
      </w:tabs>
      <w:spacing w:line="240" w:lineRule="auto"/>
      <w:ind w:left="0" w:firstLine="0"/>
      <w:jc w:val="center"/>
    </w:pPr>
    <w:rPr>
      <w:rFonts w:ascii="Arial" w:hAnsi="Arial"/>
      <w:b/>
      <w:bCs/>
      <w:sz w:val="18"/>
    </w:rPr>
  </w:style>
  <w:style w:type="character" w:customStyle="1" w:styleId="apple-style-span">
    <w:name w:val="apple-style-span"/>
    <w:basedOn w:val="a1"/>
    <w:rsid w:val="00645BB1"/>
  </w:style>
  <w:style w:type="paragraph" w:customStyle="1" w:styleId="Default">
    <w:name w:val="Default"/>
    <w:rsid w:val="00645BB1"/>
    <w:pPr>
      <w:autoSpaceDE w:val="0"/>
      <w:autoSpaceDN w:val="0"/>
      <w:adjustRightInd w:val="0"/>
    </w:pPr>
    <w:rPr>
      <w:rFonts w:ascii="Arial" w:eastAsia="Times New Roman" w:hAnsi="Arial" w:cs="Arial"/>
      <w:color w:val="000000"/>
      <w:sz w:val="24"/>
      <w:szCs w:val="24"/>
    </w:rPr>
  </w:style>
  <w:style w:type="paragraph" w:customStyle="1" w:styleId="ColumnSubHeader">
    <w:name w:val="Column Sub Header"/>
    <w:basedOn w:val="a0"/>
    <w:rsid w:val="00645BB1"/>
    <w:pPr>
      <w:tabs>
        <w:tab w:val="clear" w:pos="1080"/>
        <w:tab w:val="left" w:pos="1062"/>
      </w:tabs>
      <w:spacing w:before="60" w:after="60"/>
      <w:ind w:left="0" w:firstLine="0"/>
      <w:jc w:val="left"/>
    </w:pPr>
    <w:rPr>
      <w:rFonts w:ascii="Arial" w:hAnsi="Arial"/>
      <w:b/>
      <w:sz w:val="16"/>
      <w:lang w:eastAsia="en-US"/>
    </w:rPr>
  </w:style>
  <w:style w:type="paragraph" w:customStyle="1" w:styleId="ColumnText">
    <w:name w:val="Column Text"/>
    <w:basedOn w:val="a0"/>
    <w:rsid w:val="00645BB1"/>
    <w:pPr>
      <w:tabs>
        <w:tab w:val="clear" w:pos="1080"/>
      </w:tabs>
      <w:spacing w:before="40"/>
      <w:ind w:left="702" w:firstLine="0"/>
      <w:jc w:val="left"/>
    </w:pPr>
    <w:rPr>
      <w:rFonts w:ascii="Arial" w:hAnsi="Arial"/>
      <w:snapToGrid w:val="0"/>
      <w:sz w:val="16"/>
      <w:lang w:eastAsia="en-US"/>
    </w:rPr>
  </w:style>
  <w:style w:type="paragraph" w:styleId="aff8">
    <w:name w:val="Revision"/>
    <w:hidden/>
    <w:uiPriority w:val="99"/>
    <w:semiHidden/>
    <w:rsid w:val="00645BB1"/>
    <w:rPr>
      <w:rFonts w:ascii="Times New Roman" w:eastAsia="Times New Roman" w:hAnsi="Times New Roman"/>
      <w:lang w:val="en-GB" w:eastAsia="en-US"/>
    </w:rPr>
  </w:style>
  <w:style w:type="paragraph" w:styleId="aff9">
    <w:name w:val="TOC Heading"/>
    <w:basedOn w:val="10"/>
    <w:next w:val="a0"/>
    <w:uiPriority w:val="39"/>
    <w:unhideWhenUsed/>
    <w:qFormat/>
    <w:rsid w:val="00645BB1"/>
    <w:pPr>
      <w:keepNext/>
      <w:keepLines/>
      <w:widowControl/>
      <w:spacing w:before="480" w:line="276" w:lineRule="auto"/>
      <w:jc w:val="left"/>
      <w:outlineLvl w:val="9"/>
    </w:pPr>
    <w:rPr>
      <w:rFonts w:ascii="Cambria" w:hAnsi="Cambria"/>
      <w:b/>
      <w:bCs/>
      <w:snapToGrid/>
      <w:color w:val="365F91"/>
      <w:sz w:val="28"/>
      <w:szCs w:val="28"/>
      <w:lang w:val="ru-RU" w:eastAsia="en-US"/>
    </w:rPr>
  </w:style>
  <w:style w:type="paragraph" w:customStyle="1" w:styleId="ParagraphNumbering">
    <w:name w:val="Paragraph Numbering"/>
    <w:basedOn w:val="a0"/>
    <w:link w:val="ParagraphNumbering0"/>
    <w:rsid w:val="00645BB1"/>
    <w:pPr>
      <w:tabs>
        <w:tab w:val="clear" w:pos="1080"/>
      </w:tabs>
      <w:spacing w:after="300" w:line="300" w:lineRule="atLeast"/>
      <w:ind w:left="360" w:hanging="360"/>
    </w:pPr>
    <w:rPr>
      <w:rFonts w:ascii="Times New Roman" w:hAnsi="Times New Roman"/>
    </w:rPr>
  </w:style>
  <w:style w:type="character" w:customStyle="1" w:styleId="DeltaViewInsertion">
    <w:name w:val="DeltaView Insertion"/>
    <w:rsid w:val="00645BB1"/>
    <w:rPr>
      <w:color w:val="0000FF"/>
      <w:spacing w:val="0"/>
      <w:u w:val="double"/>
    </w:rPr>
  </w:style>
  <w:style w:type="numbering" w:customStyle="1" w:styleId="2">
    <w:name w:val="Стиль2"/>
    <w:basedOn w:val="a3"/>
    <w:rsid w:val="00645BB1"/>
    <w:pPr>
      <w:numPr>
        <w:numId w:val="4"/>
      </w:numPr>
    </w:pPr>
  </w:style>
  <w:style w:type="paragraph" w:styleId="53">
    <w:name w:val="toc 5"/>
    <w:basedOn w:val="a0"/>
    <w:next w:val="a0"/>
    <w:rsid w:val="00645BB1"/>
    <w:pPr>
      <w:tabs>
        <w:tab w:val="clear" w:pos="1080"/>
        <w:tab w:val="left" w:pos="1418"/>
        <w:tab w:val="right" w:pos="9639"/>
      </w:tabs>
      <w:spacing w:after="120" w:line="240" w:lineRule="auto"/>
      <w:ind w:left="0" w:firstLine="0"/>
      <w:jc w:val="left"/>
    </w:pPr>
    <w:rPr>
      <w:rFonts w:ascii="Arial" w:hAnsi="Arial"/>
      <w:noProof/>
      <w:lang w:eastAsia="en-US"/>
    </w:rPr>
  </w:style>
  <w:style w:type="paragraph" w:styleId="61">
    <w:name w:val="toc 6"/>
    <w:basedOn w:val="a0"/>
    <w:next w:val="a0"/>
    <w:autoRedefine/>
    <w:rsid w:val="00645BB1"/>
    <w:pPr>
      <w:tabs>
        <w:tab w:val="clear" w:pos="1080"/>
      </w:tabs>
      <w:spacing w:line="240" w:lineRule="auto"/>
      <w:ind w:left="1000" w:firstLine="0"/>
      <w:jc w:val="left"/>
    </w:pPr>
    <w:rPr>
      <w:rFonts w:ascii="Arial" w:hAnsi="Arial"/>
      <w:lang w:eastAsia="en-US"/>
    </w:rPr>
  </w:style>
  <w:style w:type="paragraph" w:customStyle="1" w:styleId="ColumnHeader">
    <w:name w:val="Column Header"/>
    <w:basedOn w:val="a0"/>
    <w:rsid w:val="00645BB1"/>
    <w:pPr>
      <w:tabs>
        <w:tab w:val="clear" w:pos="1080"/>
      </w:tabs>
      <w:spacing w:before="60" w:after="60" w:line="240" w:lineRule="auto"/>
      <w:ind w:left="0" w:firstLine="0"/>
      <w:jc w:val="center"/>
    </w:pPr>
    <w:rPr>
      <w:rFonts w:ascii="Arial" w:hAnsi="Arial"/>
      <w:b/>
      <w:caps/>
      <w:sz w:val="16"/>
      <w:lang w:eastAsia="en-US"/>
    </w:rPr>
  </w:style>
  <w:style w:type="paragraph" w:customStyle="1" w:styleId="ColumnTitle">
    <w:name w:val="Column Title"/>
    <w:basedOn w:val="a0"/>
    <w:rsid w:val="00645BB1"/>
    <w:pPr>
      <w:tabs>
        <w:tab w:val="clear" w:pos="1080"/>
      </w:tabs>
      <w:spacing w:before="60" w:after="60" w:line="240" w:lineRule="auto"/>
      <w:ind w:left="0" w:firstLine="0"/>
      <w:jc w:val="center"/>
    </w:pPr>
    <w:rPr>
      <w:rFonts w:ascii="Arial" w:hAnsi="Arial"/>
      <w:b/>
      <w:sz w:val="16"/>
      <w:lang w:eastAsia="en-US"/>
    </w:rPr>
  </w:style>
  <w:style w:type="paragraph" w:styleId="affa">
    <w:name w:val="Normal Indent"/>
    <w:basedOn w:val="a0"/>
    <w:link w:val="affb"/>
    <w:rsid w:val="00645BB1"/>
    <w:pPr>
      <w:tabs>
        <w:tab w:val="clear" w:pos="1080"/>
      </w:tabs>
      <w:spacing w:line="240" w:lineRule="auto"/>
      <w:ind w:left="720" w:firstLine="0"/>
      <w:jc w:val="left"/>
    </w:pPr>
    <w:rPr>
      <w:rFonts w:ascii="Arial" w:hAnsi="Arial"/>
    </w:rPr>
  </w:style>
  <w:style w:type="paragraph" w:customStyle="1" w:styleId="Bullet">
    <w:name w:val="Bullet"/>
    <w:basedOn w:val="a0"/>
    <w:rsid w:val="00645BB1"/>
    <w:pPr>
      <w:numPr>
        <w:numId w:val="5"/>
      </w:numPr>
      <w:tabs>
        <w:tab w:val="clear" w:pos="1080"/>
      </w:tabs>
      <w:spacing w:after="60" w:line="240" w:lineRule="auto"/>
    </w:pPr>
    <w:rPr>
      <w:rFonts w:ascii="Arial" w:hAnsi="Arial"/>
      <w:lang w:eastAsia="en-US"/>
    </w:rPr>
  </w:style>
  <w:style w:type="paragraph" w:customStyle="1" w:styleId="Bulletlast">
    <w:name w:val="Bullet (last)"/>
    <w:basedOn w:val="Bullet"/>
    <w:rsid w:val="00645BB1"/>
    <w:pPr>
      <w:numPr>
        <w:numId w:val="0"/>
      </w:numPr>
      <w:tabs>
        <w:tab w:val="num" w:pos="360"/>
      </w:tabs>
      <w:spacing w:after="120"/>
      <w:ind w:left="1135" w:hanging="284"/>
    </w:pPr>
  </w:style>
  <w:style w:type="paragraph" w:customStyle="1" w:styleId="Level3last">
    <w:name w:val="Level 3 (last)"/>
    <w:basedOn w:val="Level3"/>
    <w:rsid w:val="00645BB1"/>
    <w:pPr>
      <w:spacing w:after="240"/>
    </w:pPr>
    <w:rPr>
      <w:lang w:eastAsia="en-US"/>
    </w:rPr>
  </w:style>
  <w:style w:type="character" w:styleId="affc">
    <w:name w:val="FollowedHyperlink"/>
    <w:rsid w:val="00645BB1"/>
    <w:rPr>
      <w:color w:val="800080"/>
      <w:u w:val="single"/>
    </w:rPr>
  </w:style>
  <w:style w:type="paragraph" w:customStyle="1" w:styleId="NormalHanging">
    <w:name w:val="Normal Hanging"/>
    <w:basedOn w:val="a0"/>
    <w:rsid w:val="00645BB1"/>
    <w:pPr>
      <w:tabs>
        <w:tab w:val="clear" w:pos="1080"/>
      </w:tabs>
      <w:spacing w:before="60" w:after="240" w:line="240" w:lineRule="auto"/>
      <w:ind w:left="1418" w:hanging="567"/>
      <w:jc w:val="left"/>
    </w:pPr>
    <w:rPr>
      <w:rFonts w:ascii="Times New Roman" w:hAnsi="Times New Roman"/>
      <w:lang w:eastAsia="en-US"/>
    </w:rPr>
  </w:style>
  <w:style w:type="paragraph" w:customStyle="1" w:styleId="wlsapara">
    <w:name w:val="wlsapara"/>
    <w:basedOn w:val="a0"/>
    <w:rsid w:val="00645BB1"/>
    <w:pPr>
      <w:tabs>
        <w:tab w:val="clear" w:pos="1080"/>
      </w:tabs>
      <w:spacing w:line="240" w:lineRule="auto"/>
      <w:ind w:left="0" w:firstLine="0"/>
      <w:jc w:val="left"/>
    </w:pPr>
    <w:rPr>
      <w:rFonts w:ascii="Arial" w:hAnsi="Arial"/>
      <w:lang w:val="nl-NL" w:eastAsia="en-US"/>
    </w:rPr>
  </w:style>
  <w:style w:type="paragraph" w:customStyle="1" w:styleId="wlsabulin">
    <w:name w:val="wlsabulin"/>
    <w:basedOn w:val="a0"/>
    <w:rsid w:val="00645BB1"/>
    <w:pPr>
      <w:tabs>
        <w:tab w:val="clear" w:pos="1080"/>
      </w:tabs>
      <w:spacing w:line="240" w:lineRule="auto"/>
      <w:ind w:left="567" w:hanging="567"/>
      <w:jc w:val="left"/>
    </w:pPr>
    <w:rPr>
      <w:rFonts w:ascii="Arial" w:hAnsi="Arial"/>
      <w:lang w:eastAsia="en-US"/>
    </w:rPr>
  </w:style>
  <w:style w:type="paragraph" w:customStyle="1" w:styleId="ListAlpha">
    <w:name w:val="List Alpha"/>
    <w:basedOn w:val="a0"/>
    <w:rsid w:val="00645BB1"/>
    <w:pPr>
      <w:numPr>
        <w:numId w:val="6"/>
      </w:numPr>
      <w:tabs>
        <w:tab w:val="clear" w:pos="1080"/>
      </w:tabs>
      <w:spacing w:after="60"/>
    </w:pPr>
    <w:rPr>
      <w:rFonts w:ascii="Arial" w:hAnsi="Arial"/>
      <w:lang w:eastAsia="en-US"/>
    </w:rPr>
  </w:style>
  <w:style w:type="paragraph" w:styleId="affd">
    <w:name w:val="endnote text"/>
    <w:basedOn w:val="a0"/>
    <w:link w:val="affe"/>
    <w:rsid w:val="00645BB1"/>
    <w:pPr>
      <w:tabs>
        <w:tab w:val="clear" w:pos="1080"/>
      </w:tabs>
      <w:spacing w:line="240" w:lineRule="auto"/>
      <w:ind w:left="0" w:firstLine="0"/>
      <w:jc w:val="left"/>
    </w:pPr>
    <w:rPr>
      <w:rFonts w:ascii="Times" w:hAnsi="Times"/>
    </w:rPr>
  </w:style>
  <w:style w:type="character" w:customStyle="1" w:styleId="affe">
    <w:name w:val="Текст концевой сноски Знак"/>
    <w:link w:val="affd"/>
    <w:rsid w:val="00645BB1"/>
    <w:rPr>
      <w:rFonts w:ascii="Times" w:eastAsia="Times New Roman" w:hAnsi="Times" w:cs="Times New Roman"/>
      <w:sz w:val="20"/>
      <w:szCs w:val="20"/>
      <w:lang w:val="en-GB"/>
    </w:rPr>
  </w:style>
  <w:style w:type="paragraph" w:customStyle="1" w:styleId="level10">
    <w:name w:val="level1"/>
    <w:basedOn w:val="a0"/>
    <w:next w:val="a0"/>
    <w:rsid w:val="00645BB1"/>
    <w:pPr>
      <w:keepNext/>
      <w:tabs>
        <w:tab w:val="clear" w:pos="1080"/>
      </w:tabs>
      <w:spacing w:before="260" w:after="140" w:line="240" w:lineRule="auto"/>
      <w:ind w:left="840" w:hanging="840"/>
      <w:jc w:val="left"/>
    </w:pPr>
    <w:rPr>
      <w:rFonts w:ascii="Arial" w:hAnsi="Arial"/>
      <w:b/>
      <w:sz w:val="36"/>
      <w:lang w:eastAsia="en-US"/>
    </w:rPr>
  </w:style>
  <w:style w:type="paragraph" w:customStyle="1" w:styleId="Heading0">
    <w:name w:val="Heading 0"/>
    <w:basedOn w:val="a0"/>
    <w:rsid w:val="00645BB1"/>
    <w:pPr>
      <w:tabs>
        <w:tab w:val="clear" w:pos="1080"/>
      </w:tabs>
      <w:spacing w:after="120"/>
      <w:ind w:left="0" w:firstLine="0"/>
    </w:pPr>
    <w:rPr>
      <w:rFonts w:ascii="Arial" w:hAnsi="Arial"/>
      <w:b/>
      <w:caps/>
      <w:sz w:val="22"/>
      <w:lang w:eastAsia="en-US"/>
    </w:rPr>
  </w:style>
  <w:style w:type="paragraph" w:customStyle="1" w:styleId="Bullet2">
    <w:name w:val="Bullet 2"/>
    <w:basedOn w:val="Bullet"/>
    <w:rsid w:val="00645BB1"/>
    <w:pPr>
      <w:numPr>
        <w:numId w:val="7"/>
      </w:numPr>
      <w:tabs>
        <w:tab w:val="clear" w:pos="720"/>
        <w:tab w:val="left" w:pos="1701"/>
      </w:tabs>
      <w:spacing w:line="240" w:lineRule="atLeast"/>
      <w:ind w:left="900" w:hanging="367"/>
    </w:pPr>
  </w:style>
  <w:style w:type="paragraph" w:customStyle="1" w:styleId="Style1">
    <w:name w:val="Style1"/>
    <w:basedOn w:val="a0"/>
    <w:rsid w:val="00645BB1"/>
    <w:pPr>
      <w:numPr>
        <w:ilvl w:val="1"/>
        <w:numId w:val="8"/>
      </w:numPr>
      <w:tabs>
        <w:tab w:val="clear" w:pos="1080"/>
      </w:tabs>
      <w:spacing w:after="240"/>
    </w:pPr>
    <w:rPr>
      <w:rFonts w:ascii="Arial" w:eastAsia="Batang" w:hAnsi="Arial"/>
      <w:lang w:eastAsia="en-US"/>
    </w:rPr>
  </w:style>
  <w:style w:type="paragraph" w:customStyle="1" w:styleId="paragraph3sbk">
    <w:name w:val="paragraph3sbk"/>
    <w:basedOn w:val="a0"/>
    <w:rsid w:val="00645BB1"/>
    <w:pPr>
      <w:keepNext/>
      <w:tabs>
        <w:tab w:val="clear" w:pos="1080"/>
      </w:tabs>
      <w:overflowPunct w:val="0"/>
      <w:autoSpaceDE w:val="0"/>
      <w:autoSpaceDN w:val="0"/>
      <w:adjustRightInd w:val="0"/>
      <w:spacing w:line="240" w:lineRule="auto"/>
      <w:ind w:left="1440" w:firstLine="0"/>
      <w:textAlignment w:val="baseline"/>
    </w:pPr>
    <w:rPr>
      <w:rFonts w:ascii="Arial" w:hAnsi="Arial"/>
      <w:b/>
      <w:color w:val="000000"/>
      <w:sz w:val="24"/>
      <w:lang w:val="en-US" w:eastAsia="en-US"/>
    </w:rPr>
  </w:style>
  <w:style w:type="paragraph" w:customStyle="1" w:styleId="Note1">
    <w:name w:val="Note1"/>
    <w:basedOn w:val="a0"/>
    <w:rsid w:val="00645BB1"/>
    <w:pPr>
      <w:keepNext/>
      <w:keepLines/>
      <w:tabs>
        <w:tab w:val="clear" w:pos="1080"/>
      </w:tabs>
      <w:overflowPunct w:val="0"/>
      <w:autoSpaceDE w:val="0"/>
      <w:autoSpaceDN w:val="0"/>
      <w:adjustRightInd w:val="0"/>
      <w:spacing w:line="240" w:lineRule="auto"/>
      <w:ind w:left="0" w:firstLine="0"/>
      <w:textAlignment w:val="baseline"/>
    </w:pPr>
    <w:rPr>
      <w:rFonts w:ascii="Arial" w:hAnsi="Arial"/>
      <w:b/>
      <w:color w:val="000000"/>
      <w:sz w:val="24"/>
      <w:lang w:val="en-US" w:eastAsia="en-US"/>
    </w:rPr>
  </w:style>
  <w:style w:type="paragraph" w:customStyle="1" w:styleId="Style21">
    <w:name w:val="Style21"/>
    <w:basedOn w:val="a0"/>
    <w:rsid w:val="00645BB1"/>
    <w:pPr>
      <w:widowControl w:val="0"/>
      <w:tabs>
        <w:tab w:val="clear" w:pos="1080"/>
      </w:tabs>
      <w:autoSpaceDE w:val="0"/>
      <w:autoSpaceDN w:val="0"/>
      <w:adjustRightInd w:val="0"/>
      <w:spacing w:line="240" w:lineRule="exact"/>
      <w:ind w:left="0" w:firstLine="0"/>
    </w:pPr>
    <w:rPr>
      <w:rFonts w:ascii="Times New Roman" w:hAnsi="Times New Roman"/>
      <w:sz w:val="24"/>
      <w:szCs w:val="24"/>
      <w:lang w:val="ru-RU"/>
    </w:rPr>
  </w:style>
  <w:style w:type="character" w:customStyle="1" w:styleId="FontStyle138">
    <w:name w:val="Font Style138"/>
    <w:rsid w:val="00645BB1"/>
    <w:rPr>
      <w:rFonts w:ascii="Arial" w:hAnsi="Arial" w:cs="Arial"/>
      <w:b/>
      <w:bCs/>
      <w:sz w:val="18"/>
      <w:szCs w:val="18"/>
    </w:rPr>
  </w:style>
  <w:style w:type="character" w:customStyle="1" w:styleId="FontStyle135">
    <w:name w:val="Font Style135"/>
    <w:rsid w:val="00645BB1"/>
    <w:rPr>
      <w:rFonts w:ascii="Arial" w:hAnsi="Arial" w:cs="Arial"/>
      <w:i/>
      <w:iCs/>
      <w:spacing w:val="30"/>
      <w:sz w:val="18"/>
      <w:szCs w:val="18"/>
    </w:rPr>
  </w:style>
  <w:style w:type="paragraph" w:styleId="afff">
    <w:name w:val="No Spacing"/>
    <w:uiPriority w:val="1"/>
    <w:qFormat/>
    <w:rsid w:val="00645BB1"/>
    <w:rPr>
      <w:rFonts w:ascii="Times New Roman" w:eastAsia="Malgun Gothic" w:hAnsi="Times New Roman"/>
      <w:sz w:val="24"/>
      <w:szCs w:val="24"/>
    </w:rPr>
  </w:style>
  <w:style w:type="paragraph" w:customStyle="1" w:styleId="StyleNoSpacingBoldRedCentered">
    <w:name w:val="Style No Spacing + Bold Red Centered"/>
    <w:basedOn w:val="afff"/>
    <w:rsid w:val="00645BB1"/>
    <w:pPr>
      <w:jc w:val="center"/>
    </w:pPr>
    <w:rPr>
      <w:rFonts w:cs="Batang"/>
      <w:b/>
      <w:bCs/>
      <w:color w:val="FF0000"/>
      <w:szCs w:val="20"/>
    </w:rPr>
  </w:style>
  <w:style w:type="character" w:customStyle="1" w:styleId="TableHead0">
    <w:name w:val="TableHead Знак"/>
    <w:link w:val="TableHead"/>
    <w:rsid w:val="00645BB1"/>
    <w:rPr>
      <w:rFonts w:ascii="Arial" w:eastAsia="Times New Roman" w:hAnsi="Arial" w:cs="Times New Roman"/>
      <w:b/>
      <w:bCs/>
      <w:sz w:val="18"/>
      <w:szCs w:val="20"/>
      <w:lang w:val="en-GB"/>
    </w:rPr>
  </w:style>
  <w:style w:type="paragraph" w:customStyle="1" w:styleId="BlockText1">
    <w:name w:val="Block Text 1)"/>
    <w:basedOn w:val="a0"/>
    <w:rsid w:val="00645BB1"/>
    <w:pPr>
      <w:tabs>
        <w:tab w:val="clear" w:pos="1080"/>
      </w:tabs>
      <w:spacing w:before="200" w:line="240" w:lineRule="auto"/>
      <w:ind w:left="0" w:firstLine="0"/>
      <w:jc w:val="left"/>
    </w:pPr>
    <w:rPr>
      <w:rFonts w:ascii="Arial" w:hAnsi="Arial"/>
      <w:lang w:val="en-US" w:eastAsia="en-US"/>
    </w:rPr>
  </w:style>
  <w:style w:type="paragraph" w:customStyle="1" w:styleId="afff0">
    <w:name w:val="Моя таблица название"/>
    <w:next w:val="a0"/>
    <w:link w:val="afff1"/>
    <w:rsid w:val="00645BB1"/>
    <w:pPr>
      <w:keepNext/>
      <w:spacing w:after="120"/>
      <w:jc w:val="center"/>
    </w:pPr>
    <w:rPr>
      <w:rFonts w:ascii="Times New Roman" w:eastAsia="Times New Roman" w:hAnsi="Times New Roman"/>
      <w:b/>
      <w:bCs/>
      <w:kern w:val="28"/>
      <w:sz w:val="24"/>
      <w:szCs w:val="24"/>
    </w:rPr>
  </w:style>
  <w:style w:type="character" w:customStyle="1" w:styleId="afff1">
    <w:name w:val="Моя таблица название Знак"/>
    <w:link w:val="afff0"/>
    <w:rsid w:val="00645BB1"/>
    <w:rPr>
      <w:rFonts w:ascii="Times New Roman" w:eastAsia="Times New Roman" w:hAnsi="Times New Roman"/>
      <w:b/>
      <w:bCs/>
      <w:kern w:val="28"/>
      <w:sz w:val="24"/>
      <w:szCs w:val="24"/>
      <w:lang w:eastAsia="ru-RU" w:bidi="ar-SA"/>
    </w:rPr>
  </w:style>
  <w:style w:type="paragraph" w:customStyle="1" w:styleId="1">
    <w:name w:val="Мой список1"/>
    <w:basedOn w:val="a0"/>
    <w:link w:val="13"/>
    <w:rsid w:val="00645BB1"/>
    <w:pPr>
      <w:numPr>
        <w:numId w:val="17"/>
      </w:numPr>
      <w:tabs>
        <w:tab w:val="clear" w:pos="1080"/>
        <w:tab w:val="left" w:pos="709"/>
      </w:tabs>
      <w:spacing w:before="60" w:line="240" w:lineRule="auto"/>
    </w:pPr>
    <w:rPr>
      <w:rFonts w:ascii="Times New Roman" w:hAnsi="Times New Roman"/>
      <w:sz w:val="24"/>
      <w:szCs w:val="24"/>
    </w:rPr>
  </w:style>
  <w:style w:type="character" w:customStyle="1" w:styleId="13">
    <w:name w:val="Мой список1 Знак"/>
    <w:link w:val="1"/>
    <w:rsid w:val="00645BB1"/>
    <w:rPr>
      <w:rFonts w:ascii="Times New Roman" w:eastAsia="Times New Roman" w:hAnsi="Times New Roman"/>
      <w:sz w:val="24"/>
      <w:szCs w:val="24"/>
      <w:lang w:val="en-GB"/>
    </w:rPr>
  </w:style>
  <w:style w:type="paragraph" w:customStyle="1" w:styleId="14">
    <w:name w:val="Мой заголовок1"/>
    <w:next w:val="a0"/>
    <w:link w:val="15"/>
    <w:rsid w:val="00645BB1"/>
    <w:pPr>
      <w:keepNext/>
      <w:shd w:val="clear" w:color="auto" w:fill="FFFFFF"/>
      <w:tabs>
        <w:tab w:val="left" w:pos="902"/>
      </w:tabs>
      <w:spacing w:before="240"/>
      <w:jc w:val="both"/>
      <w:outlineLvl w:val="0"/>
    </w:pPr>
    <w:rPr>
      <w:rFonts w:ascii="Arial" w:eastAsia="Times New Roman" w:hAnsi="Arial"/>
      <w:b/>
      <w:bCs/>
      <w:caps/>
      <w:color w:val="000000"/>
      <w:sz w:val="24"/>
      <w:szCs w:val="24"/>
    </w:rPr>
  </w:style>
  <w:style w:type="character" w:customStyle="1" w:styleId="15">
    <w:name w:val="Мой заголовок1 Знак"/>
    <w:link w:val="14"/>
    <w:rsid w:val="00645BB1"/>
    <w:rPr>
      <w:rFonts w:ascii="Arial" w:eastAsia="Times New Roman" w:hAnsi="Arial"/>
      <w:b/>
      <w:bCs/>
      <w:caps/>
      <w:color w:val="000000"/>
      <w:sz w:val="24"/>
      <w:szCs w:val="24"/>
      <w:shd w:val="clear" w:color="auto" w:fill="FFFFFF"/>
      <w:lang w:eastAsia="ru-RU" w:bidi="ar-SA"/>
    </w:rPr>
  </w:style>
  <w:style w:type="paragraph" w:customStyle="1" w:styleId="2a">
    <w:name w:val="Мой заголовок2"/>
    <w:link w:val="2b"/>
    <w:qFormat/>
    <w:rsid w:val="00645BB1"/>
    <w:pPr>
      <w:shd w:val="clear" w:color="auto" w:fill="FFFFFF"/>
      <w:spacing w:before="240"/>
      <w:jc w:val="both"/>
      <w:outlineLvl w:val="1"/>
    </w:pPr>
    <w:rPr>
      <w:rFonts w:ascii="Arial" w:eastAsia="Times New Roman" w:hAnsi="Arial"/>
      <w:b/>
      <w:i/>
      <w:caps/>
      <w:color w:val="000000"/>
      <w:sz w:val="24"/>
      <w:szCs w:val="24"/>
    </w:rPr>
  </w:style>
  <w:style w:type="character" w:customStyle="1" w:styleId="2b">
    <w:name w:val="Мой заголовок2 Знак"/>
    <w:link w:val="2a"/>
    <w:rsid w:val="00645BB1"/>
    <w:rPr>
      <w:rFonts w:ascii="Arial" w:eastAsia="Times New Roman" w:hAnsi="Arial"/>
      <w:b/>
      <w:i/>
      <w:caps/>
      <w:color w:val="000000"/>
      <w:sz w:val="24"/>
      <w:szCs w:val="24"/>
      <w:shd w:val="clear" w:color="auto" w:fill="FFFFFF"/>
      <w:lang w:eastAsia="ru-RU" w:bidi="ar-SA"/>
    </w:rPr>
  </w:style>
  <w:style w:type="paragraph" w:customStyle="1" w:styleId="38">
    <w:name w:val="Мой заголовок3"/>
    <w:link w:val="39"/>
    <w:rsid w:val="00645BB1"/>
    <w:pPr>
      <w:shd w:val="clear" w:color="auto" w:fill="FFFFFF"/>
      <w:spacing w:before="240"/>
      <w:jc w:val="both"/>
      <w:outlineLvl w:val="2"/>
    </w:pPr>
    <w:rPr>
      <w:rFonts w:ascii="Arial" w:eastAsia="Times New Roman" w:hAnsi="Arial"/>
      <w:b/>
      <w:i/>
      <w:color w:val="000000"/>
      <w:sz w:val="24"/>
      <w:szCs w:val="24"/>
    </w:rPr>
  </w:style>
  <w:style w:type="character" w:customStyle="1" w:styleId="39">
    <w:name w:val="Мой заголовок3 Знак"/>
    <w:link w:val="38"/>
    <w:rsid w:val="00645BB1"/>
    <w:rPr>
      <w:rFonts w:ascii="Arial" w:eastAsia="Times New Roman" w:hAnsi="Arial"/>
      <w:b/>
      <w:i/>
      <w:color w:val="000000"/>
      <w:sz w:val="24"/>
      <w:szCs w:val="24"/>
      <w:shd w:val="clear" w:color="auto" w:fill="FFFFFF"/>
      <w:lang w:eastAsia="ru-RU" w:bidi="ar-SA"/>
    </w:rPr>
  </w:style>
  <w:style w:type="paragraph" w:customStyle="1" w:styleId="44">
    <w:name w:val="Мой заголовок4"/>
    <w:next w:val="a0"/>
    <w:link w:val="410"/>
    <w:rsid w:val="00645BB1"/>
    <w:pPr>
      <w:keepNext/>
      <w:spacing w:before="240"/>
      <w:jc w:val="both"/>
      <w:outlineLvl w:val="3"/>
    </w:pPr>
    <w:rPr>
      <w:rFonts w:ascii="Arial" w:eastAsia="Times New Roman" w:hAnsi="Arial"/>
      <w:b/>
      <w:i/>
      <w:color w:val="000000"/>
      <w:szCs w:val="24"/>
    </w:rPr>
  </w:style>
  <w:style w:type="character" w:customStyle="1" w:styleId="410">
    <w:name w:val="Мой заголовок4 Знак1"/>
    <w:link w:val="44"/>
    <w:rsid w:val="00645BB1"/>
    <w:rPr>
      <w:rFonts w:ascii="Arial" w:eastAsia="Times New Roman" w:hAnsi="Arial"/>
      <w:b/>
      <w:i/>
      <w:color w:val="000000"/>
      <w:szCs w:val="24"/>
      <w:lang w:eastAsia="ru-RU" w:bidi="ar-SA"/>
    </w:rPr>
  </w:style>
  <w:style w:type="paragraph" w:customStyle="1" w:styleId="54">
    <w:name w:val="Мой заголовок5"/>
    <w:rsid w:val="00645BB1"/>
    <w:pPr>
      <w:keepNext/>
      <w:spacing w:before="240"/>
      <w:jc w:val="center"/>
      <w:outlineLvl w:val="4"/>
    </w:pPr>
    <w:rPr>
      <w:rFonts w:ascii="Times New Roman" w:eastAsia="Batang" w:hAnsi="Times New Roman"/>
      <w:b/>
      <w:bCs/>
      <w:i/>
      <w:iCs/>
      <w:sz w:val="24"/>
      <w:szCs w:val="24"/>
    </w:rPr>
  </w:style>
  <w:style w:type="paragraph" w:customStyle="1" w:styleId="62">
    <w:name w:val="Мой заголовок6"/>
    <w:qFormat/>
    <w:rsid w:val="00645BB1"/>
    <w:pPr>
      <w:keepNext/>
      <w:spacing w:before="240"/>
      <w:jc w:val="center"/>
      <w:outlineLvl w:val="5"/>
    </w:pPr>
    <w:rPr>
      <w:rFonts w:ascii="Times New Roman" w:eastAsia="Batang" w:hAnsi="Times New Roman"/>
      <w:b/>
      <w:bCs/>
      <w:i/>
      <w:iCs/>
      <w:sz w:val="22"/>
      <w:szCs w:val="24"/>
    </w:rPr>
  </w:style>
  <w:style w:type="paragraph" w:customStyle="1" w:styleId="afff2">
    <w:name w:val="Мой рисунок"/>
    <w:next w:val="a0"/>
    <w:rsid w:val="00645BB1"/>
    <w:pPr>
      <w:spacing w:before="120" w:after="120"/>
      <w:jc w:val="center"/>
    </w:pPr>
    <w:rPr>
      <w:rFonts w:ascii="Times New Roman" w:eastAsia="Times New Roman" w:hAnsi="Times New Roman"/>
      <w:color w:val="000000"/>
      <w:sz w:val="24"/>
      <w:szCs w:val="24"/>
    </w:rPr>
  </w:style>
  <w:style w:type="paragraph" w:customStyle="1" w:styleId="afff3">
    <w:name w:val="Мой текст"/>
    <w:link w:val="Char"/>
    <w:rsid w:val="00645BB1"/>
    <w:pPr>
      <w:spacing w:before="120"/>
      <w:jc w:val="both"/>
    </w:pPr>
    <w:rPr>
      <w:rFonts w:ascii="Times New Roman" w:eastAsia="Times New Roman" w:hAnsi="Times New Roman"/>
      <w:color w:val="000000"/>
      <w:sz w:val="24"/>
      <w:szCs w:val="24"/>
    </w:rPr>
  </w:style>
  <w:style w:type="character" w:customStyle="1" w:styleId="Char">
    <w:name w:val="Мой текст Char"/>
    <w:link w:val="afff3"/>
    <w:rsid w:val="00645BB1"/>
    <w:rPr>
      <w:rFonts w:ascii="Times New Roman" w:eastAsia="Times New Roman" w:hAnsi="Times New Roman"/>
      <w:color w:val="000000"/>
      <w:sz w:val="24"/>
      <w:szCs w:val="24"/>
      <w:lang w:eastAsia="ru-RU" w:bidi="ar-SA"/>
    </w:rPr>
  </w:style>
  <w:style w:type="paragraph" w:customStyle="1" w:styleId="afff4">
    <w:name w:val="Моя таб название"/>
    <w:basedOn w:val="a0"/>
    <w:rsid w:val="00645BB1"/>
    <w:pPr>
      <w:tabs>
        <w:tab w:val="clear" w:pos="1080"/>
      </w:tabs>
      <w:spacing w:before="120" w:after="120" w:line="240" w:lineRule="auto"/>
      <w:ind w:left="0" w:firstLine="0"/>
      <w:jc w:val="center"/>
    </w:pPr>
    <w:rPr>
      <w:rFonts w:ascii="Times New Roman" w:hAnsi="Times New Roman"/>
      <w:b/>
      <w:bCs/>
      <w:kern w:val="28"/>
      <w:sz w:val="24"/>
      <w:szCs w:val="24"/>
      <w:lang w:val="ru-RU"/>
    </w:rPr>
  </w:style>
  <w:style w:type="paragraph" w:customStyle="1" w:styleId="afff5">
    <w:name w:val="Моя таблица"/>
    <w:link w:val="Char0"/>
    <w:rsid w:val="00645BB1"/>
    <w:pPr>
      <w:spacing w:before="240" w:after="120"/>
      <w:jc w:val="right"/>
    </w:pPr>
    <w:rPr>
      <w:rFonts w:ascii="Times New Roman" w:eastAsia="Times New Roman" w:hAnsi="Times New Roman"/>
      <w:b/>
      <w:color w:val="000000"/>
      <w:sz w:val="24"/>
      <w:szCs w:val="24"/>
    </w:rPr>
  </w:style>
  <w:style w:type="character" w:customStyle="1" w:styleId="Char0">
    <w:name w:val="Моя таблица Char"/>
    <w:link w:val="afff5"/>
    <w:rsid w:val="00645BB1"/>
    <w:rPr>
      <w:rFonts w:ascii="Times New Roman" w:eastAsia="Times New Roman" w:hAnsi="Times New Roman"/>
      <w:b/>
      <w:color w:val="000000"/>
      <w:sz w:val="24"/>
      <w:szCs w:val="24"/>
      <w:lang w:eastAsia="ru-RU" w:bidi="ar-SA"/>
    </w:rPr>
  </w:style>
  <w:style w:type="paragraph" w:styleId="afff6">
    <w:name w:val="Normal (Web)"/>
    <w:basedOn w:val="a0"/>
    <w:unhideWhenUsed/>
    <w:rsid w:val="00645BB1"/>
    <w:pP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styleId="afff7">
    <w:name w:val="table of figures"/>
    <w:basedOn w:val="a0"/>
    <w:next w:val="a0"/>
    <w:unhideWhenUsed/>
    <w:rsid w:val="00645BB1"/>
    <w:pPr>
      <w:tabs>
        <w:tab w:val="clear" w:pos="1080"/>
      </w:tabs>
      <w:spacing w:after="200" w:line="240" w:lineRule="auto"/>
      <w:ind w:left="0" w:firstLine="0"/>
      <w:jc w:val="left"/>
    </w:pPr>
    <w:rPr>
      <w:rFonts w:ascii="Calibri" w:eastAsia="Calibri" w:hAnsi="Calibri"/>
      <w:sz w:val="22"/>
      <w:szCs w:val="22"/>
      <w:lang w:val="ru-RU" w:eastAsia="en-US"/>
    </w:rPr>
  </w:style>
  <w:style w:type="paragraph" w:customStyle="1" w:styleId="2c">
    <w:name w:val="Мой список2"/>
    <w:next w:val="afff3"/>
    <w:link w:val="2d"/>
    <w:qFormat/>
    <w:rsid w:val="00645BB1"/>
    <w:pPr>
      <w:tabs>
        <w:tab w:val="left" w:pos="709"/>
      </w:tabs>
      <w:spacing w:before="60"/>
      <w:ind w:left="709" w:hanging="357"/>
      <w:jc w:val="both"/>
    </w:pPr>
    <w:rPr>
      <w:rFonts w:ascii="Times New Roman" w:eastAsia="Times New Roman" w:hAnsi="Times New Roman"/>
      <w:snapToGrid w:val="0"/>
      <w:sz w:val="24"/>
    </w:rPr>
  </w:style>
  <w:style w:type="paragraph" w:customStyle="1" w:styleId="afff8">
    <w:name w:val="Структурный элемент"/>
    <w:next w:val="afff3"/>
    <w:qFormat/>
    <w:rsid w:val="00645BB1"/>
    <w:pPr>
      <w:spacing w:before="240"/>
      <w:jc w:val="center"/>
    </w:pPr>
    <w:rPr>
      <w:rFonts w:ascii="Arial" w:eastAsia="Times New Roman" w:hAnsi="Arial"/>
      <w:b/>
      <w:bCs/>
      <w:caps/>
      <w:color w:val="000000"/>
      <w:sz w:val="24"/>
      <w:szCs w:val="24"/>
    </w:rPr>
  </w:style>
  <w:style w:type="paragraph" w:customStyle="1" w:styleId="G41">
    <w:name w:val="G4_Заголовок1"/>
    <w:next w:val="a0"/>
    <w:link w:val="G410"/>
    <w:rsid w:val="00645BB1"/>
    <w:pPr>
      <w:keepNext/>
      <w:shd w:val="clear" w:color="auto" w:fill="FFFFFF"/>
      <w:spacing w:before="240" w:after="120"/>
      <w:ind w:firstLine="709"/>
      <w:jc w:val="both"/>
      <w:outlineLvl w:val="0"/>
    </w:pPr>
    <w:rPr>
      <w:rFonts w:ascii="Times New Roman" w:eastAsia="Times New Roman" w:hAnsi="Times New Roman"/>
      <w:b/>
      <w:bCs/>
      <w:caps/>
      <w:color w:val="000000"/>
      <w:sz w:val="28"/>
      <w:szCs w:val="24"/>
    </w:rPr>
  </w:style>
  <w:style w:type="character" w:customStyle="1" w:styleId="G410">
    <w:name w:val="G4_Заголовок1 Знак"/>
    <w:link w:val="G41"/>
    <w:rsid w:val="00645BB1"/>
    <w:rPr>
      <w:rFonts w:ascii="Times New Roman" w:eastAsia="Times New Roman" w:hAnsi="Times New Roman"/>
      <w:b/>
      <w:bCs/>
      <w:caps/>
      <w:color w:val="000000"/>
      <w:sz w:val="28"/>
      <w:szCs w:val="24"/>
      <w:shd w:val="clear" w:color="auto" w:fill="FFFFFF"/>
      <w:lang w:bidi="ar-SA"/>
    </w:rPr>
  </w:style>
  <w:style w:type="paragraph" w:customStyle="1" w:styleId="G42">
    <w:name w:val="G4_Заголовок2"/>
    <w:link w:val="G420"/>
    <w:rsid w:val="00645BB1"/>
    <w:pPr>
      <w:keepNext/>
      <w:shd w:val="clear" w:color="auto" w:fill="FFFFFF"/>
      <w:spacing w:before="240" w:after="120"/>
      <w:ind w:firstLine="709"/>
      <w:jc w:val="both"/>
      <w:outlineLvl w:val="1"/>
    </w:pPr>
    <w:rPr>
      <w:rFonts w:ascii="Times New Roman" w:eastAsia="Times New Roman" w:hAnsi="Times New Roman"/>
      <w:b/>
      <w:i/>
      <w:caps/>
      <w:color w:val="000000"/>
      <w:sz w:val="28"/>
      <w:szCs w:val="24"/>
    </w:rPr>
  </w:style>
  <w:style w:type="character" w:customStyle="1" w:styleId="G420">
    <w:name w:val="G4_Заголовок2 Знак"/>
    <w:link w:val="G42"/>
    <w:rsid w:val="00645BB1"/>
    <w:rPr>
      <w:rFonts w:ascii="Times New Roman" w:eastAsia="Times New Roman" w:hAnsi="Times New Roman"/>
      <w:b/>
      <w:i/>
      <w:caps/>
      <w:color w:val="000000"/>
      <w:sz w:val="28"/>
      <w:szCs w:val="24"/>
      <w:shd w:val="clear" w:color="auto" w:fill="FFFFFF"/>
      <w:lang w:bidi="ar-SA"/>
    </w:rPr>
  </w:style>
  <w:style w:type="paragraph" w:customStyle="1" w:styleId="G43">
    <w:name w:val="G4_Заголовок3"/>
    <w:link w:val="G430"/>
    <w:rsid w:val="00645BB1"/>
    <w:pPr>
      <w:keepNext/>
      <w:shd w:val="clear" w:color="auto" w:fill="FFFFFF"/>
      <w:spacing w:before="240" w:after="120"/>
      <w:ind w:firstLine="709"/>
      <w:jc w:val="both"/>
      <w:outlineLvl w:val="2"/>
    </w:pPr>
    <w:rPr>
      <w:rFonts w:ascii="Times New Roman" w:eastAsia="Times New Roman" w:hAnsi="Times New Roman"/>
      <w:b/>
      <w:i/>
      <w:color w:val="000000"/>
      <w:sz w:val="28"/>
      <w:szCs w:val="24"/>
    </w:rPr>
  </w:style>
  <w:style w:type="character" w:customStyle="1" w:styleId="G430">
    <w:name w:val="G4_Заголовок3 Знак"/>
    <w:link w:val="G43"/>
    <w:rsid w:val="00645BB1"/>
    <w:rPr>
      <w:rFonts w:ascii="Times New Roman" w:eastAsia="Times New Roman" w:hAnsi="Times New Roman"/>
      <w:b/>
      <w:i/>
      <w:color w:val="000000"/>
      <w:sz w:val="28"/>
      <w:szCs w:val="24"/>
      <w:shd w:val="clear" w:color="auto" w:fill="FFFFFF"/>
      <w:lang w:bidi="ar-SA"/>
    </w:rPr>
  </w:style>
  <w:style w:type="paragraph" w:customStyle="1" w:styleId="G44">
    <w:name w:val="G4_Заголовок4"/>
    <w:next w:val="a0"/>
    <w:link w:val="G440"/>
    <w:rsid w:val="00645BB1"/>
    <w:pPr>
      <w:keepNext/>
      <w:spacing w:before="240" w:after="120"/>
      <w:ind w:firstLine="709"/>
      <w:jc w:val="both"/>
      <w:outlineLvl w:val="3"/>
    </w:pPr>
    <w:rPr>
      <w:rFonts w:ascii="Times New Roman" w:eastAsia="Times New Roman" w:hAnsi="Times New Roman"/>
      <w:b/>
      <w:i/>
      <w:color w:val="000000"/>
      <w:sz w:val="28"/>
      <w:szCs w:val="24"/>
    </w:rPr>
  </w:style>
  <w:style w:type="character" w:customStyle="1" w:styleId="G440">
    <w:name w:val="G4_Заголовок4 Знак"/>
    <w:link w:val="G44"/>
    <w:rsid w:val="00645BB1"/>
    <w:rPr>
      <w:rFonts w:ascii="Times New Roman" w:eastAsia="Times New Roman" w:hAnsi="Times New Roman"/>
      <w:b/>
      <w:i/>
      <w:color w:val="000000"/>
      <w:sz w:val="28"/>
      <w:szCs w:val="24"/>
      <w:lang w:bidi="ar-SA"/>
    </w:rPr>
  </w:style>
  <w:style w:type="paragraph" w:customStyle="1" w:styleId="G45">
    <w:name w:val="G4_Заголовок5"/>
    <w:rsid w:val="00645BB1"/>
    <w:pPr>
      <w:keepNext/>
      <w:spacing w:before="240" w:after="120"/>
      <w:ind w:firstLine="709"/>
      <w:jc w:val="both"/>
      <w:outlineLvl w:val="4"/>
    </w:pPr>
    <w:rPr>
      <w:rFonts w:ascii="Times New Roman" w:eastAsia="Batang" w:hAnsi="Times New Roman"/>
      <w:b/>
      <w:bCs/>
      <w:i/>
      <w:iCs/>
      <w:sz w:val="28"/>
      <w:szCs w:val="24"/>
    </w:rPr>
  </w:style>
  <w:style w:type="paragraph" w:customStyle="1" w:styleId="G46">
    <w:name w:val="G4_Заголовок6"/>
    <w:next w:val="G47"/>
    <w:qFormat/>
    <w:rsid w:val="00645BB1"/>
    <w:pPr>
      <w:keepNext/>
      <w:spacing w:before="240" w:after="120"/>
      <w:ind w:firstLine="709"/>
      <w:jc w:val="both"/>
      <w:outlineLvl w:val="5"/>
    </w:pPr>
    <w:rPr>
      <w:rFonts w:ascii="Times New Roman" w:eastAsia="Times New Roman" w:hAnsi="Times New Roman"/>
      <w:b/>
      <w:i/>
      <w:snapToGrid w:val="0"/>
      <w:sz w:val="28"/>
    </w:rPr>
  </w:style>
  <w:style w:type="paragraph" w:customStyle="1" w:styleId="G47">
    <w:name w:val="G4_Текст"/>
    <w:link w:val="G48"/>
    <w:rsid w:val="00645BB1"/>
    <w:pPr>
      <w:ind w:firstLine="709"/>
      <w:jc w:val="both"/>
    </w:pPr>
    <w:rPr>
      <w:rFonts w:ascii="Times New Roman" w:eastAsia="Times New Roman" w:hAnsi="Times New Roman"/>
      <w:color w:val="000000"/>
      <w:sz w:val="28"/>
      <w:szCs w:val="24"/>
    </w:rPr>
  </w:style>
  <w:style w:type="character" w:customStyle="1" w:styleId="G48">
    <w:name w:val="G4_Текст Знак"/>
    <w:link w:val="G47"/>
    <w:rsid w:val="00645BB1"/>
    <w:rPr>
      <w:rFonts w:ascii="Times New Roman" w:eastAsia="Times New Roman" w:hAnsi="Times New Roman"/>
      <w:color w:val="000000"/>
      <w:sz w:val="28"/>
      <w:szCs w:val="24"/>
      <w:lang w:bidi="ar-SA"/>
    </w:rPr>
  </w:style>
  <w:style w:type="paragraph" w:customStyle="1" w:styleId="G40">
    <w:name w:val="G4_Таблица"/>
    <w:rsid w:val="00645BB1"/>
    <w:pPr>
      <w:keepNext/>
      <w:numPr>
        <w:numId w:val="19"/>
      </w:numPr>
      <w:spacing w:before="240" w:after="120"/>
      <w:ind w:left="0" w:firstLine="709"/>
      <w:jc w:val="right"/>
    </w:pPr>
    <w:rPr>
      <w:rFonts w:ascii="Times New Roman" w:eastAsia="Times New Roman" w:hAnsi="Times New Roman"/>
      <w:b/>
      <w:color w:val="000000"/>
      <w:sz w:val="28"/>
      <w:szCs w:val="24"/>
    </w:rPr>
  </w:style>
  <w:style w:type="paragraph" w:customStyle="1" w:styleId="G411">
    <w:name w:val="G4_Список1"/>
    <w:basedOn w:val="a0"/>
    <w:rsid w:val="00645BB1"/>
    <w:pPr>
      <w:tabs>
        <w:tab w:val="clear" w:pos="1080"/>
        <w:tab w:val="left" w:pos="993"/>
      </w:tabs>
      <w:spacing w:line="240" w:lineRule="auto"/>
      <w:ind w:left="1077" w:hanging="360"/>
    </w:pPr>
    <w:rPr>
      <w:rFonts w:ascii="Times New Roman" w:hAnsi="Times New Roman"/>
      <w:sz w:val="28"/>
      <w:szCs w:val="24"/>
      <w:lang w:val="ru-RU"/>
    </w:rPr>
  </w:style>
  <w:style w:type="paragraph" w:customStyle="1" w:styleId="G4">
    <w:name w:val="G4_Структурный элемент"/>
    <w:next w:val="G47"/>
    <w:qFormat/>
    <w:rsid w:val="00645BB1"/>
    <w:pPr>
      <w:numPr>
        <w:numId w:val="18"/>
      </w:numPr>
      <w:spacing w:before="240" w:after="120"/>
      <w:ind w:left="0" w:firstLine="0"/>
      <w:jc w:val="center"/>
    </w:pPr>
    <w:rPr>
      <w:rFonts w:ascii="Times New Roman" w:eastAsia="Times New Roman" w:hAnsi="Times New Roman"/>
      <w:b/>
      <w:bCs/>
      <w:caps/>
      <w:color w:val="000000"/>
      <w:sz w:val="28"/>
      <w:szCs w:val="24"/>
    </w:rPr>
  </w:style>
  <w:style w:type="paragraph" w:customStyle="1" w:styleId="G421">
    <w:name w:val="G4_Список2"/>
    <w:next w:val="G47"/>
    <w:qFormat/>
    <w:rsid w:val="00645BB1"/>
    <w:pPr>
      <w:tabs>
        <w:tab w:val="left" w:pos="992"/>
      </w:tabs>
      <w:ind w:left="502" w:hanging="360"/>
      <w:jc w:val="both"/>
    </w:pPr>
    <w:rPr>
      <w:rFonts w:ascii="Times New Roman" w:eastAsia="Times New Roman" w:hAnsi="Times New Roman"/>
      <w:snapToGrid w:val="0"/>
      <w:sz w:val="28"/>
    </w:rPr>
  </w:style>
  <w:style w:type="paragraph" w:customStyle="1" w:styleId="G49">
    <w:name w:val="G4_Таблица название"/>
    <w:next w:val="G47"/>
    <w:rsid w:val="00645BB1"/>
    <w:pPr>
      <w:keepNext/>
      <w:spacing w:after="120"/>
      <w:ind w:firstLine="709"/>
      <w:jc w:val="center"/>
    </w:pPr>
    <w:rPr>
      <w:rFonts w:ascii="Times New Roman" w:eastAsia="Times New Roman" w:hAnsi="Times New Roman"/>
      <w:b/>
      <w:bCs/>
      <w:kern w:val="28"/>
      <w:sz w:val="28"/>
      <w:szCs w:val="24"/>
    </w:rPr>
  </w:style>
  <w:style w:type="paragraph" w:customStyle="1" w:styleId="G4a">
    <w:name w:val="G4_Текст таблицы"/>
    <w:qFormat/>
    <w:rsid w:val="00645BB1"/>
    <w:pPr>
      <w:spacing w:before="60" w:after="60"/>
      <w:jc w:val="center"/>
    </w:pPr>
    <w:rPr>
      <w:rFonts w:ascii="Times New Roman" w:eastAsia="Times New Roman" w:hAnsi="Times New Roman"/>
      <w:color w:val="000000"/>
      <w:sz w:val="18"/>
      <w:szCs w:val="24"/>
    </w:rPr>
  </w:style>
  <w:style w:type="paragraph" w:customStyle="1" w:styleId="G4b">
    <w:name w:val="G4_Верхний колонтитул"/>
    <w:qFormat/>
    <w:rsid w:val="00645BB1"/>
    <w:pPr>
      <w:pBdr>
        <w:bottom w:val="thinThickSmallGap" w:sz="12" w:space="5" w:color="auto"/>
      </w:pBdr>
      <w:jc w:val="both"/>
    </w:pPr>
    <w:rPr>
      <w:rFonts w:ascii="Times New Roman" w:hAnsi="Times New Roman"/>
      <w:sz w:val="24"/>
      <w:szCs w:val="18"/>
      <w:lang w:eastAsia="en-US"/>
    </w:rPr>
  </w:style>
  <w:style w:type="paragraph" w:customStyle="1" w:styleId="G4c">
    <w:name w:val="G4_Нижний колонтитул"/>
    <w:qFormat/>
    <w:rsid w:val="00645BB1"/>
    <w:rPr>
      <w:rFonts w:ascii="Times New Roman" w:hAnsi="Times New Roman"/>
      <w:noProof/>
      <w:sz w:val="24"/>
    </w:rPr>
  </w:style>
  <w:style w:type="paragraph" w:customStyle="1" w:styleId="G4d">
    <w:name w:val="G4_Рисунок"/>
    <w:next w:val="a0"/>
    <w:rsid w:val="00645BB1"/>
    <w:pPr>
      <w:spacing w:before="120" w:after="120"/>
      <w:ind w:firstLine="709"/>
      <w:jc w:val="center"/>
    </w:pPr>
    <w:rPr>
      <w:rFonts w:ascii="Times New Roman" w:eastAsia="Times New Roman" w:hAnsi="Times New Roman"/>
      <w:color w:val="000000"/>
      <w:sz w:val="28"/>
      <w:szCs w:val="24"/>
    </w:rPr>
  </w:style>
  <w:style w:type="paragraph" w:customStyle="1" w:styleId="16">
    <w:name w:val="Геология_Заголовок1"/>
    <w:next w:val="a0"/>
    <w:qFormat/>
    <w:rsid w:val="00645BB1"/>
    <w:pPr>
      <w:keepNext/>
      <w:spacing w:after="260"/>
      <w:jc w:val="center"/>
      <w:outlineLvl w:val="0"/>
    </w:pPr>
    <w:rPr>
      <w:rFonts w:ascii="Times New Roman" w:hAnsi="Times New Roman"/>
      <w:b/>
      <w:caps/>
      <w:sz w:val="28"/>
      <w:szCs w:val="22"/>
      <w:lang w:eastAsia="en-US"/>
    </w:rPr>
  </w:style>
  <w:style w:type="paragraph" w:customStyle="1" w:styleId="2e">
    <w:name w:val="Геология_Заголовок2"/>
    <w:next w:val="a0"/>
    <w:qFormat/>
    <w:rsid w:val="00645BB1"/>
    <w:pPr>
      <w:keepNext/>
      <w:spacing w:before="360" w:after="260"/>
      <w:ind w:firstLine="340"/>
      <w:jc w:val="both"/>
      <w:outlineLvl w:val="1"/>
    </w:pPr>
    <w:rPr>
      <w:rFonts w:ascii="Times New Roman" w:eastAsia="Times New Roman" w:hAnsi="Times New Roman" w:cs="Arial"/>
      <w:b/>
      <w:bCs/>
      <w:sz w:val="28"/>
      <w:szCs w:val="28"/>
      <w:lang w:eastAsia="en-US"/>
    </w:rPr>
  </w:style>
  <w:style w:type="paragraph" w:customStyle="1" w:styleId="3a">
    <w:name w:val="Геология_Заголовок3"/>
    <w:next w:val="a0"/>
    <w:qFormat/>
    <w:rsid w:val="00645BB1"/>
    <w:pPr>
      <w:keepNext/>
      <w:spacing w:before="360" w:after="260"/>
      <w:ind w:firstLine="340"/>
      <w:outlineLvl w:val="2"/>
    </w:pPr>
    <w:rPr>
      <w:rFonts w:ascii="Times New Roman" w:eastAsia="Times New Roman" w:hAnsi="Times New Roman" w:cs="Arial"/>
      <w:b/>
      <w:bCs/>
      <w:i/>
      <w:sz w:val="28"/>
      <w:szCs w:val="28"/>
      <w:lang w:eastAsia="en-US"/>
    </w:rPr>
  </w:style>
  <w:style w:type="paragraph" w:customStyle="1" w:styleId="45">
    <w:name w:val="Геология_Заголовок4"/>
    <w:next w:val="a0"/>
    <w:qFormat/>
    <w:rsid w:val="00645BB1"/>
    <w:pPr>
      <w:keepNext/>
      <w:spacing w:before="360" w:after="260"/>
      <w:ind w:firstLine="340"/>
    </w:pPr>
    <w:rPr>
      <w:rFonts w:ascii="Times New Roman" w:eastAsia="Times New Roman" w:hAnsi="Times New Roman" w:cs="Arial"/>
      <w:bCs/>
      <w:i/>
      <w:sz w:val="28"/>
      <w:szCs w:val="28"/>
      <w:lang w:eastAsia="en-US"/>
    </w:rPr>
  </w:style>
  <w:style w:type="paragraph" w:customStyle="1" w:styleId="afff9">
    <w:name w:val="Геология_Основной текст"/>
    <w:qFormat/>
    <w:rsid w:val="00645BB1"/>
    <w:pPr>
      <w:ind w:firstLine="340"/>
      <w:jc w:val="both"/>
    </w:pPr>
    <w:rPr>
      <w:rFonts w:ascii="Times New Roman" w:hAnsi="Times New Roman"/>
      <w:sz w:val="28"/>
      <w:szCs w:val="22"/>
      <w:lang w:eastAsia="en-US"/>
    </w:rPr>
  </w:style>
  <w:style w:type="paragraph" w:customStyle="1" w:styleId="afffa">
    <w:name w:val="Геология_Подзаголовок"/>
    <w:basedOn w:val="2e"/>
    <w:next w:val="afff9"/>
    <w:qFormat/>
    <w:rsid w:val="00645BB1"/>
    <w:pPr>
      <w:ind w:firstLine="0"/>
      <w:outlineLvl w:val="9"/>
    </w:pPr>
  </w:style>
  <w:style w:type="paragraph" w:customStyle="1" w:styleId="afffb">
    <w:name w:val="Геология_Рисунок название"/>
    <w:next w:val="afff9"/>
    <w:qFormat/>
    <w:rsid w:val="00645BB1"/>
    <w:pPr>
      <w:spacing w:before="240" w:after="120"/>
      <w:jc w:val="center"/>
    </w:pPr>
    <w:rPr>
      <w:rFonts w:ascii="Times New Roman" w:eastAsia="Times New Roman" w:hAnsi="Times New Roman"/>
      <w:caps/>
      <w:color w:val="000000"/>
      <w:sz w:val="28"/>
      <w:szCs w:val="24"/>
      <w:lang w:eastAsia="en-US"/>
    </w:rPr>
  </w:style>
  <w:style w:type="paragraph" w:customStyle="1" w:styleId="a">
    <w:name w:val="Геология_Рисунок номер"/>
    <w:next w:val="afff9"/>
    <w:qFormat/>
    <w:rsid w:val="00645BB1"/>
    <w:pPr>
      <w:numPr>
        <w:numId w:val="20"/>
      </w:numPr>
      <w:spacing w:before="120"/>
      <w:ind w:left="0" w:firstLine="0"/>
      <w:jc w:val="center"/>
    </w:pPr>
    <w:rPr>
      <w:rFonts w:ascii="Times New Roman" w:eastAsia="Times New Roman" w:hAnsi="Times New Roman"/>
      <w:color w:val="000000"/>
      <w:sz w:val="28"/>
      <w:szCs w:val="24"/>
      <w:lang w:eastAsia="en-US"/>
    </w:rPr>
  </w:style>
  <w:style w:type="paragraph" w:customStyle="1" w:styleId="afffc">
    <w:name w:val="Геология_Список"/>
    <w:next w:val="afff9"/>
    <w:qFormat/>
    <w:rsid w:val="00645BB1"/>
    <w:pPr>
      <w:tabs>
        <w:tab w:val="left" w:pos="709"/>
      </w:tabs>
      <w:ind w:left="1077" w:hanging="360"/>
      <w:jc w:val="both"/>
    </w:pPr>
    <w:rPr>
      <w:rFonts w:ascii="Times New Roman" w:eastAsia="Times New Roman" w:hAnsi="Times New Roman"/>
      <w:sz w:val="28"/>
      <w:szCs w:val="24"/>
      <w:lang w:eastAsia="en-US"/>
    </w:rPr>
  </w:style>
  <w:style w:type="paragraph" w:customStyle="1" w:styleId="afffd">
    <w:name w:val="Геология_Таблица название"/>
    <w:qFormat/>
    <w:rsid w:val="00645BB1"/>
    <w:pPr>
      <w:keepNext/>
      <w:spacing w:after="120"/>
      <w:jc w:val="center"/>
    </w:pPr>
    <w:rPr>
      <w:rFonts w:ascii="Times New Roman" w:eastAsia="Times New Roman" w:hAnsi="Times New Roman"/>
      <w:sz w:val="28"/>
      <w:szCs w:val="24"/>
      <w:lang w:eastAsia="en-US"/>
    </w:rPr>
  </w:style>
  <w:style w:type="paragraph" w:customStyle="1" w:styleId="afffe">
    <w:name w:val="Геология_Таблица номер"/>
    <w:basedOn w:val="afffd"/>
    <w:qFormat/>
    <w:rsid w:val="00645BB1"/>
    <w:pPr>
      <w:spacing w:before="120" w:after="260"/>
      <w:jc w:val="right"/>
    </w:pPr>
  </w:style>
  <w:style w:type="paragraph" w:customStyle="1" w:styleId="Body">
    <w:name w:val="Body"/>
    <w:basedOn w:val="a0"/>
    <w:link w:val="BodyChar"/>
    <w:rsid w:val="00645BB1"/>
    <w:pPr>
      <w:tabs>
        <w:tab w:val="clear" w:pos="1080"/>
      </w:tabs>
      <w:spacing w:before="240" w:line="240" w:lineRule="auto"/>
      <w:ind w:left="720" w:firstLine="0"/>
    </w:pPr>
    <w:rPr>
      <w:rFonts w:ascii="Times New Roman" w:hAnsi="Times New Roman"/>
      <w:lang w:eastAsia="en-US"/>
    </w:rPr>
  </w:style>
  <w:style w:type="paragraph" w:customStyle="1" w:styleId="ProcedureStep">
    <w:name w:val="Procedure Step"/>
    <w:basedOn w:val="Body"/>
    <w:rsid w:val="00645BB1"/>
    <w:pPr>
      <w:tabs>
        <w:tab w:val="num" w:pos="720"/>
      </w:tabs>
      <w:ind w:hanging="360"/>
    </w:pPr>
  </w:style>
  <w:style w:type="character" w:customStyle="1" w:styleId="17">
    <w:name w:val="Текст сноски Знак1"/>
    <w:semiHidden/>
    <w:rsid w:val="00645BB1"/>
    <w:rPr>
      <w:rFonts w:ascii="Times New Roman" w:eastAsia="Times New Roman" w:hAnsi="Times New Roman"/>
      <w:lang w:val="en-GB" w:eastAsia="en-US"/>
    </w:rPr>
  </w:style>
  <w:style w:type="character" w:customStyle="1" w:styleId="affff">
    <w:name w:val="Подпись Знак"/>
    <w:link w:val="affff0"/>
    <w:rsid w:val="00645BB1"/>
    <w:rPr>
      <w:rFonts w:ascii="Arial" w:hAnsi="Arial"/>
    </w:rPr>
  </w:style>
  <w:style w:type="paragraph" w:styleId="affff0">
    <w:name w:val="Signature"/>
    <w:basedOn w:val="a0"/>
    <w:link w:val="affff"/>
    <w:unhideWhenUsed/>
    <w:rsid w:val="00645BB1"/>
    <w:pPr>
      <w:tabs>
        <w:tab w:val="clear" w:pos="1080"/>
      </w:tabs>
      <w:spacing w:line="240" w:lineRule="auto"/>
      <w:ind w:left="1021" w:hanging="1021"/>
      <w:jc w:val="left"/>
    </w:pPr>
    <w:rPr>
      <w:rFonts w:ascii="Arial" w:eastAsia="Calibri" w:hAnsi="Arial"/>
    </w:rPr>
  </w:style>
  <w:style w:type="character" w:customStyle="1" w:styleId="18">
    <w:name w:val="Подпись Знак1"/>
    <w:rsid w:val="00645BB1"/>
    <w:rPr>
      <w:rFonts w:ascii="Helvetica" w:eastAsia="Times New Roman" w:hAnsi="Helvetica" w:cs="Times New Roman"/>
      <w:sz w:val="20"/>
      <w:szCs w:val="20"/>
      <w:lang w:val="en-GB" w:eastAsia="ru-RU"/>
    </w:rPr>
  </w:style>
  <w:style w:type="character" w:customStyle="1" w:styleId="210">
    <w:name w:val="Основной текст 2 Знак1"/>
    <w:semiHidden/>
    <w:rsid w:val="00645BB1"/>
    <w:rPr>
      <w:rFonts w:ascii="Times New Roman" w:eastAsia="Times New Roman" w:hAnsi="Times New Roman"/>
      <w:lang w:val="en-GB" w:eastAsia="en-US"/>
    </w:rPr>
  </w:style>
  <w:style w:type="character" w:customStyle="1" w:styleId="310">
    <w:name w:val="Основной текст 3 Знак1"/>
    <w:semiHidden/>
    <w:rsid w:val="00645BB1"/>
    <w:rPr>
      <w:rFonts w:ascii="Times New Roman" w:eastAsia="Times New Roman" w:hAnsi="Times New Roman"/>
      <w:sz w:val="16"/>
      <w:szCs w:val="16"/>
      <w:lang w:val="en-GB" w:eastAsia="en-US"/>
    </w:rPr>
  </w:style>
  <w:style w:type="character" w:customStyle="1" w:styleId="211">
    <w:name w:val="Основной текст с отступом 2 Знак1"/>
    <w:semiHidden/>
    <w:rsid w:val="00645BB1"/>
    <w:rPr>
      <w:rFonts w:ascii="Times New Roman" w:eastAsia="Times New Roman" w:hAnsi="Times New Roman"/>
      <w:lang w:val="en-GB" w:eastAsia="en-US"/>
    </w:rPr>
  </w:style>
  <w:style w:type="character" w:customStyle="1" w:styleId="312">
    <w:name w:val="Основной текст с отступом 3 Знак1"/>
    <w:semiHidden/>
    <w:rsid w:val="00645BB1"/>
    <w:rPr>
      <w:rFonts w:ascii="Times New Roman" w:eastAsia="Times New Roman" w:hAnsi="Times New Roman"/>
      <w:sz w:val="16"/>
      <w:szCs w:val="16"/>
      <w:lang w:val="en-GB" w:eastAsia="en-US"/>
    </w:rPr>
  </w:style>
  <w:style w:type="paragraph" w:customStyle="1" w:styleId="FigureCaption">
    <w:name w:val="Figure Caption"/>
    <w:basedOn w:val="a0"/>
    <w:semiHidden/>
    <w:rsid w:val="00645BB1"/>
    <w:pPr>
      <w:tabs>
        <w:tab w:val="clear" w:pos="1080"/>
        <w:tab w:val="left" w:pos="567"/>
        <w:tab w:val="right" w:pos="4395"/>
        <w:tab w:val="left" w:pos="4962"/>
        <w:tab w:val="right" w:pos="5529"/>
      </w:tabs>
      <w:spacing w:line="240" w:lineRule="auto"/>
      <w:ind w:left="284" w:right="62" w:hanging="284"/>
      <w:jc w:val="left"/>
    </w:pPr>
    <w:rPr>
      <w:rFonts w:ascii="Times New Roman" w:hAnsi="Times New Roman"/>
      <w:i/>
      <w:sz w:val="18"/>
      <w:lang w:val="en-US" w:eastAsia="fr-FR"/>
    </w:rPr>
  </w:style>
  <w:style w:type="paragraph" w:customStyle="1" w:styleId="TableCaption">
    <w:name w:val="Table Caption"/>
    <w:basedOn w:val="FigureCaption"/>
    <w:semiHidden/>
    <w:rsid w:val="00645BB1"/>
  </w:style>
  <w:style w:type="paragraph" w:customStyle="1" w:styleId="3b">
    <w:name w:val="3"/>
    <w:basedOn w:val="afff3"/>
    <w:link w:val="3c"/>
    <w:rsid w:val="00645BB1"/>
    <w:pPr>
      <w:tabs>
        <w:tab w:val="left" w:pos="1560"/>
        <w:tab w:val="left" w:pos="2280"/>
        <w:tab w:val="left" w:pos="7200"/>
      </w:tabs>
      <w:suppressAutoHyphens/>
      <w:ind w:left="2280" w:hanging="1560"/>
    </w:pPr>
  </w:style>
  <w:style w:type="paragraph" w:customStyle="1" w:styleId="46">
    <w:name w:val="4"/>
    <w:basedOn w:val="3b"/>
    <w:link w:val="47"/>
    <w:rsid w:val="00645BB1"/>
    <w:pPr>
      <w:tabs>
        <w:tab w:val="clear" w:pos="1560"/>
        <w:tab w:val="clear" w:pos="2280"/>
        <w:tab w:val="clear" w:pos="7200"/>
        <w:tab w:val="left" w:pos="2880"/>
        <w:tab w:val="left" w:pos="3600"/>
      </w:tabs>
      <w:ind w:left="3600" w:hanging="2040"/>
    </w:pPr>
    <w:rPr>
      <w:rFonts w:eastAsia="???"/>
    </w:rPr>
  </w:style>
  <w:style w:type="paragraph" w:customStyle="1" w:styleId="CM1">
    <w:name w:val="CM1"/>
    <w:basedOn w:val="a0"/>
    <w:next w:val="a0"/>
    <w:rsid w:val="00645BB1"/>
    <w:pPr>
      <w:widowControl w:val="0"/>
      <w:tabs>
        <w:tab w:val="clear" w:pos="1080"/>
      </w:tabs>
      <w:autoSpaceDE w:val="0"/>
      <w:autoSpaceDN w:val="0"/>
      <w:adjustRightInd w:val="0"/>
      <w:spacing w:line="240" w:lineRule="auto"/>
      <w:ind w:left="0" w:firstLine="0"/>
      <w:jc w:val="left"/>
    </w:pPr>
    <w:rPr>
      <w:rFonts w:ascii="DPLDI J+ Times New Roman PSMT" w:hAnsi="DPLDI J+ Times New Roman PSMT"/>
      <w:sz w:val="24"/>
      <w:szCs w:val="24"/>
      <w:lang w:val="ru-RU"/>
    </w:rPr>
  </w:style>
  <w:style w:type="paragraph" w:customStyle="1" w:styleId="CM763">
    <w:name w:val="CM763"/>
    <w:basedOn w:val="Default"/>
    <w:next w:val="Default"/>
    <w:rsid w:val="00645BB1"/>
    <w:pPr>
      <w:widowControl w:val="0"/>
      <w:spacing w:after="140"/>
    </w:pPr>
    <w:rPr>
      <w:rFonts w:ascii="DPLDI J+ Times New Roman PSMT" w:hAnsi="DPLDI J+ Times New Roman PSMT" w:cs="Times New Roman"/>
      <w:color w:val="auto"/>
    </w:rPr>
  </w:style>
  <w:style w:type="paragraph" w:customStyle="1" w:styleId="CM764">
    <w:name w:val="CM764"/>
    <w:basedOn w:val="Default"/>
    <w:next w:val="Default"/>
    <w:rsid w:val="00645BB1"/>
    <w:pPr>
      <w:widowControl w:val="0"/>
      <w:spacing w:after="1175"/>
    </w:pPr>
    <w:rPr>
      <w:rFonts w:ascii="DPLDI J+ Times New Roman PSMT" w:hAnsi="DPLDI J+ Times New Roman PSMT" w:cs="Times New Roman"/>
      <w:color w:val="auto"/>
    </w:rPr>
  </w:style>
  <w:style w:type="paragraph" w:customStyle="1" w:styleId="CM765">
    <w:name w:val="CM765"/>
    <w:basedOn w:val="Default"/>
    <w:next w:val="Default"/>
    <w:rsid w:val="00645BB1"/>
    <w:pPr>
      <w:widowControl w:val="0"/>
      <w:spacing w:after="675"/>
    </w:pPr>
    <w:rPr>
      <w:rFonts w:ascii="DPLDI J+ Times New Roman PSMT" w:hAnsi="DPLDI J+ Times New Roman PSMT" w:cs="Times New Roman"/>
      <w:color w:val="auto"/>
    </w:rPr>
  </w:style>
  <w:style w:type="paragraph" w:customStyle="1" w:styleId="CM766">
    <w:name w:val="CM766"/>
    <w:basedOn w:val="Default"/>
    <w:next w:val="Default"/>
    <w:rsid w:val="00645BB1"/>
    <w:pPr>
      <w:widowControl w:val="0"/>
      <w:spacing w:after="2450"/>
    </w:pPr>
    <w:rPr>
      <w:rFonts w:ascii="DPLDI J+ Times New Roman PSMT" w:hAnsi="DPLDI J+ Times New Roman PSMT" w:cs="Times New Roman"/>
      <w:color w:val="auto"/>
    </w:rPr>
  </w:style>
  <w:style w:type="paragraph" w:customStyle="1" w:styleId="pravo">
    <w:name w:val="pravo"/>
    <w:basedOn w:val="a0"/>
    <w:rsid w:val="00645BB1"/>
    <w:pPr>
      <w:tabs>
        <w:tab w:val="clear" w:pos="1080"/>
      </w:tabs>
      <w:spacing w:before="48" w:after="48" w:line="240" w:lineRule="auto"/>
      <w:ind w:left="0" w:firstLine="0"/>
      <w:jc w:val="right"/>
    </w:pPr>
    <w:rPr>
      <w:rFonts w:ascii="Times New Roman" w:hAnsi="Times New Roman"/>
      <w:sz w:val="24"/>
      <w:szCs w:val="24"/>
      <w:lang w:val="en-US" w:eastAsia="en-US"/>
    </w:rPr>
  </w:style>
  <w:style w:type="character" w:customStyle="1" w:styleId="affff1">
    <w:name w:val="Мой текст Знак"/>
    <w:rsid w:val="00645BB1"/>
    <w:rPr>
      <w:rFonts w:eastAsia="Times New Roman" w:cs="Times New Roman"/>
      <w:color w:val="000000"/>
      <w:sz w:val="24"/>
      <w:szCs w:val="24"/>
      <w:lang w:val="ru-RU" w:eastAsia="ru-RU" w:bidi="ar-SA"/>
    </w:rPr>
  </w:style>
  <w:style w:type="paragraph" w:customStyle="1" w:styleId="19">
    <w:name w:val="Абзац списка1"/>
    <w:basedOn w:val="a0"/>
    <w:rsid w:val="00645BB1"/>
    <w:pPr>
      <w:tabs>
        <w:tab w:val="clear" w:pos="1080"/>
      </w:tabs>
      <w:spacing w:line="240" w:lineRule="auto"/>
      <w:ind w:left="720" w:firstLine="0"/>
      <w:contextualSpacing/>
      <w:jc w:val="left"/>
    </w:pPr>
    <w:rPr>
      <w:rFonts w:ascii="Times New Roman" w:hAnsi="Times New Roman"/>
      <w:sz w:val="24"/>
      <w:szCs w:val="24"/>
      <w:lang w:val="ru-RU"/>
    </w:rPr>
  </w:style>
  <w:style w:type="paragraph" w:customStyle="1" w:styleId="font5">
    <w:name w:val="font5"/>
    <w:basedOn w:val="a0"/>
    <w:rsid w:val="00645BB1"/>
    <w:pPr>
      <w:tabs>
        <w:tab w:val="clear" w:pos="1080"/>
      </w:tabs>
      <w:spacing w:before="100" w:beforeAutospacing="1" w:after="100" w:afterAutospacing="1" w:line="240" w:lineRule="auto"/>
      <w:ind w:left="0" w:firstLine="0"/>
      <w:jc w:val="left"/>
    </w:pPr>
    <w:rPr>
      <w:rFonts w:ascii="Arial" w:hAnsi="Arial"/>
      <w:lang w:val="ru-RU"/>
    </w:rPr>
  </w:style>
  <w:style w:type="paragraph" w:customStyle="1" w:styleId="font6">
    <w:name w:val="font6"/>
    <w:basedOn w:val="a0"/>
    <w:rsid w:val="00645BB1"/>
    <w:pPr>
      <w:tabs>
        <w:tab w:val="clear" w:pos="1080"/>
      </w:tabs>
      <w:spacing w:before="100" w:beforeAutospacing="1" w:after="100" w:afterAutospacing="1" w:line="240" w:lineRule="auto"/>
      <w:ind w:left="0" w:firstLine="0"/>
      <w:jc w:val="left"/>
    </w:pPr>
    <w:rPr>
      <w:rFonts w:ascii="Arial" w:hAnsi="Arial"/>
      <w:color w:val="0000FF"/>
      <w:lang w:val="ru-RU"/>
    </w:rPr>
  </w:style>
  <w:style w:type="paragraph" w:customStyle="1" w:styleId="xl65">
    <w:name w:val="xl65"/>
    <w:basedOn w:val="a0"/>
    <w:rsid w:val="00645BB1"/>
    <w:pP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66">
    <w:name w:val="xl66"/>
    <w:basedOn w:val="a0"/>
    <w:rsid w:val="00645BB1"/>
    <w:pPr>
      <w:pBdr>
        <w:left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67">
    <w:name w:val="xl67"/>
    <w:basedOn w:val="a0"/>
    <w:rsid w:val="00645BB1"/>
    <w:pPr>
      <w:pBdr>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68">
    <w:name w:val="xl68"/>
    <w:basedOn w:val="a0"/>
    <w:rsid w:val="00645BB1"/>
    <w:pP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69">
    <w:name w:val="xl69"/>
    <w:basedOn w:val="a0"/>
    <w:rsid w:val="00645BB1"/>
    <w:pPr>
      <w:tabs>
        <w:tab w:val="clear" w:pos="1080"/>
      </w:tabs>
      <w:spacing w:before="100" w:beforeAutospacing="1" w:after="100" w:afterAutospacing="1" w:line="240" w:lineRule="auto"/>
      <w:ind w:left="0" w:firstLine="0"/>
      <w:jc w:val="left"/>
    </w:pPr>
    <w:rPr>
      <w:rFonts w:ascii="Times New Roman" w:hAnsi="Times New Roman"/>
      <w:sz w:val="18"/>
      <w:szCs w:val="18"/>
      <w:lang w:val="ru-RU"/>
    </w:rPr>
  </w:style>
  <w:style w:type="paragraph" w:customStyle="1" w:styleId="xl70">
    <w:name w:val="xl70"/>
    <w:basedOn w:val="a0"/>
    <w:rsid w:val="00645BB1"/>
    <w:pPr>
      <w:pBdr>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71">
    <w:name w:val="xl71"/>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72">
    <w:name w:val="xl72"/>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3">
    <w:name w:val="xl73"/>
    <w:basedOn w:val="a0"/>
    <w:rsid w:val="00645BB1"/>
    <w:pPr>
      <w:pBdr>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4">
    <w:name w:val="xl74"/>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5">
    <w:name w:val="xl75"/>
    <w:basedOn w:val="a0"/>
    <w:rsid w:val="00645BB1"/>
    <w:pPr>
      <w:pBdr>
        <w:left w:val="single" w:sz="8"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6">
    <w:name w:val="xl76"/>
    <w:basedOn w:val="a0"/>
    <w:rsid w:val="00645BB1"/>
    <w:pPr>
      <w:pBdr>
        <w:left w:val="single" w:sz="4" w:space="0" w:color="auto"/>
        <w:right w:val="single" w:sz="8"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7">
    <w:name w:val="xl77"/>
    <w:basedOn w:val="a0"/>
    <w:rsid w:val="00645BB1"/>
    <w:pPr>
      <w:pBdr>
        <w:left w:val="single" w:sz="4" w:space="0" w:color="auto"/>
        <w:right w:val="single" w:sz="8"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8">
    <w:name w:val="xl78"/>
    <w:basedOn w:val="a0"/>
    <w:rsid w:val="00645BB1"/>
    <w:pPr>
      <w:pBdr>
        <w:left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79">
    <w:name w:val="xl79"/>
    <w:basedOn w:val="a0"/>
    <w:rsid w:val="00645BB1"/>
    <w:pPr>
      <w:pBdr>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80">
    <w:name w:val="xl80"/>
    <w:basedOn w:val="a0"/>
    <w:rsid w:val="00645BB1"/>
    <w:pPr>
      <w:pBdr>
        <w:left w:val="single" w:sz="4"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81">
    <w:name w:val="xl81"/>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2">
    <w:name w:val="xl82"/>
    <w:basedOn w:val="a0"/>
    <w:rsid w:val="00645BB1"/>
    <w:pPr>
      <w:pBdr>
        <w:left w:val="single" w:sz="8" w:space="0" w:color="auto"/>
        <w:bottom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3">
    <w:name w:val="xl83"/>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4">
    <w:name w:val="xl84"/>
    <w:basedOn w:val="a0"/>
    <w:rsid w:val="00645BB1"/>
    <w:pPr>
      <w:pBdr>
        <w:bottom w:val="single" w:sz="8" w:space="0" w:color="auto"/>
        <w:right w:val="single" w:sz="4" w:space="0" w:color="auto"/>
      </w:pBdr>
      <w:tabs>
        <w:tab w:val="clear" w:pos="1080"/>
      </w:tabs>
      <w:spacing w:before="100" w:beforeAutospacing="1" w:after="100" w:afterAutospacing="1" w:line="240" w:lineRule="auto"/>
      <w:ind w:left="0" w:firstLine="0"/>
      <w:jc w:val="center"/>
    </w:pPr>
    <w:rPr>
      <w:rFonts w:ascii="Arial" w:hAnsi="Arial"/>
      <w:sz w:val="22"/>
      <w:szCs w:val="22"/>
      <w:lang w:val="ru-RU"/>
    </w:rPr>
  </w:style>
  <w:style w:type="paragraph" w:customStyle="1" w:styleId="xl85">
    <w:name w:val="xl85"/>
    <w:basedOn w:val="a0"/>
    <w:link w:val="xl850"/>
    <w:rsid w:val="00645BB1"/>
    <w:pPr>
      <w:tabs>
        <w:tab w:val="clear" w:pos="1080"/>
      </w:tabs>
      <w:spacing w:before="100" w:beforeAutospacing="1" w:after="100" w:afterAutospacing="1" w:line="240" w:lineRule="auto"/>
      <w:ind w:left="0" w:firstLine="0"/>
      <w:jc w:val="left"/>
      <w:textAlignment w:val="center"/>
    </w:pPr>
    <w:rPr>
      <w:rFonts w:ascii="Times New Roman" w:hAnsi="Times New Roman"/>
      <w:sz w:val="18"/>
      <w:szCs w:val="18"/>
    </w:rPr>
  </w:style>
  <w:style w:type="character" w:customStyle="1" w:styleId="xl850">
    <w:name w:val="xl85 Знак"/>
    <w:link w:val="xl85"/>
    <w:rsid w:val="00645BB1"/>
    <w:rPr>
      <w:rFonts w:ascii="Times New Roman" w:eastAsia="Times New Roman" w:hAnsi="Times New Roman" w:cs="Times New Roman"/>
      <w:sz w:val="18"/>
      <w:szCs w:val="18"/>
      <w:lang w:eastAsia="ru-RU"/>
    </w:rPr>
  </w:style>
  <w:style w:type="paragraph" w:customStyle="1" w:styleId="xl86">
    <w:name w:val="xl86"/>
    <w:basedOn w:val="a0"/>
    <w:rsid w:val="00645BB1"/>
    <w:pPr>
      <w:pBdr>
        <w:left w:val="single" w:sz="4" w:space="0" w:color="auto"/>
      </w:pBdr>
      <w:tabs>
        <w:tab w:val="clear" w:pos="1080"/>
      </w:tabs>
      <w:spacing w:before="100" w:beforeAutospacing="1" w:after="100" w:afterAutospacing="1" w:line="240" w:lineRule="auto"/>
      <w:ind w:left="0" w:firstLine="0"/>
      <w:jc w:val="left"/>
    </w:pPr>
    <w:rPr>
      <w:rFonts w:ascii="Arial" w:hAnsi="Arial"/>
      <w:b/>
      <w:bCs/>
      <w:sz w:val="22"/>
      <w:szCs w:val="22"/>
      <w:lang w:val="ru-RU"/>
    </w:rPr>
  </w:style>
  <w:style w:type="paragraph" w:customStyle="1" w:styleId="xl87">
    <w:name w:val="xl87"/>
    <w:basedOn w:val="a0"/>
    <w:rsid w:val="00645BB1"/>
    <w:pPr>
      <w:pBdr>
        <w:right w:val="single" w:sz="4" w:space="0" w:color="auto"/>
      </w:pBd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88">
    <w:name w:val="xl88"/>
    <w:basedOn w:val="a0"/>
    <w:rsid w:val="00645BB1"/>
    <w:pPr>
      <w:pBdr>
        <w:right w:val="single" w:sz="4" w:space="0" w:color="auto"/>
      </w:pBdr>
      <w:tabs>
        <w:tab w:val="clear" w:pos="1080"/>
      </w:tabs>
      <w:spacing w:before="100" w:beforeAutospacing="1" w:after="100" w:afterAutospacing="1" w:line="240" w:lineRule="auto"/>
      <w:ind w:left="0" w:firstLine="0"/>
      <w:jc w:val="center"/>
      <w:textAlignment w:val="center"/>
    </w:pPr>
    <w:rPr>
      <w:rFonts w:ascii="Arial" w:hAnsi="Arial"/>
      <w:sz w:val="22"/>
      <w:szCs w:val="22"/>
      <w:lang w:val="ru-RU"/>
    </w:rPr>
  </w:style>
  <w:style w:type="paragraph" w:customStyle="1" w:styleId="xl89">
    <w:name w:val="xl89"/>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textAlignment w:val="center"/>
    </w:pPr>
    <w:rPr>
      <w:rFonts w:ascii="Arial" w:hAnsi="Arial"/>
      <w:sz w:val="22"/>
      <w:szCs w:val="22"/>
      <w:lang w:val="ru-RU"/>
    </w:rPr>
  </w:style>
  <w:style w:type="paragraph" w:customStyle="1" w:styleId="xl90">
    <w:name w:val="xl90"/>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1">
    <w:name w:val="xl91"/>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2">
    <w:name w:val="xl92"/>
    <w:basedOn w:val="a0"/>
    <w:rsid w:val="00645BB1"/>
    <w:pPr>
      <w:pBdr>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3">
    <w:name w:val="xl93"/>
    <w:basedOn w:val="a0"/>
    <w:rsid w:val="00645BB1"/>
    <w:pP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4">
    <w:name w:val="xl94"/>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xl95">
    <w:name w:val="xl95"/>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96">
    <w:name w:val="xl96"/>
    <w:basedOn w:val="a0"/>
    <w:rsid w:val="00645BB1"/>
    <w:pPr>
      <w:tabs>
        <w:tab w:val="clear" w:pos="1080"/>
      </w:tabs>
      <w:spacing w:before="100" w:beforeAutospacing="1" w:after="100" w:afterAutospacing="1" w:line="240" w:lineRule="auto"/>
      <w:ind w:left="0" w:firstLine="0"/>
      <w:jc w:val="left"/>
    </w:pPr>
    <w:rPr>
      <w:rFonts w:ascii="Arial" w:hAnsi="Arial"/>
      <w:b/>
      <w:bCs/>
      <w:sz w:val="22"/>
      <w:szCs w:val="22"/>
      <w:lang w:val="ru-RU"/>
    </w:rPr>
  </w:style>
  <w:style w:type="paragraph" w:customStyle="1" w:styleId="xl97">
    <w:name w:val="xl97"/>
    <w:basedOn w:val="a0"/>
    <w:rsid w:val="00645BB1"/>
    <w:pPr>
      <w:pBdr>
        <w:left w:val="single" w:sz="4" w:space="0" w:color="auto"/>
        <w:right w:val="single" w:sz="4" w:space="0" w:color="auto"/>
      </w:pBdr>
      <w:tabs>
        <w:tab w:val="clear" w:pos="1080"/>
      </w:tabs>
      <w:spacing w:before="100" w:beforeAutospacing="1" w:after="100" w:afterAutospacing="1" w:line="240" w:lineRule="auto"/>
      <w:ind w:left="0" w:firstLine="0"/>
      <w:jc w:val="center"/>
    </w:pPr>
    <w:rPr>
      <w:rFonts w:ascii="Arial" w:hAnsi="Arial"/>
      <w:b/>
      <w:bCs/>
      <w:sz w:val="22"/>
      <w:szCs w:val="22"/>
      <w:lang w:val="ru-RU"/>
    </w:rPr>
  </w:style>
  <w:style w:type="paragraph" w:customStyle="1" w:styleId="xl98">
    <w:name w:val="xl98"/>
    <w:basedOn w:val="a0"/>
    <w:rsid w:val="00645BB1"/>
    <w:pPr>
      <w:pBdr>
        <w:right w:val="single" w:sz="4" w:space="0" w:color="auto"/>
      </w:pBdr>
      <w:tabs>
        <w:tab w:val="clear" w:pos="1080"/>
      </w:tabs>
      <w:spacing w:before="100" w:beforeAutospacing="1" w:after="100" w:afterAutospacing="1" w:line="240" w:lineRule="auto"/>
      <w:ind w:left="0" w:firstLine="0"/>
      <w:jc w:val="center"/>
    </w:pPr>
    <w:rPr>
      <w:rFonts w:ascii="Arial" w:hAnsi="Arial"/>
      <w:b/>
      <w:bCs/>
      <w:sz w:val="22"/>
      <w:szCs w:val="22"/>
      <w:lang w:val="ru-RU"/>
    </w:rPr>
  </w:style>
  <w:style w:type="paragraph" w:customStyle="1" w:styleId="xl99">
    <w:name w:val="xl99"/>
    <w:basedOn w:val="a0"/>
    <w:rsid w:val="00645BB1"/>
    <w:pP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100">
    <w:name w:val="xl100"/>
    <w:basedOn w:val="a0"/>
    <w:rsid w:val="00645BB1"/>
    <w:pPr>
      <w:pBdr>
        <w:left w:val="single" w:sz="8" w:space="0" w:color="auto"/>
      </w:pBdr>
      <w:tabs>
        <w:tab w:val="clear" w:pos="1080"/>
      </w:tabs>
      <w:spacing w:before="100" w:beforeAutospacing="1" w:after="100" w:afterAutospacing="1" w:line="240" w:lineRule="auto"/>
      <w:ind w:left="0" w:firstLine="0"/>
      <w:jc w:val="center"/>
      <w:textAlignment w:val="center"/>
    </w:pPr>
    <w:rPr>
      <w:rFonts w:ascii="Arial" w:hAnsi="Arial"/>
      <w:b/>
      <w:bCs/>
      <w:sz w:val="18"/>
      <w:szCs w:val="18"/>
      <w:lang w:val="ru-RU"/>
    </w:rPr>
  </w:style>
  <w:style w:type="paragraph" w:customStyle="1" w:styleId="xl101">
    <w:name w:val="xl101"/>
    <w:basedOn w:val="a0"/>
    <w:rsid w:val="00645BB1"/>
    <w:pPr>
      <w:pBdr>
        <w:bottom w:val="single" w:sz="8" w:space="0" w:color="auto"/>
        <w:right w:val="single" w:sz="4" w:space="0" w:color="auto"/>
      </w:pBdr>
      <w:tabs>
        <w:tab w:val="clear" w:pos="1080"/>
      </w:tabs>
      <w:spacing w:before="100" w:beforeAutospacing="1" w:after="100" w:afterAutospacing="1" w:line="240" w:lineRule="auto"/>
      <w:ind w:left="0" w:firstLine="0"/>
      <w:jc w:val="left"/>
      <w:textAlignment w:val="center"/>
    </w:pPr>
    <w:rPr>
      <w:rFonts w:ascii="Arial" w:hAnsi="Arial"/>
      <w:sz w:val="24"/>
      <w:szCs w:val="24"/>
      <w:lang w:val="ru-RU"/>
    </w:rPr>
  </w:style>
  <w:style w:type="paragraph" w:customStyle="1" w:styleId="xl102">
    <w:name w:val="xl102"/>
    <w:basedOn w:val="a0"/>
    <w:rsid w:val="00645BB1"/>
    <w:pPr>
      <w:pBdr>
        <w:right w:val="single" w:sz="4" w:space="0" w:color="auto"/>
      </w:pBdr>
      <w:tabs>
        <w:tab w:val="clear" w:pos="1080"/>
      </w:tabs>
      <w:spacing w:before="100" w:beforeAutospacing="1" w:after="100" w:afterAutospacing="1" w:line="240" w:lineRule="auto"/>
      <w:ind w:left="0" w:firstLine="0"/>
      <w:jc w:val="left"/>
    </w:pPr>
    <w:rPr>
      <w:rFonts w:ascii="Arial" w:hAnsi="Arial"/>
      <w:sz w:val="22"/>
      <w:szCs w:val="22"/>
      <w:lang w:val="ru-RU"/>
    </w:rPr>
  </w:style>
  <w:style w:type="paragraph" w:customStyle="1" w:styleId="xl103">
    <w:name w:val="xl103"/>
    <w:basedOn w:val="a0"/>
    <w:rsid w:val="00645BB1"/>
    <w:pPr>
      <w:pBdr>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w:hAnsi="Arial"/>
      <w:sz w:val="24"/>
      <w:szCs w:val="24"/>
      <w:lang w:val="ru-RU"/>
    </w:rPr>
  </w:style>
  <w:style w:type="paragraph" w:customStyle="1" w:styleId="affff2">
    <w:name w:val="바탕글"/>
    <w:rsid w:val="00645BB1"/>
    <w:pPr>
      <w:widowControl w:val="0"/>
      <w:tabs>
        <w:tab w:val="left" w:pos="0"/>
        <w:tab w:val="left" w:pos="800"/>
        <w:tab w:val="left" w:pos="1600"/>
        <w:tab w:val="left" w:pos="2400"/>
        <w:tab w:val="left" w:pos="3200"/>
        <w:tab w:val="left" w:pos="4000"/>
        <w:tab w:val="left" w:pos="4800"/>
        <w:tab w:val="left" w:pos="5600"/>
        <w:tab w:val="left" w:pos="6400"/>
        <w:tab w:val="left" w:pos="7200"/>
        <w:tab w:val="left" w:pos="8000"/>
        <w:tab w:val="left" w:pos="8800"/>
        <w:tab w:val="left" w:pos="9600"/>
        <w:tab w:val="left" w:pos="10400"/>
        <w:tab w:val="left" w:pos="11200"/>
        <w:tab w:val="left" w:pos="12000"/>
        <w:tab w:val="left" w:pos="12800"/>
        <w:tab w:val="left" w:pos="13600"/>
        <w:tab w:val="left" w:pos="14400"/>
        <w:tab w:val="left" w:pos="15200"/>
        <w:tab w:val="left" w:pos="16000"/>
        <w:tab w:val="left" w:pos="16800"/>
        <w:tab w:val="left" w:pos="17600"/>
        <w:tab w:val="left" w:pos="18400"/>
        <w:tab w:val="left" w:pos="19200"/>
        <w:tab w:val="left" w:pos="20000"/>
        <w:tab w:val="left" w:pos="20800"/>
        <w:tab w:val="left" w:pos="21600"/>
        <w:tab w:val="left" w:pos="22400"/>
        <w:tab w:val="left" w:pos="23200"/>
        <w:tab w:val="left" w:pos="24000"/>
        <w:tab w:val="left" w:pos="24800"/>
        <w:tab w:val="left" w:pos="25600"/>
      </w:tabs>
      <w:wordWrap w:val="0"/>
      <w:autoSpaceDE w:val="0"/>
      <w:autoSpaceDN w:val="0"/>
      <w:adjustRightInd w:val="0"/>
      <w:jc w:val="both"/>
    </w:pPr>
    <w:rPr>
      <w:rFonts w:ascii="BatangChe" w:eastAsia="BatangChe" w:hAnsi="Times New Roman"/>
      <w:color w:val="000000"/>
      <w:lang w:val="en-US" w:eastAsia="ko-KR"/>
    </w:rPr>
  </w:style>
  <w:style w:type="paragraph" w:customStyle="1" w:styleId="affff3">
    <w:name w:val="осн текст"/>
    <w:basedOn w:val="a0"/>
    <w:link w:val="affff4"/>
    <w:qFormat/>
    <w:rsid w:val="00645BB1"/>
    <w:pPr>
      <w:tabs>
        <w:tab w:val="clear" w:pos="1080"/>
      </w:tabs>
      <w:spacing w:line="360" w:lineRule="auto"/>
      <w:ind w:left="0" w:firstLine="709"/>
    </w:pPr>
    <w:rPr>
      <w:rFonts w:ascii="Times New Roman" w:eastAsia="Calibri" w:hAnsi="Times New Roman"/>
      <w:sz w:val="24"/>
    </w:rPr>
  </w:style>
  <w:style w:type="character" w:customStyle="1" w:styleId="affff4">
    <w:name w:val="осн текст Знак"/>
    <w:link w:val="affff3"/>
    <w:rsid w:val="00645BB1"/>
    <w:rPr>
      <w:rFonts w:ascii="Times New Roman" w:eastAsia="Calibri" w:hAnsi="Times New Roman" w:cs="Times New Roman"/>
      <w:sz w:val="24"/>
    </w:rPr>
  </w:style>
  <w:style w:type="character" w:styleId="affff5">
    <w:name w:val="Emphasis"/>
    <w:qFormat/>
    <w:rsid w:val="00645BB1"/>
    <w:rPr>
      <w:i/>
      <w:iCs/>
    </w:rPr>
  </w:style>
  <w:style w:type="character" w:customStyle="1" w:styleId="s1">
    <w:name w:val="s1"/>
    <w:rsid w:val="00645BB1"/>
    <w:rPr>
      <w:rFonts w:ascii="Times New Roman" w:hAnsi="Times New Roman" w:cs="Times New Roman" w:hint="default"/>
      <w:b/>
      <w:bCs/>
      <w:i w:val="0"/>
      <w:iCs w:val="0"/>
      <w:strike w:val="0"/>
      <w:dstrike w:val="0"/>
      <w:color w:val="000000"/>
      <w:sz w:val="20"/>
      <w:szCs w:val="20"/>
      <w:u w:val="none"/>
      <w:effect w:val="none"/>
    </w:rPr>
  </w:style>
  <w:style w:type="paragraph" w:customStyle="1" w:styleId="6133CDEDF4284B319262DABD9FD3CFD9">
    <w:name w:val="6133CDEDF4284B319262DABD9FD3CFD9"/>
    <w:rsid w:val="00645BB1"/>
    <w:pPr>
      <w:spacing w:after="200" w:line="276" w:lineRule="auto"/>
    </w:pPr>
    <w:rPr>
      <w:rFonts w:eastAsia="Times New Roman"/>
      <w:sz w:val="22"/>
      <w:szCs w:val="22"/>
      <w:lang w:val="en-US" w:eastAsia="en-US"/>
    </w:rPr>
  </w:style>
  <w:style w:type="paragraph" w:customStyle="1" w:styleId="-">
    <w:name w:val="Мой список-"/>
    <w:basedOn w:val="afff3"/>
    <w:link w:val="-1"/>
    <w:qFormat/>
    <w:rsid w:val="00645BB1"/>
    <w:pPr>
      <w:numPr>
        <w:numId w:val="21"/>
      </w:numPr>
      <w:spacing w:before="60"/>
    </w:pPr>
  </w:style>
  <w:style w:type="character" w:customStyle="1" w:styleId="-1">
    <w:name w:val="Мой список- Знак"/>
    <w:basedOn w:val="Char"/>
    <w:link w:val="-"/>
    <w:rsid w:val="00645BB1"/>
    <w:rPr>
      <w:rFonts w:ascii="Times New Roman" w:eastAsia="Times New Roman" w:hAnsi="Times New Roman"/>
      <w:color w:val="000000"/>
      <w:sz w:val="24"/>
      <w:szCs w:val="24"/>
      <w:lang w:eastAsia="ru-RU" w:bidi="ar-SA"/>
    </w:rPr>
  </w:style>
  <w:style w:type="paragraph" w:customStyle="1" w:styleId="CM13">
    <w:name w:val="CM13"/>
    <w:basedOn w:val="Default"/>
    <w:next w:val="Default"/>
    <w:rsid w:val="00645BB1"/>
    <w:pPr>
      <w:widowControl w:val="0"/>
      <w:spacing w:after="330"/>
    </w:pPr>
    <w:rPr>
      <w:rFonts w:ascii="Times New Roman" w:hAnsi="Times New Roman" w:cs="Times New Roman"/>
      <w:color w:val="auto"/>
    </w:rPr>
  </w:style>
  <w:style w:type="paragraph" w:customStyle="1" w:styleId="CM2">
    <w:name w:val="CM2"/>
    <w:basedOn w:val="Default"/>
    <w:next w:val="Default"/>
    <w:rsid w:val="00645BB1"/>
    <w:pPr>
      <w:widowControl w:val="0"/>
      <w:spacing w:line="300" w:lineRule="atLeast"/>
    </w:pPr>
    <w:rPr>
      <w:rFonts w:ascii="Times New Roman" w:hAnsi="Times New Roman" w:cs="Times New Roman"/>
      <w:color w:val="auto"/>
    </w:rPr>
  </w:style>
  <w:style w:type="paragraph" w:customStyle="1" w:styleId="CM3">
    <w:name w:val="CM3"/>
    <w:basedOn w:val="Default"/>
    <w:next w:val="Default"/>
    <w:rsid w:val="00645BB1"/>
    <w:pPr>
      <w:widowControl w:val="0"/>
      <w:spacing w:line="253" w:lineRule="atLeast"/>
    </w:pPr>
    <w:rPr>
      <w:rFonts w:ascii="Times New Roman" w:hAnsi="Times New Roman" w:cs="Times New Roman"/>
      <w:color w:val="auto"/>
    </w:rPr>
  </w:style>
  <w:style w:type="paragraph" w:customStyle="1" w:styleId="CM4">
    <w:name w:val="CM4"/>
    <w:basedOn w:val="Default"/>
    <w:next w:val="Default"/>
    <w:rsid w:val="00645BB1"/>
    <w:pPr>
      <w:widowControl w:val="0"/>
      <w:spacing w:line="253" w:lineRule="atLeast"/>
    </w:pPr>
    <w:rPr>
      <w:rFonts w:ascii="Times New Roman" w:hAnsi="Times New Roman" w:cs="Times New Roman"/>
      <w:color w:val="auto"/>
    </w:rPr>
  </w:style>
  <w:style w:type="paragraph" w:customStyle="1" w:styleId="CM5">
    <w:name w:val="CM5"/>
    <w:basedOn w:val="Default"/>
    <w:next w:val="Default"/>
    <w:rsid w:val="00645BB1"/>
    <w:pPr>
      <w:widowControl w:val="0"/>
      <w:spacing w:line="253" w:lineRule="atLeast"/>
    </w:pPr>
    <w:rPr>
      <w:rFonts w:ascii="Times New Roman" w:hAnsi="Times New Roman" w:cs="Times New Roman"/>
      <w:color w:val="auto"/>
    </w:rPr>
  </w:style>
  <w:style w:type="paragraph" w:customStyle="1" w:styleId="CM14">
    <w:name w:val="CM14"/>
    <w:basedOn w:val="Default"/>
    <w:next w:val="Default"/>
    <w:rsid w:val="00645BB1"/>
    <w:pPr>
      <w:widowControl w:val="0"/>
      <w:spacing w:after="68"/>
    </w:pPr>
    <w:rPr>
      <w:rFonts w:ascii="Times New Roman" w:hAnsi="Times New Roman" w:cs="Times New Roman"/>
      <w:color w:val="auto"/>
    </w:rPr>
  </w:style>
  <w:style w:type="paragraph" w:customStyle="1" w:styleId="CM6">
    <w:name w:val="CM6"/>
    <w:basedOn w:val="Default"/>
    <w:next w:val="Default"/>
    <w:rsid w:val="00645BB1"/>
    <w:pPr>
      <w:widowControl w:val="0"/>
      <w:spacing w:line="253" w:lineRule="atLeast"/>
    </w:pPr>
    <w:rPr>
      <w:rFonts w:ascii="Times New Roman" w:hAnsi="Times New Roman" w:cs="Times New Roman"/>
      <w:color w:val="auto"/>
    </w:rPr>
  </w:style>
  <w:style w:type="paragraph" w:customStyle="1" w:styleId="CM7">
    <w:name w:val="CM7"/>
    <w:basedOn w:val="Default"/>
    <w:next w:val="Default"/>
    <w:rsid w:val="00645BB1"/>
    <w:pPr>
      <w:widowControl w:val="0"/>
      <w:spacing w:line="253" w:lineRule="atLeast"/>
    </w:pPr>
    <w:rPr>
      <w:rFonts w:ascii="Times New Roman" w:hAnsi="Times New Roman" w:cs="Times New Roman"/>
      <w:color w:val="auto"/>
    </w:rPr>
  </w:style>
  <w:style w:type="paragraph" w:customStyle="1" w:styleId="CM15">
    <w:name w:val="CM15"/>
    <w:basedOn w:val="Default"/>
    <w:next w:val="Default"/>
    <w:rsid w:val="00645BB1"/>
    <w:pPr>
      <w:widowControl w:val="0"/>
      <w:spacing w:after="268"/>
    </w:pPr>
    <w:rPr>
      <w:rFonts w:ascii="Times New Roman" w:hAnsi="Times New Roman" w:cs="Times New Roman"/>
      <w:color w:val="auto"/>
    </w:rPr>
  </w:style>
  <w:style w:type="paragraph" w:customStyle="1" w:styleId="CM16">
    <w:name w:val="CM16"/>
    <w:basedOn w:val="Default"/>
    <w:next w:val="Default"/>
    <w:rsid w:val="00645BB1"/>
    <w:pPr>
      <w:widowControl w:val="0"/>
      <w:spacing w:after="388"/>
    </w:pPr>
    <w:rPr>
      <w:rFonts w:ascii="Times New Roman" w:hAnsi="Times New Roman" w:cs="Times New Roman"/>
      <w:color w:val="auto"/>
    </w:rPr>
  </w:style>
  <w:style w:type="paragraph" w:customStyle="1" w:styleId="CM11">
    <w:name w:val="CM11"/>
    <w:basedOn w:val="Default"/>
    <w:next w:val="Default"/>
    <w:rsid w:val="00645BB1"/>
    <w:pPr>
      <w:widowControl w:val="0"/>
      <w:spacing w:line="253" w:lineRule="atLeast"/>
    </w:pPr>
    <w:rPr>
      <w:rFonts w:ascii="Times New Roman" w:hAnsi="Times New Roman" w:cs="Times New Roman"/>
      <w:color w:val="auto"/>
    </w:rPr>
  </w:style>
  <w:style w:type="paragraph" w:customStyle="1" w:styleId="CM12">
    <w:name w:val="CM12"/>
    <w:basedOn w:val="Default"/>
    <w:next w:val="Default"/>
    <w:rsid w:val="00645BB1"/>
    <w:pPr>
      <w:widowControl w:val="0"/>
      <w:spacing w:line="316" w:lineRule="atLeast"/>
    </w:pPr>
    <w:rPr>
      <w:rFonts w:ascii="Times New Roman" w:hAnsi="Times New Roman" w:cs="Times New Roman"/>
      <w:color w:val="auto"/>
    </w:rPr>
  </w:style>
  <w:style w:type="paragraph" w:customStyle="1" w:styleId="affff6">
    <w:name w:val="ТЕКСТ"/>
    <w:basedOn w:val="afff3"/>
    <w:link w:val="affff7"/>
    <w:qFormat/>
    <w:rsid w:val="00645BB1"/>
  </w:style>
  <w:style w:type="character" w:customStyle="1" w:styleId="affff7">
    <w:name w:val="ТЕКСТ Знак"/>
    <w:link w:val="affff6"/>
    <w:rsid w:val="00645BB1"/>
    <w:rPr>
      <w:rFonts w:ascii="Times New Roman" w:eastAsia="Times New Roman" w:hAnsi="Times New Roman" w:cs="Times New Roman"/>
      <w:color w:val="000000"/>
      <w:sz w:val="24"/>
      <w:szCs w:val="24"/>
      <w:lang w:val="ru-RU" w:eastAsia="ru-RU" w:bidi="ar-SA"/>
    </w:rPr>
  </w:style>
  <w:style w:type="paragraph" w:customStyle="1" w:styleId="48">
    <w:name w:val="ЗАГОЛОВОК 4"/>
    <w:basedOn w:val="a0"/>
    <w:qFormat/>
    <w:rsid w:val="00645BB1"/>
    <w:pPr>
      <w:tabs>
        <w:tab w:val="clear" w:pos="1080"/>
      </w:tabs>
      <w:spacing w:before="240" w:line="240" w:lineRule="auto"/>
      <w:ind w:left="0" w:firstLine="0"/>
      <w:outlineLvl w:val="3"/>
    </w:pPr>
    <w:rPr>
      <w:rFonts w:ascii="Arial" w:hAnsi="Arial"/>
      <w:b/>
      <w:i/>
      <w:color w:val="000000"/>
      <w:sz w:val="22"/>
      <w:szCs w:val="24"/>
      <w:lang w:val="ru-RU"/>
    </w:rPr>
  </w:style>
  <w:style w:type="paragraph" w:customStyle="1" w:styleId="-0">
    <w:name w:val="СПИСОК -"/>
    <w:basedOn w:val="a0"/>
    <w:link w:val="-2"/>
    <w:qFormat/>
    <w:rsid w:val="00645BB1"/>
    <w:pPr>
      <w:numPr>
        <w:numId w:val="22"/>
      </w:numPr>
      <w:tabs>
        <w:tab w:val="clear" w:pos="1080"/>
        <w:tab w:val="num" w:pos="567"/>
      </w:tabs>
      <w:spacing w:before="60" w:line="240" w:lineRule="auto"/>
      <w:ind w:left="567" w:hanging="283"/>
    </w:pPr>
    <w:rPr>
      <w:rFonts w:ascii="Times New Roman" w:hAnsi="Times New Roman"/>
      <w:sz w:val="24"/>
      <w:szCs w:val="24"/>
    </w:rPr>
  </w:style>
  <w:style w:type="character" w:customStyle="1" w:styleId="-2">
    <w:name w:val="СПИСОК - Знак"/>
    <w:link w:val="-0"/>
    <w:rsid w:val="00645BB1"/>
    <w:rPr>
      <w:rFonts w:ascii="Times New Roman" w:eastAsia="Times New Roman" w:hAnsi="Times New Roman"/>
      <w:sz w:val="24"/>
      <w:szCs w:val="24"/>
      <w:lang w:val="en-GB"/>
    </w:rPr>
  </w:style>
  <w:style w:type="paragraph" w:customStyle="1" w:styleId="Normalbulleted">
    <w:name w:val="Normal bulleted"/>
    <w:basedOn w:val="a0"/>
    <w:rsid w:val="00645BB1"/>
    <w:pPr>
      <w:numPr>
        <w:numId w:val="23"/>
      </w:numPr>
      <w:tabs>
        <w:tab w:val="clear" w:pos="1080"/>
      </w:tabs>
      <w:spacing w:before="120" w:line="240" w:lineRule="auto"/>
    </w:pPr>
    <w:rPr>
      <w:rFonts w:ascii="Times New Roman" w:hAnsi="Times New Roman"/>
      <w:sz w:val="24"/>
      <w:szCs w:val="24"/>
      <w:lang w:eastAsia="en-US"/>
    </w:rPr>
  </w:style>
  <w:style w:type="paragraph" w:customStyle="1" w:styleId="xl63">
    <w:name w:val="xl63"/>
    <w:basedOn w:val="a0"/>
    <w:rsid w:val="00645BB1"/>
    <w:pPr>
      <w:tabs>
        <w:tab w:val="clear" w:pos="1080"/>
      </w:tabs>
      <w:spacing w:before="100" w:beforeAutospacing="1" w:after="100" w:afterAutospacing="1" w:line="240" w:lineRule="auto"/>
      <w:ind w:left="0" w:firstLine="0"/>
      <w:jc w:val="left"/>
    </w:pPr>
    <w:rPr>
      <w:rFonts w:ascii="Arial CYR" w:hAnsi="Arial CYR" w:cs="Arial CYR"/>
      <w:sz w:val="16"/>
      <w:szCs w:val="16"/>
      <w:lang w:val="ru-RU"/>
    </w:rPr>
  </w:style>
  <w:style w:type="paragraph" w:customStyle="1" w:styleId="xl64">
    <w:name w:val="xl64"/>
    <w:basedOn w:val="a0"/>
    <w:rsid w:val="00645BB1"/>
    <w:pPr>
      <w:pBdr>
        <w:top w:val="single" w:sz="4" w:space="0" w:color="auto"/>
        <w:left w:val="single" w:sz="4" w:space="0" w:color="auto"/>
      </w:pBdr>
      <w:tabs>
        <w:tab w:val="clear" w:pos="1080"/>
      </w:tabs>
      <w:spacing w:before="100" w:beforeAutospacing="1" w:after="100" w:afterAutospacing="1" w:line="240" w:lineRule="auto"/>
      <w:ind w:left="0" w:firstLine="0"/>
      <w:jc w:val="center"/>
    </w:pPr>
    <w:rPr>
      <w:rFonts w:ascii="Arial CYR" w:hAnsi="Arial CYR" w:cs="Arial CYR"/>
      <w:sz w:val="24"/>
      <w:szCs w:val="24"/>
      <w:lang w:val="ru-RU"/>
    </w:rPr>
  </w:style>
  <w:style w:type="paragraph" w:customStyle="1" w:styleId="xl104">
    <w:name w:val="xl104"/>
    <w:basedOn w:val="a0"/>
    <w:rsid w:val="00645BB1"/>
    <w:pPr>
      <w:pBdr>
        <w:top w:val="single" w:sz="8" w:space="0" w:color="auto"/>
        <w:left w:val="single" w:sz="4" w:space="0" w:color="auto"/>
        <w:bottom w:val="single" w:sz="8" w:space="0" w:color="auto"/>
        <w:right w:val="single" w:sz="4" w:space="0" w:color="auto"/>
      </w:pBdr>
      <w:tabs>
        <w:tab w:val="clear" w:pos="1080"/>
      </w:tabs>
      <w:spacing w:before="100" w:beforeAutospacing="1" w:after="100" w:afterAutospacing="1" w:line="240" w:lineRule="auto"/>
      <w:ind w:left="0" w:firstLine="0"/>
      <w:jc w:val="left"/>
    </w:pPr>
    <w:rPr>
      <w:rFonts w:ascii="Arial CYR" w:hAnsi="Arial CYR" w:cs="Arial CYR"/>
      <w:color w:val="FF0000"/>
      <w:sz w:val="24"/>
      <w:szCs w:val="24"/>
      <w:lang w:val="ru-RU"/>
    </w:rPr>
  </w:style>
  <w:style w:type="paragraph" w:customStyle="1" w:styleId="xl105">
    <w:name w:val="xl105"/>
    <w:basedOn w:val="a0"/>
    <w:rsid w:val="00645BB1"/>
    <w:pPr>
      <w:pBdr>
        <w:top w:val="single" w:sz="8" w:space="0" w:color="auto"/>
        <w:left w:val="single" w:sz="4" w:space="0" w:color="auto"/>
        <w:bottom w:val="single" w:sz="8" w:space="0" w:color="auto"/>
      </w:pBdr>
      <w:tabs>
        <w:tab w:val="clear" w:pos="1080"/>
      </w:tabs>
      <w:spacing w:before="100" w:beforeAutospacing="1" w:after="100" w:afterAutospacing="1" w:line="240" w:lineRule="auto"/>
      <w:ind w:left="0" w:firstLine="0"/>
      <w:jc w:val="left"/>
    </w:pPr>
    <w:rPr>
      <w:rFonts w:ascii="Arial CYR" w:hAnsi="Arial CYR" w:cs="Arial CYR"/>
      <w:sz w:val="24"/>
      <w:szCs w:val="24"/>
      <w:lang w:val="ru-RU"/>
    </w:rPr>
  </w:style>
  <w:style w:type="paragraph" w:customStyle="1" w:styleId="xl106">
    <w:name w:val="xl106"/>
    <w:basedOn w:val="a0"/>
    <w:rsid w:val="00645BB1"/>
    <w:pPr>
      <w:pBdr>
        <w:top w:val="single" w:sz="8" w:space="0" w:color="auto"/>
        <w:left w:val="single" w:sz="4" w:space="0" w:color="auto"/>
        <w:bottom w:val="single" w:sz="8" w:space="0" w:color="auto"/>
        <w:right w:val="single" w:sz="8" w:space="0" w:color="auto"/>
      </w:pBdr>
      <w:tabs>
        <w:tab w:val="clear" w:pos="1080"/>
      </w:tabs>
      <w:spacing w:before="100" w:beforeAutospacing="1" w:after="100" w:afterAutospacing="1" w:line="240" w:lineRule="auto"/>
      <w:ind w:left="0" w:firstLine="0"/>
      <w:jc w:val="left"/>
    </w:pPr>
    <w:rPr>
      <w:rFonts w:ascii="Arial CYR" w:hAnsi="Arial CYR" w:cs="Arial CYR"/>
      <w:b/>
      <w:bCs/>
      <w:sz w:val="24"/>
      <w:szCs w:val="24"/>
      <w:lang w:val="ru-RU"/>
    </w:rPr>
  </w:style>
  <w:style w:type="paragraph" w:customStyle="1" w:styleId="xl107">
    <w:name w:val="xl107"/>
    <w:basedOn w:val="a0"/>
    <w:rsid w:val="00645BB1"/>
    <w:pPr>
      <w:tabs>
        <w:tab w:val="clear" w:pos="1080"/>
      </w:tabs>
      <w:spacing w:before="100" w:beforeAutospacing="1" w:after="100" w:afterAutospacing="1" w:line="240" w:lineRule="auto"/>
      <w:ind w:left="0" w:firstLine="0"/>
      <w:jc w:val="left"/>
    </w:pPr>
    <w:rPr>
      <w:rFonts w:ascii="Arial CYR" w:hAnsi="Arial CYR" w:cs="Arial CYR"/>
      <w:sz w:val="24"/>
      <w:szCs w:val="24"/>
      <w:lang w:val="ru-RU"/>
    </w:rPr>
  </w:style>
  <w:style w:type="paragraph" w:customStyle="1" w:styleId="xl108">
    <w:name w:val="xl108"/>
    <w:basedOn w:val="a0"/>
    <w:rsid w:val="00645BB1"/>
    <w:pPr>
      <w:tabs>
        <w:tab w:val="clear" w:pos="1080"/>
      </w:tabs>
      <w:spacing w:before="100" w:beforeAutospacing="1" w:after="100" w:afterAutospacing="1" w:line="240" w:lineRule="auto"/>
      <w:ind w:left="0" w:firstLine="0"/>
      <w:jc w:val="right"/>
    </w:pPr>
    <w:rPr>
      <w:rFonts w:ascii="Arial CYR" w:hAnsi="Arial CYR" w:cs="Arial CYR"/>
      <w:b/>
      <w:bCs/>
      <w:sz w:val="24"/>
      <w:szCs w:val="24"/>
      <w:u w:val="single"/>
      <w:lang w:val="ru-RU"/>
    </w:rPr>
  </w:style>
  <w:style w:type="paragraph" w:customStyle="1" w:styleId="xl109">
    <w:name w:val="xl109"/>
    <w:basedOn w:val="a0"/>
    <w:rsid w:val="00645BB1"/>
    <w:pPr>
      <w:pBdr>
        <w:top w:val="single" w:sz="4" w:space="0" w:color="auto"/>
        <w:left w:val="single" w:sz="4" w:space="0" w:color="auto"/>
      </w:pBd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customStyle="1" w:styleId="xl110">
    <w:name w:val="xl110"/>
    <w:basedOn w:val="a0"/>
    <w:rsid w:val="00645BB1"/>
    <w:pPr>
      <w:pBdr>
        <w:top w:val="single" w:sz="4" w:space="0" w:color="auto"/>
        <w:right w:val="single" w:sz="4" w:space="0" w:color="auto"/>
      </w:pBdr>
      <w:tabs>
        <w:tab w:val="clear" w:pos="1080"/>
      </w:tabs>
      <w:spacing w:before="100" w:beforeAutospacing="1" w:after="100" w:afterAutospacing="1" w:line="240" w:lineRule="auto"/>
      <w:ind w:left="0" w:firstLine="0"/>
      <w:jc w:val="center"/>
    </w:pPr>
    <w:rPr>
      <w:rFonts w:ascii="Times New Roman" w:hAnsi="Times New Roman"/>
      <w:sz w:val="24"/>
      <w:szCs w:val="24"/>
      <w:lang w:val="ru-RU"/>
    </w:rPr>
  </w:style>
  <w:style w:type="paragraph" w:customStyle="1" w:styleId="xl111">
    <w:name w:val="xl111"/>
    <w:basedOn w:val="a0"/>
    <w:rsid w:val="00645BB1"/>
    <w:pPr>
      <w:pBdr>
        <w:top w:val="single" w:sz="4" w:space="0" w:color="auto"/>
        <w:left w:val="single" w:sz="4" w:space="0" w:color="auto"/>
        <w:right w:val="single" w:sz="4" w:space="0" w:color="auto"/>
      </w:pBd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customStyle="1" w:styleId="xl112">
    <w:name w:val="xl112"/>
    <w:basedOn w:val="a0"/>
    <w:rsid w:val="00645BB1"/>
    <w:pPr>
      <w:pBdr>
        <w:top w:val="single" w:sz="4" w:space="0" w:color="auto"/>
        <w:right w:val="single" w:sz="4" w:space="0" w:color="auto"/>
      </w:pBdr>
      <w:tabs>
        <w:tab w:val="clear" w:pos="1080"/>
      </w:tabs>
      <w:spacing w:before="100" w:beforeAutospacing="1" w:after="100" w:afterAutospacing="1" w:line="240" w:lineRule="auto"/>
      <w:ind w:left="0" w:firstLine="0"/>
      <w:jc w:val="left"/>
    </w:pPr>
    <w:rPr>
      <w:rFonts w:ascii="Times New Roman" w:hAnsi="Times New Roman"/>
      <w:sz w:val="24"/>
      <w:szCs w:val="24"/>
      <w:lang w:val="ru-RU"/>
    </w:rPr>
  </w:style>
  <w:style w:type="paragraph" w:customStyle="1" w:styleId="xl113">
    <w:name w:val="xl113"/>
    <w:basedOn w:val="a0"/>
    <w:rsid w:val="00645BB1"/>
    <w:pPr>
      <w:pBdr>
        <w:top w:val="single" w:sz="4" w:space="0" w:color="auto"/>
        <w:left w:val="single" w:sz="4" w:space="0" w:color="auto"/>
        <w:right w:val="single" w:sz="4" w:space="0" w:color="auto"/>
      </w:pBdr>
      <w:tabs>
        <w:tab w:val="clear" w:pos="1080"/>
      </w:tabs>
      <w:spacing w:before="100" w:beforeAutospacing="1" w:after="100" w:afterAutospacing="1" w:line="240" w:lineRule="auto"/>
      <w:ind w:left="0" w:firstLine="0"/>
      <w:jc w:val="left"/>
    </w:pPr>
    <w:rPr>
      <w:rFonts w:ascii="Arial CYR" w:hAnsi="Arial CYR" w:cs="Arial CYR"/>
      <w:color w:val="FF0000"/>
      <w:sz w:val="24"/>
      <w:szCs w:val="24"/>
      <w:lang w:val="ru-RU"/>
    </w:rPr>
  </w:style>
  <w:style w:type="paragraph" w:customStyle="1" w:styleId="western">
    <w:name w:val="western"/>
    <w:basedOn w:val="a0"/>
    <w:rsid w:val="00645BB1"/>
    <w:pPr>
      <w:tabs>
        <w:tab w:val="clear" w:pos="1080"/>
      </w:tabs>
      <w:spacing w:before="100" w:beforeAutospacing="1" w:after="115" w:line="240" w:lineRule="auto"/>
      <w:ind w:left="0" w:firstLine="0"/>
      <w:jc w:val="left"/>
    </w:pPr>
    <w:rPr>
      <w:rFonts w:ascii="Times New Roman" w:hAnsi="Times New Roman"/>
      <w:color w:val="000000"/>
      <w:sz w:val="24"/>
      <w:szCs w:val="24"/>
      <w:lang w:val="ru-RU"/>
    </w:rPr>
  </w:style>
  <w:style w:type="paragraph" w:customStyle="1" w:styleId="NormalBullet">
    <w:name w:val="Normal Bullet"/>
    <w:basedOn w:val="a0"/>
    <w:rsid w:val="00645BB1"/>
    <w:pPr>
      <w:tabs>
        <w:tab w:val="clear" w:pos="1080"/>
        <w:tab w:val="num" w:pos="3360"/>
      </w:tabs>
      <w:spacing w:before="120" w:after="120" w:line="240" w:lineRule="auto"/>
      <w:ind w:left="3360" w:hanging="360"/>
      <w:jc w:val="left"/>
    </w:pPr>
    <w:rPr>
      <w:rFonts w:ascii="Arial" w:hAnsi="Arial"/>
      <w:szCs w:val="24"/>
      <w:lang w:val="en-US"/>
    </w:rPr>
  </w:style>
  <w:style w:type="paragraph" w:customStyle="1" w:styleId="Normal">
    <w:name w:val="[Normal]"/>
    <w:rsid w:val="00645BB1"/>
    <w:pPr>
      <w:autoSpaceDE w:val="0"/>
      <w:autoSpaceDN w:val="0"/>
      <w:adjustRightInd w:val="0"/>
    </w:pPr>
    <w:rPr>
      <w:rFonts w:ascii="Arial" w:eastAsia="Times New Roman" w:hAnsi="Arial" w:cs="Arial"/>
      <w:szCs w:val="24"/>
      <w:lang w:val="en-US"/>
    </w:rPr>
  </w:style>
  <w:style w:type="paragraph" w:customStyle="1" w:styleId="text0">
    <w:name w:val="text"/>
    <w:basedOn w:val="a0"/>
    <w:rsid w:val="00645BB1"/>
    <w:pPr>
      <w:tabs>
        <w:tab w:val="left" w:pos="480"/>
      </w:tabs>
      <w:ind w:left="1080" w:right="120" w:hanging="1080"/>
    </w:pPr>
    <w:rPr>
      <w:rFonts w:ascii="Arial" w:hAnsi="Arial"/>
      <w:sz w:val="22"/>
      <w:lang w:eastAsia="en-US"/>
    </w:rPr>
  </w:style>
  <w:style w:type="paragraph" w:customStyle="1" w:styleId="text20">
    <w:name w:val="text2"/>
    <w:basedOn w:val="a0"/>
    <w:rsid w:val="00645BB1"/>
    <w:pPr>
      <w:tabs>
        <w:tab w:val="clear" w:pos="1080"/>
        <w:tab w:val="left" w:pos="480"/>
        <w:tab w:val="left" w:pos="1134"/>
      </w:tabs>
      <w:ind w:left="1418" w:right="120" w:hanging="1418"/>
    </w:pPr>
    <w:rPr>
      <w:rFonts w:ascii="Arial" w:hAnsi="Arial"/>
      <w:sz w:val="22"/>
      <w:lang w:eastAsia="en-US"/>
    </w:rPr>
  </w:style>
  <w:style w:type="paragraph" w:customStyle="1" w:styleId="910">
    <w:name w:val="Оглавление 91"/>
    <w:basedOn w:val="27"/>
    <w:rsid w:val="00645BB1"/>
    <w:pPr>
      <w:tabs>
        <w:tab w:val="clear" w:pos="907"/>
        <w:tab w:val="clear" w:pos="9498"/>
        <w:tab w:val="left" w:pos="1134"/>
        <w:tab w:val="right" w:leader="dot" w:pos="8222"/>
        <w:tab w:val="right" w:pos="9356"/>
      </w:tabs>
      <w:spacing w:before="120"/>
      <w:ind w:left="1134" w:hanging="567"/>
      <w:outlineLvl w:val="9"/>
    </w:pPr>
    <w:rPr>
      <w:rFonts w:ascii="Times" w:hAnsi="Times"/>
      <w:b/>
      <w:noProof w:val="0"/>
      <w:sz w:val="24"/>
      <w:lang w:val="en-GB" w:eastAsia="en-US"/>
    </w:rPr>
  </w:style>
  <w:style w:type="paragraph" w:customStyle="1" w:styleId="recommendations">
    <w:name w:val="recommendations"/>
    <w:basedOn w:val="a0"/>
    <w:rsid w:val="00645BB1"/>
    <w:pPr>
      <w:tabs>
        <w:tab w:val="left" w:pos="480"/>
      </w:tabs>
      <w:ind w:left="1620" w:right="120" w:hanging="1620"/>
    </w:pPr>
    <w:rPr>
      <w:rFonts w:ascii="Arial" w:hAnsi="Arial"/>
      <w:sz w:val="22"/>
      <w:lang w:eastAsia="en-US"/>
    </w:rPr>
  </w:style>
  <w:style w:type="paragraph" w:customStyle="1" w:styleId="Paragraph">
    <w:name w:val="Paragraph"/>
    <w:basedOn w:val="a0"/>
    <w:rsid w:val="00645BB1"/>
    <w:pPr>
      <w:tabs>
        <w:tab w:val="clear" w:pos="1080"/>
      </w:tabs>
      <w:spacing w:line="240" w:lineRule="auto"/>
      <w:ind w:right="-181"/>
    </w:pPr>
    <w:rPr>
      <w:rFonts w:ascii="Arial" w:hAnsi="Arial"/>
      <w:sz w:val="22"/>
      <w:lang w:eastAsia="en-US"/>
    </w:rPr>
  </w:style>
  <w:style w:type="paragraph" w:customStyle="1" w:styleId="Frontpage1">
    <w:name w:val="Frontpage1"/>
    <w:basedOn w:val="a0"/>
    <w:rsid w:val="00645BB1"/>
    <w:pPr>
      <w:tabs>
        <w:tab w:val="clear" w:pos="1080"/>
        <w:tab w:val="left" w:pos="1920"/>
        <w:tab w:val="left" w:pos="2430"/>
      </w:tabs>
      <w:ind w:left="2400" w:hanging="2400"/>
      <w:jc w:val="left"/>
    </w:pPr>
    <w:rPr>
      <w:b/>
      <w:lang w:eastAsia="en-US"/>
    </w:rPr>
  </w:style>
  <w:style w:type="paragraph" w:customStyle="1" w:styleId="LETTER">
    <w:name w:val="LETTER"/>
    <w:basedOn w:val="a0"/>
    <w:link w:val="LETTER0"/>
    <w:rsid w:val="00645BB1"/>
    <w:pPr>
      <w:tabs>
        <w:tab w:val="clear" w:pos="1080"/>
      </w:tabs>
      <w:spacing w:line="240" w:lineRule="auto"/>
      <w:ind w:left="0" w:firstLine="0"/>
      <w:jc w:val="left"/>
    </w:pPr>
    <w:rPr>
      <w:rFonts w:ascii="Times New Roman" w:hAnsi="Times New Roman"/>
      <w:noProof/>
    </w:rPr>
  </w:style>
  <w:style w:type="character" w:customStyle="1" w:styleId="LETTER0">
    <w:name w:val="LETTER Знак"/>
    <w:link w:val="LETTER"/>
    <w:rsid w:val="00645BB1"/>
    <w:rPr>
      <w:rFonts w:ascii="Times New Roman" w:eastAsia="Times New Roman" w:hAnsi="Times New Roman" w:cs="Times New Roman"/>
      <w:noProof/>
      <w:sz w:val="20"/>
      <w:szCs w:val="20"/>
      <w:lang w:val="en-GB"/>
    </w:rPr>
  </w:style>
  <w:style w:type="paragraph" w:customStyle="1" w:styleId="HTMLBody">
    <w:name w:val="HTML Body"/>
    <w:rsid w:val="00645BB1"/>
    <w:pPr>
      <w:snapToGrid w:val="0"/>
    </w:pPr>
    <w:rPr>
      <w:rFonts w:ascii="Arial" w:eastAsia="Times New Roman" w:hAnsi="Arial"/>
      <w:lang w:val="en-US" w:eastAsia="en-US"/>
    </w:rPr>
  </w:style>
  <w:style w:type="paragraph" w:customStyle="1" w:styleId="List10">
    <w:name w:val="List 1"/>
    <w:basedOn w:val="affa"/>
    <w:rsid w:val="00645BB1"/>
    <w:pPr>
      <w:ind w:hanging="567"/>
    </w:pPr>
    <w:rPr>
      <w:rFonts w:ascii="Helvetica" w:hAnsi="Helvetica"/>
    </w:rPr>
  </w:style>
  <w:style w:type="paragraph" w:customStyle="1" w:styleId="StandardIndent">
    <w:name w:val="Standard Indent"/>
    <w:basedOn w:val="a0"/>
    <w:rsid w:val="00645BB1"/>
    <w:pPr>
      <w:tabs>
        <w:tab w:val="clear" w:pos="1080"/>
        <w:tab w:val="left" w:pos="480"/>
        <w:tab w:val="left" w:pos="960"/>
        <w:tab w:val="left" w:pos="1920"/>
        <w:tab w:val="left" w:pos="2880"/>
        <w:tab w:val="left" w:pos="3840"/>
        <w:tab w:val="left" w:pos="4800"/>
        <w:tab w:val="left" w:pos="5760"/>
        <w:tab w:val="left" w:pos="6720"/>
        <w:tab w:val="left" w:pos="7680"/>
        <w:tab w:val="left" w:pos="8640"/>
      </w:tabs>
      <w:ind w:left="480" w:right="-120" w:hanging="480"/>
    </w:pPr>
    <w:rPr>
      <w:lang w:eastAsia="en-US"/>
    </w:rPr>
  </w:style>
  <w:style w:type="paragraph" w:customStyle="1" w:styleId="StandardIndent2">
    <w:name w:val="Standard Indent 2"/>
    <w:basedOn w:val="a0"/>
    <w:rsid w:val="00645BB1"/>
    <w:pPr>
      <w:tabs>
        <w:tab w:val="clear" w:pos="1080"/>
        <w:tab w:val="left" w:pos="450"/>
        <w:tab w:val="left" w:pos="900"/>
        <w:tab w:val="left" w:pos="1920"/>
        <w:tab w:val="left" w:pos="2880"/>
        <w:tab w:val="left" w:pos="3840"/>
        <w:tab w:val="left" w:pos="4800"/>
        <w:tab w:val="left" w:pos="5760"/>
        <w:tab w:val="left" w:pos="6720"/>
        <w:tab w:val="left" w:pos="7680"/>
        <w:tab w:val="left" w:pos="8640"/>
      </w:tabs>
      <w:ind w:left="900" w:right="-120" w:hanging="900"/>
    </w:pPr>
    <w:rPr>
      <w:lang w:eastAsia="en-US"/>
    </w:rPr>
  </w:style>
  <w:style w:type="paragraph" w:customStyle="1" w:styleId="Notes">
    <w:name w:val="Notes"/>
    <w:basedOn w:val="Paragraph"/>
    <w:rsid w:val="00645BB1"/>
    <w:pPr>
      <w:tabs>
        <w:tab w:val="left" w:pos="1701"/>
      </w:tabs>
      <w:ind w:left="1985" w:hanging="1135"/>
    </w:pPr>
    <w:rPr>
      <w:rFonts w:ascii="Helv" w:hAnsi="Helv"/>
      <w:sz w:val="20"/>
    </w:rPr>
  </w:style>
  <w:style w:type="paragraph" w:customStyle="1" w:styleId="1text">
    <w:name w:val="1text"/>
    <w:basedOn w:val="a0"/>
    <w:rsid w:val="00645BB1"/>
    <w:pPr>
      <w:keepNext/>
      <w:keepLines/>
      <w:tabs>
        <w:tab w:val="clear" w:pos="1080"/>
      </w:tabs>
      <w:snapToGrid w:val="0"/>
      <w:spacing w:after="120" w:line="240" w:lineRule="auto"/>
      <w:ind w:left="576" w:firstLine="0"/>
    </w:pPr>
    <w:rPr>
      <w:lang w:eastAsia="en-US"/>
    </w:rPr>
  </w:style>
  <w:style w:type="paragraph" w:customStyle="1" w:styleId="tabletop">
    <w:name w:val="tabletop"/>
    <w:basedOn w:val="a0"/>
    <w:link w:val="tabletop0"/>
    <w:rsid w:val="00645BB1"/>
    <w:pPr>
      <w:keepNext/>
      <w:keepLines/>
      <w:tabs>
        <w:tab w:val="clear" w:pos="1080"/>
        <w:tab w:val="num" w:pos="1440"/>
      </w:tabs>
      <w:spacing w:after="120" w:line="240" w:lineRule="auto"/>
      <w:ind w:left="0" w:firstLine="0"/>
      <w:jc w:val="center"/>
    </w:pPr>
    <w:rPr>
      <w:rFonts w:ascii="Times New Roman" w:hAnsi="Times New Roman"/>
      <w:b/>
    </w:rPr>
  </w:style>
  <w:style w:type="character" w:customStyle="1" w:styleId="tabletop0">
    <w:name w:val="tabletop Знак"/>
    <w:link w:val="tabletop"/>
    <w:rsid w:val="00645BB1"/>
    <w:rPr>
      <w:rFonts w:ascii="Times New Roman" w:eastAsia="Times New Roman" w:hAnsi="Times New Roman" w:cs="Times New Roman"/>
      <w:b/>
      <w:sz w:val="20"/>
      <w:szCs w:val="20"/>
      <w:lang w:val="en-GB"/>
    </w:rPr>
  </w:style>
  <w:style w:type="paragraph" w:customStyle="1" w:styleId="ZSubject">
    <w:name w:val="Z_Subject"/>
    <w:basedOn w:val="10"/>
    <w:next w:val="a0"/>
    <w:rsid w:val="00645BB1"/>
    <w:pPr>
      <w:widowControl/>
      <w:numPr>
        <w:numId w:val="24"/>
      </w:numPr>
      <w:tabs>
        <w:tab w:val="clear" w:pos="720"/>
      </w:tabs>
      <w:spacing w:before="240" w:after="240"/>
      <w:ind w:left="0" w:firstLine="0"/>
      <w:jc w:val="center"/>
      <w:outlineLvl w:val="9"/>
    </w:pPr>
    <w:rPr>
      <w:b/>
      <w:snapToGrid/>
      <w:sz w:val="32"/>
      <w:lang w:eastAsia="en-US"/>
    </w:rPr>
  </w:style>
  <w:style w:type="paragraph" w:customStyle="1" w:styleId="std">
    <w:name w:val="std"/>
    <w:basedOn w:val="a0"/>
    <w:rsid w:val="00645BB1"/>
    <w:pPr>
      <w:widowControl w:val="0"/>
      <w:tabs>
        <w:tab w:val="clear" w:pos="1080"/>
        <w:tab w:val="left" w:pos="369"/>
      </w:tabs>
      <w:snapToGrid w:val="0"/>
      <w:spacing w:line="240" w:lineRule="auto"/>
      <w:ind w:left="0" w:firstLine="0"/>
      <w:jc w:val="left"/>
    </w:pPr>
    <w:rPr>
      <w:rFonts w:ascii="Arial" w:hAnsi="Arial"/>
      <w:sz w:val="22"/>
      <w:lang w:eastAsia="en-US"/>
    </w:rPr>
  </w:style>
  <w:style w:type="paragraph" w:customStyle="1" w:styleId="B87F58FB023A42808CACB3009BC2166E">
    <w:name w:val="B87F58FB023A42808CACB3009BC2166E"/>
    <w:rsid w:val="00645BB1"/>
    <w:pPr>
      <w:spacing w:after="200" w:line="276" w:lineRule="auto"/>
    </w:pPr>
    <w:rPr>
      <w:rFonts w:eastAsia="Times New Roman"/>
      <w:sz w:val="22"/>
      <w:szCs w:val="22"/>
      <w:lang w:val="en-US" w:eastAsia="en-US"/>
    </w:rPr>
  </w:style>
  <w:style w:type="paragraph" w:customStyle="1" w:styleId="D22FD51BE91545648D11C6795F0F4468">
    <w:name w:val="D22FD51BE91545648D11C6795F0F4468"/>
    <w:rsid w:val="00645BB1"/>
    <w:pPr>
      <w:spacing w:after="200" w:line="276" w:lineRule="auto"/>
    </w:pPr>
    <w:rPr>
      <w:rFonts w:eastAsia="Times New Roman"/>
      <w:sz w:val="22"/>
      <w:szCs w:val="22"/>
      <w:lang w:val="en-US" w:eastAsia="en-US"/>
    </w:rPr>
  </w:style>
  <w:style w:type="character" w:customStyle="1" w:styleId="FontStyle139">
    <w:name w:val="Font Style139"/>
    <w:rsid w:val="00645BB1"/>
    <w:rPr>
      <w:rFonts w:ascii="Arial" w:hAnsi="Arial" w:cs="Arial"/>
      <w:sz w:val="18"/>
      <w:szCs w:val="18"/>
    </w:rPr>
  </w:style>
  <w:style w:type="paragraph" w:customStyle="1" w:styleId="Style30">
    <w:name w:val="Style30"/>
    <w:basedOn w:val="a0"/>
    <w:rsid w:val="00645BB1"/>
    <w:pPr>
      <w:widowControl w:val="0"/>
      <w:tabs>
        <w:tab w:val="clear" w:pos="1080"/>
      </w:tabs>
      <w:autoSpaceDE w:val="0"/>
      <w:autoSpaceDN w:val="0"/>
      <w:adjustRightInd w:val="0"/>
      <w:spacing w:line="230" w:lineRule="exact"/>
      <w:ind w:left="0" w:firstLine="0"/>
      <w:jc w:val="left"/>
    </w:pPr>
    <w:rPr>
      <w:rFonts w:ascii="Times New Roman" w:hAnsi="Times New Roman"/>
      <w:sz w:val="24"/>
      <w:szCs w:val="24"/>
      <w:lang w:val="ru-RU"/>
    </w:rPr>
  </w:style>
  <w:style w:type="paragraph" w:customStyle="1" w:styleId="Style63">
    <w:name w:val="Style63"/>
    <w:basedOn w:val="a0"/>
    <w:rsid w:val="00645BB1"/>
    <w:pPr>
      <w:widowControl w:val="0"/>
      <w:tabs>
        <w:tab w:val="clear" w:pos="1080"/>
      </w:tabs>
      <w:autoSpaceDE w:val="0"/>
      <w:autoSpaceDN w:val="0"/>
      <w:adjustRightInd w:val="0"/>
      <w:spacing w:line="229" w:lineRule="exact"/>
      <w:ind w:left="0" w:hanging="346"/>
      <w:jc w:val="left"/>
    </w:pPr>
    <w:rPr>
      <w:rFonts w:ascii="Times New Roman" w:hAnsi="Times New Roman"/>
      <w:sz w:val="24"/>
      <w:szCs w:val="24"/>
      <w:lang w:val="ru-RU"/>
    </w:rPr>
  </w:style>
  <w:style w:type="paragraph" w:customStyle="1" w:styleId="Style66">
    <w:name w:val="Style66"/>
    <w:basedOn w:val="a0"/>
    <w:link w:val="Style660"/>
    <w:rsid w:val="00645BB1"/>
    <w:pPr>
      <w:widowControl w:val="0"/>
      <w:tabs>
        <w:tab w:val="clear" w:pos="1080"/>
      </w:tabs>
      <w:autoSpaceDE w:val="0"/>
      <w:autoSpaceDN w:val="0"/>
      <w:adjustRightInd w:val="0"/>
      <w:spacing w:line="232" w:lineRule="exact"/>
      <w:ind w:left="0" w:hanging="350"/>
      <w:jc w:val="left"/>
    </w:pPr>
    <w:rPr>
      <w:rFonts w:ascii="Times New Roman" w:hAnsi="Times New Roman"/>
      <w:sz w:val="24"/>
      <w:szCs w:val="24"/>
    </w:rPr>
  </w:style>
  <w:style w:type="character" w:customStyle="1" w:styleId="Style660">
    <w:name w:val="Style66 Знак"/>
    <w:link w:val="Style66"/>
    <w:rsid w:val="00645BB1"/>
    <w:rPr>
      <w:rFonts w:ascii="Times New Roman" w:eastAsia="Times New Roman" w:hAnsi="Times New Roman" w:cs="Times New Roman"/>
      <w:sz w:val="24"/>
      <w:szCs w:val="24"/>
      <w:lang w:eastAsia="ru-RU"/>
    </w:rPr>
  </w:style>
  <w:style w:type="character" w:customStyle="1" w:styleId="ParagraphNumbering0">
    <w:name w:val="Paragraph Numbering Знак"/>
    <w:link w:val="ParagraphNumbering"/>
    <w:rsid w:val="007C012A"/>
    <w:rPr>
      <w:rFonts w:ascii="Times New Roman" w:eastAsia="Times New Roman" w:hAnsi="Times New Roman" w:cs="Times New Roman"/>
      <w:szCs w:val="20"/>
      <w:lang w:val="en-GB"/>
    </w:rPr>
  </w:style>
  <w:style w:type="paragraph" w:customStyle="1" w:styleId="1a">
    <w:name w:val="Обычный1"/>
    <w:basedOn w:val="a0"/>
    <w:rsid w:val="007C012A"/>
    <w:rPr>
      <w:lang w:eastAsia="en-US"/>
    </w:rPr>
  </w:style>
  <w:style w:type="character" w:customStyle="1" w:styleId="47">
    <w:name w:val="4 Знак"/>
    <w:link w:val="46"/>
    <w:rsid w:val="007C012A"/>
    <w:rPr>
      <w:rFonts w:ascii="Times New Roman" w:eastAsia="???" w:hAnsi="Times New Roman" w:cs="Times New Roman"/>
      <w:color w:val="000000"/>
      <w:sz w:val="24"/>
      <w:szCs w:val="24"/>
      <w:lang w:eastAsia="ru-RU"/>
    </w:rPr>
  </w:style>
  <w:style w:type="character" w:customStyle="1" w:styleId="212">
    <w:name w:val="Знак Знак21"/>
    <w:locked/>
    <w:rsid w:val="007C012A"/>
    <w:rPr>
      <w:rFonts w:ascii="Times New Roman" w:eastAsia="Times New Roman" w:hAnsi="Times New Roman" w:cs="Times New Roman"/>
      <w:b/>
      <w:bCs/>
      <w:kern w:val="32"/>
      <w:sz w:val="32"/>
      <w:szCs w:val="32"/>
    </w:rPr>
  </w:style>
  <w:style w:type="character" w:customStyle="1" w:styleId="200">
    <w:name w:val="Знак Знак20"/>
    <w:locked/>
    <w:rsid w:val="007C012A"/>
    <w:rPr>
      <w:rFonts w:ascii="Times New Roman" w:eastAsia="Times New Roman" w:hAnsi="Times New Roman" w:cs="Times New Roman"/>
      <w:b/>
      <w:bCs/>
      <w:i/>
      <w:iCs/>
      <w:sz w:val="28"/>
      <w:szCs w:val="28"/>
    </w:rPr>
  </w:style>
  <w:style w:type="character" w:customStyle="1" w:styleId="TitleUp">
    <w:name w:val="Title Up Знак Знак"/>
    <w:locked/>
    <w:rsid w:val="007C012A"/>
    <w:rPr>
      <w:rFonts w:ascii="Times New Roman" w:hAnsi="Times New Roman" w:cs="Times New Roman"/>
      <w:sz w:val="22"/>
      <w:szCs w:val="22"/>
    </w:rPr>
  </w:style>
  <w:style w:type="character" w:customStyle="1" w:styleId="TitleDown">
    <w:name w:val="Title Down Знак Знак"/>
    <w:locked/>
    <w:rsid w:val="007C012A"/>
    <w:rPr>
      <w:rFonts w:ascii="Times New Roman" w:hAnsi="Times New Roman" w:cs="Times New Roman"/>
      <w:sz w:val="22"/>
      <w:szCs w:val="22"/>
    </w:rPr>
  </w:style>
  <w:style w:type="character" w:customStyle="1" w:styleId="100">
    <w:name w:val="Знак Знак10"/>
    <w:locked/>
    <w:rsid w:val="007C012A"/>
    <w:rPr>
      <w:rFonts w:ascii="Arial" w:eastAsia="Times New Roman" w:hAnsi="Arial" w:cs="Arial"/>
      <w:sz w:val="24"/>
      <w:szCs w:val="24"/>
    </w:rPr>
  </w:style>
  <w:style w:type="character" w:customStyle="1" w:styleId="2d">
    <w:name w:val="Мой список2 Знак"/>
    <w:link w:val="2c"/>
    <w:rsid w:val="007C012A"/>
    <w:rPr>
      <w:rFonts w:ascii="Times New Roman" w:eastAsia="Times New Roman" w:hAnsi="Times New Roman"/>
      <w:snapToGrid w:val="0"/>
      <w:sz w:val="24"/>
      <w:lang w:eastAsia="ru-RU" w:bidi="ar-SA"/>
    </w:rPr>
  </w:style>
  <w:style w:type="character" w:customStyle="1" w:styleId="92">
    <w:name w:val="Знак Знак9"/>
    <w:locked/>
    <w:rsid w:val="007C012A"/>
    <w:rPr>
      <w:rFonts w:ascii="Arial" w:eastAsia="Times New Roman" w:hAnsi="Arial" w:cs="Times New Roman"/>
      <w:lang w:val="ru-RU" w:bidi="ar-SA"/>
    </w:rPr>
  </w:style>
  <w:style w:type="character" w:customStyle="1" w:styleId="affb">
    <w:name w:val="Обычный отступ Знак"/>
    <w:link w:val="affa"/>
    <w:rsid w:val="007C012A"/>
    <w:rPr>
      <w:rFonts w:ascii="Arial" w:eastAsia="Times New Roman" w:hAnsi="Arial" w:cs="Times New Roman"/>
      <w:sz w:val="20"/>
      <w:szCs w:val="20"/>
      <w:lang w:val="en-GB"/>
    </w:rPr>
  </w:style>
  <w:style w:type="character" w:customStyle="1" w:styleId="72">
    <w:name w:val="Знак Знак7"/>
    <w:locked/>
    <w:rsid w:val="007C012A"/>
    <w:rPr>
      <w:rFonts w:ascii="Arial" w:eastAsia="Times New Roman" w:hAnsi="Arial" w:cs="Times New Roman"/>
      <w:b/>
      <w:sz w:val="28"/>
      <w:lang w:val="en-US"/>
    </w:rPr>
  </w:style>
  <w:style w:type="character" w:customStyle="1" w:styleId="49">
    <w:name w:val="Знак Знак4"/>
    <w:locked/>
    <w:rsid w:val="007C012A"/>
    <w:rPr>
      <w:rFonts w:ascii="Arial" w:eastAsia="Times New Roman" w:hAnsi="Arial" w:cs="Times New Roman"/>
      <w:b/>
      <w:bCs/>
      <w:sz w:val="24"/>
      <w:szCs w:val="24"/>
      <w:lang w:val="en-US"/>
    </w:rPr>
  </w:style>
  <w:style w:type="character" w:customStyle="1" w:styleId="3c">
    <w:name w:val="3 Знак"/>
    <w:basedOn w:val="Char"/>
    <w:link w:val="3b"/>
    <w:rsid w:val="007C012A"/>
    <w:rPr>
      <w:rFonts w:ascii="Times New Roman" w:eastAsia="Times New Roman" w:hAnsi="Times New Roman"/>
      <w:color w:val="000000"/>
      <w:sz w:val="24"/>
      <w:szCs w:val="24"/>
      <w:lang w:eastAsia="ru-RU" w:bidi="ar-SA"/>
    </w:rPr>
  </w:style>
  <w:style w:type="character" w:customStyle="1" w:styleId="tw4winMark">
    <w:name w:val="tw4winMark"/>
    <w:rsid w:val="007C012A"/>
    <w:rPr>
      <w:rFonts w:ascii="Times New Roman" w:hAnsi="Times New Roman"/>
      <w:vanish/>
      <w:color w:val="800080"/>
      <w:sz w:val="24"/>
      <w:vertAlign w:val="subscript"/>
    </w:rPr>
  </w:style>
  <w:style w:type="character" w:customStyle="1" w:styleId="tw4winError">
    <w:name w:val="tw4winError"/>
    <w:rsid w:val="007C012A"/>
    <w:rPr>
      <w:color w:val="00FF00"/>
      <w:sz w:val="40"/>
    </w:rPr>
  </w:style>
  <w:style w:type="character" w:customStyle="1" w:styleId="tw4winTerm">
    <w:name w:val="tw4winTerm"/>
    <w:rsid w:val="007C012A"/>
    <w:rPr>
      <w:color w:val="0000FF"/>
    </w:rPr>
  </w:style>
  <w:style w:type="character" w:customStyle="1" w:styleId="tw4winPopup">
    <w:name w:val="tw4winPopup"/>
    <w:rsid w:val="007C012A"/>
    <w:rPr>
      <w:noProof/>
      <w:color w:val="008000"/>
    </w:rPr>
  </w:style>
  <w:style w:type="character" w:customStyle="1" w:styleId="tw4winJump">
    <w:name w:val="tw4winJump"/>
    <w:rsid w:val="007C012A"/>
    <w:rPr>
      <w:noProof/>
      <w:color w:val="008080"/>
    </w:rPr>
  </w:style>
  <w:style w:type="character" w:customStyle="1" w:styleId="tw4winExternal">
    <w:name w:val="tw4winExternal"/>
    <w:rsid w:val="007C012A"/>
    <w:rPr>
      <w:noProof/>
      <w:color w:val="808080"/>
    </w:rPr>
  </w:style>
  <w:style w:type="character" w:customStyle="1" w:styleId="tw4winInternal">
    <w:name w:val="tw4winInternal"/>
    <w:rsid w:val="007C012A"/>
    <w:rPr>
      <w:noProof/>
      <w:color w:val="FF0000"/>
    </w:rPr>
  </w:style>
  <w:style w:type="character" w:customStyle="1" w:styleId="DONOTTRANSLATE">
    <w:name w:val="DO_NOT_TRANSLATE"/>
    <w:rsid w:val="007C012A"/>
    <w:rPr>
      <w:noProof/>
      <w:color w:val="800000"/>
    </w:rPr>
  </w:style>
  <w:style w:type="paragraph" w:customStyle="1" w:styleId="regular">
    <w:name w:val="regular"/>
    <w:basedOn w:val="a0"/>
    <w:rsid w:val="007C012A"/>
    <w:pPr>
      <w:tabs>
        <w:tab w:val="clear" w:pos="1080"/>
      </w:tabs>
      <w:spacing w:line="240" w:lineRule="auto"/>
      <w:ind w:left="0" w:firstLine="0"/>
    </w:pPr>
    <w:rPr>
      <w:rFonts w:ascii="Times New Roman" w:hAnsi="Times New Roman"/>
      <w:sz w:val="24"/>
      <w:lang w:val="en-AU" w:eastAsia="en-US"/>
    </w:rPr>
  </w:style>
  <w:style w:type="paragraph" w:customStyle="1" w:styleId="Brdtekst">
    <w:name w:val="Brødtekst"/>
    <w:rsid w:val="007C012A"/>
    <w:pPr>
      <w:overflowPunct w:val="0"/>
      <w:autoSpaceDE w:val="0"/>
      <w:autoSpaceDN w:val="0"/>
      <w:adjustRightInd w:val="0"/>
      <w:textAlignment w:val="baseline"/>
    </w:pPr>
    <w:rPr>
      <w:rFonts w:ascii="Times New Roman" w:eastAsia="Times New Roman" w:hAnsi="Times New Roman"/>
      <w:color w:val="000000"/>
      <w:sz w:val="24"/>
      <w:lang w:val="en-GB" w:eastAsia="en-US"/>
    </w:rPr>
  </w:style>
  <w:style w:type="paragraph" w:customStyle="1" w:styleId="Overskrift2">
    <w:name w:val="Overskrift 2"/>
    <w:rsid w:val="007C012A"/>
    <w:pPr>
      <w:tabs>
        <w:tab w:val="left" w:pos="680"/>
        <w:tab w:val="left" w:pos="1190"/>
      </w:tabs>
      <w:overflowPunct w:val="0"/>
      <w:autoSpaceDE w:val="0"/>
      <w:autoSpaceDN w:val="0"/>
      <w:adjustRightInd w:val="0"/>
      <w:spacing w:before="340" w:after="113"/>
      <w:textAlignment w:val="baseline"/>
    </w:pPr>
    <w:rPr>
      <w:rFonts w:ascii="Times New Roman" w:eastAsia="Times New Roman" w:hAnsi="Times New Roman"/>
      <w:b/>
      <w:color w:val="000000"/>
      <w:sz w:val="24"/>
      <w:lang w:val="en-GB" w:eastAsia="en-US"/>
    </w:rPr>
  </w:style>
  <w:style w:type="character" w:customStyle="1" w:styleId="hps">
    <w:name w:val="hps"/>
    <w:basedOn w:val="a1"/>
    <w:rsid w:val="007C012A"/>
  </w:style>
  <w:style w:type="character" w:customStyle="1" w:styleId="apple-converted-space">
    <w:name w:val="apple-converted-space"/>
    <w:basedOn w:val="a1"/>
    <w:rsid w:val="007C012A"/>
  </w:style>
  <w:style w:type="character" w:customStyle="1" w:styleId="120">
    <w:name w:val="Знак Знак12"/>
    <w:semiHidden/>
    <w:locked/>
    <w:rsid w:val="008F43D4"/>
    <w:rPr>
      <w:rFonts w:ascii="Times New Roman" w:hAnsi="Times New Roman" w:cs="Times New Roman"/>
      <w:sz w:val="16"/>
      <w:szCs w:val="16"/>
    </w:rPr>
  </w:style>
  <w:style w:type="paragraph" w:customStyle="1" w:styleId="StyleTableofFiguresNotBoldCenteredBefore0ptKernat">
    <w:name w:val="Style Table of Figures + Not Bold Centered Before:  0 pt Kern at..."/>
    <w:basedOn w:val="afff7"/>
    <w:rsid w:val="008F43D4"/>
    <w:pPr>
      <w:widowControl w:val="0"/>
      <w:tabs>
        <w:tab w:val="right" w:leader="dot" w:pos="9000"/>
      </w:tabs>
      <w:wordWrap w:val="0"/>
      <w:autoSpaceDE w:val="0"/>
      <w:autoSpaceDN w:val="0"/>
      <w:spacing w:after="0"/>
      <w:jc w:val="center"/>
    </w:pPr>
    <w:rPr>
      <w:rFonts w:ascii="Arial" w:eastAsia="HYSinMyeongJo-Medium" w:hAnsi="Arial" w:cs="Batang"/>
      <w:kern w:val="24"/>
      <w:szCs w:val="20"/>
      <w:lang w:val="en-US" w:eastAsia="ko-KR"/>
    </w:rPr>
  </w:style>
  <w:style w:type="paragraph" w:customStyle="1" w:styleId="1b">
    <w:name w:val="заголовок 1"/>
    <w:basedOn w:val="a0"/>
    <w:next w:val="a0"/>
    <w:rsid w:val="000F3E18"/>
    <w:pPr>
      <w:keepNext/>
      <w:tabs>
        <w:tab w:val="clear" w:pos="1080"/>
      </w:tabs>
      <w:spacing w:line="240" w:lineRule="auto"/>
      <w:ind w:left="0" w:firstLine="0"/>
      <w:jc w:val="right"/>
    </w:pPr>
    <w:rPr>
      <w:rFonts w:ascii="Times New Roman" w:eastAsia="Malgun Gothic" w:hAnsi="Times New Roman"/>
      <w:sz w:val="24"/>
      <w:lang w:val="ru-RU"/>
    </w:rPr>
  </w:style>
  <w:style w:type="paragraph" w:customStyle="1" w:styleId="1c">
    <w:name w:val="Мой текст Знак Знак Знак1"/>
    <w:link w:val="110"/>
    <w:rsid w:val="00790E12"/>
    <w:pPr>
      <w:spacing w:before="120"/>
      <w:jc w:val="both"/>
    </w:pPr>
    <w:rPr>
      <w:rFonts w:ascii="Times New Roman" w:eastAsia="Times New Roman" w:hAnsi="Times New Roman"/>
      <w:color w:val="000000"/>
      <w:sz w:val="24"/>
      <w:szCs w:val="24"/>
    </w:rPr>
  </w:style>
  <w:style w:type="character" w:customStyle="1" w:styleId="110">
    <w:name w:val="Мой текст Знак Знак Знак1 Знак1"/>
    <w:basedOn w:val="a1"/>
    <w:link w:val="1c"/>
    <w:rsid w:val="00790E12"/>
    <w:rPr>
      <w:rFonts w:ascii="Times New Roman" w:eastAsia="Times New Roman" w:hAnsi="Times New Roman"/>
      <w:color w:val="000000"/>
      <w:sz w:val="24"/>
      <w:szCs w:val="24"/>
    </w:rPr>
  </w:style>
  <w:style w:type="numbering" w:customStyle="1" w:styleId="1d">
    <w:name w:val="Нет списка1"/>
    <w:next w:val="a3"/>
    <w:semiHidden/>
    <w:rsid w:val="00790E12"/>
  </w:style>
  <w:style w:type="character" w:customStyle="1" w:styleId="BodyChar">
    <w:name w:val="Body Char"/>
    <w:link w:val="Body"/>
    <w:locked/>
    <w:rsid w:val="00790E12"/>
    <w:rPr>
      <w:rFonts w:ascii="Times New Roman" w:eastAsia="Times New Roman" w:hAnsi="Times New Roman"/>
      <w:lang w:val="en-GB" w:eastAsia="en-US"/>
    </w:rPr>
  </w:style>
  <w:style w:type="paragraph" w:customStyle="1" w:styleId="Bulleted">
    <w:name w:val="Bulleted"/>
    <w:basedOn w:val="Body"/>
    <w:link w:val="BulletedChar"/>
    <w:rsid w:val="00790E12"/>
    <w:pPr>
      <w:numPr>
        <w:numId w:val="42"/>
      </w:numPr>
      <w:spacing w:before="20" w:after="20" w:line="259" w:lineRule="atLeast"/>
    </w:pPr>
    <w:rPr>
      <w:color w:val="000000"/>
      <w:sz w:val="21"/>
      <w:lang w:val="en-US"/>
    </w:rPr>
  </w:style>
  <w:style w:type="paragraph" w:customStyle="1" w:styleId="CellBody">
    <w:name w:val="CellBody"/>
    <w:rsid w:val="00790E12"/>
    <w:pPr>
      <w:spacing w:before="40" w:after="40"/>
    </w:pPr>
    <w:rPr>
      <w:rFonts w:ascii="Arial" w:eastAsia="Times New Roman" w:hAnsi="Arial"/>
      <w:color w:val="000000"/>
      <w:sz w:val="18"/>
      <w:lang w:val="en-US" w:eastAsia="en-US"/>
    </w:rPr>
  </w:style>
  <w:style w:type="paragraph" w:customStyle="1" w:styleId="SubBullet">
    <w:name w:val="SubBullet"/>
    <w:basedOn w:val="Bulleted"/>
    <w:next w:val="Body"/>
    <w:link w:val="SubBulletChar"/>
    <w:rsid w:val="00790E12"/>
    <w:pPr>
      <w:numPr>
        <w:numId w:val="43"/>
      </w:numPr>
      <w:tabs>
        <w:tab w:val="clear" w:pos="1800"/>
        <w:tab w:val="num" w:pos="720"/>
      </w:tabs>
      <w:ind w:left="720"/>
    </w:pPr>
  </w:style>
  <w:style w:type="character" w:customStyle="1" w:styleId="BulletedChar">
    <w:name w:val="Bulleted Char"/>
    <w:link w:val="Bulleted"/>
    <w:rsid w:val="00790E12"/>
    <w:rPr>
      <w:rFonts w:ascii="Times New Roman" w:eastAsia="Times New Roman" w:hAnsi="Times New Roman"/>
      <w:color w:val="000000"/>
      <w:sz w:val="21"/>
      <w:lang w:val="en-US" w:eastAsia="en-US"/>
    </w:rPr>
  </w:style>
  <w:style w:type="character" w:customStyle="1" w:styleId="SubBulletChar">
    <w:name w:val="SubBullet Char"/>
    <w:link w:val="SubBullet"/>
    <w:rsid w:val="00790E12"/>
    <w:rPr>
      <w:rFonts w:ascii="Times New Roman" w:eastAsia="Times New Roman" w:hAnsi="Times New Roman"/>
      <w:color w:val="000000"/>
      <w:sz w:val="21"/>
      <w:lang w:val="en-US" w:eastAsia="en-US"/>
    </w:rPr>
  </w:style>
  <w:style w:type="paragraph" w:customStyle="1" w:styleId="body0">
    <w:name w:val="body"/>
    <w:basedOn w:val="a0"/>
    <w:rsid w:val="00790E12"/>
    <w:pPr>
      <w:tabs>
        <w:tab w:val="clear" w:pos="1080"/>
      </w:tabs>
      <w:spacing w:before="120" w:after="60" w:line="240" w:lineRule="auto"/>
      <w:ind w:left="0" w:firstLine="0"/>
    </w:pPr>
    <w:rPr>
      <w:rFonts w:ascii="Times New Roman" w:hAnsi="Times New Roman"/>
      <w:color w:val="000000"/>
      <w:sz w:val="21"/>
      <w:szCs w:val="21"/>
      <w:lang w:val="en-US" w:eastAsia="en-US"/>
    </w:rPr>
  </w:style>
  <w:style w:type="paragraph" w:customStyle="1" w:styleId="bulleted0">
    <w:name w:val="bulleted"/>
    <w:basedOn w:val="a0"/>
    <w:rsid w:val="00790E12"/>
    <w:pPr>
      <w:tabs>
        <w:tab w:val="clear" w:pos="1080"/>
        <w:tab w:val="num" w:pos="360"/>
      </w:tabs>
      <w:spacing w:before="20" w:after="20" w:line="240" w:lineRule="auto"/>
      <w:ind w:left="0" w:firstLine="0"/>
    </w:pPr>
    <w:rPr>
      <w:rFonts w:ascii="Times New Roman" w:hAnsi="Times New Roman"/>
      <w:color w:val="000000"/>
      <w:sz w:val="21"/>
      <w:szCs w:val="21"/>
      <w:lang w:val="en-US" w:eastAsia="en-US"/>
    </w:rPr>
  </w:style>
  <w:style w:type="paragraph" w:customStyle="1" w:styleId="cellbody0">
    <w:name w:val="cellbody"/>
    <w:basedOn w:val="a0"/>
    <w:rsid w:val="00790E12"/>
    <w:pPr>
      <w:tabs>
        <w:tab w:val="clear" w:pos="1080"/>
      </w:tabs>
      <w:spacing w:before="40" w:after="40" w:line="240" w:lineRule="auto"/>
      <w:ind w:left="0" w:firstLine="0"/>
      <w:jc w:val="left"/>
    </w:pPr>
    <w:rPr>
      <w:rFonts w:ascii="Arial" w:hAnsi="Arial" w:cs="Arial"/>
      <w:color w:val="000000"/>
      <w:sz w:val="18"/>
      <w:szCs w:val="18"/>
      <w:lang w:val="en-US" w:eastAsia="en-US"/>
    </w:rPr>
  </w:style>
  <w:style w:type="paragraph" w:customStyle="1" w:styleId="Sub-SubTitle">
    <w:name w:val="Sub-Sub Title"/>
    <w:basedOn w:val="a0"/>
    <w:next w:val="a0"/>
    <w:rsid w:val="00790E12"/>
    <w:pPr>
      <w:tabs>
        <w:tab w:val="clear" w:pos="1080"/>
      </w:tabs>
      <w:autoSpaceDE w:val="0"/>
      <w:autoSpaceDN w:val="0"/>
      <w:adjustRightInd w:val="0"/>
      <w:spacing w:line="240" w:lineRule="auto"/>
      <w:ind w:left="0" w:firstLine="0"/>
      <w:jc w:val="left"/>
    </w:pPr>
    <w:rPr>
      <w:rFonts w:ascii="Times" w:eastAsiaTheme="minorEastAsia" w:hAnsi="Times" w:cs="Times"/>
      <w:sz w:val="24"/>
      <w:szCs w:val="24"/>
      <w:lang w:eastAsia="nb-NO"/>
    </w:rPr>
  </w:style>
  <w:style w:type="paragraph" w:customStyle="1" w:styleId="2f">
    <w:name w:val="Абзац списка2"/>
    <w:basedOn w:val="a0"/>
    <w:link w:val="ListParagraphChar"/>
    <w:rsid w:val="00B9254A"/>
    <w:pPr>
      <w:tabs>
        <w:tab w:val="clear" w:pos="1080"/>
      </w:tabs>
      <w:ind w:left="720" w:firstLine="0"/>
    </w:pPr>
    <w:rPr>
      <w:rFonts w:ascii="Arial" w:eastAsia="Calibri" w:hAnsi="Arial"/>
    </w:rPr>
  </w:style>
  <w:style w:type="paragraph" w:customStyle="1" w:styleId="1e">
    <w:name w:val="Рецензия1"/>
    <w:hidden/>
    <w:semiHidden/>
    <w:rsid w:val="00B9254A"/>
    <w:rPr>
      <w:rFonts w:ascii="Times New Roman" w:hAnsi="Times New Roman"/>
      <w:lang w:val="en-GB" w:eastAsia="en-US"/>
    </w:rPr>
  </w:style>
  <w:style w:type="paragraph" w:customStyle="1" w:styleId="1f">
    <w:name w:val="Заголовок оглавления1"/>
    <w:basedOn w:val="10"/>
    <w:next w:val="a0"/>
    <w:rsid w:val="00B9254A"/>
    <w:pPr>
      <w:keepNext/>
      <w:keepLines/>
      <w:widowControl/>
      <w:spacing w:before="480" w:line="276" w:lineRule="auto"/>
      <w:jc w:val="left"/>
      <w:outlineLvl w:val="9"/>
    </w:pPr>
    <w:rPr>
      <w:rFonts w:ascii="Cambria" w:eastAsia="Calibri" w:hAnsi="Cambria"/>
      <w:b/>
      <w:bCs/>
      <w:snapToGrid/>
      <w:color w:val="365F91"/>
      <w:sz w:val="28"/>
      <w:szCs w:val="28"/>
      <w:lang w:val="ru-RU" w:eastAsia="en-US"/>
    </w:rPr>
  </w:style>
  <w:style w:type="paragraph" w:customStyle="1" w:styleId="1f0">
    <w:name w:val="Без интервала1"/>
    <w:rsid w:val="00B9254A"/>
    <w:rPr>
      <w:rFonts w:ascii="Times New Roman" w:eastAsia="Malgun Gothic" w:hAnsi="Times New Roman"/>
      <w:sz w:val="24"/>
      <w:szCs w:val="24"/>
    </w:rPr>
  </w:style>
  <w:style w:type="character" w:customStyle="1" w:styleId="2f0">
    <w:name w:val="Знак Знак Знак2"/>
    <w:locked/>
    <w:rsid w:val="00B9254A"/>
    <w:rPr>
      <w:rFonts w:eastAsia="Malgun Gothic"/>
      <w:sz w:val="28"/>
      <w:lang w:val="kk-KZ" w:eastAsia="kk-KZ" w:bidi="ar-SA"/>
    </w:rPr>
  </w:style>
  <w:style w:type="character" w:customStyle="1" w:styleId="s9">
    <w:name w:val="s9"/>
    <w:rsid w:val="00B9254A"/>
    <w:rPr>
      <w:rFonts w:ascii="Times New Roman" w:hAnsi="Times New Roman" w:cs="Times New Roman"/>
      <w:b/>
      <w:bCs/>
      <w:i/>
      <w:iCs/>
      <w:color w:val="333399"/>
      <w:u w:val="single"/>
      <w:bdr w:val="none" w:sz="0" w:space="0" w:color="auto" w:frame="1"/>
    </w:rPr>
  </w:style>
  <w:style w:type="character" w:customStyle="1" w:styleId="ListParagraphChar">
    <w:name w:val="List Paragraph Char"/>
    <w:link w:val="2f"/>
    <w:locked/>
    <w:rsid w:val="00B9254A"/>
    <w:rPr>
      <w:rFonts w:ascii="Arial" w:hAnsi="Arial"/>
      <w:lang w:val="en-GB"/>
    </w:rPr>
  </w:style>
  <w:style w:type="character" w:customStyle="1" w:styleId="afd">
    <w:name w:val="Абзац списка Знак"/>
    <w:link w:val="afc"/>
    <w:rsid w:val="004461A0"/>
    <w:rPr>
      <w:rFonts w:ascii="Arial" w:eastAsia="Times New Roman" w:hAnsi="Arial"/>
      <w:lang w:val="en-GB"/>
    </w:rPr>
  </w:style>
  <w:style w:type="character" w:customStyle="1" w:styleId="s0">
    <w:name w:val="s0"/>
    <w:basedOn w:val="a1"/>
    <w:rsid w:val="004461A0"/>
    <w:rPr>
      <w:rFonts w:ascii="Times New Roman" w:hAnsi="Times New Roman" w:cs="Times New Roman"/>
      <w:color w:val="000000"/>
      <w:sz w:val="20"/>
      <w:szCs w:val="20"/>
      <w:u w:val="none"/>
      <w:effect w:val="none"/>
    </w:rPr>
  </w:style>
  <w:style w:type="character" w:styleId="affff8">
    <w:name w:val="line number"/>
    <w:basedOn w:val="a1"/>
    <w:uiPriority w:val="99"/>
    <w:semiHidden/>
    <w:unhideWhenUsed/>
    <w:rsid w:val="00FA537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6192313">
      <w:bodyDiv w:val="1"/>
      <w:marLeft w:val="0"/>
      <w:marRight w:val="0"/>
      <w:marTop w:val="0"/>
      <w:marBottom w:val="0"/>
      <w:divBdr>
        <w:top w:val="none" w:sz="0" w:space="0" w:color="auto"/>
        <w:left w:val="none" w:sz="0" w:space="0" w:color="auto"/>
        <w:bottom w:val="none" w:sz="0" w:space="0" w:color="auto"/>
        <w:right w:val="none" w:sz="0" w:space="0" w:color="auto"/>
      </w:divBdr>
    </w:div>
    <w:div w:id="566652873">
      <w:bodyDiv w:val="1"/>
      <w:marLeft w:val="0"/>
      <w:marRight w:val="0"/>
      <w:marTop w:val="0"/>
      <w:marBottom w:val="0"/>
      <w:divBdr>
        <w:top w:val="none" w:sz="0" w:space="0" w:color="auto"/>
        <w:left w:val="none" w:sz="0" w:space="0" w:color="auto"/>
        <w:bottom w:val="none" w:sz="0" w:space="0" w:color="auto"/>
        <w:right w:val="none" w:sz="0" w:space="0" w:color="auto"/>
      </w:divBdr>
    </w:div>
    <w:div w:id="931007841">
      <w:bodyDiv w:val="1"/>
      <w:marLeft w:val="0"/>
      <w:marRight w:val="0"/>
      <w:marTop w:val="0"/>
      <w:marBottom w:val="0"/>
      <w:divBdr>
        <w:top w:val="none" w:sz="0" w:space="0" w:color="auto"/>
        <w:left w:val="none" w:sz="0" w:space="0" w:color="auto"/>
        <w:bottom w:val="none" w:sz="0" w:space="0" w:color="auto"/>
        <w:right w:val="none" w:sz="0" w:space="0" w:color="auto"/>
      </w:divBdr>
    </w:div>
    <w:div w:id="1467431446">
      <w:bodyDiv w:val="1"/>
      <w:marLeft w:val="0"/>
      <w:marRight w:val="0"/>
      <w:marTop w:val="0"/>
      <w:marBottom w:val="0"/>
      <w:divBdr>
        <w:top w:val="none" w:sz="0" w:space="0" w:color="auto"/>
        <w:left w:val="none" w:sz="0" w:space="0" w:color="auto"/>
        <w:bottom w:val="none" w:sz="0" w:space="0" w:color="auto"/>
        <w:right w:val="none" w:sz="0" w:space="0" w:color="auto"/>
      </w:divBdr>
    </w:div>
    <w:div w:id="1469279915">
      <w:bodyDiv w:val="1"/>
      <w:marLeft w:val="0"/>
      <w:marRight w:val="0"/>
      <w:marTop w:val="0"/>
      <w:marBottom w:val="0"/>
      <w:divBdr>
        <w:top w:val="none" w:sz="0" w:space="0" w:color="auto"/>
        <w:left w:val="none" w:sz="0" w:space="0" w:color="auto"/>
        <w:bottom w:val="none" w:sz="0" w:space="0" w:color="auto"/>
        <w:right w:val="none" w:sz="0" w:space="0" w:color="auto"/>
      </w:divBdr>
    </w:div>
    <w:div w:id="1520660563">
      <w:bodyDiv w:val="1"/>
      <w:marLeft w:val="0"/>
      <w:marRight w:val="0"/>
      <w:marTop w:val="0"/>
      <w:marBottom w:val="0"/>
      <w:divBdr>
        <w:top w:val="none" w:sz="0" w:space="0" w:color="auto"/>
        <w:left w:val="none" w:sz="0" w:space="0" w:color="auto"/>
        <w:bottom w:val="none" w:sz="0" w:space="0" w:color="auto"/>
        <w:right w:val="none" w:sz="0" w:space="0" w:color="auto"/>
      </w:divBdr>
    </w:div>
    <w:div w:id="1811702933">
      <w:bodyDiv w:val="1"/>
      <w:marLeft w:val="0"/>
      <w:marRight w:val="0"/>
      <w:marTop w:val="0"/>
      <w:marBottom w:val="0"/>
      <w:divBdr>
        <w:top w:val="none" w:sz="0" w:space="0" w:color="auto"/>
        <w:left w:val="none" w:sz="0" w:space="0" w:color="auto"/>
        <w:bottom w:val="none" w:sz="0" w:space="0" w:color="auto"/>
        <w:right w:val="none" w:sz="0" w:space="0" w:color="auto"/>
      </w:divBdr>
    </w:div>
    <w:div w:id="2042778482">
      <w:bodyDiv w:val="1"/>
      <w:marLeft w:val="0"/>
      <w:marRight w:val="0"/>
      <w:marTop w:val="0"/>
      <w:marBottom w:val="0"/>
      <w:divBdr>
        <w:top w:val="none" w:sz="0" w:space="0" w:color="auto"/>
        <w:left w:val="none" w:sz="0" w:space="0" w:color="auto"/>
        <w:bottom w:val="none" w:sz="0" w:space="0" w:color="auto"/>
        <w:right w:val="none" w:sz="0" w:space="0" w:color="auto"/>
      </w:divBdr>
    </w:div>
    <w:div w:id="2146972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wmf"/><Relationship Id="rId18" Type="http://schemas.openxmlformats.org/officeDocument/2006/relationships/footer" Target="footer5.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jl:31318730.0%20" TargetMode="External"/><Relationship Id="rId17"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hyperlink" Target="http://blanker.ru/doc/akt-priema-peredachi-tovar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blanker.ru/doc/akt-priema-peredachi-tovara" TargetMode="External"/><Relationship Id="rId23" Type="http://schemas.openxmlformats.org/officeDocument/2006/relationships/theme" Target="theme/theme1.xml"/><Relationship Id="rId10" Type="http://schemas.openxmlformats.org/officeDocument/2006/relationships/footer" Target="footer2.xml"/><Relationship Id="rId19" Type="http://schemas.openxmlformats.org/officeDocument/2006/relationships/oleObject" Target="embeddings/oleObject2.bin"/><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284D37-FF72-440F-89A1-61D1496E68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122</TotalTime>
  <Pages>87</Pages>
  <Words>34188</Words>
  <Characters>194876</Characters>
  <Application>Microsoft Office Word</Application>
  <DocSecurity>0</DocSecurity>
  <Lines>1623</Lines>
  <Paragraphs>457</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228607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A.Mukanov</dc:creator>
  <cp:keywords/>
  <dc:description/>
  <cp:lastModifiedBy>Азамат Абдыкани</cp:lastModifiedBy>
  <cp:revision>17</cp:revision>
  <cp:lastPrinted>2017-12-21T13:14:00Z</cp:lastPrinted>
  <dcterms:created xsi:type="dcterms:W3CDTF">2017-12-19T16:45:00Z</dcterms:created>
  <dcterms:modified xsi:type="dcterms:W3CDTF">2017-12-22T06:22:00Z</dcterms:modified>
</cp:coreProperties>
</file>